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13A0" w14:textId="77777777" w:rsidR="00BA0AFE" w:rsidRDefault="00E76B55">
      <w:pPr>
        <w:pStyle w:val="H2"/>
      </w:pPr>
      <w:r>
        <w:t>Environmental Perspectives of Students Survey</w:t>
      </w:r>
    </w:p>
    <w:p w14:paraId="5A02B3EB" w14:textId="77777777" w:rsidR="00BA0AFE" w:rsidRDefault="00BA0AFE"/>
    <w:p w14:paraId="34BD338F" w14:textId="77777777" w:rsidR="00BA0AFE" w:rsidRDefault="00BA0AFE">
      <w:pPr>
        <w:pStyle w:val="BlockSeparator"/>
      </w:pPr>
    </w:p>
    <w:p w14:paraId="596FD215" w14:textId="77777777" w:rsidR="00BA0AFE" w:rsidRDefault="00E76B55">
      <w:pPr>
        <w:pStyle w:val="BlockStartLabel"/>
      </w:pPr>
      <w:r>
        <w:t>Start of Block: Welcome</w:t>
      </w:r>
    </w:p>
    <w:p w14:paraId="31DB675E" w14:textId="77777777" w:rsidR="00BA0AFE" w:rsidRDefault="00BA0AFE"/>
    <w:p w14:paraId="49193EAA" w14:textId="77777777" w:rsidR="00BA0AFE" w:rsidRDefault="00E76B55">
      <w:pPr>
        <w:keepNext/>
      </w:pPr>
      <w:r>
        <w:t xml:space="preserve">Q1 </w:t>
      </w:r>
      <w:r>
        <w:rPr>
          <w:b/>
        </w:rPr>
        <w:t xml:space="preserve">Welcome! </w:t>
      </w:r>
      <w:r>
        <w:br/>
        <w:t xml:space="preserve"> </w:t>
      </w:r>
      <w:r>
        <w:br/>
        <w:t xml:space="preserve"> Thank you for your interest in this study, please see some information about it below and then hit the arrow button if you would like to take part.</w:t>
      </w:r>
      <w:r>
        <w:br/>
        <w:t xml:space="preserve"> </w:t>
      </w:r>
      <w:r>
        <w:br/>
        <w:t xml:space="preserve"> </w:t>
      </w:r>
      <w:r>
        <w:rPr>
          <w:b/>
        </w:rPr>
        <w:t xml:space="preserve">What is the study about? </w:t>
      </w:r>
      <w:r>
        <w:br/>
        <w:t xml:space="preserve"> This research explores the environmental perspectives of students at UK universities.</w:t>
      </w:r>
      <w:r>
        <w:br/>
        <w:t xml:space="preserve"> </w:t>
      </w:r>
      <w:r>
        <w:br/>
        <w:t xml:space="preserve"> </w:t>
      </w:r>
      <w:r>
        <w:rPr>
          <w:b/>
        </w:rPr>
        <w:t xml:space="preserve">Who is conducting the survey? </w:t>
      </w:r>
      <w:r>
        <w:br/>
        <w:t xml:space="preserve"> The research is being carried out by Dr David McCollum and Dr Hebe Nicholson at the School of Geography and Sustainable Development, University of St Andrews.</w:t>
      </w:r>
      <w:r>
        <w:br/>
        <w:t xml:space="preserve"> </w:t>
      </w:r>
      <w:r>
        <w:br/>
        <w:t xml:space="preserve"> </w:t>
      </w:r>
      <w:r>
        <w:rPr>
          <w:b/>
        </w:rPr>
        <w:t xml:space="preserve">Am I eligible to take part? </w:t>
      </w:r>
      <w:r>
        <w:br/>
        <w:t xml:space="preserve"> This survey should be completed by students who are –     </w:t>
      </w:r>
      <w:r>
        <w:tab/>
        <w:t xml:space="preserve">Enrolled in a </w:t>
      </w:r>
      <w:r>
        <w:rPr>
          <w:b/>
        </w:rPr>
        <w:t xml:space="preserve">UK </w:t>
      </w:r>
      <w:proofErr w:type="gramStart"/>
      <w:r>
        <w:rPr>
          <w:b/>
        </w:rPr>
        <w:t xml:space="preserve">University </w:t>
      </w:r>
      <w:r>
        <w:t xml:space="preserve"> </w:t>
      </w:r>
      <w:r>
        <w:tab/>
      </w:r>
      <w:proofErr w:type="gramEnd"/>
      <w:r>
        <w:rPr>
          <w:b/>
        </w:rPr>
        <w:t>Full time</w:t>
      </w:r>
      <w:r>
        <w:t xml:space="preserve"> students  </w:t>
      </w:r>
      <w:r>
        <w:tab/>
      </w:r>
      <w:r>
        <w:rPr>
          <w:b/>
        </w:rPr>
        <w:t xml:space="preserve">International or domestic </w:t>
      </w:r>
      <w:r>
        <w:t xml:space="preserve">students   </w:t>
      </w:r>
      <w:r>
        <w:tab/>
      </w:r>
      <w:r>
        <w:rPr>
          <w:b/>
        </w:rPr>
        <w:t>Postgraduate or undergraduate</w:t>
      </w:r>
      <w:r>
        <w:t xml:space="preserve"> students </w:t>
      </w:r>
    </w:p>
    <w:p w14:paraId="6885DE77" w14:textId="77777777" w:rsidR="00BA0AFE" w:rsidRDefault="00BA0AFE"/>
    <w:p w14:paraId="72B46BD8"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56A3F255" w14:textId="77777777">
        <w:trPr>
          <w:trHeight w:val="300"/>
        </w:trPr>
        <w:tc>
          <w:tcPr>
            <w:tcW w:w="1368" w:type="dxa"/>
            <w:tcBorders>
              <w:top w:val="nil"/>
              <w:left w:val="nil"/>
              <w:bottom w:val="nil"/>
              <w:right w:val="nil"/>
            </w:tcBorders>
          </w:tcPr>
          <w:p w14:paraId="0E9A3DE6" w14:textId="77777777" w:rsidR="00BA0AFE" w:rsidRDefault="00E76B55">
            <w:pPr>
              <w:rPr>
                <w:color w:val="CCCCCC"/>
              </w:rPr>
            </w:pPr>
            <w:r>
              <w:rPr>
                <w:color w:val="CCCCCC"/>
              </w:rPr>
              <w:t>Page Break</w:t>
            </w:r>
          </w:p>
        </w:tc>
        <w:tc>
          <w:tcPr>
            <w:tcW w:w="8208" w:type="dxa"/>
            <w:tcBorders>
              <w:top w:val="nil"/>
              <w:left w:val="nil"/>
              <w:bottom w:val="nil"/>
              <w:right w:val="nil"/>
            </w:tcBorders>
          </w:tcPr>
          <w:p w14:paraId="4E4560EB" w14:textId="77777777" w:rsidR="00BA0AFE" w:rsidRDefault="00BA0AFE">
            <w:pPr>
              <w:pBdr>
                <w:top w:val="single" w:sz="8" w:space="0" w:color="CCCCCC"/>
              </w:pBdr>
              <w:spacing w:before="120" w:after="120" w:line="120" w:lineRule="auto"/>
              <w:jc w:val="center"/>
              <w:rPr>
                <w:color w:val="CCCCCC"/>
              </w:rPr>
            </w:pPr>
          </w:p>
        </w:tc>
      </w:tr>
    </w:tbl>
    <w:p w14:paraId="6A949459" w14:textId="77777777" w:rsidR="00BA0AFE" w:rsidRDefault="00E76B55">
      <w:r>
        <w:br w:type="page"/>
      </w:r>
    </w:p>
    <w:p w14:paraId="610C02A1" w14:textId="77777777" w:rsidR="00BA0AFE" w:rsidRDefault="00BA0AFE"/>
    <w:p w14:paraId="24CDD4B3" w14:textId="77777777" w:rsidR="00BA0AFE" w:rsidRDefault="00E76B55">
      <w:pPr>
        <w:keepNext/>
      </w:pPr>
      <w:r>
        <w:t xml:space="preserve">Q2 </w:t>
      </w:r>
      <w:r>
        <w:br/>
      </w:r>
      <w:r>
        <w:rPr>
          <w:b/>
        </w:rPr>
        <w:t>Your questions answered...</w:t>
      </w:r>
      <w:r>
        <w:t xml:space="preserve">  </w:t>
      </w:r>
      <w:r>
        <w:br/>
        <w:t xml:space="preserve">  </w:t>
      </w:r>
      <w:r>
        <w:rPr>
          <w:b/>
        </w:rPr>
        <w:t xml:space="preserve">Will my participation be anonymous and confidential? </w:t>
      </w:r>
      <w:r>
        <w:br/>
        <w:t xml:space="preserve"> Yes. The online survey tool ensures your data is encrypted and password protected. Only the researchers will have access to the data which will be kept strictly confidential. Adding your name and contact details at the end of the survey is optional and this is only for the purpose of the prize draw or opt in interview.</w:t>
      </w:r>
      <w:r>
        <w:br/>
        <w:t xml:space="preserve"> </w:t>
      </w:r>
      <w:r>
        <w:br/>
        <w:t xml:space="preserve"> </w:t>
      </w:r>
      <w:r>
        <w:rPr>
          <w:b/>
        </w:rPr>
        <w:t xml:space="preserve">What will I gain from completing the survey? </w:t>
      </w:r>
      <w:r>
        <w:br/>
        <w:t xml:space="preserve"> You will have the option to enter a raffle for a £100 retail voucher. This voucher is for the ethical superstore, which brings you the widest range of ethical groceries, </w:t>
      </w:r>
      <w:proofErr w:type="gramStart"/>
      <w:r>
        <w:t>gifts</w:t>
      </w:r>
      <w:proofErr w:type="gramEnd"/>
      <w:r>
        <w:t xml:space="preserve"> and gadgets available in the UK. If you would like to be entered into the prize draw, please fill out your name and email address at the end of the survey.</w:t>
      </w:r>
      <w:r>
        <w:br/>
        <w:t xml:space="preserve"> </w:t>
      </w:r>
      <w:r>
        <w:br/>
        <w:t xml:space="preserve"> </w:t>
      </w:r>
      <w:r>
        <w:rPr>
          <w:b/>
        </w:rPr>
        <w:t xml:space="preserve">How long will it take? </w:t>
      </w:r>
      <w:r>
        <w:br/>
        <w:t xml:space="preserve"> We expect the survey will take approximately 30 minutes to complete. If you run out of time your answers will be saved and you can return to the survey at a later point. </w:t>
      </w:r>
      <w:r>
        <w:br/>
        <w:t xml:space="preserve"> </w:t>
      </w:r>
      <w:r>
        <w:br/>
        <w:t xml:space="preserve"> </w:t>
      </w:r>
      <w:r>
        <w:rPr>
          <w:b/>
        </w:rPr>
        <w:t xml:space="preserve">What will happen to the results of the research study? </w:t>
      </w:r>
      <w:r>
        <w:br/>
        <w:t xml:space="preserve"> All survey findings will be </w:t>
      </w:r>
      <w:proofErr w:type="spellStart"/>
      <w:proofErr w:type="gramStart"/>
      <w:r>
        <w:t>anonymised</w:t>
      </w:r>
      <w:proofErr w:type="spellEnd"/>
      <w:proofErr w:type="gramEnd"/>
      <w:r>
        <w:t xml:space="preserve"> and tables of results will only appear in aggregated form. The analysis will be </w:t>
      </w:r>
      <w:proofErr w:type="spellStart"/>
      <w:r>
        <w:t>finalised</w:t>
      </w:r>
      <w:proofErr w:type="spellEnd"/>
      <w:r>
        <w:t xml:space="preserve"> by September 2022. The researchers will use the findings to help to inform and improve sustainability measures within universities, as well as for publication in briefing papers and journal articles.</w:t>
      </w:r>
      <w:r>
        <w:br/>
        <w:t xml:space="preserve"> </w:t>
      </w:r>
      <w:r>
        <w:br/>
        <w:t xml:space="preserve"> </w:t>
      </w:r>
      <w:r>
        <w:rPr>
          <w:b/>
        </w:rPr>
        <w:t xml:space="preserve">Termination of participation and risks </w:t>
      </w:r>
      <w:r>
        <w:br/>
        <w:t xml:space="preserve"> You can choose to withdraw from the research at any time without explanation. Please just close the online survey. There are no known risks for you in this study. Your participation in this study is voluntary.</w:t>
      </w:r>
      <w:r>
        <w:br/>
        <w:t xml:space="preserve"> </w:t>
      </w:r>
      <w:r>
        <w:br/>
        <w:t xml:space="preserve"> </w:t>
      </w:r>
      <w:r>
        <w:rPr>
          <w:b/>
        </w:rPr>
        <w:t xml:space="preserve">Consent and Approval </w:t>
      </w:r>
      <w:r>
        <w:br/>
        <w:t xml:space="preserve"> This research proposal has been </w:t>
      </w:r>
      <w:proofErr w:type="spellStart"/>
      <w:r>
        <w:t>scrutinised</w:t>
      </w:r>
      <w:proofErr w:type="spellEnd"/>
      <w:r>
        <w:t xml:space="preserve"> and been granted Ethical Approval through the University of St Andrews ethical approval process. </w:t>
      </w:r>
      <w:r>
        <w:br/>
      </w:r>
    </w:p>
    <w:p w14:paraId="07659453" w14:textId="77777777" w:rsidR="00BA0AFE" w:rsidRDefault="00BA0AFE"/>
    <w:p w14:paraId="5EF7D798"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11E27E5B" w14:textId="77777777">
        <w:trPr>
          <w:trHeight w:val="300"/>
        </w:trPr>
        <w:tc>
          <w:tcPr>
            <w:tcW w:w="1368" w:type="dxa"/>
            <w:tcBorders>
              <w:top w:val="nil"/>
              <w:left w:val="nil"/>
              <w:bottom w:val="nil"/>
              <w:right w:val="nil"/>
            </w:tcBorders>
          </w:tcPr>
          <w:p w14:paraId="6516B8D5" w14:textId="77777777" w:rsidR="00BA0AFE" w:rsidRDefault="00E76B55">
            <w:pPr>
              <w:rPr>
                <w:color w:val="CCCCCC"/>
              </w:rPr>
            </w:pPr>
            <w:r>
              <w:rPr>
                <w:color w:val="CCCCCC"/>
              </w:rPr>
              <w:t>Page Break</w:t>
            </w:r>
          </w:p>
        </w:tc>
        <w:tc>
          <w:tcPr>
            <w:tcW w:w="8208" w:type="dxa"/>
            <w:tcBorders>
              <w:top w:val="nil"/>
              <w:left w:val="nil"/>
              <w:bottom w:val="nil"/>
              <w:right w:val="nil"/>
            </w:tcBorders>
          </w:tcPr>
          <w:p w14:paraId="33BDC2AF" w14:textId="77777777" w:rsidR="00BA0AFE" w:rsidRDefault="00BA0AFE">
            <w:pPr>
              <w:pBdr>
                <w:top w:val="single" w:sz="8" w:space="0" w:color="CCCCCC"/>
              </w:pBdr>
              <w:spacing w:before="120" w:after="120" w:line="120" w:lineRule="auto"/>
              <w:jc w:val="center"/>
              <w:rPr>
                <w:color w:val="CCCCCC"/>
              </w:rPr>
            </w:pPr>
          </w:p>
        </w:tc>
      </w:tr>
    </w:tbl>
    <w:p w14:paraId="3916272D" w14:textId="77777777" w:rsidR="00BA0AFE" w:rsidRDefault="00E76B55">
      <w:r>
        <w:br w:type="page"/>
      </w:r>
    </w:p>
    <w:tbl>
      <w:tblPr>
        <w:tblStyle w:val="QQuestionIconTable"/>
        <w:tblW w:w="50" w:type="auto"/>
        <w:tblLook w:val="07E0" w:firstRow="1" w:lastRow="1" w:firstColumn="1" w:lastColumn="1" w:noHBand="1" w:noVBand="1"/>
      </w:tblPr>
      <w:tblGrid>
        <w:gridCol w:w="380"/>
      </w:tblGrid>
      <w:tr w:rsidR="00BA0AFE" w14:paraId="1D87D5EB" w14:textId="77777777">
        <w:tc>
          <w:tcPr>
            <w:tcW w:w="50" w:type="dxa"/>
          </w:tcPr>
          <w:p w14:paraId="21E9B314" w14:textId="77777777" w:rsidR="00BA0AFE" w:rsidRDefault="00E76B55">
            <w:pPr>
              <w:keepNext/>
            </w:pPr>
            <w:r>
              <w:rPr>
                <w:noProof/>
              </w:rPr>
              <w:lastRenderedPageBreak/>
              <w:drawing>
                <wp:inline distT="0" distB="0" distL="0" distR="0" wp14:anchorId="38B077E9" wp14:editId="64F4FEA8">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7F264F11" w14:textId="77777777" w:rsidR="00BA0AFE" w:rsidRDefault="00BA0AFE"/>
    <w:p w14:paraId="7BB42FF1" w14:textId="77777777" w:rsidR="00BA0AFE" w:rsidRDefault="00E76B55">
      <w:pPr>
        <w:keepNext/>
      </w:pPr>
      <w:r>
        <w:t xml:space="preserve">Q3 </w:t>
      </w:r>
      <w:r>
        <w:br/>
      </w:r>
      <w:r>
        <w:rPr>
          <w:b/>
        </w:rPr>
        <w:t>Your consent...</w:t>
      </w:r>
      <w:r>
        <w:t xml:space="preserve">  </w:t>
      </w:r>
      <w:r>
        <w:br/>
        <w:t xml:space="preserve">  </w:t>
      </w:r>
      <w:r>
        <w:rPr>
          <w:b/>
        </w:rPr>
        <w:t>To take part in the survey please click ALL the boxes below and hit 'next'.</w:t>
      </w:r>
    </w:p>
    <w:p w14:paraId="4AA018A0" w14:textId="77777777" w:rsidR="00BA0AFE" w:rsidRDefault="00E76B55">
      <w:pPr>
        <w:pStyle w:val="ListParagraph"/>
        <w:keepNext/>
        <w:numPr>
          <w:ilvl w:val="0"/>
          <w:numId w:val="2"/>
        </w:numPr>
      </w:pPr>
      <w:r>
        <w:t xml:space="preserve">I have read and understood the Information on the previous </w:t>
      </w:r>
      <w:proofErr w:type="gramStart"/>
      <w:r>
        <w:t>page  (</w:t>
      </w:r>
      <w:proofErr w:type="gramEnd"/>
      <w:r>
        <w:t xml:space="preserve">1) </w:t>
      </w:r>
    </w:p>
    <w:p w14:paraId="7ADD9780" w14:textId="77777777" w:rsidR="00BA0AFE" w:rsidRDefault="00E76B55">
      <w:pPr>
        <w:pStyle w:val="ListParagraph"/>
        <w:keepNext/>
        <w:numPr>
          <w:ilvl w:val="0"/>
          <w:numId w:val="2"/>
        </w:numPr>
      </w:pPr>
      <w:r>
        <w:t xml:space="preserve">I understand that my participation is entirely </w:t>
      </w:r>
      <w:proofErr w:type="gramStart"/>
      <w:r>
        <w:t>voluntary  (</w:t>
      </w:r>
      <w:proofErr w:type="gramEnd"/>
      <w:r>
        <w:t xml:space="preserve">2) </w:t>
      </w:r>
    </w:p>
    <w:p w14:paraId="220A007D" w14:textId="77777777" w:rsidR="00BA0AFE" w:rsidRDefault="00E76B55">
      <w:pPr>
        <w:pStyle w:val="ListParagraph"/>
        <w:keepNext/>
        <w:numPr>
          <w:ilvl w:val="0"/>
          <w:numId w:val="2"/>
        </w:numPr>
      </w:pPr>
      <w:r>
        <w:t xml:space="preserve">I understand that I am free to withdraw from this study at any time and without any </w:t>
      </w:r>
      <w:proofErr w:type="gramStart"/>
      <w:r>
        <w:t>reason  (</w:t>
      </w:r>
      <w:proofErr w:type="gramEnd"/>
      <w:r>
        <w:t xml:space="preserve">3) </w:t>
      </w:r>
    </w:p>
    <w:p w14:paraId="74C17FF7" w14:textId="77777777" w:rsidR="00BA0AFE" w:rsidRDefault="00E76B55">
      <w:pPr>
        <w:pStyle w:val="ListParagraph"/>
        <w:keepNext/>
        <w:numPr>
          <w:ilvl w:val="0"/>
          <w:numId w:val="2"/>
        </w:numPr>
      </w:pPr>
      <w:r>
        <w:t xml:space="preserve">I agree to take </w:t>
      </w:r>
      <w:proofErr w:type="gramStart"/>
      <w:r>
        <w:t>part  (</w:t>
      </w:r>
      <w:proofErr w:type="gramEnd"/>
      <w:r>
        <w:t xml:space="preserve">4) </w:t>
      </w:r>
    </w:p>
    <w:p w14:paraId="3E572EA7" w14:textId="77777777" w:rsidR="00BA0AFE" w:rsidRDefault="00BA0AFE"/>
    <w:p w14:paraId="31A58354" w14:textId="77777777" w:rsidR="00BA0AFE" w:rsidRDefault="00BA0AFE">
      <w:pPr>
        <w:pStyle w:val="QuestionSeparator"/>
      </w:pPr>
    </w:p>
    <w:p w14:paraId="35ABEC02" w14:textId="77777777" w:rsidR="00BA0AFE" w:rsidRDefault="00BA0AFE"/>
    <w:p w14:paraId="1F89CEF0" w14:textId="77777777" w:rsidR="00BA0AFE" w:rsidRDefault="00E76B55">
      <w:pPr>
        <w:keepNext/>
      </w:pPr>
      <w:r>
        <w:t xml:space="preserve">Q4 </w:t>
      </w:r>
      <w:r>
        <w:br/>
      </w:r>
      <w:r>
        <w:rPr>
          <w:b/>
        </w:rPr>
        <w:t>For further details or clarification please contact the research team.</w:t>
      </w:r>
      <w:r>
        <w:t xml:space="preserve">  </w:t>
      </w:r>
      <w:r>
        <w:br/>
        <w:t xml:space="preserve">   </w:t>
      </w:r>
      <w:r>
        <w:br/>
        <w:t>David McCollum david.mccollum@st-andrews.ac.uk</w:t>
      </w:r>
      <w:r>
        <w:br/>
      </w:r>
      <w:r>
        <w:br/>
        <w:t>Hebe Nicholson hn7@st-andrews.ac.uk </w:t>
      </w:r>
    </w:p>
    <w:p w14:paraId="04D4883C" w14:textId="77777777" w:rsidR="00BA0AFE" w:rsidRDefault="00BA0AFE"/>
    <w:p w14:paraId="687B1E5E"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094AB7C2" w14:textId="77777777">
        <w:trPr>
          <w:trHeight w:val="300"/>
        </w:trPr>
        <w:tc>
          <w:tcPr>
            <w:tcW w:w="1368" w:type="dxa"/>
            <w:tcBorders>
              <w:top w:val="nil"/>
              <w:left w:val="nil"/>
              <w:bottom w:val="nil"/>
              <w:right w:val="nil"/>
            </w:tcBorders>
          </w:tcPr>
          <w:p w14:paraId="5648DB4E" w14:textId="77777777" w:rsidR="00BA0AFE" w:rsidRDefault="00E76B55">
            <w:pPr>
              <w:rPr>
                <w:color w:val="CCCCCC"/>
              </w:rPr>
            </w:pPr>
            <w:r>
              <w:rPr>
                <w:color w:val="CCCCCC"/>
              </w:rPr>
              <w:t>Page Break</w:t>
            </w:r>
          </w:p>
        </w:tc>
        <w:tc>
          <w:tcPr>
            <w:tcW w:w="8208" w:type="dxa"/>
            <w:tcBorders>
              <w:top w:val="nil"/>
              <w:left w:val="nil"/>
              <w:bottom w:val="nil"/>
              <w:right w:val="nil"/>
            </w:tcBorders>
          </w:tcPr>
          <w:p w14:paraId="44123366" w14:textId="77777777" w:rsidR="00BA0AFE" w:rsidRDefault="00BA0AFE">
            <w:pPr>
              <w:pBdr>
                <w:top w:val="single" w:sz="8" w:space="0" w:color="CCCCCC"/>
              </w:pBdr>
              <w:spacing w:before="120" w:after="120" w:line="120" w:lineRule="auto"/>
              <w:jc w:val="center"/>
              <w:rPr>
                <w:color w:val="CCCCCC"/>
              </w:rPr>
            </w:pPr>
          </w:p>
        </w:tc>
      </w:tr>
    </w:tbl>
    <w:p w14:paraId="12784FF1" w14:textId="77777777" w:rsidR="00BA0AFE" w:rsidRDefault="00E76B55">
      <w:r>
        <w:br w:type="page"/>
      </w:r>
    </w:p>
    <w:p w14:paraId="2C9F8873" w14:textId="77777777" w:rsidR="00BA0AFE" w:rsidRDefault="00BA0AFE"/>
    <w:p w14:paraId="7F426A95" w14:textId="0865A59A" w:rsidR="00BA0AFE" w:rsidRDefault="00E76B55">
      <w:pPr>
        <w:keepNext/>
      </w:pPr>
      <w:r>
        <w:t xml:space="preserve">Q5 </w:t>
      </w:r>
      <w:r>
        <w:rPr>
          <w:b/>
        </w:rPr>
        <w:t>The structure of the questionnaire...</w:t>
      </w:r>
      <w:r>
        <w:br/>
        <w:t xml:space="preserve">   </w:t>
      </w:r>
      <w:r>
        <w:br/>
        <w:t>There a</w:t>
      </w:r>
      <w:ins w:id="0" w:author="David McCollum" w:date="2021-11-11T08:59:00Z">
        <w:r w:rsidR="000B7489">
          <w:t>re</w:t>
        </w:r>
      </w:ins>
      <w:r>
        <w:t xml:space="preserve"> </w:t>
      </w:r>
      <w:r>
        <w:rPr>
          <w:b/>
        </w:rPr>
        <w:t xml:space="preserve">four </w:t>
      </w:r>
      <w:r>
        <w:t xml:space="preserve">sections in the survey:  </w:t>
      </w:r>
      <w:r>
        <w:br/>
        <w:t xml:space="preserve">    </w:t>
      </w:r>
      <w:r>
        <w:tab/>
      </w:r>
      <w:r>
        <w:rPr>
          <w:b/>
        </w:rPr>
        <w:t>About you and your studies</w:t>
      </w:r>
      <w:r>
        <w:t xml:space="preserve"> </w:t>
      </w:r>
      <w:r>
        <w:tab/>
      </w:r>
      <w:r>
        <w:rPr>
          <w:b/>
        </w:rPr>
        <w:t>Your travel and personal consumption habits to calculate your carbon footprint</w:t>
      </w:r>
      <w:r>
        <w:t xml:space="preserve"> </w:t>
      </w:r>
      <w:r>
        <w:tab/>
      </w:r>
      <w:r>
        <w:rPr>
          <w:b/>
        </w:rPr>
        <w:t>Your attitudes to the environment</w:t>
      </w:r>
      <w:r>
        <w:t xml:space="preserve"> </w:t>
      </w:r>
      <w:r>
        <w:tab/>
      </w:r>
      <w:r>
        <w:rPr>
          <w:b/>
        </w:rPr>
        <w:t xml:space="preserve">Your future </w:t>
      </w:r>
      <w:proofErr w:type="gramStart"/>
      <w:r>
        <w:rPr>
          <w:b/>
        </w:rPr>
        <w:t>plans</w:t>
      </w:r>
      <w:proofErr w:type="gramEnd"/>
      <w:r>
        <w:t xml:space="preserve"> </w:t>
      </w:r>
    </w:p>
    <w:p w14:paraId="31FFC8EC" w14:textId="77777777" w:rsidR="00BA0AFE" w:rsidRDefault="00BA0AFE"/>
    <w:p w14:paraId="3CCBC3B3" w14:textId="77777777" w:rsidR="00BA0AFE" w:rsidRDefault="00E76B55">
      <w:pPr>
        <w:pStyle w:val="BlockEndLabel"/>
      </w:pPr>
      <w:r>
        <w:t>End of Block: Welcome</w:t>
      </w:r>
    </w:p>
    <w:p w14:paraId="701F8C2E" w14:textId="77777777" w:rsidR="00BA0AFE" w:rsidRDefault="00BA0AFE">
      <w:pPr>
        <w:pStyle w:val="BlockSeparator"/>
      </w:pPr>
    </w:p>
    <w:p w14:paraId="0551BEF8" w14:textId="77777777" w:rsidR="00BA0AFE" w:rsidRDefault="00E76B55">
      <w:pPr>
        <w:pStyle w:val="BlockStartLabel"/>
      </w:pPr>
      <w:r>
        <w:t>Start of Block: Introductory</w:t>
      </w:r>
    </w:p>
    <w:p w14:paraId="2C17E61E" w14:textId="77777777" w:rsidR="00BA0AFE" w:rsidRDefault="00BA0AFE"/>
    <w:p w14:paraId="2BE3E551" w14:textId="77777777" w:rsidR="00BA0AFE" w:rsidRDefault="00E76B55">
      <w:pPr>
        <w:keepNext/>
      </w:pPr>
      <w:r>
        <w:t xml:space="preserve">Q6 </w:t>
      </w:r>
      <w:r>
        <w:br/>
      </w:r>
      <w:r>
        <w:rPr>
          <w:b/>
        </w:rPr>
        <w:t>About you and your studies...</w:t>
      </w:r>
      <w:r>
        <w:t xml:space="preserve">  </w:t>
      </w:r>
      <w:r>
        <w:br/>
        <w:t xml:space="preserve">   </w:t>
      </w:r>
      <w:r>
        <w:br/>
        <w:t>This section will ask general questions about</w:t>
      </w:r>
      <w:r>
        <w:rPr>
          <w:b/>
        </w:rPr>
        <w:t xml:space="preserve"> you and your studies</w:t>
      </w:r>
    </w:p>
    <w:p w14:paraId="60E114CA" w14:textId="77777777" w:rsidR="00BA0AFE" w:rsidRDefault="00BA0AFE"/>
    <w:p w14:paraId="35E76459" w14:textId="77777777" w:rsidR="00BA0AFE" w:rsidRDefault="00BA0AFE">
      <w:pPr>
        <w:pStyle w:val="QuestionSeparator"/>
      </w:pPr>
    </w:p>
    <w:p w14:paraId="09017171" w14:textId="77777777" w:rsidR="00BA0AFE" w:rsidRDefault="00BA0AFE"/>
    <w:p w14:paraId="1769BDFE" w14:textId="77777777" w:rsidR="00BA0AFE" w:rsidRDefault="00E76B55">
      <w:pPr>
        <w:keepNext/>
      </w:pPr>
      <w:r>
        <w:t>Q7 What is your gender identity?</w:t>
      </w:r>
    </w:p>
    <w:p w14:paraId="4EAA66C1" w14:textId="77777777" w:rsidR="00BA0AFE" w:rsidRDefault="00E76B55">
      <w:pPr>
        <w:pStyle w:val="ListParagraph"/>
        <w:keepNext/>
        <w:numPr>
          <w:ilvl w:val="0"/>
          <w:numId w:val="4"/>
        </w:numPr>
      </w:pPr>
      <w:proofErr w:type="gramStart"/>
      <w:r>
        <w:t>Male  (</w:t>
      </w:r>
      <w:proofErr w:type="gramEnd"/>
      <w:r>
        <w:t xml:space="preserve">1) </w:t>
      </w:r>
    </w:p>
    <w:p w14:paraId="7A34DDC4" w14:textId="77777777" w:rsidR="00BA0AFE" w:rsidRDefault="00E76B55">
      <w:pPr>
        <w:pStyle w:val="ListParagraph"/>
        <w:keepNext/>
        <w:numPr>
          <w:ilvl w:val="0"/>
          <w:numId w:val="4"/>
        </w:numPr>
      </w:pPr>
      <w:proofErr w:type="gramStart"/>
      <w:r>
        <w:t>Female  (</w:t>
      </w:r>
      <w:proofErr w:type="gramEnd"/>
      <w:r>
        <w:t xml:space="preserve">2) </w:t>
      </w:r>
    </w:p>
    <w:p w14:paraId="592C985F" w14:textId="77777777" w:rsidR="00BA0AFE" w:rsidRDefault="00E76B55">
      <w:pPr>
        <w:pStyle w:val="ListParagraph"/>
        <w:keepNext/>
        <w:numPr>
          <w:ilvl w:val="0"/>
          <w:numId w:val="4"/>
        </w:numPr>
      </w:pPr>
      <w:r>
        <w:t xml:space="preserve">Non-binary / third </w:t>
      </w:r>
      <w:proofErr w:type="gramStart"/>
      <w:r>
        <w:t>gender  (</w:t>
      </w:r>
      <w:proofErr w:type="gramEnd"/>
      <w:r>
        <w:t xml:space="preserve">3) </w:t>
      </w:r>
    </w:p>
    <w:p w14:paraId="1EDE4B35" w14:textId="77777777" w:rsidR="00BA0AFE" w:rsidRDefault="00E76B55">
      <w:pPr>
        <w:pStyle w:val="ListParagraph"/>
        <w:keepNext/>
        <w:numPr>
          <w:ilvl w:val="0"/>
          <w:numId w:val="4"/>
        </w:numPr>
      </w:pPr>
      <w:r>
        <w:t xml:space="preserve">Prefer not to </w:t>
      </w:r>
      <w:proofErr w:type="gramStart"/>
      <w:r>
        <w:t>say  (</w:t>
      </w:r>
      <w:proofErr w:type="gramEnd"/>
      <w:r>
        <w:t xml:space="preserve">4) </w:t>
      </w:r>
    </w:p>
    <w:p w14:paraId="50F7E9CC" w14:textId="77777777" w:rsidR="00BA0AFE" w:rsidRDefault="00BA0AFE"/>
    <w:p w14:paraId="51D12421" w14:textId="77777777" w:rsidR="00BA0AFE" w:rsidRDefault="00BA0AFE">
      <w:pPr>
        <w:pStyle w:val="QuestionSeparator"/>
      </w:pPr>
    </w:p>
    <w:tbl>
      <w:tblPr>
        <w:tblStyle w:val="QQuestionIconTable"/>
        <w:tblW w:w="50" w:type="auto"/>
        <w:tblLook w:val="07E0" w:firstRow="1" w:lastRow="1" w:firstColumn="1" w:lastColumn="1" w:noHBand="1" w:noVBand="1"/>
      </w:tblPr>
      <w:tblGrid>
        <w:gridCol w:w="380"/>
      </w:tblGrid>
      <w:tr w:rsidR="00BA0AFE" w14:paraId="173526AE" w14:textId="77777777">
        <w:tc>
          <w:tcPr>
            <w:tcW w:w="50" w:type="dxa"/>
          </w:tcPr>
          <w:p w14:paraId="5F63EAD7" w14:textId="77777777" w:rsidR="00BA0AFE" w:rsidRDefault="00E76B55">
            <w:pPr>
              <w:keepNext/>
            </w:pPr>
            <w:r>
              <w:rPr>
                <w:noProof/>
              </w:rPr>
              <w:drawing>
                <wp:inline distT="0" distB="0" distL="0" distR="0" wp14:anchorId="25DA6B25" wp14:editId="474D247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14:paraId="6D199C41" w14:textId="77777777" w:rsidR="00BA0AFE" w:rsidRDefault="00BA0AFE"/>
    <w:p w14:paraId="0A8C488D" w14:textId="77777777" w:rsidR="00BA0AFE" w:rsidRDefault="00E76B55">
      <w:pPr>
        <w:keepNext/>
      </w:pPr>
      <w:r>
        <w:lastRenderedPageBreak/>
        <w:t xml:space="preserve">Q8 What is your nationality? (select 2 using the </w:t>
      </w:r>
      <w:proofErr w:type="spellStart"/>
      <w:r>
        <w:t>cmd</w:t>
      </w:r>
      <w:proofErr w:type="spellEnd"/>
      <w:r>
        <w:t xml:space="preserve"> key if you have dual nationality)</w:t>
      </w:r>
    </w:p>
    <w:p w14:paraId="42C80218" w14:textId="77777777" w:rsidR="00BA0AFE" w:rsidRDefault="00E76B55">
      <w:pPr>
        <w:pStyle w:val="ListParagraph"/>
        <w:keepNext/>
        <w:numPr>
          <w:ilvl w:val="0"/>
          <w:numId w:val="2"/>
        </w:numPr>
      </w:pPr>
      <w:proofErr w:type="gramStart"/>
      <w:r>
        <w:t>British  (</w:t>
      </w:r>
      <w:proofErr w:type="gramEnd"/>
      <w:r>
        <w:t xml:space="preserve">185) </w:t>
      </w:r>
    </w:p>
    <w:p w14:paraId="0E052764" w14:textId="77777777" w:rsidR="00BA0AFE" w:rsidRDefault="00E76B55">
      <w:pPr>
        <w:pStyle w:val="ListParagraph"/>
        <w:keepNext/>
        <w:numPr>
          <w:ilvl w:val="0"/>
          <w:numId w:val="2"/>
        </w:numPr>
      </w:pPr>
      <w:proofErr w:type="gramStart"/>
      <w:r>
        <w:t>English  (</w:t>
      </w:r>
      <w:proofErr w:type="gramEnd"/>
      <w:r>
        <w:t xml:space="preserve">1360) </w:t>
      </w:r>
    </w:p>
    <w:p w14:paraId="76C4E48B" w14:textId="77777777" w:rsidR="00BA0AFE" w:rsidRDefault="00E76B55">
      <w:pPr>
        <w:pStyle w:val="ListParagraph"/>
        <w:keepNext/>
        <w:numPr>
          <w:ilvl w:val="0"/>
          <w:numId w:val="2"/>
        </w:numPr>
      </w:pPr>
      <w:r>
        <w:t xml:space="preserve">Northern </w:t>
      </w:r>
      <w:proofErr w:type="gramStart"/>
      <w:r>
        <w:t>Irish  (</w:t>
      </w:r>
      <w:proofErr w:type="gramEnd"/>
      <w:r>
        <w:t xml:space="preserve">1362) </w:t>
      </w:r>
    </w:p>
    <w:p w14:paraId="7A8091B1" w14:textId="77777777" w:rsidR="00BA0AFE" w:rsidRDefault="00E76B55">
      <w:pPr>
        <w:pStyle w:val="ListParagraph"/>
        <w:keepNext/>
        <w:numPr>
          <w:ilvl w:val="0"/>
          <w:numId w:val="2"/>
        </w:numPr>
      </w:pPr>
      <w:proofErr w:type="gramStart"/>
      <w:r>
        <w:t>Scottish  (</w:t>
      </w:r>
      <w:proofErr w:type="gramEnd"/>
      <w:r>
        <w:t xml:space="preserve">1359) </w:t>
      </w:r>
    </w:p>
    <w:p w14:paraId="31623467" w14:textId="77777777" w:rsidR="00BA0AFE" w:rsidRDefault="00E76B55">
      <w:pPr>
        <w:pStyle w:val="ListParagraph"/>
        <w:keepNext/>
        <w:numPr>
          <w:ilvl w:val="0"/>
          <w:numId w:val="2"/>
        </w:numPr>
      </w:pPr>
      <w:proofErr w:type="gramStart"/>
      <w:r>
        <w:t>Welsh  (</w:t>
      </w:r>
      <w:proofErr w:type="gramEnd"/>
      <w:r>
        <w:t xml:space="preserve">1361) </w:t>
      </w:r>
    </w:p>
    <w:p w14:paraId="1F812C0F" w14:textId="77777777" w:rsidR="00BA0AFE" w:rsidRDefault="00E76B55">
      <w:pPr>
        <w:pStyle w:val="ListParagraph"/>
        <w:keepNext/>
        <w:numPr>
          <w:ilvl w:val="0"/>
          <w:numId w:val="2"/>
        </w:numPr>
      </w:pPr>
      <w:proofErr w:type="gramStart"/>
      <w:r>
        <w:t>Afghan  (</w:t>
      </w:r>
      <w:proofErr w:type="gramEnd"/>
      <w:r>
        <w:t xml:space="preserve">1) </w:t>
      </w:r>
    </w:p>
    <w:p w14:paraId="398410B8" w14:textId="77777777" w:rsidR="00BA0AFE" w:rsidRDefault="00E76B55">
      <w:pPr>
        <w:pStyle w:val="ListParagraph"/>
        <w:keepNext/>
        <w:numPr>
          <w:ilvl w:val="0"/>
          <w:numId w:val="2"/>
        </w:numPr>
      </w:pPr>
      <w:proofErr w:type="gramStart"/>
      <w:r>
        <w:t>Albanian  (</w:t>
      </w:r>
      <w:proofErr w:type="gramEnd"/>
      <w:r>
        <w:t xml:space="preserve">2) </w:t>
      </w:r>
    </w:p>
    <w:p w14:paraId="1A823172" w14:textId="77777777" w:rsidR="00BA0AFE" w:rsidRDefault="00E76B55">
      <w:pPr>
        <w:pStyle w:val="ListParagraph"/>
        <w:keepNext/>
        <w:numPr>
          <w:ilvl w:val="0"/>
          <w:numId w:val="2"/>
        </w:numPr>
      </w:pPr>
      <w:proofErr w:type="gramStart"/>
      <w:r>
        <w:t>Algerian  (</w:t>
      </w:r>
      <w:proofErr w:type="gramEnd"/>
      <w:r>
        <w:t xml:space="preserve">3) </w:t>
      </w:r>
    </w:p>
    <w:p w14:paraId="0FAFAAA6" w14:textId="77777777" w:rsidR="00BA0AFE" w:rsidRDefault="00E76B55">
      <w:pPr>
        <w:pStyle w:val="ListParagraph"/>
        <w:keepNext/>
        <w:numPr>
          <w:ilvl w:val="0"/>
          <w:numId w:val="2"/>
        </w:numPr>
      </w:pPr>
      <w:proofErr w:type="gramStart"/>
      <w:r>
        <w:t>American  (</w:t>
      </w:r>
      <w:proofErr w:type="gramEnd"/>
      <w:r>
        <w:t xml:space="preserve">1363) </w:t>
      </w:r>
    </w:p>
    <w:p w14:paraId="613259AD" w14:textId="77777777" w:rsidR="00BA0AFE" w:rsidRDefault="00E76B55">
      <w:pPr>
        <w:pStyle w:val="ListParagraph"/>
        <w:keepNext/>
        <w:numPr>
          <w:ilvl w:val="0"/>
          <w:numId w:val="2"/>
        </w:numPr>
      </w:pPr>
      <w:proofErr w:type="gramStart"/>
      <w:r>
        <w:t>Andorran  (</w:t>
      </w:r>
      <w:proofErr w:type="gramEnd"/>
      <w:r>
        <w:t xml:space="preserve">4) </w:t>
      </w:r>
    </w:p>
    <w:p w14:paraId="63A7249A" w14:textId="77777777" w:rsidR="00BA0AFE" w:rsidRDefault="00E76B55">
      <w:pPr>
        <w:pStyle w:val="ListParagraph"/>
        <w:keepNext/>
        <w:numPr>
          <w:ilvl w:val="0"/>
          <w:numId w:val="2"/>
        </w:numPr>
      </w:pPr>
      <w:proofErr w:type="gramStart"/>
      <w:r>
        <w:t>Angolan  (</w:t>
      </w:r>
      <w:proofErr w:type="gramEnd"/>
      <w:r>
        <w:t xml:space="preserve">5) </w:t>
      </w:r>
    </w:p>
    <w:p w14:paraId="1E341139" w14:textId="77777777" w:rsidR="00BA0AFE" w:rsidRDefault="00E76B55">
      <w:pPr>
        <w:pStyle w:val="ListParagraph"/>
        <w:keepNext/>
        <w:numPr>
          <w:ilvl w:val="0"/>
          <w:numId w:val="2"/>
        </w:numPr>
      </w:pPr>
      <w:proofErr w:type="gramStart"/>
      <w:r>
        <w:t>Antiguans  (</w:t>
      </w:r>
      <w:proofErr w:type="gramEnd"/>
      <w:r>
        <w:t xml:space="preserve">6) </w:t>
      </w:r>
    </w:p>
    <w:p w14:paraId="4E85730D" w14:textId="77777777" w:rsidR="00BA0AFE" w:rsidRDefault="00E76B55">
      <w:pPr>
        <w:pStyle w:val="ListParagraph"/>
        <w:keepNext/>
        <w:numPr>
          <w:ilvl w:val="0"/>
          <w:numId w:val="2"/>
        </w:numPr>
      </w:pPr>
      <w:proofErr w:type="gramStart"/>
      <w:r>
        <w:t>Argentinean  (</w:t>
      </w:r>
      <w:proofErr w:type="gramEnd"/>
      <w:r>
        <w:t xml:space="preserve">7) </w:t>
      </w:r>
    </w:p>
    <w:p w14:paraId="709B8E2A" w14:textId="77777777" w:rsidR="00BA0AFE" w:rsidRDefault="00E76B55">
      <w:pPr>
        <w:pStyle w:val="ListParagraph"/>
        <w:keepNext/>
        <w:numPr>
          <w:ilvl w:val="0"/>
          <w:numId w:val="2"/>
        </w:numPr>
      </w:pPr>
      <w:proofErr w:type="gramStart"/>
      <w:r>
        <w:t>Armenian  (</w:t>
      </w:r>
      <w:proofErr w:type="gramEnd"/>
      <w:r>
        <w:t xml:space="preserve">8) </w:t>
      </w:r>
    </w:p>
    <w:p w14:paraId="1AA9D64C" w14:textId="77777777" w:rsidR="00BA0AFE" w:rsidRDefault="00E76B55">
      <w:pPr>
        <w:pStyle w:val="ListParagraph"/>
        <w:keepNext/>
        <w:numPr>
          <w:ilvl w:val="0"/>
          <w:numId w:val="2"/>
        </w:numPr>
      </w:pPr>
      <w:proofErr w:type="gramStart"/>
      <w:r>
        <w:t>Australian  (</w:t>
      </w:r>
      <w:proofErr w:type="gramEnd"/>
      <w:r>
        <w:t xml:space="preserve">9) </w:t>
      </w:r>
    </w:p>
    <w:p w14:paraId="008EF0F6" w14:textId="77777777" w:rsidR="00BA0AFE" w:rsidRDefault="00E76B55">
      <w:pPr>
        <w:pStyle w:val="ListParagraph"/>
        <w:keepNext/>
        <w:numPr>
          <w:ilvl w:val="0"/>
          <w:numId w:val="2"/>
        </w:numPr>
      </w:pPr>
      <w:proofErr w:type="gramStart"/>
      <w:r>
        <w:t>Austrian  (</w:t>
      </w:r>
      <w:proofErr w:type="gramEnd"/>
      <w:r>
        <w:t xml:space="preserve">10) </w:t>
      </w:r>
    </w:p>
    <w:p w14:paraId="06BECE8F" w14:textId="77777777" w:rsidR="00BA0AFE" w:rsidRDefault="00E76B55">
      <w:pPr>
        <w:pStyle w:val="ListParagraph"/>
        <w:keepNext/>
        <w:numPr>
          <w:ilvl w:val="0"/>
          <w:numId w:val="2"/>
        </w:numPr>
      </w:pPr>
      <w:proofErr w:type="gramStart"/>
      <w:r>
        <w:t>Azerbaijani  (</w:t>
      </w:r>
      <w:proofErr w:type="gramEnd"/>
      <w:r>
        <w:t xml:space="preserve">11) </w:t>
      </w:r>
    </w:p>
    <w:p w14:paraId="6106F879" w14:textId="77777777" w:rsidR="00BA0AFE" w:rsidRDefault="00E76B55">
      <w:pPr>
        <w:pStyle w:val="ListParagraph"/>
        <w:keepNext/>
        <w:numPr>
          <w:ilvl w:val="0"/>
          <w:numId w:val="2"/>
        </w:numPr>
      </w:pPr>
      <w:proofErr w:type="gramStart"/>
      <w:r>
        <w:t>Bahamian  (</w:t>
      </w:r>
      <w:proofErr w:type="gramEnd"/>
      <w:r>
        <w:t xml:space="preserve">12) </w:t>
      </w:r>
    </w:p>
    <w:p w14:paraId="63772BF5" w14:textId="77777777" w:rsidR="00BA0AFE" w:rsidRDefault="00E76B55">
      <w:pPr>
        <w:pStyle w:val="ListParagraph"/>
        <w:keepNext/>
        <w:numPr>
          <w:ilvl w:val="0"/>
          <w:numId w:val="2"/>
        </w:numPr>
      </w:pPr>
      <w:proofErr w:type="gramStart"/>
      <w:r>
        <w:lastRenderedPageBreak/>
        <w:t>Bahraini  (</w:t>
      </w:r>
      <w:proofErr w:type="gramEnd"/>
      <w:r>
        <w:t xml:space="preserve">13) </w:t>
      </w:r>
    </w:p>
    <w:p w14:paraId="6DDE5109" w14:textId="77777777" w:rsidR="00BA0AFE" w:rsidRDefault="00E76B55">
      <w:pPr>
        <w:pStyle w:val="ListParagraph"/>
        <w:keepNext/>
        <w:numPr>
          <w:ilvl w:val="0"/>
          <w:numId w:val="2"/>
        </w:numPr>
      </w:pPr>
      <w:proofErr w:type="gramStart"/>
      <w:r>
        <w:t>Bangladeshi  (</w:t>
      </w:r>
      <w:proofErr w:type="gramEnd"/>
      <w:r>
        <w:t xml:space="preserve">14) </w:t>
      </w:r>
    </w:p>
    <w:p w14:paraId="04D7A9DA" w14:textId="77777777" w:rsidR="00BA0AFE" w:rsidRDefault="00E76B55">
      <w:pPr>
        <w:pStyle w:val="ListParagraph"/>
        <w:keepNext/>
        <w:numPr>
          <w:ilvl w:val="0"/>
          <w:numId w:val="2"/>
        </w:numPr>
      </w:pPr>
      <w:proofErr w:type="gramStart"/>
      <w:r>
        <w:t>Barbadian  (</w:t>
      </w:r>
      <w:proofErr w:type="gramEnd"/>
      <w:r>
        <w:t xml:space="preserve">15) </w:t>
      </w:r>
    </w:p>
    <w:p w14:paraId="609BD31B" w14:textId="77777777" w:rsidR="00BA0AFE" w:rsidRDefault="00E76B55">
      <w:pPr>
        <w:pStyle w:val="ListParagraph"/>
        <w:keepNext/>
        <w:numPr>
          <w:ilvl w:val="0"/>
          <w:numId w:val="2"/>
        </w:numPr>
      </w:pPr>
      <w:proofErr w:type="gramStart"/>
      <w:r>
        <w:t>Barbudans  (</w:t>
      </w:r>
      <w:proofErr w:type="gramEnd"/>
      <w:r>
        <w:t xml:space="preserve">1364) </w:t>
      </w:r>
    </w:p>
    <w:p w14:paraId="54FE9484" w14:textId="77777777" w:rsidR="00BA0AFE" w:rsidRDefault="00E76B55">
      <w:pPr>
        <w:pStyle w:val="ListParagraph"/>
        <w:keepNext/>
        <w:numPr>
          <w:ilvl w:val="0"/>
          <w:numId w:val="2"/>
        </w:numPr>
      </w:pPr>
      <w:proofErr w:type="gramStart"/>
      <w:r>
        <w:t>Batswana  (</w:t>
      </w:r>
      <w:proofErr w:type="gramEnd"/>
      <w:r>
        <w:t xml:space="preserve">1365) </w:t>
      </w:r>
    </w:p>
    <w:p w14:paraId="45946066" w14:textId="77777777" w:rsidR="00BA0AFE" w:rsidRDefault="00E76B55">
      <w:pPr>
        <w:pStyle w:val="ListParagraph"/>
        <w:keepNext/>
        <w:numPr>
          <w:ilvl w:val="0"/>
          <w:numId w:val="2"/>
        </w:numPr>
      </w:pPr>
      <w:proofErr w:type="gramStart"/>
      <w:r>
        <w:t>Belarusian  (</w:t>
      </w:r>
      <w:proofErr w:type="gramEnd"/>
      <w:r>
        <w:t xml:space="preserve">16) </w:t>
      </w:r>
    </w:p>
    <w:p w14:paraId="6842F7BA" w14:textId="77777777" w:rsidR="00BA0AFE" w:rsidRDefault="00E76B55">
      <w:pPr>
        <w:pStyle w:val="ListParagraph"/>
        <w:keepNext/>
        <w:numPr>
          <w:ilvl w:val="0"/>
          <w:numId w:val="2"/>
        </w:numPr>
      </w:pPr>
      <w:proofErr w:type="gramStart"/>
      <w:r>
        <w:t>Belgian  (</w:t>
      </w:r>
      <w:proofErr w:type="gramEnd"/>
      <w:r>
        <w:t xml:space="preserve">17) </w:t>
      </w:r>
    </w:p>
    <w:p w14:paraId="6C269021" w14:textId="77777777" w:rsidR="00BA0AFE" w:rsidRDefault="00E76B55">
      <w:pPr>
        <w:pStyle w:val="ListParagraph"/>
        <w:keepNext/>
        <w:numPr>
          <w:ilvl w:val="0"/>
          <w:numId w:val="2"/>
        </w:numPr>
      </w:pPr>
      <w:proofErr w:type="gramStart"/>
      <w:r>
        <w:t>Belizean  (</w:t>
      </w:r>
      <w:proofErr w:type="gramEnd"/>
      <w:r>
        <w:t xml:space="preserve">18) </w:t>
      </w:r>
    </w:p>
    <w:p w14:paraId="1E7441F8" w14:textId="77777777" w:rsidR="00BA0AFE" w:rsidRDefault="00E76B55">
      <w:pPr>
        <w:pStyle w:val="ListParagraph"/>
        <w:keepNext/>
        <w:numPr>
          <w:ilvl w:val="0"/>
          <w:numId w:val="2"/>
        </w:numPr>
      </w:pPr>
      <w:proofErr w:type="gramStart"/>
      <w:r>
        <w:t>Beninese  (</w:t>
      </w:r>
      <w:proofErr w:type="gramEnd"/>
      <w:r>
        <w:t xml:space="preserve">19) </w:t>
      </w:r>
    </w:p>
    <w:p w14:paraId="6D1383DC" w14:textId="77777777" w:rsidR="00BA0AFE" w:rsidRDefault="00E76B55">
      <w:pPr>
        <w:pStyle w:val="ListParagraph"/>
        <w:keepNext/>
        <w:numPr>
          <w:ilvl w:val="0"/>
          <w:numId w:val="2"/>
        </w:numPr>
      </w:pPr>
      <w:proofErr w:type="gramStart"/>
      <w:r>
        <w:t>Bhutanese  (</w:t>
      </w:r>
      <w:proofErr w:type="gramEnd"/>
      <w:r>
        <w:t xml:space="preserve">20) </w:t>
      </w:r>
    </w:p>
    <w:p w14:paraId="20B674AD" w14:textId="77777777" w:rsidR="00BA0AFE" w:rsidRDefault="00E76B55">
      <w:pPr>
        <w:pStyle w:val="ListParagraph"/>
        <w:keepNext/>
        <w:numPr>
          <w:ilvl w:val="0"/>
          <w:numId w:val="2"/>
        </w:numPr>
      </w:pPr>
      <w:proofErr w:type="gramStart"/>
      <w:r>
        <w:t>Bolivian  (</w:t>
      </w:r>
      <w:proofErr w:type="gramEnd"/>
      <w:r>
        <w:t xml:space="preserve">21) </w:t>
      </w:r>
    </w:p>
    <w:p w14:paraId="12A6DE1A" w14:textId="77777777" w:rsidR="00BA0AFE" w:rsidRDefault="00E76B55">
      <w:pPr>
        <w:pStyle w:val="ListParagraph"/>
        <w:keepNext/>
        <w:numPr>
          <w:ilvl w:val="0"/>
          <w:numId w:val="2"/>
        </w:numPr>
      </w:pPr>
      <w:proofErr w:type="gramStart"/>
      <w:r>
        <w:t>Bosnian  (</w:t>
      </w:r>
      <w:proofErr w:type="gramEnd"/>
      <w:r>
        <w:t xml:space="preserve">22) </w:t>
      </w:r>
    </w:p>
    <w:p w14:paraId="26A34957" w14:textId="77777777" w:rsidR="00BA0AFE" w:rsidRDefault="00E76B55">
      <w:pPr>
        <w:pStyle w:val="ListParagraph"/>
        <w:keepNext/>
        <w:numPr>
          <w:ilvl w:val="0"/>
          <w:numId w:val="2"/>
        </w:numPr>
      </w:pPr>
      <w:proofErr w:type="gramStart"/>
      <w:r>
        <w:t>Brazilian  (</w:t>
      </w:r>
      <w:proofErr w:type="gramEnd"/>
      <w:r>
        <w:t xml:space="preserve">24) </w:t>
      </w:r>
    </w:p>
    <w:p w14:paraId="6141436E" w14:textId="77777777" w:rsidR="00BA0AFE" w:rsidRDefault="00E76B55">
      <w:pPr>
        <w:pStyle w:val="ListParagraph"/>
        <w:keepNext/>
        <w:numPr>
          <w:ilvl w:val="0"/>
          <w:numId w:val="2"/>
        </w:numPr>
      </w:pPr>
      <w:proofErr w:type="gramStart"/>
      <w:r>
        <w:t>Bruneian  (</w:t>
      </w:r>
      <w:proofErr w:type="gramEnd"/>
      <w:r>
        <w:t xml:space="preserve">25) </w:t>
      </w:r>
    </w:p>
    <w:p w14:paraId="1FC4AEFA" w14:textId="77777777" w:rsidR="00BA0AFE" w:rsidRDefault="00E76B55">
      <w:pPr>
        <w:pStyle w:val="ListParagraph"/>
        <w:keepNext/>
        <w:numPr>
          <w:ilvl w:val="0"/>
          <w:numId w:val="2"/>
        </w:numPr>
      </w:pPr>
      <w:proofErr w:type="gramStart"/>
      <w:r>
        <w:t>Bulgarian  (</w:t>
      </w:r>
      <w:proofErr w:type="gramEnd"/>
      <w:r>
        <w:t xml:space="preserve">26) </w:t>
      </w:r>
    </w:p>
    <w:p w14:paraId="57796265" w14:textId="77777777" w:rsidR="00BA0AFE" w:rsidRDefault="00E76B55">
      <w:pPr>
        <w:pStyle w:val="ListParagraph"/>
        <w:keepNext/>
        <w:numPr>
          <w:ilvl w:val="0"/>
          <w:numId w:val="2"/>
        </w:numPr>
      </w:pPr>
      <w:proofErr w:type="gramStart"/>
      <w:r>
        <w:t>Burkinabe  (</w:t>
      </w:r>
      <w:proofErr w:type="gramEnd"/>
      <w:r>
        <w:t xml:space="preserve">27) </w:t>
      </w:r>
    </w:p>
    <w:p w14:paraId="66C091A8" w14:textId="77777777" w:rsidR="00BA0AFE" w:rsidRDefault="00E76B55">
      <w:pPr>
        <w:pStyle w:val="ListParagraph"/>
        <w:keepNext/>
        <w:numPr>
          <w:ilvl w:val="0"/>
          <w:numId w:val="2"/>
        </w:numPr>
      </w:pPr>
      <w:proofErr w:type="gramStart"/>
      <w:r>
        <w:t>Burmese  (</w:t>
      </w:r>
      <w:proofErr w:type="gramEnd"/>
      <w:r>
        <w:t xml:space="preserve">47) </w:t>
      </w:r>
    </w:p>
    <w:p w14:paraId="04A0D97D" w14:textId="77777777" w:rsidR="00BA0AFE" w:rsidRDefault="00E76B55">
      <w:pPr>
        <w:pStyle w:val="ListParagraph"/>
        <w:keepNext/>
        <w:numPr>
          <w:ilvl w:val="0"/>
          <w:numId w:val="2"/>
        </w:numPr>
      </w:pPr>
      <w:proofErr w:type="gramStart"/>
      <w:r>
        <w:t>Burundian  (</w:t>
      </w:r>
      <w:proofErr w:type="gramEnd"/>
      <w:r>
        <w:t xml:space="preserve">28) </w:t>
      </w:r>
    </w:p>
    <w:p w14:paraId="29C442C3" w14:textId="77777777" w:rsidR="00BA0AFE" w:rsidRDefault="00E76B55">
      <w:pPr>
        <w:pStyle w:val="ListParagraph"/>
        <w:keepNext/>
        <w:numPr>
          <w:ilvl w:val="0"/>
          <w:numId w:val="2"/>
        </w:numPr>
      </w:pPr>
      <w:proofErr w:type="gramStart"/>
      <w:r>
        <w:lastRenderedPageBreak/>
        <w:t>Cambodian  (</w:t>
      </w:r>
      <w:proofErr w:type="gramEnd"/>
      <w:r>
        <w:t xml:space="preserve">29) </w:t>
      </w:r>
    </w:p>
    <w:p w14:paraId="69420F13" w14:textId="77777777" w:rsidR="00BA0AFE" w:rsidRDefault="00E76B55">
      <w:pPr>
        <w:pStyle w:val="ListParagraph"/>
        <w:keepNext/>
        <w:numPr>
          <w:ilvl w:val="0"/>
          <w:numId w:val="2"/>
        </w:numPr>
      </w:pPr>
      <w:proofErr w:type="gramStart"/>
      <w:r>
        <w:t>Cameroonian  (</w:t>
      </w:r>
      <w:proofErr w:type="gramEnd"/>
      <w:r>
        <w:t xml:space="preserve">30) </w:t>
      </w:r>
    </w:p>
    <w:p w14:paraId="26493CBF" w14:textId="77777777" w:rsidR="00BA0AFE" w:rsidRDefault="00E76B55">
      <w:pPr>
        <w:pStyle w:val="ListParagraph"/>
        <w:keepNext/>
        <w:numPr>
          <w:ilvl w:val="0"/>
          <w:numId w:val="2"/>
        </w:numPr>
      </w:pPr>
      <w:proofErr w:type="gramStart"/>
      <w:r>
        <w:t>Canadian  (</w:t>
      </w:r>
      <w:proofErr w:type="gramEnd"/>
      <w:r>
        <w:t xml:space="preserve">31) </w:t>
      </w:r>
    </w:p>
    <w:p w14:paraId="62AC33FE" w14:textId="77777777" w:rsidR="00BA0AFE" w:rsidRDefault="00E76B55">
      <w:pPr>
        <w:pStyle w:val="ListParagraph"/>
        <w:keepNext/>
        <w:numPr>
          <w:ilvl w:val="0"/>
          <w:numId w:val="2"/>
        </w:numPr>
      </w:pPr>
      <w:r>
        <w:t xml:space="preserve">Cape </w:t>
      </w:r>
      <w:proofErr w:type="gramStart"/>
      <w:r>
        <w:t>Verdean  (</w:t>
      </w:r>
      <w:proofErr w:type="gramEnd"/>
      <w:r>
        <w:t xml:space="preserve">32) </w:t>
      </w:r>
    </w:p>
    <w:p w14:paraId="0353717E" w14:textId="77777777" w:rsidR="00BA0AFE" w:rsidRDefault="00E76B55">
      <w:pPr>
        <w:pStyle w:val="ListParagraph"/>
        <w:keepNext/>
        <w:numPr>
          <w:ilvl w:val="0"/>
          <w:numId w:val="2"/>
        </w:numPr>
      </w:pPr>
      <w:r>
        <w:t xml:space="preserve">Central </w:t>
      </w:r>
      <w:proofErr w:type="gramStart"/>
      <w:r>
        <w:t>African  (</w:t>
      </w:r>
      <w:proofErr w:type="gramEnd"/>
      <w:r>
        <w:t xml:space="preserve">33) </w:t>
      </w:r>
    </w:p>
    <w:p w14:paraId="33359690" w14:textId="77777777" w:rsidR="00BA0AFE" w:rsidRDefault="00E76B55">
      <w:pPr>
        <w:pStyle w:val="ListParagraph"/>
        <w:keepNext/>
        <w:numPr>
          <w:ilvl w:val="0"/>
          <w:numId w:val="2"/>
        </w:numPr>
      </w:pPr>
      <w:proofErr w:type="gramStart"/>
      <w:r>
        <w:t>Chadian  (</w:t>
      </w:r>
      <w:proofErr w:type="gramEnd"/>
      <w:r>
        <w:t xml:space="preserve">34) </w:t>
      </w:r>
    </w:p>
    <w:p w14:paraId="29DDD71A" w14:textId="77777777" w:rsidR="00BA0AFE" w:rsidRDefault="00E76B55">
      <w:pPr>
        <w:pStyle w:val="ListParagraph"/>
        <w:keepNext/>
        <w:numPr>
          <w:ilvl w:val="0"/>
          <w:numId w:val="2"/>
        </w:numPr>
      </w:pPr>
      <w:proofErr w:type="gramStart"/>
      <w:r>
        <w:t>Chilean  (</w:t>
      </w:r>
      <w:proofErr w:type="gramEnd"/>
      <w:r>
        <w:t xml:space="preserve">35) </w:t>
      </w:r>
    </w:p>
    <w:p w14:paraId="3E91C12F" w14:textId="77777777" w:rsidR="00BA0AFE" w:rsidRDefault="00E76B55">
      <w:pPr>
        <w:pStyle w:val="ListParagraph"/>
        <w:keepNext/>
        <w:numPr>
          <w:ilvl w:val="0"/>
          <w:numId w:val="2"/>
        </w:numPr>
      </w:pPr>
      <w:proofErr w:type="gramStart"/>
      <w:r>
        <w:t>Chinese  (</w:t>
      </w:r>
      <w:proofErr w:type="gramEnd"/>
      <w:r>
        <w:t xml:space="preserve">36) </w:t>
      </w:r>
    </w:p>
    <w:p w14:paraId="78ACFF83" w14:textId="77777777" w:rsidR="00BA0AFE" w:rsidRDefault="00E76B55">
      <w:pPr>
        <w:pStyle w:val="ListParagraph"/>
        <w:keepNext/>
        <w:numPr>
          <w:ilvl w:val="0"/>
          <w:numId w:val="2"/>
        </w:numPr>
      </w:pPr>
      <w:proofErr w:type="gramStart"/>
      <w:r>
        <w:t>Colombian  (</w:t>
      </w:r>
      <w:proofErr w:type="gramEnd"/>
      <w:r>
        <w:t xml:space="preserve">37) </w:t>
      </w:r>
    </w:p>
    <w:p w14:paraId="1FD343D2" w14:textId="77777777" w:rsidR="00BA0AFE" w:rsidRDefault="00E76B55">
      <w:pPr>
        <w:pStyle w:val="ListParagraph"/>
        <w:keepNext/>
        <w:numPr>
          <w:ilvl w:val="0"/>
          <w:numId w:val="2"/>
        </w:numPr>
      </w:pPr>
      <w:proofErr w:type="gramStart"/>
      <w:r>
        <w:t>Comoran  (</w:t>
      </w:r>
      <w:proofErr w:type="gramEnd"/>
      <w:r>
        <w:t xml:space="preserve">38) </w:t>
      </w:r>
    </w:p>
    <w:p w14:paraId="06DD9341" w14:textId="77777777" w:rsidR="00BA0AFE" w:rsidRDefault="00E76B55">
      <w:pPr>
        <w:pStyle w:val="ListParagraph"/>
        <w:keepNext/>
        <w:numPr>
          <w:ilvl w:val="0"/>
          <w:numId w:val="2"/>
        </w:numPr>
      </w:pPr>
      <w:proofErr w:type="gramStart"/>
      <w:r>
        <w:t>Congolese  (</w:t>
      </w:r>
      <w:proofErr w:type="gramEnd"/>
      <w:r>
        <w:t xml:space="preserve">39) </w:t>
      </w:r>
    </w:p>
    <w:p w14:paraId="7D66CE6B" w14:textId="77777777" w:rsidR="00BA0AFE" w:rsidRDefault="00E76B55">
      <w:pPr>
        <w:pStyle w:val="ListParagraph"/>
        <w:keepNext/>
        <w:numPr>
          <w:ilvl w:val="0"/>
          <w:numId w:val="2"/>
        </w:numPr>
      </w:pPr>
      <w:r>
        <w:t xml:space="preserve">Costa </w:t>
      </w:r>
      <w:proofErr w:type="gramStart"/>
      <w:r>
        <w:t>Rican  (</w:t>
      </w:r>
      <w:proofErr w:type="gramEnd"/>
      <w:r>
        <w:t xml:space="preserve">40) </w:t>
      </w:r>
    </w:p>
    <w:p w14:paraId="6C09ECB5" w14:textId="77777777" w:rsidR="00BA0AFE" w:rsidRDefault="00E76B55">
      <w:pPr>
        <w:pStyle w:val="ListParagraph"/>
        <w:keepNext/>
        <w:numPr>
          <w:ilvl w:val="0"/>
          <w:numId w:val="2"/>
        </w:numPr>
      </w:pPr>
      <w:proofErr w:type="gramStart"/>
      <w:r>
        <w:t>Croatian  (</w:t>
      </w:r>
      <w:proofErr w:type="gramEnd"/>
      <w:r>
        <w:t xml:space="preserve">42) </w:t>
      </w:r>
    </w:p>
    <w:p w14:paraId="53CAD61C" w14:textId="77777777" w:rsidR="00BA0AFE" w:rsidRDefault="00E76B55">
      <w:pPr>
        <w:pStyle w:val="ListParagraph"/>
        <w:keepNext/>
        <w:numPr>
          <w:ilvl w:val="0"/>
          <w:numId w:val="2"/>
        </w:numPr>
      </w:pPr>
      <w:proofErr w:type="gramStart"/>
      <w:r>
        <w:t>Cuban  (</w:t>
      </w:r>
      <w:proofErr w:type="gramEnd"/>
      <w:r>
        <w:t xml:space="preserve">43) </w:t>
      </w:r>
    </w:p>
    <w:p w14:paraId="2784E1D7" w14:textId="77777777" w:rsidR="00BA0AFE" w:rsidRDefault="00E76B55">
      <w:pPr>
        <w:pStyle w:val="ListParagraph"/>
        <w:keepNext/>
        <w:numPr>
          <w:ilvl w:val="0"/>
          <w:numId w:val="2"/>
        </w:numPr>
      </w:pPr>
      <w:proofErr w:type="gramStart"/>
      <w:r>
        <w:t>Cypriot  (</w:t>
      </w:r>
      <w:proofErr w:type="gramEnd"/>
      <w:r>
        <w:t xml:space="preserve">44) </w:t>
      </w:r>
    </w:p>
    <w:p w14:paraId="2FD8BDA3" w14:textId="77777777" w:rsidR="00BA0AFE" w:rsidRDefault="00E76B55">
      <w:pPr>
        <w:pStyle w:val="ListParagraph"/>
        <w:keepNext/>
        <w:numPr>
          <w:ilvl w:val="0"/>
          <w:numId w:val="2"/>
        </w:numPr>
      </w:pPr>
      <w:proofErr w:type="gramStart"/>
      <w:r>
        <w:t>Czech  (</w:t>
      </w:r>
      <w:proofErr w:type="gramEnd"/>
      <w:r>
        <w:t xml:space="preserve">45) </w:t>
      </w:r>
    </w:p>
    <w:p w14:paraId="28EFE976" w14:textId="77777777" w:rsidR="00BA0AFE" w:rsidRDefault="00E76B55">
      <w:pPr>
        <w:pStyle w:val="ListParagraph"/>
        <w:keepNext/>
        <w:numPr>
          <w:ilvl w:val="0"/>
          <w:numId w:val="2"/>
        </w:numPr>
      </w:pPr>
      <w:proofErr w:type="gramStart"/>
      <w:r>
        <w:t>Danish  (</w:t>
      </w:r>
      <w:proofErr w:type="gramEnd"/>
      <w:r>
        <w:t xml:space="preserve">48) </w:t>
      </w:r>
    </w:p>
    <w:p w14:paraId="16DC2624" w14:textId="77777777" w:rsidR="00BA0AFE" w:rsidRDefault="00E76B55">
      <w:pPr>
        <w:pStyle w:val="ListParagraph"/>
        <w:keepNext/>
        <w:numPr>
          <w:ilvl w:val="0"/>
          <w:numId w:val="2"/>
        </w:numPr>
      </w:pPr>
      <w:proofErr w:type="gramStart"/>
      <w:r>
        <w:t>Djibouti  (</w:t>
      </w:r>
      <w:proofErr w:type="gramEnd"/>
      <w:r>
        <w:t xml:space="preserve">49) </w:t>
      </w:r>
    </w:p>
    <w:p w14:paraId="16AFF77E" w14:textId="77777777" w:rsidR="00BA0AFE" w:rsidRDefault="00E76B55">
      <w:pPr>
        <w:pStyle w:val="ListParagraph"/>
        <w:keepNext/>
        <w:numPr>
          <w:ilvl w:val="0"/>
          <w:numId w:val="2"/>
        </w:numPr>
      </w:pPr>
      <w:proofErr w:type="gramStart"/>
      <w:r>
        <w:lastRenderedPageBreak/>
        <w:t>Dominican  (</w:t>
      </w:r>
      <w:proofErr w:type="gramEnd"/>
      <w:r>
        <w:t xml:space="preserve">50) </w:t>
      </w:r>
    </w:p>
    <w:p w14:paraId="77B64A07" w14:textId="77777777" w:rsidR="00BA0AFE" w:rsidRDefault="00E76B55">
      <w:pPr>
        <w:pStyle w:val="ListParagraph"/>
        <w:keepNext/>
        <w:numPr>
          <w:ilvl w:val="0"/>
          <w:numId w:val="2"/>
        </w:numPr>
      </w:pPr>
      <w:proofErr w:type="gramStart"/>
      <w:r>
        <w:t>Dutch  (</w:t>
      </w:r>
      <w:proofErr w:type="gramEnd"/>
      <w:r>
        <w:t xml:space="preserve">51) </w:t>
      </w:r>
    </w:p>
    <w:p w14:paraId="2742E3A8" w14:textId="77777777" w:rsidR="00BA0AFE" w:rsidRDefault="00E76B55">
      <w:pPr>
        <w:pStyle w:val="ListParagraph"/>
        <w:keepNext/>
        <w:numPr>
          <w:ilvl w:val="0"/>
          <w:numId w:val="2"/>
        </w:numPr>
      </w:pPr>
      <w:r>
        <w:t xml:space="preserve">East </w:t>
      </w:r>
      <w:proofErr w:type="gramStart"/>
      <w:r>
        <w:t>Timorese  (</w:t>
      </w:r>
      <w:proofErr w:type="gramEnd"/>
      <w:r>
        <w:t xml:space="preserve">122) </w:t>
      </w:r>
    </w:p>
    <w:p w14:paraId="4C247A46" w14:textId="77777777" w:rsidR="00BA0AFE" w:rsidRDefault="00E76B55">
      <w:pPr>
        <w:pStyle w:val="ListParagraph"/>
        <w:keepNext/>
        <w:numPr>
          <w:ilvl w:val="0"/>
          <w:numId w:val="2"/>
        </w:numPr>
      </w:pPr>
      <w:proofErr w:type="gramStart"/>
      <w:r>
        <w:t>Ecuadorean  (</w:t>
      </w:r>
      <w:proofErr w:type="gramEnd"/>
      <w:r>
        <w:t xml:space="preserve">52) </w:t>
      </w:r>
    </w:p>
    <w:p w14:paraId="2E73ABE5" w14:textId="77777777" w:rsidR="00BA0AFE" w:rsidRDefault="00E76B55">
      <w:pPr>
        <w:pStyle w:val="ListParagraph"/>
        <w:keepNext/>
        <w:numPr>
          <w:ilvl w:val="0"/>
          <w:numId w:val="2"/>
        </w:numPr>
      </w:pPr>
      <w:proofErr w:type="gramStart"/>
      <w:r>
        <w:t>Egyptian  (</w:t>
      </w:r>
      <w:proofErr w:type="gramEnd"/>
      <w:r>
        <w:t xml:space="preserve">53) </w:t>
      </w:r>
    </w:p>
    <w:p w14:paraId="26962937" w14:textId="77777777" w:rsidR="00BA0AFE" w:rsidRDefault="00E76B55">
      <w:pPr>
        <w:pStyle w:val="ListParagraph"/>
        <w:keepNext/>
        <w:numPr>
          <w:ilvl w:val="0"/>
          <w:numId w:val="2"/>
        </w:numPr>
      </w:pPr>
      <w:proofErr w:type="gramStart"/>
      <w:r>
        <w:t>Emirian  (</w:t>
      </w:r>
      <w:proofErr w:type="gramEnd"/>
      <w:r>
        <w:t xml:space="preserve">54) </w:t>
      </w:r>
    </w:p>
    <w:p w14:paraId="69B7DF38" w14:textId="77777777" w:rsidR="00BA0AFE" w:rsidRDefault="00E76B55">
      <w:pPr>
        <w:pStyle w:val="ListParagraph"/>
        <w:keepNext/>
        <w:numPr>
          <w:ilvl w:val="0"/>
          <w:numId w:val="2"/>
        </w:numPr>
      </w:pPr>
      <w:r>
        <w:t xml:space="preserve">Equatorial </w:t>
      </w:r>
      <w:proofErr w:type="gramStart"/>
      <w:r>
        <w:t>Guinean  (</w:t>
      </w:r>
      <w:proofErr w:type="gramEnd"/>
      <w:r>
        <w:t xml:space="preserve">55) </w:t>
      </w:r>
    </w:p>
    <w:p w14:paraId="4DFB690B" w14:textId="77777777" w:rsidR="00BA0AFE" w:rsidRDefault="00E76B55">
      <w:pPr>
        <w:pStyle w:val="ListParagraph"/>
        <w:keepNext/>
        <w:numPr>
          <w:ilvl w:val="0"/>
          <w:numId w:val="2"/>
        </w:numPr>
      </w:pPr>
      <w:proofErr w:type="gramStart"/>
      <w:r>
        <w:t>Eritrean  (</w:t>
      </w:r>
      <w:proofErr w:type="gramEnd"/>
      <w:r>
        <w:t xml:space="preserve">56) </w:t>
      </w:r>
    </w:p>
    <w:p w14:paraId="40F9B4F2" w14:textId="77777777" w:rsidR="00BA0AFE" w:rsidRDefault="00E76B55">
      <w:pPr>
        <w:pStyle w:val="ListParagraph"/>
        <w:keepNext/>
        <w:numPr>
          <w:ilvl w:val="0"/>
          <w:numId w:val="2"/>
        </w:numPr>
      </w:pPr>
      <w:proofErr w:type="gramStart"/>
      <w:r>
        <w:t>Estonian  (</w:t>
      </w:r>
      <w:proofErr w:type="gramEnd"/>
      <w:r>
        <w:t xml:space="preserve">57) </w:t>
      </w:r>
    </w:p>
    <w:p w14:paraId="469F7B9C" w14:textId="77777777" w:rsidR="00BA0AFE" w:rsidRDefault="00E76B55">
      <w:pPr>
        <w:pStyle w:val="ListParagraph"/>
        <w:keepNext/>
        <w:numPr>
          <w:ilvl w:val="0"/>
          <w:numId w:val="2"/>
        </w:numPr>
      </w:pPr>
      <w:proofErr w:type="gramStart"/>
      <w:r>
        <w:t>Ethiopian  (</w:t>
      </w:r>
      <w:proofErr w:type="gramEnd"/>
      <w:r>
        <w:t xml:space="preserve">58) </w:t>
      </w:r>
    </w:p>
    <w:p w14:paraId="6F55E563" w14:textId="77777777" w:rsidR="00BA0AFE" w:rsidRDefault="00E76B55">
      <w:pPr>
        <w:pStyle w:val="ListParagraph"/>
        <w:keepNext/>
        <w:numPr>
          <w:ilvl w:val="0"/>
          <w:numId w:val="2"/>
        </w:numPr>
      </w:pPr>
      <w:proofErr w:type="gramStart"/>
      <w:r>
        <w:t>Fijian  (</w:t>
      </w:r>
      <w:proofErr w:type="gramEnd"/>
      <w:r>
        <w:t xml:space="preserve">59) </w:t>
      </w:r>
    </w:p>
    <w:p w14:paraId="4D4DFF60" w14:textId="77777777" w:rsidR="00BA0AFE" w:rsidRDefault="00E76B55">
      <w:pPr>
        <w:pStyle w:val="ListParagraph"/>
        <w:keepNext/>
        <w:numPr>
          <w:ilvl w:val="0"/>
          <w:numId w:val="2"/>
        </w:numPr>
      </w:pPr>
      <w:proofErr w:type="gramStart"/>
      <w:r>
        <w:t>Filipino  (</w:t>
      </w:r>
      <w:proofErr w:type="gramEnd"/>
      <w:r>
        <w:t xml:space="preserve">136) </w:t>
      </w:r>
    </w:p>
    <w:p w14:paraId="444ADBD1" w14:textId="77777777" w:rsidR="00BA0AFE" w:rsidRDefault="00E76B55">
      <w:pPr>
        <w:pStyle w:val="ListParagraph"/>
        <w:keepNext/>
        <w:numPr>
          <w:ilvl w:val="0"/>
          <w:numId w:val="2"/>
        </w:numPr>
      </w:pPr>
      <w:proofErr w:type="gramStart"/>
      <w:r>
        <w:t>Finnish  (</w:t>
      </w:r>
      <w:proofErr w:type="gramEnd"/>
      <w:r>
        <w:t xml:space="preserve">60) </w:t>
      </w:r>
    </w:p>
    <w:p w14:paraId="06DFC7E2" w14:textId="77777777" w:rsidR="00BA0AFE" w:rsidRDefault="00E76B55">
      <w:pPr>
        <w:pStyle w:val="ListParagraph"/>
        <w:keepNext/>
        <w:numPr>
          <w:ilvl w:val="0"/>
          <w:numId w:val="2"/>
        </w:numPr>
      </w:pPr>
      <w:proofErr w:type="gramStart"/>
      <w:r>
        <w:t>French  (</w:t>
      </w:r>
      <w:proofErr w:type="gramEnd"/>
      <w:r>
        <w:t xml:space="preserve">61) </w:t>
      </w:r>
    </w:p>
    <w:p w14:paraId="5203CC3E" w14:textId="77777777" w:rsidR="00BA0AFE" w:rsidRDefault="00E76B55">
      <w:pPr>
        <w:pStyle w:val="ListParagraph"/>
        <w:keepNext/>
        <w:numPr>
          <w:ilvl w:val="0"/>
          <w:numId w:val="2"/>
        </w:numPr>
      </w:pPr>
      <w:proofErr w:type="gramStart"/>
      <w:r>
        <w:t>Gabonese  (</w:t>
      </w:r>
      <w:proofErr w:type="gramEnd"/>
      <w:r>
        <w:t xml:space="preserve">62) </w:t>
      </w:r>
    </w:p>
    <w:p w14:paraId="76BF47A1" w14:textId="77777777" w:rsidR="00BA0AFE" w:rsidRDefault="00E76B55">
      <w:pPr>
        <w:pStyle w:val="ListParagraph"/>
        <w:keepNext/>
        <w:numPr>
          <w:ilvl w:val="0"/>
          <w:numId w:val="2"/>
        </w:numPr>
      </w:pPr>
      <w:proofErr w:type="gramStart"/>
      <w:r>
        <w:t>Gambian  (</w:t>
      </w:r>
      <w:proofErr w:type="gramEnd"/>
      <w:r>
        <w:t xml:space="preserve">63) </w:t>
      </w:r>
    </w:p>
    <w:p w14:paraId="232BD4EA" w14:textId="77777777" w:rsidR="00BA0AFE" w:rsidRDefault="00E76B55">
      <w:pPr>
        <w:pStyle w:val="ListParagraph"/>
        <w:keepNext/>
        <w:numPr>
          <w:ilvl w:val="0"/>
          <w:numId w:val="2"/>
        </w:numPr>
      </w:pPr>
      <w:proofErr w:type="gramStart"/>
      <w:r>
        <w:t>Georgian  (</w:t>
      </w:r>
      <w:proofErr w:type="gramEnd"/>
      <w:r>
        <w:t xml:space="preserve">64) </w:t>
      </w:r>
    </w:p>
    <w:p w14:paraId="6393DE5C" w14:textId="77777777" w:rsidR="00BA0AFE" w:rsidRDefault="00E76B55">
      <w:pPr>
        <w:pStyle w:val="ListParagraph"/>
        <w:keepNext/>
        <w:numPr>
          <w:ilvl w:val="0"/>
          <w:numId w:val="2"/>
        </w:numPr>
      </w:pPr>
      <w:proofErr w:type="gramStart"/>
      <w:r>
        <w:t>German  (</w:t>
      </w:r>
      <w:proofErr w:type="gramEnd"/>
      <w:r>
        <w:t xml:space="preserve">65) </w:t>
      </w:r>
    </w:p>
    <w:p w14:paraId="3AC668F5" w14:textId="77777777" w:rsidR="00BA0AFE" w:rsidRDefault="00E76B55">
      <w:pPr>
        <w:pStyle w:val="ListParagraph"/>
        <w:keepNext/>
        <w:numPr>
          <w:ilvl w:val="0"/>
          <w:numId w:val="2"/>
        </w:numPr>
      </w:pPr>
      <w:proofErr w:type="gramStart"/>
      <w:r>
        <w:lastRenderedPageBreak/>
        <w:t>Ghanaian  (</w:t>
      </w:r>
      <w:proofErr w:type="gramEnd"/>
      <w:r>
        <w:t xml:space="preserve">66) </w:t>
      </w:r>
    </w:p>
    <w:p w14:paraId="68B54A4E" w14:textId="77777777" w:rsidR="00BA0AFE" w:rsidRDefault="00E76B55">
      <w:pPr>
        <w:pStyle w:val="ListParagraph"/>
        <w:keepNext/>
        <w:numPr>
          <w:ilvl w:val="0"/>
          <w:numId w:val="2"/>
        </w:numPr>
      </w:pPr>
      <w:proofErr w:type="gramStart"/>
      <w:r>
        <w:t>Greek  (</w:t>
      </w:r>
      <w:proofErr w:type="gramEnd"/>
      <w:r>
        <w:t xml:space="preserve">67) </w:t>
      </w:r>
    </w:p>
    <w:p w14:paraId="0DF0813C" w14:textId="77777777" w:rsidR="00BA0AFE" w:rsidRDefault="00E76B55">
      <w:pPr>
        <w:pStyle w:val="ListParagraph"/>
        <w:keepNext/>
        <w:numPr>
          <w:ilvl w:val="0"/>
          <w:numId w:val="2"/>
        </w:numPr>
      </w:pPr>
      <w:proofErr w:type="gramStart"/>
      <w:r>
        <w:t>Grenadian  (</w:t>
      </w:r>
      <w:proofErr w:type="gramEnd"/>
      <w:r>
        <w:t xml:space="preserve">68) </w:t>
      </w:r>
    </w:p>
    <w:p w14:paraId="5E9A87AD" w14:textId="77777777" w:rsidR="00BA0AFE" w:rsidRDefault="00E76B55">
      <w:pPr>
        <w:pStyle w:val="ListParagraph"/>
        <w:keepNext/>
        <w:numPr>
          <w:ilvl w:val="0"/>
          <w:numId w:val="2"/>
        </w:numPr>
      </w:pPr>
      <w:proofErr w:type="gramStart"/>
      <w:r>
        <w:t>Guatemalan  (</w:t>
      </w:r>
      <w:proofErr w:type="gramEnd"/>
      <w:r>
        <w:t xml:space="preserve">69) </w:t>
      </w:r>
    </w:p>
    <w:p w14:paraId="6953F07B" w14:textId="77777777" w:rsidR="00BA0AFE" w:rsidRDefault="00E76B55">
      <w:pPr>
        <w:pStyle w:val="ListParagraph"/>
        <w:keepNext/>
        <w:numPr>
          <w:ilvl w:val="0"/>
          <w:numId w:val="2"/>
        </w:numPr>
      </w:pPr>
      <w:r>
        <w:t>Guinea-</w:t>
      </w:r>
      <w:proofErr w:type="gramStart"/>
      <w:r>
        <w:t>Bissauan  (</w:t>
      </w:r>
      <w:proofErr w:type="gramEnd"/>
      <w:r>
        <w:t xml:space="preserve">71) </w:t>
      </w:r>
    </w:p>
    <w:p w14:paraId="543D8975" w14:textId="77777777" w:rsidR="00BA0AFE" w:rsidRDefault="00E76B55">
      <w:pPr>
        <w:pStyle w:val="ListParagraph"/>
        <w:keepNext/>
        <w:numPr>
          <w:ilvl w:val="0"/>
          <w:numId w:val="2"/>
        </w:numPr>
      </w:pPr>
      <w:proofErr w:type="gramStart"/>
      <w:r>
        <w:t>Guinean  (</w:t>
      </w:r>
      <w:proofErr w:type="gramEnd"/>
      <w:r>
        <w:t xml:space="preserve">70) </w:t>
      </w:r>
    </w:p>
    <w:p w14:paraId="57CF211F" w14:textId="77777777" w:rsidR="00BA0AFE" w:rsidRDefault="00E76B55">
      <w:pPr>
        <w:pStyle w:val="ListParagraph"/>
        <w:keepNext/>
        <w:numPr>
          <w:ilvl w:val="0"/>
          <w:numId w:val="2"/>
        </w:numPr>
      </w:pPr>
      <w:proofErr w:type="gramStart"/>
      <w:r>
        <w:t>Guyanese  (</w:t>
      </w:r>
      <w:proofErr w:type="gramEnd"/>
      <w:r>
        <w:t xml:space="preserve">72) </w:t>
      </w:r>
    </w:p>
    <w:p w14:paraId="40369760" w14:textId="77777777" w:rsidR="00BA0AFE" w:rsidRDefault="00E76B55">
      <w:pPr>
        <w:pStyle w:val="ListParagraph"/>
        <w:keepNext/>
        <w:numPr>
          <w:ilvl w:val="0"/>
          <w:numId w:val="2"/>
        </w:numPr>
      </w:pPr>
      <w:proofErr w:type="gramStart"/>
      <w:r>
        <w:t>Haitian  (</w:t>
      </w:r>
      <w:proofErr w:type="gramEnd"/>
      <w:r>
        <w:t xml:space="preserve">73) </w:t>
      </w:r>
    </w:p>
    <w:p w14:paraId="095A140C" w14:textId="77777777" w:rsidR="00BA0AFE" w:rsidRDefault="00E76B55">
      <w:pPr>
        <w:pStyle w:val="ListParagraph"/>
        <w:keepNext/>
        <w:numPr>
          <w:ilvl w:val="0"/>
          <w:numId w:val="2"/>
        </w:numPr>
      </w:pPr>
      <w:proofErr w:type="gramStart"/>
      <w:r>
        <w:t>Herzegovinian  (</w:t>
      </w:r>
      <w:proofErr w:type="gramEnd"/>
      <w:r>
        <w:t xml:space="preserve">1358) </w:t>
      </w:r>
    </w:p>
    <w:p w14:paraId="5FBFBF7D" w14:textId="77777777" w:rsidR="00BA0AFE" w:rsidRDefault="00E76B55">
      <w:pPr>
        <w:pStyle w:val="ListParagraph"/>
        <w:keepNext/>
        <w:numPr>
          <w:ilvl w:val="0"/>
          <w:numId w:val="2"/>
        </w:numPr>
      </w:pPr>
      <w:proofErr w:type="gramStart"/>
      <w:r>
        <w:t>Honduran  (</w:t>
      </w:r>
      <w:proofErr w:type="gramEnd"/>
      <w:r>
        <w:t xml:space="preserve">74) </w:t>
      </w:r>
    </w:p>
    <w:p w14:paraId="5A2201EA" w14:textId="77777777" w:rsidR="00BA0AFE" w:rsidRDefault="00E76B55">
      <w:pPr>
        <w:pStyle w:val="ListParagraph"/>
        <w:keepNext/>
        <w:numPr>
          <w:ilvl w:val="0"/>
          <w:numId w:val="2"/>
        </w:numPr>
      </w:pPr>
      <w:r>
        <w:t xml:space="preserve">Hong Kongese (S.A.R.)  (75) </w:t>
      </w:r>
    </w:p>
    <w:p w14:paraId="65B0503D" w14:textId="77777777" w:rsidR="00BA0AFE" w:rsidRDefault="00E76B55">
      <w:pPr>
        <w:pStyle w:val="ListParagraph"/>
        <w:keepNext/>
        <w:numPr>
          <w:ilvl w:val="0"/>
          <w:numId w:val="2"/>
        </w:numPr>
      </w:pPr>
      <w:proofErr w:type="gramStart"/>
      <w:r>
        <w:t>Hungarian  (</w:t>
      </w:r>
      <w:proofErr w:type="gramEnd"/>
      <w:r>
        <w:t xml:space="preserve">76) </w:t>
      </w:r>
    </w:p>
    <w:p w14:paraId="38031305" w14:textId="77777777" w:rsidR="00BA0AFE" w:rsidRDefault="00E76B55">
      <w:pPr>
        <w:pStyle w:val="ListParagraph"/>
        <w:keepNext/>
        <w:numPr>
          <w:ilvl w:val="0"/>
          <w:numId w:val="2"/>
        </w:numPr>
      </w:pPr>
      <w:r>
        <w:t>I-</w:t>
      </w:r>
      <w:proofErr w:type="gramStart"/>
      <w:r>
        <w:t>Kiribati  (</w:t>
      </w:r>
      <w:proofErr w:type="gramEnd"/>
      <w:r>
        <w:t xml:space="preserve">90) </w:t>
      </w:r>
    </w:p>
    <w:p w14:paraId="68FD7F01" w14:textId="77777777" w:rsidR="00BA0AFE" w:rsidRDefault="00E76B55">
      <w:pPr>
        <w:pStyle w:val="ListParagraph"/>
        <w:keepNext/>
        <w:numPr>
          <w:ilvl w:val="0"/>
          <w:numId w:val="2"/>
        </w:numPr>
      </w:pPr>
      <w:proofErr w:type="gramStart"/>
      <w:r>
        <w:t>Icelander  (</w:t>
      </w:r>
      <w:proofErr w:type="gramEnd"/>
      <w:r>
        <w:t xml:space="preserve">77) </w:t>
      </w:r>
    </w:p>
    <w:p w14:paraId="5FFE418C" w14:textId="77777777" w:rsidR="00BA0AFE" w:rsidRDefault="00E76B55">
      <w:pPr>
        <w:pStyle w:val="ListParagraph"/>
        <w:keepNext/>
        <w:numPr>
          <w:ilvl w:val="0"/>
          <w:numId w:val="2"/>
        </w:numPr>
      </w:pPr>
      <w:proofErr w:type="gramStart"/>
      <w:r>
        <w:t>Indian  (</w:t>
      </w:r>
      <w:proofErr w:type="gramEnd"/>
      <w:r>
        <w:t xml:space="preserve">78) </w:t>
      </w:r>
    </w:p>
    <w:p w14:paraId="38257F30" w14:textId="77777777" w:rsidR="00BA0AFE" w:rsidRDefault="00E76B55">
      <w:pPr>
        <w:pStyle w:val="ListParagraph"/>
        <w:keepNext/>
        <w:numPr>
          <w:ilvl w:val="0"/>
          <w:numId w:val="2"/>
        </w:numPr>
      </w:pPr>
      <w:proofErr w:type="gramStart"/>
      <w:r>
        <w:t>Indonesian  (</w:t>
      </w:r>
      <w:proofErr w:type="gramEnd"/>
      <w:r>
        <w:t xml:space="preserve">79) </w:t>
      </w:r>
    </w:p>
    <w:p w14:paraId="118D1A6C" w14:textId="77777777" w:rsidR="00BA0AFE" w:rsidRDefault="00E76B55">
      <w:pPr>
        <w:pStyle w:val="ListParagraph"/>
        <w:keepNext/>
        <w:numPr>
          <w:ilvl w:val="0"/>
          <w:numId w:val="2"/>
        </w:numPr>
      </w:pPr>
      <w:proofErr w:type="gramStart"/>
      <w:r>
        <w:t>Iranian  (</w:t>
      </w:r>
      <w:proofErr w:type="gramEnd"/>
      <w:r>
        <w:t xml:space="preserve">80) </w:t>
      </w:r>
    </w:p>
    <w:p w14:paraId="6D3B6DBC" w14:textId="77777777" w:rsidR="00BA0AFE" w:rsidRDefault="00E76B55">
      <w:pPr>
        <w:pStyle w:val="ListParagraph"/>
        <w:keepNext/>
        <w:numPr>
          <w:ilvl w:val="0"/>
          <w:numId w:val="2"/>
        </w:numPr>
      </w:pPr>
      <w:proofErr w:type="gramStart"/>
      <w:r>
        <w:t>Iraqi  (</w:t>
      </w:r>
      <w:proofErr w:type="gramEnd"/>
      <w:r>
        <w:t xml:space="preserve">81) </w:t>
      </w:r>
    </w:p>
    <w:p w14:paraId="1BEDB099" w14:textId="77777777" w:rsidR="00BA0AFE" w:rsidRDefault="00E76B55">
      <w:pPr>
        <w:pStyle w:val="ListParagraph"/>
        <w:keepNext/>
        <w:numPr>
          <w:ilvl w:val="0"/>
          <w:numId w:val="2"/>
        </w:numPr>
      </w:pPr>
      <w:proofErr w:type="gramStart"/>
      <w:r>
        <w:lastRenderedPageBreak/>
        <w:t>Irish  (</w:t>
      </w:r>
      <w:proofErr w:type="gramEnd"/>
      <w:r>
        <w:t xml:space="preserve">82) </w:t>
      </w:r>
    </w:p>
    <w:p w14:paraId="089C9542" w14:textId="77777777" w:rsidR="00BA0AFE" w:rsidRDefault="00E76B55">
      <w:pPr>
        <w:pStyle w:val="ListParagraph"/>
        <w:keepNext/>
        <w:numPr>
          <w:ilvl w:val="0"/>
          <w:numId w:val="2"/>
        </w:numPr>
      </w:pPr>
      <w:proofErr w:type="gramStart"/>
      <w:r>
        <w:t>Israeli  (</w:t>
      </w:r>
      <w:proofErr w:type="gramEnd"/>
      <w:r>
        <w:t xml:space="preserve">83) </w:t>
      </w:r>
    </w:p>
    <w:p w14:paraId="7A16B6E0" w14:textId="77777777" w:rsidR="00BA0AFE" w:rsidRDefault="00E76B55">
      <w:pPr>
        <w:pStyle w:val="ListParagraph"/>
        <w:keepNext/>
        <w:numPr>
          <w:ilvl w:val="0"/>
          <w:numId w:val="2"/>
        </w:numPr>
      </w:pPr>
      <w:proofErr w:type="gramStart"/>
      <w:r>
        <w:t>Italian  (</w:t>
      </w:r>
      <w:proofErr w:type="gramEnd"/>
      <w:r>
        <w:t xml:space="preserve">84) </w:t>
      </w:r>
    </w:p>
    <w:p w14:paraId="5472AE87" w14:textId="77777777" w:rsidR="00BA0AFE" w:rsidRDefault="00E76B55">
      <w:pPr>
        <w:pStyle w:val="ListParagraph"/>
        <w:keepNext/>
        <w:numPr>
          <w:ilvl w:val="0"/>
          <w:numId w:val="2"/>
        </w:numPr>
      </w:pPr>
      <w:proofErr w:type="gramStart"/>
      <w:r>
        <w:t>Ivorian  (</w:t>
      </w:r>
      <w:proofErr w:type="gramEnd"/>
      <w:r>
        <w:t xml:space="preserve">41) </w:t>
      </w:r>
    </w:p>
    <w:p w14:paraId="4E9E5453" w14:textId="77777777" w:rsidR="00BA0AFE" w:rsidRDefault="00E76B55">
      <w:pPr>
        <w:pStyle w:val="ListParagraph"/>
        <w:keepNext/>
        <w:numPr>
          <w:ilvl w:val="0"/>
          <w:numId w:val="2"/>
        </w:numPr>
      </w:pPr>
      <w:proofErr w:type="gramStart"/>
      <w:r>
        <w:t>Jamaican  (</w:t>
      </w:r>
      <w:proofErr w:type="gramEnd"/>
      <w:r>
        <w:t xml:space="preserve">85) </w:t>
      </w:r>
    </w:p>
    <w:p w14:paraId="2B15C17B" w14:textId="77777777" w:rsidR="00BA0AFE" w:rsidRDefault="00E76B55">
      <w:pPr>
        <w:pStyle w:val="ListParagraph"/>
        <w:keepNext/>
        <w:numPr>
          <w:ilvl w:val="0"/>
          <w:numId w:val="2"/>
        </w:numPr>
      </w:pPr>
      <w:proofErr w:type="gramStart"/>
      <w:r>
        <w:t>Japanese  (</w:t>
      </w:r>
      <w:proofErr w:type="gramEnd"/>
      <w:r>
        <w:t xml:space="preserve">86) </w:t>
      </w:r>
    </w:p>
    <w:p w14:paraId="7CAC508A" w14:textId="77777777" w:rsidR="00BA0AFE" w:rsidRDefault="00E76B55">
      <w:pPr>
        <w:pStyle w:val="ListParagraph"/>
        <w:keepNext/>
        <w:numPr>
          <w:ilvl w:val="0"/>
          <w:numId w:val="2"/>
        </w:numPr>
      </w:pPr>
      <w:proofErr w:type="gramStart"/>
      <w:r>
        <w:t>Jordanian  (</w:t>
      </w:r>
      <w:proofErr w:type="gramEnd"/>
      <w:r>
        <w:t xml:space="preserve">87) </w:t>
      </w:r>
    </w:p>
    <w:p w14:paraId="799ABB8F" w14:textId="77777777" w:rsidR="00BA0AFE" w:rsidRDefault="00E76B55">
      <w:pPr>
        <w:pStyle w:val="ListParagraph"/>
        <w:keepNext/>
        <w:numPr>
          <w:ilvl w:val="0"/>
          <w:numId w:val="2"/>
        </w:numPr>
      </w:pPr>
      <w:proofErr w:type="gramStart"/>
      <w:r>
        <w:t>Kazakhstani  (</w:t>
      </w:r>
      <w:proofErr w:type="gramEnd"/>
      <w:r>
        <w:t xml:space="preserve">88) </w:t>
      </w:r>
    </w:p>
    <w:p w14:paraId="401A5FD9" w14:textId="77777777" w:rsidR="00BA0AFE" w:rsidRDefault="00E76B55">
      <w:pPr>
        <w:pStyle w:val="ListParagraph"/>
        <w:keepNext/>
        <w:numPr>
          <w:ilvl w:val="0"/>
          <w:numId w:val="2"/>
        </w:numPr>
      </w:pPr>
      <w:proofErr w:type="gramStart"/>
      <w:r>
        <w:t>Kenyan  (</w:t>
      </w:r>
      <w:proofErr w:type="gramEnd"/>
      <w:r>
        <w:t xml:space="preserve">89) </w:t>
      </w:r>
    </w:p>
    <w:p w14:paraId="4EDBEE42" w14:textId="77777777" w:rsidR="00BA0AFE" w:rsidRDefault="00E76B55">
      <w:pPr>
        <w:pStyle w:val="ListParagraph"/>
        <w:keepNext/>
        <w:numPr>
          <w:ilvl w:val="0"/>
          <w:numId w:val="2"/>
        </w:numPr>
      </w:pPr>
      <w:r>
        <w:t xml:space="preserve">Kittian and </w:t>
      </w:r>
      <w:proofErr w:type="gramStart"/>
      <w:r>
        <w:t>Nevis  (</w:t>
      </w:r>
      <w:proofErr w:type="gramEnd"/>
      <w:r>
        <w:t xml:space="preserve">145) </w:t>
      </w:r>
    </w:p>
    <w:p w14:paraId="66503F6D" w14:textId="77777777" w:rsidR="00BA0AFE" w:rsidRDefault="00E76B55">
      <w:pPr>
        <w:pStyle w:val="ListParagraph"/>
        <w:keepNext/>
        <w:numPr>
          <w:ilvl w:val="0"/>
          <w:numId w:val="2"/>
        </w:numPr>
      </w:pPr>
      <w:proofErr w:type="gramStart"/>
      <w:r>
        <w:t>Kuwaiti  (</w:t>
      </w:r>
      <w:proofErr w:type="gramEnd"/>
      <w:r>
        <w:t xml:space="preserve">91) </w:t>
      </w:r>
    </w:p>
    <w:p w14:paraId="2F9E368E" w14:textId="77777777" w:rsidR="00BA0AFE" w:rsidRDefault="00E76B55">
      <w:pPr>
        <w:pStyle w:val="ListParagraph"/>
        <w:keepNext/>
        <w:numPr>
          <w:ilvl w:val="0"/>
          <w:numId w:val="2"/>
        </w:numPr>
      </w:pPr>
      <w:proofErr w:type="gramStart"/>
      <w:r>
        <w:t>Kyrgyz  (</w:t>
      </w:r>
      <w:proofErr w:type="gramEnd"/>
      <w:r>
        <w:t xml:space="preserve">92) </w:t>
      </w:r>
    </w:p>
    <w:p w14:paraId="639FA606" w14:textId="77777777" w:rsidR="00BA0AFE" w:rsidRDefault="00E76B55">
      <w:pPr>
        <w:pStyle w:val="ListParagraph"/>
        <w:keepNext/>
        <w:numPr>
          <w:ilvl w:val="0"/>
          <w:numId w:val="2"/>
        </w:numPr>
      </w:pPr>
      <w:proofErr w:type="gramStart"/>
      <w:r>
        <w:t>Laotian  (</w:t>
      </w:r>
      <w:proofErr w:type="gramEnd"/>
      <w:r>
        <w:t xml:space="preserve">93) </w:t>
      </w:r>
    </w:p>
    <w:p w14:paraId="7EB1161C" w14:textId="77777777" w:rsidR="00BA0AFE" w:rsidRDefault="00E76B55">
      <w:pPr>
        <w:pStyle w:val="ListParagraph"/>
        <w:keepNext/>
        <w:numPr>
          <w:ilvl w:val="0"/>
          <w:numId w:val="2"/>
        </w:numPr>
      </w:pPr>
      <w:proofErr w:type="gramStart"/>
      <w:r>
        <w:t>Latvian  (</w:t>
      </w:r>
      <w:proofErr w:type="gramEnd"/>
      <w:r>
        <w:t xml:space="preserve">94) </w:t>
      </w:r>
    </w:p>
    <w:p w14:paraId="6AAA1985" w14:textId="77777777" w:rsidR="00BA0AFE" w:rsidRDefault="00E76B55">
      <w:pPr>
        <w:pStyle w:val="ListParagraph"/>
        <w:keepNext/>
        <w:numPr>
          <w:ilvl w:val="0"/>
          <w:numId w:val="2"/>
        </w:numPr>
      </w:pPr>
      <w:proofErr w:type="gramStart"/>
      <w:r>
        <w:t>Lebanese  (</w:t>
      </w:r>
      <w:proofErr w:type="gramEnd"/>
      <w:r>
        <w:t xml:space="preserve">95) </w:t>
      </w:r>
    </w:p>
    <w:p w14:paraId="1AA1EC25" w14:textId="77777777" w:rsidR="00BA0AFE" w:rsidRDefault="00E76B55">
      <w:pPr>
        <w:pStyle w:val="ListParagraph"/>
        <w:keepNext/>
        <w:numPr>
          <w:ilvl w:val="0"/>
          <w:numId w:val="2"/>
        </w:numPr>
      </w:pPr>
      <w:proofErr w:type="gramStart"/>
      <w:r>
        <w:t>Liberian  (</w:t>
      </w:r>
      <w:proofErr w:type="gramEnd"/>
      <w:r>
        <w:t xml:space="preserve">97) </w:t>
      </w:r>
    </w:p>
    <w:p w14:paraId="50ECFF56" w14:textId="77777777" w:rsidR="00BA0AFE" w:rsidRDefault="00E76B55">
      <w:pPr>
        <w:pStyle w:val="ListParagraph"/>
        <w:keepNext/>
        <w:numPr>
          <w:ilvl w:val="0"/>
          <w:numId w:val="2"/>
        </w:numPr>
      </w:pPr>
      <w:proofErr w:type="gramStart"/>
      <w:r>
        <w:t>Libyan  (</w:t>
      </w:r>
      <w:proofErr w:type="gramEnd"/>
      <w:r>
        <w:t xml:space="preserve">98) </w:t>
      </w:r>
    </w:p>
    <w:p w14:paraId="2F0C736A" w14:textId="77777777" w:rsidR="00BA0AFE" w:rsidRDefault="00E76B55">
      <w:pPr>
        <w:pStyle w:val="ListParagraph"/>
        <w:keepNext/>
        <w:numPr>
          <w:ilvl w:val="0"/>
          <w:numId w:val="2"/>
        </w:numPr>
      </w:pPr>
      <w:proofErr w:type="gramStart"/>
      <w:r>
        <w:t>Liechtensteiner  (</w:t>
      </w:r>
      <w:proofErr w:type="gramEnd"/>
      <w:r>
        <w:t xml:space="preserve">99) </w:t>
      </w:r>
    </w:p>
    <w:p w14:paraId="0BB475F0" w14:textId="77777777" w:rsidR="00BA0AFE" w:rsidRDefault="00E76B55">
      <w:pPr>
        <w:pStyle w:val="ListParagraph"/>
        <w:keepNext/>
        <w:numPr>
          <w:ilvl w:val="0"/>
          <w:numId w:val="2"/>
        </w:numPr>
      </w:pPr>
      <w:proofErr w:type="gramStart"/>
      <w:r>
        <w:lastRenderedPageBreak/>
        <w:t>Lithuanian  (</w:t>
      </w:r>
      <w:proofErr w:type="gramEnd"/>
      <w:r>
        <w:t xml:space="preserve">100) </w:t>
      </w:r>
    </w:p>
    <w:p w14:paraId="251D3628" w14:textId="77777777" w:rsidR="00BA0AFE" w:rsidRDefault="00E76B55">
      <w:pPr>
        <w:pStyle w:val="ListParagraph"/>
        <w:keepNext/>
        <w:numPr>
          <w:ilvl w:val="0"/>
          <w:numId w:val="2"/>
        </w:numPr>
      </w:pPr>
      <w:proofErr w:type="gramStart"/>
      <w:r>
        <w:t>Luxembourger  (</w:t>
      </w:r>
      <w:proofErr w:type="gramEnd"/>
      <w:r>
        <w:t xml:space="preserve">101) </w:t>
      </w:r>
    </w:p>
    <w:p w14:paraId="6CB35852" w14:textId="77777777" w:rsidR="00BA0AFE" w:rsidRDefault="00E76B55">
      <w:pPr>
        <w:pStyle w:val="ListParagraph"/>
        <w:keepNext/>
        <w:numPr>
          <w:ilvl w:val="0"/>
          <w:numId w:val="2"/>
        </w:numPr>
      </w:pPr>
      <w:proofErr w:type="gramStart"/>
      <w:r>
        <w:t>Macedonian  (</w:t>
      </w:r>
      <w:proofErr w:type="gramEnd"/>
      <w:r>
        <w:t xml:space="preserve">41) </w:t>
      </w:r>
    </w:p>
    <w:p w14:paraId="3750400B" w14:textId="77777777" w:rsidR="00BA0AFE" w:rsidRDefault="00E76B55">
      <w:pPr>
        <w:pStyle w:val="ListParagraph"/>
        <w:keepNext/>
        <w:numPr>
          <w:ilvl w:val="0"/>
          <w:numId w:val="2"/>
        </w:numPr>
      </w:pPr>
      <w:proofErr w:type="gramStart"/>
      <w:r>
        <w:t>Malagasy  (</w:t>
      </w:r>
      <w:proofErr w:type="gramEnd"/>
      <w:r>
        <w:t xml:space="preserve">102) </w:t>
      </w:r>
    </w:p>
    <w:p w14:paraId="1CB5C263" w14:textId="77777777" w:rsidR="00BA0AFE" w:rsidRDefault="00E76B55">
      <w:pPr>
        <w:pStyle w:val="ListParagraph"/>
        <w:keepNext/>
        <w:numPr>
          <w:ilvl w:val="0"/>
          <w:numId w:val="2"/>
        </w:numPr>
      </w:pPr>
      <w:proofErr w:type="gramStart"/>
      <w:r>
        <w:t>Malawian  (</w:t>
      </w:r>
      <w:proofErr w:type="gramEnd"/>
      <w:r>
        <w:t xml:space="preserve">103) </w:t>
      </w:r>
    </w:p>
    <w:p w14:paraId="03EF0205" w14:textId="77777777" w:rsidR="00BA0AFE" w:rsidRDefault="00E76B55">
      <w:pPr>
        <w:pStyle w:val="ListParagraph"/>
        <w:keepNext/>
        <w:numPr>
          <w:ilvl w:val="0"/>
          <w:numId w:val="2"/>
        </w:numPr>
      </w:pPr>
      <w:proofErr w:type="gramStart"/>
      <w:r>
        <w:t>Malaysian  (</w:t>
      </w:r>
      <w:proofErr w:type="gramEnd"/>
      <w:r>
        <w:t xml:space="preserve">104) </w:t>
      </w:r>
    </w:p>
    <w:p w14:paraId="032D3A2F" w14:textId="77777777" w:rsidR="00BA0AFE" w:rsidRDefault="00E76B55">
      <w:pPr>
        <w:pStyle w:val="ListParagraph"/>
        <w:keepNext/>
        <w:numPr>
          <w:ilvl w:val="0"/>
          <w:numId w:val="2"/>
        </w:numPr>
      </w:pPr>
      <w:proofErr w:type="spellStart"/>
      <w:proofErr w:type="gramStart"/>
      <w:r>
        <w:t>Maldivan</w:t>
      </w:r>
      <w:proofErr w:type="spellEnd"/>
      <w:r>
        <w:t xml:space="preserve">  (</w:t>
      </w:r>
      <w:proofErr w:type="gramEnd"/>
      <w:r>
        <w:t xml:space="preserve">105) </w:t>
      </w:r>
    </w:p>
    <w:p w14:paraId="791DD1AC" w14:textId="77777777" w:rsidR="00BA0AFE" w:rsidRDefault="00E76B55">
      <w:pPr>
        <w:pStyle w:val="ListParagraph"/>
        <w:keepNext/>
        <w:numPr>
          <w:ilvl w:val="0"/>
          <w:numId w:val="2"/>
        </w:numPr>
      </w:pPr>
      <w:proofErr w:type="gramStart"/>
      <w:r>
        <w:t>Malian  (</w:t>
      </w:r>
      <w:proofErr w:type="gramEnd"/>
      <w:r>
        <w:t xml:space="preserve">106) </w:t>
      </w:r>
    </w:p>
    <w:p w14:paraId="0801A0F6" w14:textId="77777777" w:rsidR="00BA0AFE" w:rsidRDefault="00E76B55">
      <w:pPr>
        <w:pStyle w:val="ListParagraph"/>
        <w:keepNext/>
        <w:numPr>
          <w:ilvl w:val="0"/>
          <w:numId w:val="2"/>
        </w:numPr>
      </w:pPr>
      <w:proofErr w:type="gramStart"/>
      <w:r>
        <w:t>Maltese  (</w:t>
      </w:r>
      <w:proofErr w:type="gramEnd"/>
      <w:r>
        <w:t xml:space="preserve">107) </w:t>
      </w:r>
    </w:p>
    <w:p w14:paraId="4188AFF2" w14:textId="77777777" w:rsidR="00BA0AFE" w:rsidRDefault="00E76B55">
      <w:pPr>
        <w:pStyle w:val="ListParagraph"/>
        <w:keepNext/>
        <w:numPr>
          <w:ilvl w:val="0"/>
          <w:numId w:val="2"/>
        </w:numPr>
      </w:pPr>
      <w:proofErr w:type="gramStart"/>
      <w:r>
        <w:t>Marshallese  (</w:t>
      </w:r>
      <w:proofErr w:type="gramEnd"/>
      <w:r>
        <w:t xml:space="preserve">108) </w:t>
      </w:r>
    </w:p>
    <w:p w14:paraId="33D2A1B2" w14:textId="77777777" w:rsidR="00BA0AFE" w:rsidRDefault="00E76B55">
      <w:pPr>
        <w:pStyle w:val="ListParagraph"/>
        <w:keepNext/>
        <w:numPr>
          <w:ilvl w:val="0"/>
          <w:numId w:val="2"/>
        </w:numPr>
      </w:pPr>
      <w:proofErr w:type="gramStart"/>
      <w:r>
        <w:t>Mauritanian  (</w:t>
      </w:r>
      <w:proofErr w:type="gramEnd"/>
      <w:r>
        <w:t xml:space="preserve">109) </w:t>
      </w:r>
    </w:p>
    <w:p w14:paraId="3291E7C8" w14:textId="77777777" w:rsidR="00BA0AFE" w:rsidRDefault="00E76B55">
      <w:pPr>
        <w:pStyle w:val="ListParagraph"/>
        <w:keepNext/>
        <w:numPr>
          <w:ilvl w:val="0"/>
          <w:numId w:val="2"/>
        </w:numPr>
      </w:pPr>
      <w:proofErr w:type="gramStart"/>
      <w:r>
        <w:t>Mauritian  (</w:t>
      </w:r>
      <w:proofErr w:type="gramEnd"/>
      <w:r>
        <w:t xml:space="preserve">110) </w:t>
      </w:r>
    </w:p>
    <w:p w14:paraId="2275AD63" w14:textId="77777777" w:rsidR="00BA0AFE" w:rsidRDefault="00E76B55">
      <w:pPr>
        <w:pStyle w:val="ListParagraph"/>
        <w:keepNext/>
        <w:numPr>
          <w:ilvl w:val="0"/>
          <w:numId w:val="2"/>
        </w:numPr>
      </w:pPr>
      <w:proofErr w:type="gramStart"/>
      <w:r>
        <w:t>Mexican  (</w:t>
      </w:r>
      <w:proofErr w:type="gramEnd"/>
      <w:r>
        <w:t xml:space="preserve">111) </w:t>
      </w:r>
    </w:p>
    <w:p w14:paraId="17897E9E" w14:textId="77777777" w:rsidR="00BA0AFE" w:rsidRDefault="00E76B55">
      <w:pPr>
        <w:pStyle w:val="ListParagraph"/>
        <w:keepNext/>
        <w:numPr>
          <w:ilvl w:val="0"/>
          <w:numId w:val="2"/>
        </w:numPr>
      </w:pPr>
      <w:proofErr w:type="gramStart"/>
      <w:r>
        <w:t>Micronesian  (</w:t>
      </w:r>
      <w:proofErr w:type="gramEnd"/>
      <w:r>
        <w:t xml:space="preserve">112) </w:t>
      </w:r>
    </w:p>
    <w:p w14:paraId="10CB2A19" w14:textId="77777777" w:rsidR="00BA0AFE" w:rsidRDefault="00E76B55">
      <w:pPr>
        <w:pStyle w:val="ListParagraph"/>
        <w:keepNext/>
        <w:numPr>
          <w:ilvl w:val="0"/>
          <w:numId w:val="2"/>
        </w:numPr>
      </w:pPr>
      <w:proofErr w:type="gramStart"/>
      <w:r>
        <w:t>Monacan  (</w:t>
      </w:r>
      <w:proofErr w:type="gramEnd"/>
      <w:r>
        <w:t xml:space="preserve">113) </w:t>
      </w:r>
    </w:p>
    <w:p w14:paraId="5D1ACB7C" w14:textId="77777777" w:rsidR="00BA0AFE" w:rsidRDefault="00E76B55">
      <w:pPr>
        <w:pStyle w:val="ListParagraph"/>
        <w:keepNext/>
        <w:numPr>
          <w:ilvl w:val="0"/>
          <w:numId w:val="2"/>
        </w:numPr>
      </w:pPr>
      <w:proofErr w:type="gramStart"/>
      <w:r>
        <w:t>Mongolian  (</w:t>
      </w:r>
      <w:proofErr w:type="gramEnd"/>
      <w:r>
        <w:t xml:space="preserve">114) </w:t>
      </w:r>
    </w:p>
    <w:p w14:paraId="67FD3C0C" w14:textId="77777777" w:rsidR="00BA0AFE" w:rsidRDefault="00E76B55">
      <w:pPr>
        <w:pStyle w:val="ListParagraph"/>
        <w:keepNext/>
        <w:numPr>
          <w:ilvl w:val="0"/>
          <w:numId w:val="2"/>
        </w:numPr>
      </w:pPr>
      <w:proofErr w:type="gramStart"/>
      <w:r>
        <w:t>Moroccan  (</w:t>
      </w:r>
      <w:proofErr w:type="gramEnd"/>
      <w:r>
        <w:t xml:space="preserve">116) </w:t>
      </w:r>
    </w:p>
    <w:p w14:paraId="78F576B1" w14:textId="77777777" w:rsidR="00BA0AFE" w:rsidRDefault="00E76B55">
      <w:pPr>
        <w:pStyle w:val="ListParagraph"/>
        <w:keepNext/>
        <w:numPr>
          <w:ilvl w:val="0"/>
          <w:numId w:val="2"/>
        </w:numPr>
      </w:pPr>
      <w:proofErr w:type="gramStart"/>
      <w:r>
        <w:t>Mosotho  (</w:t>
      </w:r>
      <w:proofErr w:type="gramEnd"/>
      <w:r>
        <w:t xml:space="preserve">115) </w:t>
      </w:r>
    </w:p>
    <w:p w14:paraId="7BD75870" w14:textId="77777777" w:rsidR="00BA0AFE" w:rsidRDefault="00E76B55">
      <w:pPr>
        <w:pStyle w:val="ListParagraph"/>
        <w:keepNext/>
        <w:numPr>
          <w:ilvl w:val="0"/>
          <w:numId w:val="2"/>
        </w:numPr>
      </w:pPr>
      <w:proofErr w:type="gramStart"/>
      <w:r>
        <w:lastRenderedPageBreak/>
        <w:t>Motswana  (</w:t>
      </w:r>
      <w:proofErr w:type="gramEnd"/>
      <w:r>
        <w:t xml:space="preserve">96) </w:t>
      </w:r>
    </w:p>
    <w:p w14:paraId="0F68AF82" w14:textId="77777777" w:rsidR="00BA0AFE" w:rsidRDefault="00E76B55">
      <w:pPr>
        <w:pStyle w:val="ListParagraph"/>
        <w:keepNext/>
        <w:numPr>
          <w:ilvl w:val="0"/>
          <w:numId w:val="2"/>
        </w:numPr>
      </w:pPr>
      <w:proofErr w:type="gramStart"/>
      <w:r>
        <w:t>Mozambican  (</w:t>
      </w:r>
      <w:proofErr w:type="gramEnd"/>
      <w:r>
        <w:t xml:space="preserve">117) </w:t>
      </w:r>
    </w:p>
    <w:p w14:paraId="3E21DA94" w14:textId="77777777" w:rsidR="00BA0AFE" w:rsidRDefault="00E76B55">
      <w:pPr>
        <w:pStyle w:val="ListParagraph"/>
        <w:keepNext/>
        <w:numPr>
          <w:ilvl w:val="0"/>
          <w:numId w:val="2"/>
        </w:numPr>
      </w:pPr>
      <w:proofErr w:type="gramStart"/>
      <w:r>
        <w:t>Namibian  (</w:t>
      </w:r>
      <w:proofErr w:type="gramEnd"/>
      <w:r>
        <w:t xml:space="preserve">119) </w:t>
      </w:r>
    </w:p>
    <w:p w14:paraId="33CB3D21" w14:textId="77777777" w:rsidR="00BA0AFE" w:rsidRDefault="00E76B55">
      <w:pPr>
        <w:pStyle w:val="ListParagraph"/>
        <w:keepNext/>
        <w:numPr>
          <w:ilvl w:val="0"/>
          <w:numId w:val="2"/>
        </w:numPr>
      </w:pPr>
      <w:proofErr w:type="gramStart"/>
      <w:r>
        <w:t>Nauruan  (</w:t>
      </w:r>
      <w:proofErr w:type="gramEnd"/>
      <w:r>
        <w:t xml:space="preserve">120) </w:t>
      </w:r>
    </w:p>
    <w:p w14:paraId="16F4DAE8" w14:textId="77777777" w:rsidR="00BA0AFE" w:rsidRDefault="00E76B55">
      <w:pPr>
        <w:pStyle w:val="ListParagraph"/>
        <w:keepNext/>
        <w:numPr>
          <w:ilvl w:val="0"/>
          <w:numId w:val="2"/>
        </w:numPr>
      </w:pPr>
      <w:proofErr w:type="gramStart"/>
      <w:r>
        <w:t>Nepalese  (</w:t>
      </w:r>
      <w:proofErr w:type="gramEnd"/>
      <w:r>
        <w:t xml:space="preserve">121) </w:t>
      </w:r>
    </w:p>
    <w:p w14:paraId="4A7EA76F" w14:textId="77777777" w:rsidR="00BA0AFE" w:rsidRDefault="00E76B55">
      <w:pPr>
        <w:pStyle w:val="ListParagraph"/>
        <w:keepNext/>
        <w:numPr>
          <w:ilvl w:val="0"/>
          <w:numId w:val="2"/>
        </w:numPr>
      </w:pPr>
      <w:r>
        <w:t xml:space="preserve">New </w:t>
      </w:r>
      <w:proofErr w:type="gramStart"/>
      <w:r>
        <w:t>Zealander  (</w:t>
      </w:r>
      <w:proofErr w:type="gramEnd"/>
      <w:r>
        <w:t xml:space="preserve">123) </w:t>
      </w:r>
    </w:p>
    <w:p w14:paraId="77EA2D28" w14:textId="77777777" w:rsidR="00BA0AFE" w:rsidRDefault="00E76B55">
      <w:pPr>
        <w:pStyle w:val="ListParagraph"/>
        <w:keepNext/>
        <w:numPr>
          <w:ilvl w:val="0"/>
          <w:numId w:val="2"/>
        </w:numPr>
      </w:pPr>
      <w:r>
        <w:t>Ni-</w:t>
      </w:r>
      <w:proofErr w:type="gramStart"/>
      <w:r>
        <w:t>Vanuatu  (</w:t>
      </w:r>
      <w:proofErr w:type="gramEnd"/>
      <w:r>
        <w:t xml:space="preserve">118) </w:t>
      </w:r>
    </w:p>
    <w:p w14:paraId="6DD33D95" w14:textId="77777777" w:rsidR="00BA0AFE" w:rsidRDefault="00E76B55">
      <w:pPr>
        <w:pStyle w:val="ListParagraph"/>
        <w:keepNext/>
        <w:numPr>
          <w:ilvl w:val="0"/>
          <w:numId w:val="2"/>
        </w:numPr>
      </w:pPr>
      <w:proofErr w:type="gramStart"/>
      <w:r>
        <w:t>Nicaraguan  (</w:t>
      </w:r>
      <w:proofErr w:type="gramEnd"/>
      <w:r>
        <w:t xml:space="preserve">124) </w:t>
      </w:r>
    </w:p>
    <w:p w14:paraId="5BEE6640" w14:textId="77777777" w:rsidR="00BA0AFE" w:rsidRDefault="00E76B55">
      <w:pPr>
        <w:pStyle w:val="ListParagraph"/>
        <w:keepNext/>
        <w:numPr>
          <w:ilvl w:val="0"/>
          <w:numId w:val="2"/>
        </w:numPr>
      </w:pPr>
      <w:proofErr w:type="gramStart"/>
      <w:r>
        <w:t>Nigerian  (</w:t>
      </w:r>
      <w:proofErr w:type="gramEnd"/>
      <w:r>
        <w:t xml:space="preserve">125) </w:t>
      </w:r>
    </w:p>
    <w:p w14:paraId="63D59F75" w14:textId="77777777" w:rsidR="00BA0AFE" w:rsidRDefault="00E76B55">
      <w:pPr>
        <w:pStyle w:val="ListParagraph"/>
        <w:keepNext/>
        <w:numPr>
          <w:ilvl w:val="0"/>
          <w:numId w:val="2"/>
        </w:numPr>
      </w:pPr>
      <w:proofErr w:type="gramStart"/>
      <w:r>
        <w:t>Nigerien  (</w:t>
      </w:r>
      <w:proofErr w:type="gramEnd"/>
      <w:r>
        <w:t xml:space="preserve">126) </w:t>
      </w:r>
    </w:p>
    <w:p w14:paraId="15532F29" w14:textId="77777777" w:rsidR="00BA0AFE" w:rsidRDefault="00E76B55">
      <w:pPr>
        <w:pStyle w:val="ListParagraph"/>
        <w:keepNext/>
        <w:numPr>
          <w:ilvl w:val="0"/>
          <w:numId w:val="2"/>
        </w:numPr>
      </w:pPr>
      <w:r>
        <w:t xml:space="preserve">North </w:t>
      </w:r>
      <w:proofErr w:type="gramStart"/>
      <w:r>
        <w:t>Korean  (</w:t>
      </w:r>
      <w:proofErr w:type="gramEnd"/>
      <w:r>
        <w:t xml:space="preserve">127) </w:t>
      </w:r>
    </w:p>
    <w:p w14:paraId="334501B3" w14:textId="77777777" w:rsidR="00BA0AFE" w:rsidRDefault="00E76B55">
      <w:pPr>
        <w:pStyle w:val="ListParagraph"/>
        <w:keepNext/>
        <w:numPr>
          <w:ilvl w:val="0"/>
          <w:numId w:val="2"/>
        </w:numPr>
      </w:pPr>
      <w:proofErr w:type="gramStart"/>
      <w:r>
        <w:t>Norwegian  (</w:t>
      </w:r>
      <w:proofErr w:type="gramEnd"/>
      <w:r>
        <w:t xml:space="preserve">128) </w:t>
      </w:r>
    </w:p>
    <w:p w14:paraId="795F06A4" w14:textId="77777777" w:rsidR="00BA0AFE" w:rsidRDefault="00E76B55">
      <w:pPr>
        <w:pStyle w:val="ListParagraph"/>
        <w:keepNext/>
        <w:numPr>
          <w:ilvl w:val="0"/>
          <w:numId w:val="2"/>
        </w:numPr>
      </w:pPr>
      <w:proofErr w:type="gramStart"/>
      <w:r>
        <w:t>Omani  (</w:t>
      </w:r>
      <w:proofErr w:type="gramEnd"/>
      <w:r>
        <w:t xml:space="preserve">129) </w:t>
      </w:r>
    </w:p>
    <w:p w14:paraId="4D8EC0E1" w14:textId="77777777" w:rsidR="00BA0AFE" w:rsidRDefault="00E76B55">
      <w:pPr>
        <w:pStyle w:val="ListParagraph"/>
        <w:keepNext/>
        <w:numPr>
          <w:ilvl w:val="0"/>
          <w:numId w:val="2"/>
        </w:numPr>
      </w:pPr>
      <w:proofErr w:type="gramStart"/>
      <w:r>
        <w:t>Pakistani  (</w:t>
      </w:r>
      <w:proofErr w:type="gramEnd"/>
      <w:r>
        <w:t xml:space="preserve">130) </w:t>
      </w:r>
    </w:p>
    <w:p w14:paraId="788A68F4" w14:textId="77777777" w:rsidR="00BA0AFE" w:rsidRDefault="00E76B55">
      <w:pPr>
        <w:pStyle w:val="ListParagraph"/>
        <w:keepNext/>
        <w:numPr>
          <w:ilvl w:val="0"/>
          <w:numId w:val="2"/>
        </w:numPr>
      </w:pPr>
      <w:proofErr w:type="gramStart"/>
      <w:r>
        <w:t>Palauan  (</w:t>
      </w:r>
      <w:proofErr w:type="gramEnd"/>
      <w:r>
        <w:t xml:space="preserve">131) </w:t>
      </w:r>
    </w:p>
    <w:p w14:paraId="70E94416" w14:textId="77777777" w:rsidR="00BA0AFE" w:rsidRDefault="00E76B55">
      <w:pPr>
        <w:pStyle w:val="ListParagraph"/>
        <w:keepNext/>
        <w:numPr>
          <w:ilvl w:val="0"/>
          <w:numId w:val="2"/>
        </w:numPr>
      </w:pPr>
      <w:proofErr w:type="gramStart"/>
      <w:r>
        <w:t>Palestinian  (</w:t>
      </w:r>
      <w:proofErr w:type="gramEnd"/>
      <w:r>
        <w:t xml:space="preserve">23) </w:t>
      </w:r>
    </w:p>
    <w:p w14:paraId="3FE5EC1D" w14:textId="77777777" w:rsidR="00BA0AFE" w:rsidRDefault="00E76B55">
      <w:pPr>
        <w:pStyle w:val="ListParagraph"/>
        <w:keepNext/>
        <w:numPr>
          <w:ilvl w:val="0"/>
          <w:numId w:val="2"/>
        </w:numPr>
      </w:pPr>
      <w:proofErr w:type="gramStart"/>
      <w:r>
        <w:t>Panamanian  (</w:t>
      </w:r>
      <w:proofErr w:type="gramEnd"/>
      <w:r>
        <w:t xml:space="preserve">132) </w:t>
      </w:r>
    </w:p>
    <w:p w14:paraId="729FF291" w14:textId="77777777" w:rsidR="00BA0AFE" w:rsidRDefault="00E76B55">
      <w:pPr>
        <w:pStyle w:val="ListParagraph"/>
        <w:keepNext/>
        <w:numPr>
          <w:ilvl w:val="0"/>
          <w:numId w:val="2"/>
        </w:numPr>
      </w:pPr>
      <w:r>
        <w:t xml:space="preserve">Papua New </w:t>
      </w:r>
      <w:proofErr w:type="gramStart"/>
      <w:r>
        <w:t>Guinean  (</w:t>
      </w:r>
      <w:proofErr w:type="gramEnd"/>
      <w:r>
        <w:t xml:space="preserve">133) </w:t>
      </w:r>
    </w:p>
    <w:p w14:paraId="7D29A34D" w14:textId="77777777" w:rsidR="00BA0AFE" w:rsidRDefault="00E76B55">
      <w:pPr>
        <w:pStyle w:val="ListParagraph"/>
        <w:keepNext/>
        <w:numPr>
          <w:ilvl w:val="0"/>
          <w:numId w:val="2"/>
        </w:numPr>
      </w:pPr>
      <w:proofErr w:type="gramStart"/>
      <w:r>
        <w:lastRenderedPageBreak/>
        <w:t>Paraguayan  (</w:t>
      </w:r>
      <w:proofErr w:type="gramEnd"/>
      <w:r>
        <w:t xml:space="preserve">134) </w:t>
      </w:r>
    </w:p>
    <w:p w14:paraId="416AC047" w14:textId="77777777" w:rsidR="00BA0AFE" w:rsidRDefault="00E76B55">
      <w:pPr>
        <w:pStyle w:val="ListParagraph"/>
        <w:keepNext/>
        <w:numPr>
          <w:ilvl w:val="0"/>
          <w:numId w:val="2"/>
        </w:numPr>
      </w:pPr>
      <w:proofErr w:type="gramStart"/>
      <w:r>
        <w:t>Peruvian  (</w:t>
      </w:r>
      <w:proofErr w:type="gramEnd"/>
      <w:r>
        <w:t xml:space="preserve">135) </w:t>
      </w:r>
    </w:p>
    <w:p w14:paraId="375F2EA6" w14:textId="77777777" w:rsidR="00BA0AFE" w:rsidRDefault="00E76B55">
      <w:pPr>
        <w:pStyle w:val="ListParagraph"/>
        <w:keepNext/>
        <w:numPr>
          <w:ilvl w:val="0"/>
          <w:numId w:val="2"/>
        </w:numPr>
      </w:pPr>
      <w:proofErr w:type="gramStart"/>
      <w:r>
        <w:t>Polish  (</w:t>
      </w:r>
      <w:proofErr w:type="gramEnd"/>
      <w:r>
        <w:t xml:space="preserve">137) </w:t>
      </w:r>
    </w:p>
    <w:p w14:paraId="598D5B63" w14:textId="77777777" w:rsidR="00BA0AFE" w:rsidRDefault="00E76B55">
      <w:pPr>
        <w:pStyle w:val="ListParagraph"/>
        <w:keepNext/>
        <w:numPr>
          <w:ilvl w:val="0"/>
          <w:numId w:val="2"/>
        </w:numPr>
      </w:pPr>
      <w:proofErr w:type="gramStart"/>
      <w:r>
        <w:t>Portuguese  (</w:t>
      </w:r>
      <w:proofErr w:type="gramEnd"/>
      <w:r>
        <w:t xml:space="preserve">138) </w:t>
      </w:r>
    </w:p>
    <w:p w14:paraId="1EF7D0F0" w14:textId="77777777" w:rsidR="00BA0AFE" w:rsidRDefault="00E76B55">
      <w:pPr>
        <w:pStyle w:val="ListParagraph"/>
        <w:keepNext/>
        <w:numPr>
          <w:ilvl w:val="0"/>
          <w:numId w:val="2"/>
        </w:numPr>
      </w:pPr>
      <w:proofErr w:type="gramStart"/>
      <w:r>
        <w:t>Qatari  (</w:t>
      </w:r>
      <w:proofErr w:type="gramEnd"/>
      <w:r>
        <w:t xml:space="preserve">139) </w:t>
      </w:r>
    </w:p>
    <w:p w14:paraId="24175737" w14:textId="77777777" w:rsidR="00BA0AFE" w:rsidRDefault="00E76B55">
      <w:pPr>
        <w:pStyle w:val="ListParagraph"/>
        <w:keepNext/>
        <w:numPr>
          <w:ilvl w:val="0"/>
          <w:numId w:val="2"/>
        </w:numPr>
      </w:pPr>
      <w:proofErr w:type="gramStart"/>
      <w:r>
        <w:t>Romanian  (</w:t>
      </w:r>
      <w:proofErr w:type="gramEnd"/>
      <w:r>
        <w:t xml:space="preserve">142) </w:t>
      </w:r>
    </w:p>
    <w:p w14:paraId="2E798C28" w14:textId="77777777" w:rsidR="00BA0AFE" w:rsidRDefault="00E76B55">
      <w:pPr>
        <w:pStyle w:val="ListParagraph"/>
        <w:keepNext/>
        <w:numPr>
          <w:ilvl w:val="0"/>
          <w:numId w:val="2"/>
        </w:numPr>
      </w:pPr>
      <w:proofErr w:type="gramStart"/>
      <w:r>
        <w:t>Russian  (</w:t>
      </w:r>
      <w:proofErr w:type="gramEnd"/>
      <w:r>
        <w:t xml:space="preserve">143) </w:t>
      </w:r>
    </w:p>
    <w:p w14:paraId="0802B6B2" w14:textId="77777777" w:rsidR="00BA0AFE" w:rsidRDefault="00E76B55">
      <w:pPr>
        <w:pStyle w:val="ListParagraph"/>
        <w:keepNext/>
        <w:numPr>
          <w:ilvl w:val="0"/>
          <w:numId w:val="2"/>
        </w:numPr>
      </w:pPr>
      <w:proofErr w:type="gramStart"/>
      <w:r>
        <w:t>Rwandan  (</w:t>
      </w:r>
      <w:proofErr w:type="gramEnd"/>
      <w:r>
        <w:t xml:space="preserve">144) </w:t>
      </w:r>
    </w:p>
    <w:p w14:paraId="6B278E2C" w14:textId="77777777" w:rsidR="00BA0AFE" w:rsidRDefault="00E76B55">
      <w:pPr>
        <w:pStyle w:val="ListParagraph"/>
        <w:keepNext/>
        <w:numPr>
          <w:ilvl w:val="0"/>
          <w:numId w:val="2"/>
        </w:numPr>
      </w:pPr>
      <w:r>
        <w:t xml:space="preserve">Saint </w:t>
      </w:r>
      <w:proofErr w:type="gramStart"/>
      <w:r>
        <w:t>Lucian  (</w:t>
      </w:r>
      <w:proofErr w:type="gramEnd"/>
      <w:r>
        <w:t xml:space="preserve">146) </w:t>
      </w:r>
    </w:p>
    <w:p w14:paraId="67862112" w14:textId="77777777" w:rsidR="00BA0AFE" w:rsidRDefault="00E76B55">
      <w:pPr>
        <w:pStyle w:val="ListParagraph"/>
        <w:keepNext/>
        <w:numPr>
          <w:ilvl w:val="0"/>
          <w:numId w:val="2"/>
        </w:numPr>
      </w:pPr>
      <w:proofErr w:type="gramStart"/>
      <w:r>
        <w:t>Salvadoran  (</w:t>
      </w:r>
      <w:proofErr w:type="gramEnd"/>
      <w:r>
        <w:t xml:space="preserve">147) </w:t>
      </w:r>
    </w:p>
    <w:p w14:paraId="1FAFAFBE" w14:textId="77777777" w:rsidR="00BA0AFE" w:rsidRDefault="00E76B55">
      <w:pPr>
        <w:pStyle w:val="ListParagraph"/>
        <w:keepNext/>
        <w:numPr>
          <w:ilvl w:val="0"/>
          <w:numId w:val="2"/>
        </w:numPr>
      </w:pPr>
      <w:proofErr w:type="gramStart"/>
      <w:r>
        <w:t>Samoan  (</w:t>
      </w:r>
      <w:proofErr w:type="gramEnd"/>
      <w:r>
        <w:t xml:space="preserve">148) </w:t>
      </w:r>
    </w:p>
    <w:p w14:paraId="31F5DDB2" w14:textId="77777777" w:rsidR="00BA0AFE" w:rsidRDefault="00E76B55">
      <w:pPr>
        <w:pStyle w:val="ListParagraph"/>
        <w:keepNext/>
        <w:numPr>
          <w:ilvl w:val="0"/>
          <w:numId w:val="2"/>
        </w:numPr>
      </w:pPr>
      <w:r>
        <w:t xml:space="preserve">San </w:t>
      </w:r>
      <w:proofErr w:type="spellStart"/>
      <w:proofErr w:type="gramStart"/>
      <w:r>
        <w:t>Marinese</w:t>
      </w:r>
      <w:proofErr w:type="spellEnd"/>
      <w:r>
        <w:t xml:space="preserve">  (</w:t>
      </w:r>
      <w:proofErr w:type="gramEnd"/>
      <w:r>
        <w:t xml:space="preserve">149) </w:t>
      </w:r>
    </w:p>
    <w:p w14:paraId="4046CF0E" w14:textId="77777777" w:rsidR="00BA0AFE" w:rsidRDefault="00E76B55">
      <w:pPr>
        <w:pStyle w:val="ListParagraph"/>
        <w:keepNext/>
        <w:numPr>
          <w:ilvl w:val="0"/>
          <w:numId w:val="2"/>
        </w:numPr>
      </w:pPr>
      <w:r>
        <w:t xml:space="preserve">Sao </w:t>
      </w:r>
      <w:proofErr w:type="gramStart"/>
      <w:r>
        <w:t>Tomean  (</w:t>
      </w:r>
      <w:proofErr w:type="gramEnd"/>
      <w:r>
        <w:t xml:space="preserve">150) </w:t>
      </w:r>
    </w:p>
    <w:p w14:paraId="77821A4F" w14:textId="77777777" w:rsidR="00BA0AFE" w:rsidRDefault="00E76B55">
      <w:pPr>
        <w:pStyle w:val="ListParagraph"/>
        <w:keepNext/>
        <w:numPr>
          <w:ilvl w:val="0"/>
          <w:numId w:val="2"/>
        </w:numPr>
      </w:pPr>
      <w:proofErr w:type="gramStart"/>
      <w:r>
        <w:t>Saudi  (</w:t>
      </w:r>
      <w:proofErr w:type="gramEnd"/>
      <w:r>
        <w:t xml:space="preserve">151) </w:t>
      </w:r>
    </w:p>
    <w:p w14:paraId="55383AD0" w14:textId="77777777" w:rsidR="00BA0AFE" w:rsidRDefault="00E76B55">
      <w:pPr>
        <w:pStyle w:val="ListParagraph"/>
        <w:keepNext/>
        <w:numPr>
          <w:ilvl w:val="0"/>
          <w:numId w:val="2"/>
        </w:numPr>
      </w:pPr>
      <w:proofErr w:type="gramStart"/>
      <w:r>
        <w:t>Senegalese  (</w:t>
      </w:r>
      <w:proofErr w:type="gramEnd"/>
      <w:r>
        <w:t xml:space="preserve">152) </w:t>
      </w:r>
    </w:p>
    <w:p w14:paraId="69352FFA" w14:textId="77777777" w:rsidR="00BA0AFE" w:rsidRDefault="00E76B55">
      <w:pPr>
        <w:pStyle w:val="ListParagraph"/>
        <w:keepNext/>
        <w:numPr>
          <w:ilvl w:val="0"/>
          <w:numId w:val="2"/>
        </w:numPr>
      </w:pPr>
      <w:proofErr w:type="gramStart"/>
      <w:r>
        <w:t>Serbian  (</w:t>
      </w:r>
      <w:proofErr w:type="gramEnd"/>
      <w:r>
        <w:t xml:space="preserve">153) </w:t>
      </w:r>
    </w:p>
    <w:p w14:paraId="387E71AC" w14:textId="77777777" w:rsidR="00BA0AFE" w:rsidRDefault="00E76B55">
      <w:pPr>
        <w:pStyle w:val="ListParagraph"/>
        <w:keepNext/>
        <w:numPr>
          <w:ilvl w:val="0"/>
          <w:numId w:val="2"/>
        </w:numPr>
      </w:pPr>
      <w:proofErr w:type="gramStart"/>
      <w:r>
        <w:t>Seychellois  (</w:t>
      </w:r>
      <w:proofErr w:type="gramEnd"/>
      <w:r>
        <w:t xml:space="preserve">154) </w:t>
      </w:r>
    </w:p>
    <w:p w14:paraId="65DBA3E1" w14:textId="77777777" w:rsidR="00BA0AFE" w:rsidRDefault="00E76B55">
      <w:pPr>
        <w:pStyle w:val="ListParagraph"/>
        <w:keepNext/>
        <w:numPr>
          <w:ilvl w:val="0"/>
          <w:numId w:val="2"/>
        </w:numPr>
      </w:pPr>
      <w:r>
        <w:t xml:space="preserve">Sierra </w:t>
      </w:r>
      <w:proofErr w:type="gramStart"/>
      <w:r>
        <w:t>Leonean  (</w:t>
      </w:r>
      <w:proofErr w:type="gramEnd"/>
      <w:r>
        <w:t xml:space="preserve">155) </w:t>
      </w:r>
    </w:p>
    <w:p w14:paraId="362AEB1F" w14:textId="77777777" w:rsidR="00BA0AFE" w:rsidRDefault="00E76B55">
      <w:pPr>
        <w:pStyle w:val="ListParagraph"/>
        <w:keepNext/>
        <w:numPr>
          <w:ilvl w:val="0"/>
          <w:numId w:val="2"/>
        </w:numPr>
      </w:pPr>
      <w:proofErr w:type="gramStart"/>
      <w:r>
        <w:lastRenderedPageBreak/>
        <w:t>Singaporean  (</w:t>
      </w:r>
      <w:proofErr w:type="gramEnd"/>
      <w:r>
        <w:t xml:space="preserve">156) </w:t>
      </w:r>
    </w:p>
    <w:p w14:paraId="278ACBD2" w14:textId="77777777" w:rsidR="00BA0AFE" w:rsidRDefault="00E76B55">
      <w:pPr>
        <w:pStyle w:val="ListParagraph"/>
        <w:keepNext/>
        <w:numPr>
          <w:ilvl w:val="0"/>
          <w:numId w:val="2"/>
        </w:numPr>
      </w:pPr>
      <w:proofErr w:type="gramStart"/>
      <w:r>
        <w:t>Slovakian  (</w:t>
      </w:r>
      <w:proofErr w:type="gramEnd"/>
      <w:r>
        <w:t xml:space="preserve">157) </w:t>
      </w:r>
    </w:p>
    <w:p w14:paraId="12B9FCAD" w14:textId="77777777" w:rsidR="00BA0AFE" w:rsidRDefault="00E76B55">
      <w:pPr>
        <w:pStyle w:val="ListParagraph"/>
        <w:keepNext/>
        <w:numPr>
          <w:ilvl w:val="0"/>
          <w:numId w:val="2"/>
        </w:numPr>
      </w:pPr>
      <w:proofErr w:type="gramStart"/>
      <w:r>
        <w:t>Slovenian  (</w:t>
      </w:r>
      <w:proofErr w:type="gramEnd"/>
      <w:r>
        <w:t xml:space="preserve">158) </w:t>
      </w:r>
    </w:p>
    <w:p w14:paraId="041F33F8" w14:textId="77777777" w:rsidR="00BA0AFE" w:rsidRDefault="00E76B55">
      <w:pPr>
        <w:pStyle w:val="ListParagraph"/>
        <w:keepNext/>
        <w:numPr>
          <w:ilvl w:val="0"/>
          <w:numId w:val="2"/>
        </w:numPr>
      </w:pPr>
      <w:r>
        <w:t xml:space="preserve">Solomon </w:t>
      </w:r>
      <w:proofErr w:type="gramStart"/>
      <w:r>
        <w:t>Islander  (</w:t>
      </w:r>
      <w:proofErr w:type="gramEnd"/>
      <w:r>
        <w:t xml:space="preserve">159) </w:t>
      </w:r>
    </w:p>
    <w:p w14:paraId="3C1970A2" w14:textId="77777777" w:rsidR="00BA0AFE" w:rsidRDefault="00E76B55">
      <w:pPr>
        <w:pStyle w:val="ListParagraph"/>
        <w:keepNext/>
        <w:numPr>
          <w:ilvl w:val="0"/>
          <w:numId w:val="2"/>
        </w:numPr>
      </w:pPr>
      <w:proofErr w:type="gramStart"/>
      <w:r>
        <w:t>Somalian  (</w:t>
      </w:r>
      <w:proofErr w:type="gramEnd"/>
      <w:r>
        <w:t xml:space="preserve">160) </w:t>
      </w:r>
    </w:p>
    <w:p w14:paraId="3702D1E4" w14:textId="77777777" w:rsidR="00BA0AFE" w:rsidRDefault="00E76B55">
      <w:pPr>
        <w:pStyle w:val="ListParagraph"/>
        <w:keepNext/>
        <w:numPr>
          <w:ilvl w:val="0"/>
          <w:numId w:val="2"/>
        </w:numPr>
      </w:pPr>
      <w:r>
        <w:t xml:space="preserve">South </w:t>
      </w:r>
      <w:proofErr w:type="gramStart"/>
      <w:r>
        <w:t>African  (</w:t>
      </w:r>
      <w:proofErr w:type="gramEnd"/>
      <w:r>
        <w:t xml:space="preserve">161) </w:t>
      </w:r>
    </w:p>
    <w:p w14:paraId="023AE5E8" w14:textId="77777777" w:rsidR="00BA0AFE" w:rsidRDefault="00E76B55">
      <w:pPr>
        <w:pStyle w:val="ListParagraph"/>
        <w:keepNext/>
        <w:numPr>
          <w:ilvl w:val="0"/>
          <w:numId w:val="2"/>
        </w:numPr>
      </w:pPr>
      <w:r>
        <w:t xml:space="preserve">South </w:t>
      </w:r>
      <w:proofErr w:type="gramStart"/>
      <w:r>
        <w:t>Korean  (</w:t>
      </w:r>
      <w:proofErr w:type="gramEnd"/>
      <w:r>
        <w:t xml:space="preserve">162) </w:t>
      </w:r>
    </w:p>
    <w:p w14:paraId="2892B319" w14:textId="77777777" w:rsidR="00BA0AFE" w:rsidRDefault="00E76B55">
      <w:pPr>
        <w:pStyle w:val="ListParagraph"/>
        <w:keepNext/>
        <w:numPr>
          <w:ilvl w:val="0"/>
          <w:numId w:val="2"/>
        </w:numPr>
      </w:pPr>
      <w:proofErr w:type="gramStart"/>
      <w:r>
        <w:t>Spanish  (</w:t>
      </w:r>
      <w:proofErr w:type="gramEnd"/>
      <w:r>
        <w:t xml:space="preserve">163) </w:t>
      </w:r>
    </w:p>
    <w:p w14:paraId="1EED9A4E" w14:textId="77777777" w:rsidR="00BA0AFE" w:rsidRDefault="00E76B55">
      <w:pPr>
        <w:pStyle w:val="ListParagraph"/>
        <w:keepNext/>
        <w:numPr>
          <w:ilvl w:val="0"/>
          <w:numId w:val="2"/>
        </w:numPr>
      </w:pPr>
      <w:r>
        <w:t xml:space="preserve">Sri </w:t>
      </w:r>
      <w:proofErr w:type="gramStart"/>
      <w:r>
        <w:t>Lankan  (</w:t>
      </w:r>
      <w:proofErr w:type="gramEnd"/>
      <w:r>
        <w:t xml:space="preserve">164) </w:t>
      </w:r>
    </w:p>
    <w:p w14:paraId="1C45731C" w14:textId="77777777" w:rsidR="00BA0AFE" w:rsidRDefault="00E76B55">
      <w:pPr>
        <w:pStyle w:val="ListParagraph"/>
        <w:keepNext/>
        <w:numPr>
          <w:ilvl w:val="0"/>
          <w:numId w:val="2"/>
        </w:numPr>
      </w:pPr>
      <w:proofErr w:type="gramStart"/>
      <w:r>
        <w:t>Sudanese  (</w:t>
      </w:r>
      <w:proofErr w:type="gramEnd"/>
      <w:r>
        <w:t xml:space="preserve">165) </w:t>
      </w:r>
    </w:p>
    <w:p w14:paraId="2F5DCBAB" w14:textId="77777777" w:rsidR="00BA0AFE" w:rsidRDefault="00E76B55">
      <w:pPr>
        <w:pStyle w:val="ListParagraph"/>
        <w:keepNext/>
        <w:numPr>
          <w:ilvl w:val="0"/>
          <w:numId w:val="2"/>
        </w:numPr>
      </w:pPr>
      <w:proofErr w:type="gramStart"/>
      <w:r>
        <w:t>Surinamer  (</w:t>
      </w:r>
      <w:proofErr w:type="gramEnd"/>
      <w:r>
        <w:t xml:space="preserve">166) </w:t>
      </w:r>
    </w:p>
    <w:p w14:paraId="3C5B3870" w14:textId="77777777" w:rsidR="00BA0AFE" w:rsidRDefault="00E76B55">
      <w:pPr>
        <w:pStyle w:val="ListParagraph"/>
        <w:keepNext/>
        <w:numPr>
          <w:ilvl w:val="0"/>
          <w:numId w:val="2"/>
        </w:numPr>
      </w:pPr>
      <w:proofErr w:type="gramStart"/>
      <w:r>
        <w:t>Swazi  (</w:t>
      </w:r>
      <w:proofErr w:type="gramEnd"/>
      <w:r>
        <w:t xml:space="preserve">167) </w:t>
      </w:r>
    </w:p>
    <w:p w14:paraId="1290E7F3" w14:textId="77777777" w:rsidR="00BA0AFE" w:rsidRDefault="00E76B55">
      <w:pPr>
        <w:pStyle w:val="ListParagraph"/>
        <w:keepNext/>
        <w:numPr>
          <w:ilvl w:val="0"/>
          <w:numId w:val="2"/>
        </w:numPr>
      </w:pPr>
      <w:proofErr w:type="gramStart"/>
      <w:r>
        <w:t>Swedish  (</w:t>
      </w:r>
      <w:proofErr w:type="gramEnd"/>
      <w:r>
        <w:t xml:space="preserve">168) </w:t>
      </w:r>
    </w:p>
    <w:p w14:paraId="5C1EFEC9" w14:textId="77777777" w:rsidR="00BA0AFE" w:rsidRDefault="00E76B55">
      <w:pPr>
        <w:pStyle w:val="ListParagraph"/>
        <w:keepNext/>
        <w:numPr>
          <w:ilvl w:val="0"/>
          <w:numId w:val="2"/>
        </w:numPr>
      </w:pPr>
      <w:proofErr w:type="gramStart"/>
      <w:r>
        <w:t>Swiss  (</w:t>
      </w:r>
      <w:proofErr w:type="gramEnd"/>
      <w:r>
        <w:t xml:space="preserve">169) </w:t>
      </w:r>
    </w:p>
    <w:p w14:paraId="2C2156FD" w14:textId="77777777" w:rsidR="00BA0AFE" w:rsidRDefault="00E76B55">
      <w:pPr>
        <w:pStyle w:val="ListParagraph"/>
        <w:keepNext/>
        <w:numPr>
          <w:ilvl w:val="0"/>
          <w:numId w:val="2"/>
        </w:numPr>
      </w:pPr>
      <w:proofErr w:type="gramStart"/>
      <w:r>
        <w:t>Syrian  (</w:t>
      </w:r>
      <w:proofErr w:type="gramEnd"/>
      <w:r>
        <w:t xml:space="preserve">170) </w:t>
      </w:r>
    </w:p>
    <w:p w14:paraId="1612E5F4" w14:textId="77777777" w:rsidR="00BA0AFE" w:rsidRDefault="00E76B55">
      <w:pPr>
        <w:pStyle w:val="ListParagraph"/>
        <w:keepNext/>
        <w:numPr>
          <w:ilvl w:val="0"/>
          <w:numId w:val="2"/>
        </w:numPr>
      </w:pPr>
      <w:proofErr w:type="gramStart"/>
      <w:r>
        <w:t>Tajik  (</w:t>
      </w:r>
      <w:proofErr w:type="gramEnd"/>
      <w:r>
        <w:t xml:space="preserve">171) </w:t>
      </w:r>
    </w:p>
    <w:p w14:paraId="6E0C8466" w14:textId="77777777" w:rsidR="00BA0AFE" w:rsidRDefault="00E76B55">
      <w:pPr>
        <w:pStyle w:val="ListParagraph"/>
        <w:keepNext/>
        <w:numPr>
          <w:ilvl w:val="0"/>
          <w:numId w:val="2"/>
        </w:numPr>
      </w:pPr>
      <w:proofErr w:type="gramStart"/>
      <w:r>
        <w:t>Tanzanian  (</w:t>
      </w:r>
      <w:proofErr w:type="gramEnd"/>
      <w:r>
        <w:t xml:space="preserve">141) </w:t>
      </w:r>
    </w:p>
    <w:p w14:paraId="7140372F" w14:textId="77777777" w:rsidR="00BA0AFE" w:rsidRDefault="00E76B55">
      <w:pPr>
        <w:pStyle w:val="ListParagraph"/>
        <w:keepNext/>
        <w:numPr>
          <w:ilvl w:val="0"/>
          <w:numId w:val="2"/>
        </w:numPr>
      </w:pPr>
      <w:proofErr w:type="spellStart"/>
      <w:proofErr w:type="gramStart"/>
      <w:r>
        <w:t>Thail</w:t>
      </w:r>
      <w:proofErr w:type="spellEnd"/>
      <w:r>
        <w:t xml:space="preserve">  (</w:t>
      </w:r>
      <w:proofErr w:type="gramEnd"/>
      <w:r>
        <w:t xml:space="preserve">172) </w:t>
      </w:r>
    </w:p>
    <w:p w14:paraId="47920946" w14:textId="77777777" w:rsidR="00BA0AFE" w:rsidRDefault="00E76B55">
      <w:pPr>
        <w:pStyle w:val="ListParagraph"/>
        <w:keepNext/>
        <w:numPr>
          <w:ilvl w:val="0"/>
          <w:numId w:val="2"/>
        </w:numPr>
      </w:pPr>
      <w:proofErr w:type="gramStart"/>
      <w:r>
        <w:lastRenderedPageBreak/>
        <w:t>Togolese  (</w:t>
      </w:r>
      <w:proofErr w:type="gramEnd"/>
      <w:r>
        <w:t xml:space="preserve">175) </w:t>
      </w:r>
    </w:p>
    <w:p w14:paraId="487A9E5E" w14:textId="77777777" w:rsidR="00BA0AFE" w:rsidRDefault="00E76B55">
      <w:pPr>
        <w:pStyle w:val="ListParagraph"/>
        <w:keepNext/>
        <w:numPr>
          <w:ilvl w:val="0"/>
          <w:numId w:val="2"/>
        </w:numPr>
      </w:pPr>
      <w:proofErr w:type="gramStart"/>
      <w:r>
        <w:t>Tongan  (</w:t>
      </w:r>
      <w:proofErr w:type="gramEnd"/>
      <w:r>
        <w:t xml:space="preserve">176) </w:t>
      </w:r>
    </w:p>
    <w:p w14:paraId="231A511F" w14:textId="77777777" w:rsidR="00BA0AFE" w:rsidRDefault="00E76B55">
      <w:pPr>
        <w:pStyle w:val="ListParagraph"/>
        <w:keepNext/>
        <w:numPr>
          <w:ilvl w:val="0"/>
          <w:numId w:val="2"/>
        </w:numPr>
      </w:pPr>
      <w:r>
        <w:t xml:space="preserve">Trinidadian and </w:t>
      </w:r>
      <w:proofErr w:type="gramStart"/>
      <w:r>
        <w:t>Tobagonian  (</w:t>
      </w:r>
      <w:proofErr w:type="gramEnd"/>
      <w:r>
        <w:t xml:space="preserve">177) </w:t>
      </w:r>
    </w:p>
    <w:p w14:paraId="43A6C4FD" w14:textId="77777777" w:rsidR="00BA0AFE" w:rsidRDefault="00E76B55">
      <w:pPr>
        <w:pStyle w:val="ListParagraph"/>
        <w:keepNext/>
        <w:numPr>
          <w:ilvl w:val="0"/>
          <w:numId w:val="2"/>
        </w:numPr>
      </w:pPr>
      <w:proofErr w:type="gramStart"/>
      <w:r>
        <w:t>Tunisian  (</w:t>
      </w:r>
      <w:proofErr w:type="gramEnd"/>
      <w:r>
        <w:t xml:space="preserve">178) </w:t>
      </w:r>
    </w:p>
    <w:p w14:paraId="6FDFF69F" w14:textId="77777777" w:rsidR="00BA0AFE" w:rsidRDefault="00E76B55">
      <w:pPr>
        <w:pStyle w:val="ListParagraph"/>
        <w:keepNext/>
        <w:numPr>
          <w:ilvl w:val="0"/>
          <w:numId w:val="2"/>
        </w:numPr>
      </w:pPr>
      <w:proofErr w:type="gramStart"/>
      <w:r>
        <w:t>Turkish  (</w:t>
      </w:r>
      <w:proofErr w:type="gramEnd"/>
      <w:r>
        <w:t xml:space="preserve">179) </w:t>
      </w:r>
    </w:p>
    <w:p w14:paraId="7E05345C" w14:textId="77777777" w:rsidR="00BA0AFE" w:rsidRDefault="00E76B55">
      <w:pPr>
        <w:pStyle w:val="ListParagraph"/>
        <w:keepNext/>
        <w:numPr>
          <w:ilvl w:val="0"/>
          <w:numId w:val="2"/>
        </w:numPr>
      </w:pPr>
      <w:proofErr w:type="gramStart"/>
      <w:r>
        <w:t>Tuvaluan  (</w:t>
      </w:r>
      <w:proofErr w:type="gramEnd"/>
      <w:r>
        <w:t xml:space="preserve">181) </w:t>
      </w:r>
    </w:p>
    <w:p w14:paraId="28B69E57" w14:textId="77777777" w:rsidR="00BA0AFE" w:rsidRDefault="00E76B55">
      <w:pPr>
        <w:pStyle w:val="ListParagraph"/>
        <w:keepNext/>
        <w:numPr>
          <w:ilvl w:val="0"/>
          <w:numId w:val="2"/>
        </w:numPr>
      </w:pPr>
      <w:proofErr w:type="gramStart"/>
      <w:r>
        <w:t>Ugandan  (</w:t>
      </w:r>
      <w:proofErr w:type="gramEnd"/>
      <w:r>
        <w:t xml:space="preserve">182) </w:t>
      </w:r>
    </w:p>
    <w:p w14:paraId="00E53F42" w14:textId="77777777" w:rsidR="00BA0AFE" w:rsidRDefault="00E76B55">
      <w:pPr>
        <w:pStyle w:val="ListParagraph"/>
        <w:keepNext/>
        <w:numPr>
          <w:ilvl w:val="0"/>
          <w:numId w:val="2"/>
        </w:numPr>
      </w:pPr>
      <w:proofErr w:type="gramStart"/>
      <w:r>
        <w:t>Ukrainian  (</w:t>
      </w:r>
      <w:proofErr w:type="gramEnd"/>
      <w:r>
        <w:t xml:space="preserve">183) </w:t>
      </w:r>
    </w:p>
    <w:p w14:paraId="75B87DAC" w14:textId="77777777" w:rsidR="00BA0AFE" w:rsidRDefault="00E76B55">
      <w:pPr>
        <w:pStyle w:val="ListParagraph"/>
        <w:keepNext/>
        <w:numPr>
          <w:ilvl w:val="0"/>
          <w:numId w:val="2"/>
        </w:numPr>
      </w:pPr>
      <w:proofErr w:type="gramStart"/>
      <w:r>
        <w:t>Uruguayan  (</w:t>
      </w:r>
      <w:proofErr w:type="gramEnd"/>
      <w:r>
        <w:t xml:space="preserve">188) </w:t>
      </w:r>
    </w:p>
    <w:p w14:paraId="41BA2041" w14:textId="77777777" w:rsidR="00BA0AFE" w:rsidRDefault="00E76B55">
      <w:pPr>
        <w:pStyle w:val="ListParagraph"/>
        <w:keepNext/>
        <w:numPr>
          <w:ilvl w:val="0"/>
          <w:numId w:val="2"/>
        </w:numPr>
      </w:pPr>
      <w:proofErr w:type="gramStart"/>
      <w:r>
        <w:t>Uzbekistani  (</w:t>
      </w:r>
      <w:proofErr w:type="gramEnd"/>
      <w:r>
        <w:t xml:space="preserve">189) </w:t>
      </w:r>
    </w:p>
    <w:p w14:paraId="1C742ADE" w14:textId="77777777" w:rsidR="00BA0AFE" w:rsidRDefault="00E76B55">
      <w:pPr>
        <w:pStyle w:val="ListParagraph"/>
        <w:keepNext/>
        <w:numPr>
          <w:ilvl w:val="0"/>
          <w:numId w:val="2"/>
        </w:numPr>
      </w:pPr>
      <w:proofErr w:type="gramStart"/>
      <w:r>
        <w:t>Venezuelan  (</w:t>
      </w:r>
      <w:proofErr w:type="gramEnd"/>
      <w:r>
        <w:t xml:space="preserve">191) </w:t>
      </w:r>
    </w:p>
    <w:p w14:paraId="2F9D448A" w14:textId="77777777" w:rsidR="00BA0AFE" w:rsidRDefault="00E76B55">
      <w:pPr>
        <w:pStyle w:val="ListParagraph"/>
        <w:keepNext/>
        <w:numPr>
          <w:ilvl w:val="0"/>
          <w:numId w:val="2"/>
        </w:numPr>
      </w:pPr>
      <w:proofErr w:type="gramStart"/>
      <w:r>
        <w:t>Vietnamese  (</w:t>
      </w:r>
      <w:proofErr w:type="gramEnd"/>
      <w:r>
        <w:t xml:space="preserve">192) </w:t>
      </w:r>
    </w:p>
    <w:p w14:paraId="3F5B3D52" w14:textId="77777777" w:rsidR="00BA0AFE" w:rsidRDefault="00E76B55">
      <w:pPr>
        <w:pStyle w:val="ListParagraph"/>
        <w:keepNext/>
        <w:numPr>
          <w:ilvl w:val="0"/>
          <w:numId w:val="2"/>
        </w:numPr>
      </w:pPr>
      <w:proofErr w:type="gramStart"/>
      <w:r>
        <w:t>Yemenite  (</w:t>
      </w:r>
      <w:proofErr w:type="gramEnd"/>
      <w:r>
        <w:t xml:space="preserve">193) </w:t>
      </w:r>
    </w:p>
    <w:p w14:paraId="2A4C4ECD" w14:textId="77777777" w:rsidR="00BA0AFE" w:rsidRDefault="00E76B55">
      <w:pPr>
        <w:pStyle w:val="ListParagraph"/>
        <w:keepNext/>
        <w:numPr>
          <w:ilvl w:val="0"/>
          <w:numId w:val="2"/>
        </w:numPr>
      </w:pPr>
      <w:proofErr w:type="gramStart"/>
      <w:r>
        <w:t>Zambian  (</w:t>
      </w:r>
      <w:proofErr w:type="gramEnd"/>
      <w:r>
        <w:t xml:space="preserve">580) </w:t>
      </w:r>
    </w:p>
    <w:p w14:paraId="4C77EA69" w14:textId="77777777" w:rsidR="00BA0AFE" w:rsidRDefault="00E76B55">
      <w:pPr>
        <w:pStyle w:val="ListParagraph"/>
        <w:keepNext/>
        <w:numPr>
          <w:ilvl w:val="0"/>
          <w:numId w:val="2"/>
        </w:numPr>
      </w:pPr>
      <w:proofErr w:type="gramStart"/>
      <w:r>
        <w:t>Zimbabwean  (</w:t>
      </w:r>
      <w:proofErr w:type="gramEnd"/>
      <w:r>
        <w:t xml:space="preserve">1357) </w:t>
      </w:r>
    </w:p>
    <w:p w14:paraId="2F68931D" w14:textId="77777777" w:rsidR="00BA0AFE" w:rsidRDefault="00BA0AFE"/>
    <w:p w14:paraId="59E098A0" w14:textId="77777777" w:rsidR="00BA0AFE" w:rsidRDefault="00BA0AFE">
      <w:pPr>
        <w:pStyle w:val="QuestionSeparator"/>
      </w:pPr>
    </w:p>
    <w:tbl>
      <w:tblPr>
        <w:tblStyle w:val="QQuestionIconTable"/>
        <w:tblW w:w="50" w:type="auto"/>
        <w:tblLook w:val="07E0" w:firstRow="1" w:lastRow="1" w:firstColumn="1" w:lastColumn="1" w:noHBand="1" w:noVBand="1"/>
      </w:tblPr>
      <w:tblGrid>
        <w:gridCol w:w="380"/>
      </w:tblGrid>
      <w:tr w:rsidR="00BA0AFE" w14:paraId="3848B658" w14:textId="77777777">
        <w:tc>
          <w:tcPr>
            <w:tcW w:w="50" w:type="dxa"/>
          </w:tcPr>
          <w:p w14:paraId="184C0AD8" w14:textId="77777777" w:rsidR="00BA0AFE" w:rsidRDefault="00E76B55">
            <w:pPr>
              <w:keepNext/>
            </w:pPr>
            <w:r>
              <w:rPr>
                <w:noProof/>
              </w:rPr>
              <w:drawing>
                <wp:inline distT="0" distB="0" distL="0" distR="0" wp14:anchorId="757BA6CA" wp14:editId="23BA85E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14:paraId="58881872" w14:textId="77777777" w:rsidR="00BA0AFE" w:rsidRDefault="00BA0AFE"/>
    <w:p w14:paraId="781EBC61" w14:textId="77777777" w:rsidR="00BA0AFE" w:rsidRDefault="00E76B55">
      <w:pPr>
        <w:keepNext/>
      </w:pPr>
      <w:r>
        <w:t xml:space="preserve">Q9 Outside of term time, what is your usual country of </w:t>
      </w:r>
      <w:proofErr w:type="gramStart"/>
      <w:r>
        <w:t>residence</w:t>
      </w:r>
      <w:proofErr w:type="gramEnd"/>
    </w:p>
    <w:p w14:paraId="4E2DD5D1" w14:textId="77777777" w:rsidR="00BA0AFE" w:rsidRDefault="00E76B55">
      <w:pPr>
        <w:pStyle w:val="Dropdown"/>
        <w:keepNext/>
      </w:pPr>
      <w:r>
        <w:t>▼ Afghanistan (1) ... Zimbabwe (1357)</w:t>
      </w:r>
    </w:p>
    <w:p w14:paraId="4F708113" w14:textId="77777777" w:rsidR="00BA0AFE" w:rsidRDefault="00BA0AFE"/>
    <w:p w14:paraId="2A14A10D"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1456D927" w14:textId="77777777">
        <w:trPr>
          <w:trHeight w:val="300"/>
        </w:trPr>
        <w:tc>
          <w:tcPr>
            <w:tcW w:w="1368" w:type="dxa"/>
            <w:tcBorders>
              <w:top w:val="nil"/>
              <w:left w:val="nil"/>
              <w:bottom w:val="nil"/>
              <w:right w:val="nil"/>
            </w:tcBorders>
          </w:tcPr>
          <w:p w14:paraId="74733FD1" w14:textId="77777777" w:rsidR="00BA0AFE" w:rsidRDefault="00E76B55">
            <w:pPr>
              <w:rPr>
                <w:color w:val="CCCCCC"/>
              </w:rPr>
            </w:pPr>
            <w:r>
              <w:rPr>
                <w:color w:val="CCCCCC"/>
              </w:rPr>
              <w:t>Page Break</w:t>
            </w:r>
          </w:p>
        </w:tc>
        <w:tc>
          <w:tcPr>
            <w:tcW w:w="8208" w:type="dxa"/>
            <w:tcBorders>
              <w:top w:val="nil"/>
              <w:left w:val="nil"/>
              <w:bottom w:val="nil"/>
              <w:right w:val="nil"/>
            </w:tcBorders>
          </w:tcPr>
          <w:p w14:paraId="04643BCD" w14:textId="77777777" w:rsidR="00BA0AFE" w:rsidRDefault="00BA0AFE">
            <w:pPr>
              <w:pBdr>
                <w:top w:val="single" w:sz="8" w:space="0" w:color="CCCCCC"/>
              </w:pBdr>
              <w:spacing w:before="120" w:after="120" w:line="120" w:lineRule="auto"/>
              <w:jc w:val="center"/>
              <w:rPr>
                <w:color w:val="CCCCCC"/>
              </w:rPr>
            </w:pPr>
          </w:p>
        </w:tc>
      </w:tr>
    </w:tbl>
    <w:p w14:paraId="62D5710D" w14:textId="77777777" w:rsidR="00BA0AFE" w:rsidRDefault="00E76B55">
      <w:r>
        <w:br w:type="page"/>
      </w:r>
    </w:p>
    <w:p w14:paraId="315EEF4B" w14:textId="77777777" w:rsidR="00BA0AFE" w:rsidRDefault="00BA0AFE"/>
    <w:p w14:paraId="220ED57B" w14:textId="77777777" w:rsidR="00BA0AFE" w:rsidRDefault="00E76B55">
      <w:pPr>
        <w:keepNext/>
      </w:pPr>
      <w:r>
        <w:lastRenderedPageBreak/>
        <w:t>Q10 What university do you study at?</w:t>
      </w:r>
    </w:p>
    <w:p w14:paraId="2E20A33B" w14:textId="77777777" w:rsidR="00BA0AFE" w:rsidRDefault="00E76B55">
      <w:pPr>
        <w:pStyle w:val="ListParagraph"/>
        <w:keepNext/>
        <w:numPr>
          <w:ilvl w:val="0"/>
          <w:numId w:val="4"/>
        </w:numPr>
      </w:pPr>
      <w:r>
        <w:t xml:space="preserve">The University of </w:t>
      </w:r>
      <w:proofErr w:type="gramStart"/>
      <w:r>
        <w:t>Aberdeen  (</w:t>
      </w:r>
      <w:proofErr w:type="gramEnd"/>
      <w:r>
        <w:t xml:space="preserve">1) </w:t>
      </w:r>
    </w:p>
    <w:p w14:paraId="3522D637" w14:textId="77777777" w:rsidR="00BA0AFE" w:rsidRDefault="00E76B55">
      <w:pPr>
        <w:pStyle w:val="ListParagraph"/>
        <w:keepNext/>
        <w:numPr>
          <w:ilvl w:val="0"/>
          <w:numId w:val="4"/>
        </w:numPr>
      </w:pPr>
      <w:r>
        <w:t xml:space="preserve">Aberystwyth </w:t>
      </w:r>
      <w:proofErr w:type="gramStart"/>
      <w:r>
        <w:t>University  (</w:t>
      </w:r>
      <w:proofErr w:type="gramEnd"/>
      <w:r>
        <w:t xml:space="preserve">2) </w:t>
      </w:r>
    </w:p>
    <w:p w14:paraId="1480D646" w14:textId="77777777" w:rsidR="00BA0AFE" w:rsidRDefault="00E76B55">
      <w:pPr>
        <w:pStyle w:val="ListParagraph"/>
        <w:keepNext/>
        <w:numPr>
          <w:ilvl w:val="0"/>
          <w:numId w:val="4"/>
        </w:numPr>
      </w:pPr>
      <w:r>
        <w:t xml:space="preserve">Bangor </w:t>
      </w:r>
      <w:proofErr w:type="gramStart"/>
      <w:r>
        <w:t>University  (</w:t>
      </w:r>
      <w:proofErr w:type="gramEnd"/>
      <w:r>
        <w:t xml:space="preserve">3) </w:t>
      </w:r>
    </w:p>
    <w:p w14:paraId="2DA8EA30" w14:textId="77777777" w:rsidR="00BA0AFE" w:rsidRDefault="00E76B55">
      <w:pPr>
        <w:pStyle w:val="ListParagraph"/>
        <w:keepNext/>
        <w:numPr>
          <w:ilvl w:val="0"/>
          <w:numId w:val="4"/>
        </w:numPr>
      </w:pPr>
      <w:r>
        <w:t xml:space="preserve">University of </w:t>
      </w:r>
      <w:proofErr w:type="gramStart"/>
      <w:r>
        <w:t>Bath  (</w:t>
      </w:r>
      <w:proofErr w:type="gramEnd"/>
      <w:r>
        <w:t xml:space="preserve">4) </w:t>
      </w:r>
    </w:p>
    <w:p w14:paraId="442CF41A" w14:textId="77777777" w:rsidR="00BA0AFE" w:rsidRDefault="00E76B55">
      <w:pPr>
        <w:pStyle w:val="ListParagraph"/>
        <w:keepNext/>
        <w:numPr>
          <w:ilvl w:val="0"/>
          <w:numId w:val="4"/>
        </w:numPr>
      </w:pPr>
      <w:r>
        <w:t xml:space="preserve">University of </w:t>
      </w:r>
      <w:proofErr w:type="gramStart"/>
      <w:r>
        <w:t>Birmingham  (</w:t>
      </w:r>
      <w:proofErr w:type="gramEnd"/>
      <w:r>
        <w:t xml:space="preserve">5) </w:t>
      </w:r>
    </w:p>
    <w:p w14:paraId="0B9D59EC" w14:textId="77777777" w:rsidR="00BA0AFE" w:rsidRDefault="00E76B55">
      <w:pPr>
        <w:pStyle w:val="ListParagraph"/>
        <w:keepNext/>
        <w:numPr>
          <w:ilvl w:val="0"/>
          <w:numId w:val="4"/>
        </w:numPr>
      </w:pPr>
      <w:r>
        <w:t xml:space="preserve">University of </w:t>
      </w:r>
      <w:proofErr w:type="gramStart"/>
      <w:r>
        <w:t>Bristol  (</w:t>
      </w:r>
      <w:proofErr w:type="gramEnd"/>
      <w:r>
        <w:t xml:space="preserve">6) </w:t>
      </w:r>
    </w:p>
    <w:p w14:paraId="2E8F695C" w14:textId="77777777" w:rsidR="00BA0AFE" w:rsidRDefault="00E76B55">
      <w:pPr>
        <w:pStyle w:val="ListParagraph"/>
        <w:keepNext/>
        <w:numPr>
          <w:ilvl w:val="0"/>
          <w:numId w:val="4"/>
        </w:numPr>
      </w:pPr>
      <w:r>
        <w:t xml:space="preserve">University of </w:t>
      </w:r>
      <w:proofErr w:type="gramStart"/>
      <w:r>
        <w:t>Cambridge  (</w:t>
      </w:r>
      <w:proofErr w:type="gramEnd"/>
      <w:r>
        <w:t xml:space="preserve">7) </w:t>
      </w:r>
    </w:p>
    <w:p w14:paraId="4EC9B1DB" w14:textId="77777777" w:rsidR="00BA0AFE" w:rsidRDefault="00E76B55">
      <w:pPr>
        <w:pStyle w:val="ListParagraph"/>
        <w:keepNext/>
        <w:numPr>
          <w:ilvl w:val="0"/>
          <w:numId w:val="4"/>
        </w:numPr>
      </w:pPr>
      <w:r>
        <w:t xml:space="preserve">University of </w:t>
      </w:r>
      <w:proofErr w:type="gramStart"/>
      <w:r>
        <w:t>Cardiff  (</w:t>
      </w:r>
      <w:proofErr w:type="gramEnd"/>
      <w:r>
        <w:t xml:space="preserve">8) </w:t>
      </w:r>
    </w:p>
    <w:p w14:paraId="2AB90AAF" w14:textId="77777777" w:rsidR="00BA0AFE" w:rsidRDefault="00E76B55">
      <w:pPr>
        <w:pStyle w:val="ListParagraph"/>
        <w:keepNext/>
        <w:numPr>
          <w:ilvl w:val="0"/>
          <w:numId w:val="4"/>
        </w:numPr>
      </w:pPr>
      <w:r>
        <w:t xml:space="preserve">University of </w:t>
      </w:r>
      <w:proofErr w:type="gramStart"/>
      <w:r>
        <w:t>Coventry  (</w:t>
      </w:r>
      <w:proofErr w:type="gramEnd"/>
      <w:r>
        <w:t xml:space="preserve">9) </w:t>
      </w:r>
    </w:p>
    <w:p w14:paraId="17DB932C" w14:textId="77777777" w:rsidR="00BA0AFE" w:rsidRDefault="00E76B55">
      <w:pPr>
        <w:pStyle w:val="ListParagraph"/>
        <w:keepNext/>
        <w:numPr>
          <w:ilvl w:val="0"/>
          <w:numId w:val="4"/>
        </w:numPr>
      </w:pPr>
      <w:r>
        <w:t xml:space="preserve">University of </w:t>
      </w:r>
      <w:proofErr w:type="gramStart"/>
      <w:r>
        <w:t>Chester  (</w:t>
      </w:r>
      <w:proofErr w:type="gramEnd"/>
      <w:r>
        <w:t xml:space="preserve">10) </w:t>
      </w:r>
    </w:p>
    <w:p w14:paraId="5DA9D048" w14:textId="77777777" w:rsidR="00BA0AFE" w:rsidRDefault="00E76B55">
      <w:pPr>
        <w:pStyle w:val="ListParagraph"/>
        <w:keepNext/>
        <w:numPr>
          <w:ilvl w:val="0"/>
          <w:numId w:val="4"/>
        </w:numPr>
      </w:pPr>
      <w:r>
        <w:t xml:space="preserve">University of </w:t>
      </w:r>
      <w:proofErr w:type="gramStart"/>
      <w:r>
        <w:t>Dundee  (</w:t>
      </w:r>
      <w:proofErr w:type="gramEnd"/>
      <w:r>
        <w:t xml:space="preserve">11) </w:t>
      </w:r>
    </w:p>
    <w:p w14:paraId="56A83711" w14:textId="77777777" w:rsidR="00BA0AFE" w:rsidRDefault="00E76B55">
      <w:pPr>
        <w:pStyle w:val="ListParagraph"/>
        <w:keepNext/>
        <w:numPr>
          <w:ilvl w:val="0"/>
          <w:numId w:val="4"/>
        </w:numPr>
      </w:pPr>
      <w:r>
        <w:t xml:space="preserve">University of </w:t>
      </w:r>
      <w:proofErr w:type="gramStart"/>
      <w:r>
        <w:t>Durham  (</w:t>
      </w:r>
      <w:proofErr w:type="gramEnd"/>
      <w:r>
        <w:t xml:space="preserve">12) </w:t>
      </w:r>
    </w:p>
    <w:p w14:paraId="0E556A02" w14:textId="77777777" w:rsidR="00BA0AFE" w:rsidRDefault="00E76B55">
      <w:pPr>
        <w:pStyle w:val="ListParagraph"/>
        <w:keepNext/>
        <w:numPr>
          <w:ilvl w:val="0"/>
          <w:numId w:val="4"/>
        </w:numPr>
      </w:pPr>
      <w:r>
        <w:t xml:space="preserve">University of </w:t>
      </w:r>
      <w:proofErr w:type="gramStart"/>
      <w:r>
        <w:t>Edinburgh  (</w:t>
      </w:r>
      <w:proofErr w:type="gramEnd"/>
      <w:r>
        <w:t xml:space="preserve">13) </w:t>
      </w:r>
    </w:p>
    <w:p w14:paraId="7DD0989A" w14:textId="77777777" w:rsidR="00BA0AFE" w:rsidRDefault="00E76B55">
      <w:pPr>
        <w:pStyle w:val="ListParagraph"/>
        <w:keepNext/>
        <w:numPr>
          <w:ilvl w:val="0"/>
          <w:numId w:val="4"/>
        </w:numPr>
      </w:pPr>
      <w:r>
        <w:t xml:space="preserve">University of </w:t>
      </w:r>
      <w:proofErr w:type="gramStart"/>
      <w:r>
        <w:t>Exeter  (</w:t>
      </w:r>
      <w:proofErr w:type="gramEnd"/>
      <w:r>
        <w:t xml:space="preserve">14) </w:t>
      </w:r>
    </w:p>
    <w:p w14:paraId="467B4FE5" w14:textId="77777777" w:rsidR="00BA0AFE" w:rsidRDefault="00E76B55">
      <w:pPr>
        <w:pStyle w:val="ListParagraph"/>
        <w:keepNext/>
        <w:numPr>
          <w:ilvl w:val="0"/>
          <w:numId w:val="4"/>
        </w:numPr>
      </w:pPr>
      <w:r>
        <w:t xml:space="preserve">Herriot-Watt University, </w:t>
      </w:r>
      <w:proofErr w:type="gramStart"/>
      <w:r>
        <w:t>Edinburgh  (</w:t>
      </w:r>
      <w:proofErr w:type="gramEnd"/>
      <w:r>
        <w:t xml:space="preserve">15) </w:t>
      </w:r>
    </w:p>
    <w:p w14:paraId="03B4D917" w14:textId="77777777" w:rsidR="00BA0AFE" w:rsidRDefault="00E76B55">
      <w:pPr>
        <w:pStyle w:val="ListParagraph"/>
        <w:keepNext/>
        <w:numPr>
          <w:ilvl w:val="0"/>
          <w:numId w:val="4"/>
        </w:numPr>
      </w:pPr>
      <w:r>
        <w:t xml:space="preserve">UHI Millennial Institute (University of the Highlands and </w:t>
      </w:r>
      <w:proofErr w:type="gramStart"/>
      <w:r>
        <w:t>Islands)  (</w:t>
      </w:r>
      <w:proofErr w:type="gramEnd"/>
      <w:r>
        <w:t xml:space="preserve">16) </w:t>
      </w:r>
    </w:p>
    <w:p w14:paraId="4BF8F31D" w14:textId="77777777" w:rsidR="00BA0AFE" w:rsidRDefault="00E76B55">
      <w:pPr>
        <w:pStyle w:val="ListParagraph"/>
        <w:keepNext/>
        <w:numPr>
          <w:ilvl w:val="0"/>
          <w:numId w:val="4"/>
        </w:numPr>
      </w:pPr>
      <w:r>
        <w:t xml:space="preserve">University of </w:t>
      </w:r>
      <w:proofErr w:type="gramStart"/>
      <w:r>
        <w:t>Hull  (</w:t>
      </w:r>
      <w:proofErr w:type="gramEnd"/>
      <w:r>
        <w:t xml:space="preserve">17) </w:t>
      </w:r>
    </w:p>
    <w:p w14:paraId="28937C60" w14:textId="77777777" w:rsidR="00BA0AFE" w:rsidRDefault="00E76B55">
      <w:pPr>
        <w:pStyle w:val="ListParagraph"/>
        <w:keepNext/>
        <w:numPr>
          <w:ilvl w:val="0"/>
          <w:numId w:val="4"/>
        </w:numPr>
      </w:pPr>
      <w:r>
        <w:t xml:space="preserve">Keele </w:t>
      </w:r>
      <w:proofErr w:type="gramStart"/>
      <w:r>
        <w:t>University  (</w:t>
      </w:r>
      <w:proofErr w:type="gramEnd"/>
      <w:r>
        <w:t xml:space="preserve">18) </w:t>
      </w:r>
    </w:p>
    <w:p w14:paraId="3D172460" w14:textId="77777777" w:rsidR="00BA0AFE" w:rsidRDefault="00E76B55">
      <w:pPr>
        <w:pStyle w:val="ListParagraph"/>
        <w:keepNext/>
        <w:numPr>
          <w:ilvl w:val="0"/>
          <w:numId w:val="4"/>
        </w:numPr>
      </w:pPr>
      <w:r>
        <w:t xml:space="preserve">Kingston </w:t>
      </w:r>
      <w:proofErr w:type="gramStart"/>
      <w:r>
        <w:t>University  (</w:t>
      </w:r>
      <w:proofErr w:type="gramEnd"/>
      <w:r>
        <w:t xml:space="preserve">19) </w:t>
      </w:r>
    </w:p>
    <w:p w14:paraId="3BDB44E0" w14:textId="77777777" w:rsidR="00BA0AFE" w:rsidRDefault="00E76B55">
      <w:pPr>
        <w:pStyle w:val="ListParagraph"/>
        <w:keepNext/>
        <w:numPr>
          <w:ilvl w:val="0"/>
          <w:numId w:val="4"/>
        </w:numPr>
      </w:pPr>
      <w:r>
        <w:t xml:space="preserve">Lancaster </w:t>
      </w:r>
      <w:proofErr w:type="gramStart"/>
      <w:r>
        <w:t>University  (</w:t>
      </w:r>
      <w:proofErr w:type="gramEnd"/>
      <w:r>
        <w:t xml:space="preserve">20) </w:t>
      </w:r>
    </w:p>
    <w:p w14:paraId="65EE2295" w14:textId="77777777" w:rsidR="00BA0AFE" w:rsidRDefault="00E76B55">
      <w:pPr>
        <w:pStyle w:val="ListParagraph"/>
        <w:keepNext/>
        <w:numPr>
          <w:ilvl w:val="0"/>
          <w:numId w:val="4"/>
        </w:numPr>
      </w:pPr>
      <w:r>
        <w:t xml:space="preserve">University of </w:t>
      </w:r>
      <w:proofErr w:type="gramStart"/>
      <w:r>
        <w:t>Leeds  (</w:t>
      </w:r>
      <w:proofErr w:type="gramEnd"/>
      <w:r>
        <w:t xml:space="preserve">21) </w:t>
      </w:r>
    </w:p>
    <w:p w14:paraId="7BB1ACD4" w14:textId="77777777" w:rsidR="00BA0AFE" w:rsidRDefault="00E76B55">
      <w:pPr>
        <w:pStyle w:val="ListParagraph"/>
        <w:keepNext/>
        <w:numPr>
          <w:ilvl w:val="0"/>
          <w:numId w:val="4"/>
        </w:numPr>
      </w:pPr>
      <w:r>
        <w:lastRenderedPageBreak/>
        <w:t xml:space="preserve">Leeds Metropolitan </w:t>
      </w:r>
      <w:proofErr w:type="gramStart"/>
      <w:r>
        <w:t>University  (</w:t>
      </w:r>
      <w:proofErr w:type="gramEnd"/>
      <w:r>
        <w:t xml:space="preserve">22) </w:t>
      </w:r>
    </w:p>
    <w:p w14:paraId="6A404723" w14:textId="77777777" w:rsidR="00BA0AFE" w:rsidRDefault="00E76B55">
      <w:pPr>
        <w:pStyle w:val="ListParagraph"/>
        <w:keepNext/>
        <w:numPr>
          <w:ilvl w:val="0"/>
          <w:numId w:val="4"/>
        </w:numPr>
      </w:pPr>
      <w:r>
        <w:t xml:space="preserve">University of </w:t>
      </w:r>
      <w:proofErr w:type="gramStart"/>
      <w:r>
        <w:t>Leicester  (</w:t>
      </w:r>
      <w:proofErr w:type="gramEnd"/>
      <w:r>
        <w:t xml:space="preserve">23) </w:t>
      </w:r>
    </w:p>
    <w:p w14:paraId="3EF5E8F3" w14:textId="77777777" w:rsidR="00BA0AFE" w:rsidRDefault="00E76B55">
      <w:pPr>
        <w:pStyle w:val="ListParagraph"/>
        <w:keepNext/>
        <w:numPr>
          <w:ilvl w:val="0"/>
          <w:numId w:val="4"/>
        </w:numPr>
      </w:pPr>
      <w:r>
        <w:t xml:space="preserve">University of </w:t>
      </w:r>
      <w:proofErr w:type="gramStart"/>
      <w:r>
        <w:t>Liverpool  (</w:t>
      </w:r>
      <w:proofErr w:type="gramEnd"/>
      <w:r>
        <w:t xml:space="preserve">24) </w:t>
      </w:r>
    </w:p>
    <w:p w14:paraId="7AF686F1" w14:textId="77777777" w:rsidR="00BA0AFE" w:rsidRDefault="00E76B55">
      <w:pPr>
        <w:pStyle w:val="ListParagraph"/>
        <w:keepNext/>
        <w:numPr>
          <w:ilvl w:val="0"/>
          <w:numId w:val="4"/>
        </w:numPr>
      </w:pPr>
      <w:r>
        <w:t xml:space="preserve">London School of </w:t>
      </w:r>
      <w:proofErr w:type="gramStart"/>
      <w:r>
        <w:t>Economics  (</w:t>
      </w:r>
      <w:proofErr w:type="gramEnd"/>
      <w:r>
        <w:t xml:space="preserve">25) </w:t>
      </w:r>
    </w:p>
    <w:p w14:paraId="5EA3D57E" w14:textId="77777777" w:rsidR="00BA0AFE" w:rsidRDefault="00E76B55">
      <w:pPr>
        <w:pStyle w:val="ListParagraph"/>
        <w:keepNext/>
        <w:numPr>
          <w:ilvl w:val="0"/>
          <w:numId w:val="4"/>
        </w:numPr>
      </w:pPr>
      <w:r>
        <w:t xml:space="preserve">University of </w:t>
      </w:r>
      <w:proofErr w:type="gramStart"/>
      <w:r>
        <w:t>Nottingham  (</w:t>
      </w:r>
      <w:proofErr w:type="gramEnd"/>
      <w:r>
        <w:t xml:space="preserve">26) </w:t>
      </w:r>
    </w:p>
    <w:p w14:paraId="4E422C0C" w14:textId="77777777" w:rsidR="00BA0AFE" w:rsidRDefault="00E76B55">
      <w:pPr>
        <w:pStyle w:val="ListParagraph"/>
        <w:keepNext/>
        <w:numPr>
          <w:ilvl w:val="0"/>
          <w:numId w:val="4"/>
        </w:numPr>
      </w:pPr>
      <w:r>
        <w:t xml:space="preserve">Oxford </w:t>
      </w:r>
      <w:proofErr w:type="gramStart"/>
      <w:r>
        <w:t>University  (</w:t>
      </w:r>
      <w:proofErr w:type="gramEnd"/>
      <w:r>
        <w:t xml:space="preserve">27) </w:t>
      </w:r>
    </w:p>
    <w:p w14:paraId="5BA0AA11" w14:textId="77777777" w:rsidR="00BA0AFE" w:rsidRDefault="00E76B55">
      <w:pPr>
        <w:pStyle w:val="ListParagraph"/>
        <w:keepNext/>
        <w:numPr>
          <w:ilvl w:val="0"/>
          <w:numId w:val="4"/>
        </w:numPr>
      </w:pPr>
      <w:r>
        <w:t xml:space="preserve">University of </w:t>
      </w:r>
      <w:proofErr w:type="gramStart"/>
      <w:r>
        <w:t>Plymouth  (</w:t>
      </w:r>
      <w:proofErr w:type="gramEnd"/>
      <w:r>
        <w:t xml:space="preserve">28) </w:t>
      </w:r>
    </w:p>
    <w:p w14:paraId="3DA9229F" w14:textId="77777777" w:rsidR="00BA0AFE" w:rsidRDefault="00E76B55">
      <w:pPr>
        <w:pStyle w:val="ListParagraph"/>
        <w:keepNext/>
        <w:numPr>
          <w:ilvl w:val="0"/>
          <w:numId w:val="4"/>
        </w:numPr>
      </w:pPr>
      <w:r>
        <w:t xml:space="preserve">Queens University </w:t>
      </w:r>
      <w:proofErr w:type="gramStart"/>
      <w:r>
        <w:t>Belfast  (</w:t>
      </w:r>
      <w:proofErr w:type="gramEnd"/>
      <w:r>
        <w:t xml:space="preserve">29) </w:t>
      </w:r>
    </w:p>
    <w:p w14:paraId="1CA1FC70" w14:textId="77777777" w:rsidR="00BA0AFE" w:rsidRDefault="00E76B55">
      <w:pPr>
        <w:pStyle w:val="ListParagraph"/>
        <w:keepNext/>
        <w:numPr>
          <w:ilvl w:val="0"/>
          <w:numId w:val="4"/>
        </w:numPr>
      </w:pPr>
      <w:r>
        <w:t xml:space="preserve">The University of </w:t>
      </w:r>
      <w:proofErr w:type="gramStart"/>
      <w:r>
        <w:t>Reading  (</w:t>
      </w:r>
      <w:proofErr w:type="gramEnd"/>
      <w:r>
        <w:t xml:space="preserve">30) </w:t>
      </w:r>
    </w:p>
    <w:p w14:paraId="0D5E23E4" w14:textId="77777777" w:rsidR="00BA0AFE" w:rsidRDefault="00E76B55">
      <w:pPr>
        <w:pStyle w:val="ListParagraph"/>
        <w:keepNext/>
        <w:numPr>
          <w:ilvl w:val="0"/>
          <w:numId w:val="4"/>
        </w:numPr>
      </w:pPr>
      <w:r>
        <w:t xml:space="preserve">University of </w:t>
      </w:r>
      <w:proofErr w:type="gramStart"/>
      <w:r>
        <w:t>Southampton  (</w:t>
      </w:r>
      <w:proofErr w:type="gramEnd"/>
      <w:r>
        <w:t xml:space="preserve">31) </w:t>
      </w:r>
    </w:p>
    <w:p w14:paraId="6F939514" w14:textId="77777777" w:rsidR="00BA0AFE" w:rsidRDefault="00E76B55">
      <w:pPr>
        <w:pStyle w:val="ListParagraph"/>
        <w:keepNext/>
        <w:numPr>
          <w:ilvl w:val="0"/>
          <w:numId w:val="4"/>
        </w:numPr>
      </w:pPr>
      <w:r>
        <w:t xml:space="preserve">University of </w:t>
      </w:r>
      <w:proofErr w:type="gramStart"/>
      <w:r>
        <w:t>Sheffield  (</w:t>
      </w:r>
      <w:proofErr w:type="gramEnd"/>
      <w:r>
        <w:t xml:space="preserve">32) </w:t>
      </w:r>
    </w:p>
    <w:p w14:paraId="0BCB0366" w14:textId="77777777" w:rsidR="00BA0AFE" w:rsidRDefault="00E76B55">
      <w:pPr>
        <w:pStyle w:val="ListParagraph"/>
        <w:keepNext/>
        <w:numPr>
          <w:ilvl w:val="0"/>
          <w:numId w:val="4"/>
        </w:numPr>
      </w:pPr>
      <w:r>
        <w:t xml:space="preserve">University of </w:t>
      </w:r>
      <w:proofErr w:type="gramStart"/>
      <w:r>
        <w:t>Swansea  (</w:t>
      </w:r>
      <w:proofErr w:type="gramEnd"/>
      <w:r>
        <w:t xml:space="preserve">33) </w:t>
      </w:r>
    </w:p>
    <w:p w14:paraId="064E1F86" w14:textId="77777777" w:rsidR="00BA0AFE" w:rsidRDefault="00E76B55">
      <w:pPr>
        <w:pStyle w:val="ListParagraph"/>
        <w:keepNext/>
        <w:numPr>
          <w:ilvl w:val="0"/>
          <w:numId w:val="4"/>
        </w:numPr>
      </w:pPr>
      <w:r>
        <w:t xml:space="preserve">University of St </w:t>
      </w:r>
      <w:proofErr w:type="gramStart"/>
      <w:r>
        <w:t>Andrews  (</w:t>
      </w:r>
      <w:proofErr w:type="gramEnd"/>
      <w:r>
        <w:t xml:space="preserve">34) </w:t>
      </w:r>
    </w:p>
    <w:p w14:paraId="7E1C0562" w14:textId="77777777" w:rsidR="00BA0AFE" w:rsidRDefault="00E76B55">
      <w:pPr>
        <w:pStyle w:val="ListParagraph"/>
        <w:keepNext/>
        <w:numPr>
          <w:ilvl w:val="0"/>
          <w:numId w:val="4"/>
        </w:numPr>
      </w:pPr>
      <w:r>
        <w:t xml:space="preserve">University of </w:t>
      </w:r>
      <w:proofErr w:type="gramStart"/>
      <w:r>
        <w:t>Ulster  (</w:t>
      </w:r>
      <w:proofErr w:type="gramEnd"/>
      <w:r>
        <w:t xml:space="preserve">35) </w:t>
      </w:r>
    </w:p>
    <w:p w14:paraId="1407792A" w14:textId="77777777" w:rsidR="00BA0AFE" w:rsidRDefault="00E76B55">
      <w:pPr>
        <w:pStyle w:val="ListParagraph"/>
        <w:keepNext/>
        <w:numPr>
          <w:ilvl w:val="0"/>
          <w:numId w:val="4"/>
        </w:numPr>
      </w:pPr>
      <w:r>
        <w:t xml:space="preserve">University of </w:t>
      </w:r>
      <w:proofErr w:type="gramStart"/>
      <w:r>
        <w:t>Warwick  (</w:t>
      </w:r>
      <w:proofErr w:type="gramEnd"/>
      <w:r>
        <w:t xml:space="preserve">36) </w:t>
      </w:r>
    </w:p>
    <w:p w14:paraId="7DBFFDC5" w14:textId="77777777" w:rsidR="00BA0AFE" w:rsidRDefault="00E76B55">
      <w:pPr>
        <w:pStyle w:val="ListParagraph"/>
        <w:keepNext/>
        <w:numPr>
          <w:ilvl w:val="0"/>
          <w:numId w:val="4"/>
        </w:numPr>
      </w:pPr>
      <w:r>
        <w:t xml:space="preserve">University of </w:t>
      </w:r>
      <w:proofErr w:type="gramStart"/>
      <w:r>
        <w:t>York  (</w:t>
      </w:r>
      <w:proofErr w:type="gramEnd"/>
      <w:r>
        <w:t xml:space="preserve">37) </w:t>
      </w:r>
    </w:p>
    <w:p w14:paraId="497773A4" w14:textId="77777777" w:rsidR="00BA0AFE" w:rsidRDefault="00E76B55">
      <w:pPr>
        <w:pStyle w:val="ListParagraph"/>
        <w:keepNext/>
        <w:numPr>
          <w:ilvl w:val="0"/>
          <w:numId w:val="4"/>
        </w:numPr>
      </w:pPr>
      <w:proofErr w:type="gramStart"/>
      <w:r>
        <w:t>Other  (</w:t>
      </w:r>
      <w:proofErr w:type="gramEnd"/>
      <w:r>
        <w:t>38) ________________________________________________</w:t>
      </w:r>
    </w:p>
    <w:p w14:paraId="069C24D6" w14:textId="77777777" w:rsidR="00BA0AFE" w:rsidRDefault="00BA0AFE"/>
    <w:p w14:paraId="2F3DD972" w14:textId="77777777" w:rsidR="00BA0AFE" w:rsidRDefault="00BA0AFE">
      <w:pPr>
        <w:pStyle w:val="QuestionSeparator"/>
      </w:pPr>
    </w:p>
    <w:p w14:paraId="72CBAAA0" w14:textId="77777777" w:rsidR="00BA0AFE" w:rsidRDefault="00BA0AFE"/>
    <w:p w14:paraId="0A5DAF85" w14:textId="77777777" w:rsidR="00BA0AFE" w:rsidRDefault="00E76B55">
      <w:pPr>
        <w:keepNext/>
      </w:pPr>
      <w:r>
        <w:lastRenderedPageBreak/>
        <w:t>Q11 For the purpose of your tuition fees, are you classed as an international or domestic student?</w:t>
      </w:r>
    </w:p>
    <w:p w14:paraId="47232A4D" w14:textId="77777777" w:rsidR="00BA0AFE" w:rsidRDefault="00E76B55">
      <w:pPr>
        <w:pStyle w:val="ListParagraph"/>
        <w:keepNext/>
        <w:numPr>
          <w:ilvl w:val="0"/>
          <w:numId w:val="4"/>
        </w:numPr>
      </w:pPr>
      <w:r>
        <w:t xml:space="preserve">International (non </w:t>
      </w:r>
      <w:proofErr w:type="gramStart"/>
      <w:r>
        <w:t>UK)  (</w:t>
      </w:r>
      <w:proofErr w:type="gramEnd"/>
      <w:r>
        <w:t xml:space="preserve">1) </w:t>
      </w:r>
    </w:p>
    <w:p w14:paraId="2B1AB386" w14:textId="77777777" w:rsidR="00BA0AFE" w:rsidRDefault="00E76B55">
      <w:pPr>
        <w:pStyle w:val="ListParagraph"/>
        <w:keepNext/>
        <w:numPr>
          <w:ilvl w:val="0"/>
          <w:numId w:val="4"/>
        </w:numPr>
      </w:pPr>
      <w:r>
        <w:t xml:space="preserve">Domestic (includes all of the </w:t>
      </w:r>
      <w:proofErr w:type="gramStart"/>
      <w:r>
        <w:t>UK)  (</w:t>
      </w:r>
      <w:proofErr w:type="gramEnd"/>
      <w:r>
        <w:t xml:space="preserve">2) </w:t>
      </w:r>
    </w:p>
    <w:p w14:paraId="3A65F692" w14:textId="77777777" w:rsidR="00BA0AFE" w:rsidRDefault="00BA0AFE"/>
    <w:p w14:paraId="74B0FF2D"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1B48EA52" w14:textId="77777777">
        <w:trPr>
          <w:trHeight w:val="300"/>
        </w:trPr>
        <w:tc>
          <w:tcPr>
            <w:tcW w:w="1368" w:type="dxa"/>
            <w:tcBorders>
              <w:top w:val="nil"/>
              <w:left w:val="nil"/>
              <w:bottom w:val="nil"/>
              <w:right w:val="nil"/>
            </w:tcBorders>
          </w:tcPr>
          <w:p w14:paraId="453A4DC5" w14:textId="77777777" w:rsidR="00BA0AFE" w:rsidRDefault="00E76B55">
            <w:pPr>
              <w:rPr>
                <w:color w:val="CCCCCC"/>
              </w:rPr>
            </w:pPr>
            <w:r>
              <w:rPr>
                <w:color w:val="CCCCCC"/>
              </w:rPr>
              <w:t>Page Break</w:t>
            </w:r>
          </w:p>
        </w:tc>
        <w:tc>
          <w:tcPr>
            <w:tcW w:w="8208" w:type="dxa"/>
            <w:tcBorders>
              <w:top w:val="nil"/>
              <w:left w:val="nil"/>
              <w:bottom w:val="nil"/>
              <w:right w:val="nil"/>
            </w:tcBorders>
          </w:tcPr>
          <w:p w14:paraId="68C6521C" w14:textId="77777777" w:rsidR="00BA0AFE" w:rsidRDefault="00BA0AFE">
            <w:pPr>
              <w:pBdr>
                <w:top w:val="single" w:sz="8" w:space="0" w:color="CCCCCC"/>
              </w:pBdr>
              <w:spacing w:before="120" w:after="120" w:line="120" w:lineRule="auto"/>
              <w:jc w:val="center"/>
              <w:rPr>
                <w:color w:val="CCCCCC"/>
              </w:rPr>
            </w:pPr>
          </w:p>
        </w:tc>
      </w:tr>
    </w:tbl>
    <w:p w14:paraId="5751FFB7" w14:textId="77777777" w:rsidR="00BA0AFE" w:rsidRDefault="00E76B55">
      <w:r>
        <w:br w:type="page"/>
      </w:r>
    </w:p>
    <w:p w14:paraId="7FCBE498" w14:textId="77777777" w:rsidR="00BA0AFE" w:rsidRDefault="00BA0AFE"/>
    <w:p w14:paraId="4C0DA89C" w14:textId="77777777" w:rsidR="00BA0AFE" w:rsidRDefault="00E76B55">
      <w:pPr>
        <w:keepNext/>
      </w:pPr>
      <w:r>
        <w:t xml:space="preserve">Q12 </w:t>
      </w:r>
      <w:r>
        <w:br/>
        <w:t>What is your current course of study?</w:t>
      </w:r>
    </w:p>
    <w:p w14:paraId="430A3938" w14:textId="77777777" w:rsidR="00BA0AFE" w:rsidRDefault="00E76B55">
      <w:pPr>
        <w:pStyle w:val="ListParagraph"/>
        <w:keepNext/>
        <w:numPr>
          <w:ilvl w:val="0"/>
          <w:numId w:val="4"/>
        </w:numPr>
      </w:pPr>
      <w:r>
        <w:t xml:space="preserve">Undergraduate degree (e.g. </w:t>
      </w:r>
      <w:proofErr w:type="gramStart"/>
      <w:r>
        <w:t>BSc)  (</w:t>
      </w:r>
      <w:proofErr w:type="gramEnd"/>
      <w:r>
        <w:t xml:space="preserve">1) </w:t>
      </w:r>
    </w:p>
    <w:p w14:paraId="7A41FD4B" w14:textId="77777777" w:rsidR="00BA0AFE" w:rsidRDefault="00E76B55">
      <w:pPr>
        <w:pStyle w:val="ListParagraph"/>
        <w:keepNext/>
        <w:numPr>
          <w:ilvl w:val="0"/>
          <w:numId w:val="4"/>
        </w:numPr>
      </w:pPr>
      <w:r>
        <w:t xml:space="preserve">Postgraduate taught course (e.g. </w:t>
      </w:r>
      <w:proofErr w:type="gramStart"/>
      <w:r>
        <w:t>MSc)  (</w:t>
      </w:r>
      <w:proofErr w:type="gramEnd"/>
      <w:r>
        <w:t xml:space="preserve">2) </w:t>
      </w:r>
    </w:p>
    <w:p w14:paraId="509F3249" w14:textId="77777777" w:rsidR="00BA0AFE" w:rsidRDefault="00E76B55">
      <w:pPr>
        <w:pStyle w:val="ListParagraph"/>
        <w:keepNext/>
        <w:numPr>
          <w:ilvl w:val="0"/>
          <w:numId w:val="4"/>
        </w:numPr>
      </w:pPr>
      <w:r>
        <w:t xml:space="preserve">Postgraduate research (e.g. </w:t>
      </w:r>
      <w:proofErr w:type="gramStart"/>
      <w:r>
        <w:t>PhD)  (</w:t>
      </w:r>
      <w:proofErr w:type="gramEnd"/>
      <w:r>
        <w:t xml:space="preserve">3) </w:t>
      </w:r>
    </w:p>
    <w:p w14:paraId="06590718" w14:textId="77777777" w:rsidR="00BA0AFE" w:rsidRDefault="00E76B55">
      <w:pPr>
        <w:pStyle w:val="ListParagraph"/>
        <w:keepNext/>
        <w:numPr>
          <w:ilvl w:val="0"/>
          <w:numId w:val="4"/>
        </w:numPr>
      </w:pPr>
      <w:r>
        <w:t xml:space="preserve">Diploma, technical </w:t>
      </w:r>
      <w:proofErr w:type="gramStart"/>
      <w:r>
        <w:t>qualification  (</w:t>
      </w:r>
      <w:proofErr w:type="gramEnd"/>
      <w:r>
        <w:t xml:space="preserve">4) </w:t>
      </w:r>
    </w:p>
    <w:p w14:paraId="2071DEC4" w14:textId="77777777" w:rsidR="00BA0AFE" w:rsidRDefault="00E76B55">
      <w:pPr>
        <w:pStyle w:val="ListParagraph"/>
        <w:keepNext/>
        <w:numPr>
          <w:ilvl w:val="0"/>
          <w:numId w:val="4"/>
        </w:numPr>
      </w:pPr>
      <w:proofErr w:type="gramStart"/>
      <w:r>
        <w:t>Other  (</w:t>
      </w:r>
      <w:proofErr w:type="gramEnd"/>
      <w:r>
        <w:t xml:space="preserve">5) </w:t>
      </w:r>
    </w:p>
    <w:p w14:paraId="4B7BBDC6" w14:textId="77777777" w:rsidR="00BA0AFE" w:rsidRDefault="00BA0AFE"/>
    <w:p w14:paraId="652C3416" w14:textId="77777777" w:rsidR="00BA0AFE" w:rsidRDefault="00BA0AFE">
      <w:pPr>
        <w:pStyle w:val="QuestionSeparator"/>
      </w:pPr>
    </w:p>
    <w:p w14:paraId="6BD7240E" w14:textId="77777777" w:rsidR="00BA0AFE" w:rsidRDefault="00BA0AFE"/>
    <w:p w14:paraId="378F14CA" w14:textId="77777777" w:rsidR="00BA0AFE" w:rsidRDefault="00E76B55">
      <w:pPr>
        <w:keepNext/>
      </w:pPr>
      <w:r>
        <w:t>Q13 In which year of study are you?</w:t>
      </w:r>
    </w:p>
    <w:p w14:paraId="071D4BD9" w14:textId="77777777" w:rsidR="00BA0AFE" w:rsidRDefault="00E76B55">
      <w:pPr>
        <w:pStyle w:val="ListParagraph"/>
        <w:keepNext/>
        <w:numPr>
          <w:ilvl w:val="0"/>
          <w:numId w:val="4"/>
        </w:numPr>
      </w:pPr>
      <w:r>
        <w:t xml:space="preserve">Year </w:t>
      </w:r>
      <w:proofErr w:type="gramStart"/>
      <w:r>
        <w:t>1  (</w:t>
      </w:r>
      <w:proofErr w:type="gramEnd"/>
      <w:r>
        <w:t xml:space="preserve">1) </w:t>
      </w:r>
    </w:p>
    <w:p w14:paraId="09F37BBB" w14:textId="77777777" w:rsidR="00BA0AFE" w:rsidRDefault="00E76B55">
      <w:pPr>
        <w:pStyle w:val="ListParagraph"/>
        <w:keepNext/>
        <w:numPr>
          <w:ilvl w:val="0"/>
          <w:numId w:val="4"/>
        </w:numPr>
      </w:pPr>
      <w:r>
        <w:t xml:space="preserve">Year </w:t>
      </w:r>
      <w:proofErr w:type="gramStart"/>
      <w:r>
        <w:t>2  (</w:t>
      </w:r>
      <w:proofErr w:type="gramEnd"/>
      <w:r>
        <w:t xml:space="preserve">2) </w:t>
      </w:r>
    </w:p>
    <w:p w14:paraId="5CDE7BBD" w14:textId="77777777" w:rsidR="00BA0AFE" w:rsidRDefault="00E76B55">
      <w:pPr>
        <w:pStyle w:val="ListParagraph"/>
        <w:keepNext/>
        <w:numPr>
          <w:ilvl w:val="0"/>
          <w:numId w:val="4"/>
        </w:numPr>
      </w:pPr>
      <w:r>
        <w:t xml:space="preserve">Year 3 or year </w:t>
      </w:r>
      <w:proofErr w:type="gramStart"/>
      <w:r>
        <w:t>4  (</w:t>
      </w:r>
      <w:proofErr w:type="gramEnd"/>
      <w:r>
        <w:t xml:space="preserve">3) </w:t>
      </w:r>
    </w:p>
    <w:p w14:paraId="5E3DF473" w14:textId="77777777" w:rsidR="00BA0AFE" w:rsidRDefault="00E76B55">
      <w:pPr>
        <w:pStyle w:val="ListParagraph"/>
        <w:keepNext/>
        <w:numPr>
          <w:ilvl w:val="0"/>
          <w:numId w:val="4"/>
        </w:numPr>
      </w:pPr>
      <w:r>
        <w:t xml:space="preserve">&gt; year </w:t>
      </w:r>
      <w:proofErr w:type="gramStart"/>
      <w:r>
        <w:t>4  (</w:t>
      </w:r>
      <w:proofErr w:type="gramEnd"/>
      <w:r>
        <w:t xml:space="preserve">4) </w:t>
      </w:r>
    </w:p>
    <w:p w14:paraId="09D7C41C" w14:textId="77777777" w:rsidR="00BA0AFE" w:rsidRDefault="00BA0AFE"/>
    <w:p w14:paraId="358B21F7" w14:textId="77777777" w:rsidR="00BA0AFE" w:rsidRDefault="00BA0AFE">
      <w:pPr>
        <w:pStyle w:val="QuestionSeparator"/>
      </w:pPr>
    </w:p>
    <w:p w14:paraId="35A2D89F" w14:textId="77777777" w:rsidR="00BA0AFE" w:rsidRDefault="00BA0AFE"/>
    <w:p w14:paraId="435D2813" w14:textId="77777777" w:rsidR="00BA0AFE" w:rsidRDefault="00E76B55">
      <w:pPr>
        <w:keepNext/>
      </w:pPr>
      <w:r>
        <w:lastRenderedPageBreak/>
        <w:t>Q14 What is the main discipline you are currently studying? Choose two if you do a joint degree which spans disciplines.</w:t>
      </w:r>
    </w:p>
    <w:p w14:paraId="67D73259" w14:textId="77777777" w:rsidR="00BA0AFE" w:rsidRDefault="00E76B55">
      <w:pPr>
        <w:pStyle w:val="ListParagraph"/>
        <w:keepNext/>
        <w:numPr>
          <w:ilvl w:val="0"/>
          <w:numId w:val="2"/>
        </w:numPr>
      </w:pPr>
      <w:r>
        <w:t xml:space="preserve">Architecture, Building and </w:t>
      </w:r>
      <w:proofErr w:type="gramStart"/>
      <w:r>
        <w:t>Planning  (</w:t>
      </w:r>
      <w:proofErr w:type="gramEnd"/>
      <w:r>
        <w:t xml:space="preserve">1) </w:t>
      </w:r>
    </w:p>
    <w:p w14:paraId="45B36B2E" w14:textId="77777777" w:rsidR="00BA0AFE" w:rsidRDefault="00E76B55">
      <w:pPr>
        <w:pStyle w:val="ListParagraph"/>
        <w:keepNext/>
        <w:numPr>
          <w:ilvl w:val="0"/>
          <w:numId w:val="2"/>
        </w:numPr>
      </w:pPr>
      <w:r>
        <w:t xml:space="preserve">Business and Management </w:t>
      </w:r>
      <w:proofErr w:type="gramStart"/>
      <w:r>
        <w:t>Studies  (</w:t>
      </w:r>
      <w:proofErr w:type="gramEnd"/>
      <w:r>
        <w:t xml:space="preserve">2) </w:t>
      </w:r>
    </w:p>
    <w:p w14:paraId="0F239E4D" w14:textId="77777777" w:rsidR="00BA0AFE" w:rsidRDefault="00E76B55">
      <w:pPr>
        <w:pStyle w:val="ListParagraph"/>
        <w:keepNext/>
        <w:numPr>
          <w:ilvl w:val="0"/>
          <w:numId w:val="2"/>
        </w:numPr>
      </w:pPr>
      <w:r>
        <w:t xml:space="preserve">Computer </w:t>
      </w:r>
      <w:proofErr w:type="gramStart"/>
      <w:r>
        <w:t>Sciences  (</w:t>
      </w:r>
      <w:proofErr w:type="gramEnd"/>
      <w:r>
        <w:t xml:space="preserve">3) </w:t>
      </w:r>
    </w:p>
    <w:p w14:paraId="647CBA99" w14:textId="77777777" w:rsidR="00BA0AFE" w:rsidRDefault="00E76B55">
      <w:pPr>
        <w:pStyle w:val="ListParagraph"/>
        <w:keepNext/>
        <w:numPr>
          <w:ilvl w:val="0"/>
          <w:numId w:val="2"/>
        </w:numPr>
      </w:pPr>
      <w:r>
        <w:t xml:space="preserve">Creative Arts and </w:t>
      </w:r>
      <w:proofErr w:type="gramStart"/>
      <w:r>
        <w:t>Design  (</w:t>
      </w:r>
      <w:proofErr w:type="gramEnd"/>
      <w:r>
        <w:t xml:space="preserve">4) </w:t>
      </w:r>
    </w:p>
    <w:p w14:paraId="200F7C7D" w14:textId="77777777" w:rsidR="00BA0AFE" w:rsidRDefault="00E76B55">
      <w:pPr>
        <w:pStyle w:val="ListParagraph"/>
        <w:keepNext/>
        <w:numPr>
          <w:ilvl w:val="0"/>
          <w:numId w:val="2"/>
        </w:numPr>
      </w:pPr>
      <w:proofErr w:type="gramStart"/>
      <w:r>
        <w:t>Dentistry  (</w:t>
      </w:r>
      <w:proofErr w:type="gramEnd"/>
      <w:r>
        <w:t xml:space="preserve">5) </w:t>
      </w:r>
    </w:p>
    <w:p w14:paraId="0D279963" w14:textId="77777777" w:rsidR="00BA0AFE" w:rsidRDefault="00E76B55">
      <w:pPr>
        <w:pStyle w:val="ListParagraph"/>
        <w:keepNext/>
        <w:numPr>
          <w:ilvl w:val="0"/>
          <w:numId w:val="2"/>
        </w:numPr>
      </w:pPr>
      <w:proofErr w:type="gramStart"/>
      <w:r>
        <w:t>Divinity  (</w:t>
      </w:r>
      <w:proofErr w:type="gramEnd"/>
      <w:r>
        <w:t xml:space="preserve">6) </w:t>
      </w:r>
    </w:p>
    <w:p w14:paraId="43341380" w14:textId="77777777" w:rsidR="00BA0AFE" w:rsidRDefault="00E76B55">
      <w:pPr>
        <w:pStyle w:val="ListParagraph"/>
        <w:keepNext/>
        <w:numPr>
          <w:ilvl w:val="0"/>
          <w:numId w:val="2"/>
        </w:numPr>
      </w:pPr>
      <w:r>
        <w:t xml:space="preserve">Education and </w:t>
      </w:r>
      <w:proofErr w:type="gramStart"/>
      <w:r>
        <w:t>Teaching  (</w:t>
      </w:r>
      <w:proofErr w:type="gramEnd"/>
      <w:r>
        <w:t xml:space="preserve">7) </w:t>
      </w:r>
    </w:p>
    <w:p w14:paraId="3FDCF99B" w14:textId="77777777" w:rsidR="00BA0AFE" w:rsidRDefault="00E76B55">
      <w:pPr>
        <w:pStyle w:val="ListParagraph"/>
        <w:keepNext/>
        <w:numPr>
          <w:ilvl w:val="0"/>
          <w:numId w:val="2"/>
        </w:numPr>
      </w:pPr>
      <w:proofErr w:type="gramStart"/>
      <w:r>
        <w:t>Engineering  (</w:t>
      </w:r>
      <w:proofErr w:type="gramEnd"/>
      <w:r>
        <w:t xml:space="preserve">8) </w:t>
      </w:r>
    </w:p>
    <w:p w14:paraId="1B607C90" w14:textId="77777777" w:rsidR="00BA0AFE" w:rsidRDefault="00E76B55">
      <w:pPr>
        <w:pStyle w:val="ListParagraph"/>
        <w:keepNext/>
        <w:numPr>
          <w:ilvl w:val="0"/>
          <w:numId w:val="2"/>
        </w:numPr>
      </w:pPr>
      <w:r>
        <w:t xml:space="preserve">Humanities and Social </w:t>
      </w:r>
      <w:proofErr w:type="gramStart"/>
      <w:r>
        <w:t>Science  (</w:t>
      </w:r>
      <w:proofErr w:type="gramEnd"/>
      <w:r>
        <w:t xml:space="preserve">9) </w:t>
      </w:r>
    </w:p>
    <w:p w14:paraId="5F975E34" w14:textId="77777777" w:rsidR="00BA0AFE" w:rsidRDefault="00E76B55">
      <w:pPr>
        <w:pStyle w:val="ListParagraph"/>
        <w:keepNext/>
        <w:numPr>
          <w:ilvl w:val="0"/>
          <w:numId w:val="2"/>
        </w:numPr>
      </w:pPr>
      <w:proofErr w:type="gramStart"/>
      <w:r>
        <w:t>Languages  (</w:t>
      </w:r>
      <w:proofErr w:type="gramEnd"/>
      <w:r>
        <w:t xml:space="preserve">10) </w:t>
      </w:r>
    </w:p>
    <w:p w14:paraId="4D05CC14" w14:textId="77777777" w:rsidR="00BA0AFE" w:rsidRDefault="00E76B55">
      <w:pPr>
        <w:pStyle w:val="ListParagraph"/>
        <w:keepNext/>
        <w:numPr>
          <w:ilvl w:val="0"/>
          <w:numId w:val="2"/>
        </w:numPr>
      </w:pPr>
      <w:proofErr w:type="gramStart"/>
      <w:r>
        <w:t>Law  (</w:t>
      </w:r>
      <w:proofErr w:type="gramEnd"/>
      <w:r>
        <w:t xml:space="preserve">11) </w:t>
      </w:r>
    </w:p>
    <w:p w14:paraId="7272F746" w14:textId="77777777" w:rsidR="00BA0AFE" w:rsidRDefault="00E76B55">
      <w:pPr>
        <w:pStyle w:val="ListParagraph"/>
        <w:keepNext/>
        <w:numPr>
          <w:ilvl w:val="0"/>
          <w:numId w:val="2"/>
        </w:numPr>
      </w:pPr>
      <w:r>
        <w:t xml:space="preserve">Mathematics and </w:t>
      </w:r>
      <w:proofErr w:type="gramStart"/>
      <w:r>
        <w:t>Statistics  (</w:t>
      </w:r>
      <w:proofErr w:type="gramEnd"/>
      <w:r>
        <w:t xml:space="preserve">12) </w:t>
      </w:r>
    </w:p>
    <w:p w14:paraId="3F853ABB" w14:textId="77777777" w:rsidR="00BA0AFE" w:rsidRDefault="00E76B55">
      <w:pPr>
        <w:pStyle w:val="ListParagraph"/>
        <w:keepNext/>
        <w:numPr>
          <w:ilvl w:val="0"/>
          <w:numId w:val="2"/>
        </w:numPr>
      </w:pPr>
      <w:r>
        <w:t xml:space="preserve">Media and </w:t>
      </w:r>
      <w:proofErr w:type="gramStart"/>
      <w:r>
        <w:t>Communications  (</w:t>
      </w:r>
      <w:proofErr w:type="gramEnd"/>
      <w:r>
        <w:t xml:space="preserve">13) </w:t>
      </w:r>
    </w:p>
    <w:p w14:paraId="752AECF9" w14:textId="77777777" w:rsidR="00BA0AFE" w:rsidRDefault="00E76B55">
      <w:pPr>
        <w:pStyle w:val="ListParagraph"/>
        <w:keepNext/>
        <w:numPr>
          <w:ilvl w:val="0"/>
          <w:numId w:val="2"/>
        </w:numPr>
      </w:pPr>
      <w:r>
        <w:t xml:space="preserve">Medicine and Veterinary </w:t>
      </w:r>
      <w:proofErr w:type="gramStart"/>
      <w:r>
        <w:t>Medicine  (</w:t>
      </w:r>
      <w:proofErr w:type="gramEnd"/>
      <w:r>
        <w:t xml:space="preserve">14) </w:t>
      </w:r>
    </w:p>
    <w:p w14:paraId="0AD212E2" w14:textId="77777777" w:rsidR="00BA0AFE" w:rsidRDefault="00E76B55">
      <w:pPr>
        <w:pStyle w:val="ListParagraph"/>
        <w:keepNext/>
        <w:numPr>
          <w:ilvl w:val="0"/>
          <w:numId w:val="2"/>
        </w:numPr>
      </w:pPr>
      <w:r>
        <w:t xml:space="preserve">Performing </w:t>
      </w:r>
      <w:proofErr w:type="gramStart"/>
      <w:r>
        <w:t>arts  (</w:t>
      </w:r>
      <w:proofErr w:type="gramEnd"/>
      <w:r>
        <w:t xml:space="preserve">15) </w:t>
      </w:r>
    </w:p>
    <w:p w14:paraId="382B167C" w14:textId="77777777" w:rsidR="00BA0AFE" w:rsidRDefault="00E76B55">
      <w:pPr>
        <w:pStyle w:val="ListParagraph"/>
        <w:keepNext/>
        <w:numPr>
          <w:ilvl w:val="0"/>
          <w:numId w:val="2"/>
        </w:numPr>
      </w:pPr>
      <w:proofErr w:type="gramStart"/>
      <w:r>
        <w:t>Psychology  (</w:t>
      </w:r>
      <w:proofErr w:type="gramEnd"/>
      <w:r>
        <w:t xml:space="preserve">16) </w:t>
      </w:r>
    </w:p>
    <w:p w14:paraId="680A573B" w14:textId="77777777" w:rsidR="00BA0AFE" w:rsidRDefault="00E76B55">
      <w:pPr>
        <w:pStyle w:val="ListParagraph"/>
        <w:keepNext/>
        <w:numPr>
          <w:ilvl w:val="0"/>
          <w:numId w:val="2"/>
        </w:numPr>
      </w:pPr>
      <w:r>
        <w:t xml:space="preserve">Natural </w:t>
      </w:r>
      <w:proofErr w:type="gramStart"/>
      <w:r>
        <w:t>Sciences  (</w:t>
      </w:r>
      <w:proofErr w:type="gramEnd"/>
      <w:r>
        <w:t xml:space="preserve">17) </w:t>
      </w:r>
    </w:p>
    <w:p w14:paraId="6FC15782" w14:textId="77777777" w:rsidR="00BA0AFE" w:rsidRDefault="00E76B55">
      <w:pPr>
        <w:pStyle w:val="ListParagraph"/>
        <w:keepNext/>
        <w:numPr>
          <w:ilvl w:val="0"/>
          <w:numId w:val="2"/>
        </w:numPr>
      </w:pPr>
      <w:r>
        <w:lastRenderedPageBreak/>
        <w:t xml:space="preserve">Sport and </w:t>
      </w:r>
      <w:proofErr w:type="gramStart"/>
      <w:r>
        <w:t>Leisure  (</w:t>
      </w:r>
      <w:proofErr w:type="gramEnd"/>
      <w:r>
        <w:t xml:space="preserve">18) </w:t>
      </w:r>
    </w:p>
    <w:p w14:paraId="674717B3" w14:textId="77777777" w:rsidR="00BA0AFE" w:rsidRDefault="00E76B55">
      <w:pPr>
        <w:pStyle w:val="ListParagraph"/>
        <w:keepNext/>
        <w:numPr>
          <w:ilvl w:val="0"/>
          <w:numId w:val="2"/>
        </w:numPr>
      </w:pPr>
      <w:r>
        <w:t xml:space="preserve">Other (please </w:t>
      </w:r>
      <w:proofErr w:type="gramStart"/>
      <w:r>
        <w:t>specify)  (</w:t>
      </w:r>
      <w:proofErr w:type="gramEnd"/>
      <w:r>
        <w:t>19) ________________________________________________</w:t>
      </w:r>
    </w:p>
    <w:p w14:paraId="2D652970" w14:textId="77777777" w:rsidR="00BA0AFE" w:rsidRDefault="00BA0AFE"/>
    <w:p w14:paraId="1CF36762" w14:textId="77777777" w:rsidR="00BA0AFE" w:rsidRDefault="00E76B55">
      <w:pPr>
        <w:pStyle w:val="BlockEndLabel"/>
      </w:pPr>
      <w:r>
        <w:t>End of Block: Introductory</w:t>
      </w:r>
    </w:p>
    <w:p w14:paraId="40D1EF32" w14:textId="77777777" w:rsidR="00BA0AFE" w:rsidRDefault="00BA0AFE">
      <w:pPr>
        <w:pStyle w:val="BlockSeparator"/>
      </w:pPr>
    </w:p>
    <w:p w14:paraId="50D22DC6" w14:textId="77777777" w:rsidR="00BA0AFE" w:rsidRDefault="00E76B55">
      <w:pPr>
        <w:pStyle w:val="BlockStartLabel"/>
      </w:pPr>
      <w:r>
        <w:t>Start of Block: Carbon audit - travel</w:t>
      </w:r>
    </w:p>
    <w:p w14:paraId="2A32F240" w14:textId="77777777" w:rsidR="00BA0AFE" w:rsidRDefault="00BA0AFE"/>
    <w:p w14:paraId="7F845B9C" w14:textId="429FF4B8" w:rsidR="00BA0AFE" w:rsidRDefault="00E76B55">
      <w:pPr>
        <w:keepNext/>
      </w:pPr>
      <w:r>
        <w:t xml:space="preserve">Q15 </w:t>
      </w:r>
      <w:r>
        <w:rPr>
          <w:b/>
        </w:rPr>
        <w:t>Your carbon footprint...</w:t>
      </w:r>
      <w:r>
        <w:br/>
        <w:t xml:space="preserve">   </w:t>
      </w:r>
      <w:r>
        <w:br/>
        <w:t xml:space="preserve">This section will ask question about </w:t>
      </w:r>
      <w:r>
        <w:rPr>
          <w:b/>
        </w:rPr>
        <w:t xml:space="preserve">your travel and personal consumption habits </w:t>
      </w:r>
      <w:r>
        <w:t xml:space="preserve">to calculate an estimate of your annual carbon footprint as a student. Your carbon footprint estimate will be provided at the end of this section.   </w:t>
      </w:r>
      <w:r>
        <w:br/>
        <w:t xml:space="preserve">   </w:t>
      </w:r>
      <w:r>
        <w:br/>
        <w:t>Whilst your carbon footprint presented in this survey will be calculate</w:t>
      </w:r>
      <w:ins w:id="1" w:author="David McCollum" w:date="2021-11-11T09:02:00Z">
        <w:r w:rsidR="000B7489">
          <w:t>d</w:t>
        </w:r>
      </w:ins>
      <w:r>
        <w:t xml:space="preserve"> through your responses to most of the questions in the following section, it is not possible for all the questions in this section to be used in the calculation. If you were like a more detailed calculation please use </w:t>
      </w:r>
      <w:hyperlink r:id="rId9">
        <w:r>
          <w:rPr>
            <w:color w:val="007AC0"/>
            <w:u w:val="single"/>
          </w:rPr>
          <w:t>this website</w:t>
        </w:r>
      </w:hyperlink>
      <w:r>
        <w:t xml:space="preserve">, which is the personal carbon footprint calculator recommended by the UK </w:t>
      </w:r>
      <w:ins w:id="2" w:author="David McCollum" w:date="2021-11-11T09:02:00Z">
        <w:r w:rsidR="000B7489">
          <w:t>G</w:t>
        </w:r>
      </w:ins>
      <w:del w:id="3" w:author="David McCollum" w:date="2021-11-11T09:02:00Z">
        <w:r w:rsidDel="000B7489">
          <w:delText>g</w:delText>
        </w:r>
      </w:del>
      <w:r>
        <w:t xml:space="preserve">overnment.   </w:t>
      </w:r>
      <w:r>
        <w:br/>
        <w:t> </w:t>
      </w:r>
    </w:p>
    <w:p w14:paraId="13BB7220" w14:textId="77777777" w:rsidR="00BA0AFE" w:rsidRDefault="00BA0AFE"/>
    <w:p w14:paraId="1915F23F" w14:textId="77777777" w:rsidR="00BA0AFE" w:rsidRDefault="00BA0AFE">
      <w:pPr>
        <w:pStyle w:val="QuestionSeparator"/>
      </w:pPr>
    </w:p>
    <w:p w14:paraId="79FB0C56" w14:textId="77777777" w:rsidR="00BA0AFE" w:rsidRDefault="00BA0AFE"/>
    <w:p w14:paraId="2F153AF3" w14:textId="77777777" w:rsidR="00BA0AFE" w:rsidRDefault="00E76B55">
      <w:pPr>
        <w:keepNext/>
      </w:pPr>
      <w:r>
        <w:t>Q16 What is the nearest town or city to your home (i.e., your non-university place of residence)</w:t>
      </w:r>
    </w:p>
    <w:p w14:paraId="5C8351EB" w14:textId="77777777" w:rsidR="00BA0AFE" w:rsidRDefault="00E76B55">
      <w:pPr>
        <w:pStyle w:val="TextEntryLine"/>
        <w:ind w:firstLine="400"/>
      </w:pPr>
      <w:r>
        <w:t>________________________________________________________________</w:t>
      </w:r>
    </w:p>
    <w:p w14:paraId="34EA95D0" w14:textId="77777777" w:rsidR="00BA0AFE" w:rsidRDefault="00BA0AFE"/>
    <w:p w14:paraId="2682268E" w14:textId="77777777" w:rsidR="00BA0AFE" w:rsidRDefault="00BA0AFE">
      <w:pPr>
        <w:pStyle w:val="QuestionSeparator"/>
      </w:pPr>
    </w:p>
    <w:p w14:paraId="6A0DCED4" w14:textId="77777777" w:rsidR="00BA0AFE" w:rsidRDefault="00BA0AFE"/>
    <w:p w14:paraId="2EC49287" w14:textId="77777777" w:rsidR="00BA0AFE" w:rsidRDefault="00E76B55">
      <w:pPr>
        <w:keepNext/>
      </w:pPr>
      <w:r>
        <w:t xml:space="preserve">Q17 </w:t>
      </w:r>
      <w:r>
        <w:br/>
        <w:t xml:space="preserve">Thinking about traveling from your home (non-university) address to university, how many hours </w:t>
      </w:r>
      <w:r>
        <w:lastRenderedPageBreak/>
        <w:t>do you usually spend on the following modes of transport for that journey?</w:t>
      </w:r>
      <w:r>
        <w:br/>
      </w:r>
    </w:p>
    <w:tbl>
      <w:tblPr>
        <w:tblStyle w:val="QQuestionTable"/>
        <w:tblW w:w="9576" w:type="auto"/>
        <w:tblLook w:val="07E0" w:firstRow="1" w:lastRow="1" w:firstColumn="1" w:lastColumn="1" w:noHBand="1" w:noVBand="1"/>
      </w:tblPr>
      <w:tblGrid>
        <w:gridCol w:w="4715"/>
        <w:gridCol w:w="4645"/>
      </w:tblGrid>
      <w:tr w:rsidR="00BA0AFE" w14:paraId="69DBAC2C" w14:textId="77777777" w:rsidTr="00BA0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46361404" w14:textId="77777777" w:rsidR="00BA0AFE" w:rsidRDefault="00BA0AFE">
            <w:pPr>
              <w:keepNext/>
            </w:pPr>
          </w:p>
        </w:tc>
        <w:tc>
          <w:tcPr>
            <w:tcW w:w="4788" w:type="dxa"/>
          </w:tcPr>
          <w:p w14:paraId="23AAC887" w14:textId="77777777" w:rsidR="00BA0AFE" w:rsidRDefault="00BA0AFE">
            <w:pPr>
              <w:keepNext/>
              <w:cnfStyle w:val="100000000000" w:firstRow="1" w:lastRow="0" w:firstColumn="0" w:lastColumn="0" w:oddVBand="0" w:evenVBand="0" w:oddHBand="0" w:evenHBand="0" w:firstRowFirstColumn="0" w:firstRowLastColumn="0" w:lastRowFirstColumn="0" w:lastRowLastColumn="0"/>
            </w:pPr>
          </w:p>
        </w:tc>
      </w:tr>
      <w:tr w:rsidR="00BA0AFE" w14:paraId="79D49ECB"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2B68F89D" w14:textId="77777777" w:rsidR="00BA0AFE" w:rsidRDefault="00E76B55">
            <w:pPr>
              <w:keepNext/>
            </w:pPr>
            <w:proofErr w:type="spellStart"/>
            <w:r>
              <w:t>Aeroplane</w:t>
            </w:r>
            <w:proofErr w:type="spellEnd"/>
            <w:r>
              <w:t xml:space="preserve"> (1) </w:t>
            </w:r>
          </w:p>
        </w:tc>
        <w:tc>
          <w:tcPr>
            <w:tcW w:w="4788" w:type="dxa"/>
          </w:tcPr>
          <w:p w14:paraId="751676B3"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7C6001B4"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6CDCD5FE" w14:textId="77777777" w:rsidR="00BA0AFE" w:rsidRDefault="00E76B55">
            <w:pPr>
              <w:keepNext/>
            </w:pPr>
            <w:r>
              <w:t xml:space="preserve">Train/Tram/Underground (2) </w:t>
            </w:r>
          </w:p>
        </w:tc>
        <w:tc>
          <w:tcPr>
            <w:tcW w:w="4788" w:type="dxa"/>
          </w:tcPr>
          <w:p w14:paraId="6F0A620A"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73EB553F"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0A2E6223" w14:textId="77777777" w:rsidR="00BA0AFE" w:rsidRDefault="00E76B55">
            <w:pPr>
              <w:keepNext/>
            </w:pPr>
            <w:r>
              <w:t xml:space="preserve">Ferry (8) </w:t>
            </w:r>
          </w:p>
        </w:tc>
        <w:tc>
          <w:tcPr>
            <w:tcW w:w="4788" w:type="dxa"/>
          </w:tcPr>
          <w:p w14:paraId="3077830D"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5951B68E"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263255B0" w14:textId="77777777" w:rsidR="00BA0AFE" w:rsidRDefault="00E76B55">
            <w:pPr>
              <w:keepNext/>
            </w:pPr>
            <w:r>
              <w:t xml:space="preserve">Car (3) </w:t>
            </w:r>
          </w:p>
        </w:tc>
        <w:tc>
          <w:tcPr>
            <w:tcW w:w="4788" w:type="dxa"/>
          </w:tcPr>
          <w:p w14:paraId="740E07E4"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47370EF5"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2ED541D3" w14:textId="77777777" w:rsidR="00BA0AFE" w:rsidRDefault="00E76B55">
            <w:pPr>
              <w:keepNext/>
            </w:pPr>
            <w:r>
              <w:t xml:space="preserve">Bus (4) </w:t>
            </w:r>
          </w:p>
        </w:tc>
        <w:tc>
          <w:tcPr>
            <w:tcW w:w="4788" w:type="dxa"/>
          </w:tcPr>
          <w:p w14:paraId="464B0622"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293A15EC"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2645A738" w14:textId="77777777" w:rsidR="00BA0AFE" w:rsidRDefault="00E76B55">
            <w:pPr>
              <w:keepNext/>
            </w:pPr>
            <w:r>
              <w:t xml:space="preserve">Bicycle (5) </w:t>
            </w:r>
          </w:p>
        </w:tc>
        <w:tc>
          <w:tcPr>
            <w:tcW w:w="4788" w:type="dxa"/>
          </w:tcPr>
          <w:p w14:paraId="592CDD7E"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1B2D5982"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3467CED5" w14:textId="77777777" w:rsidR="00BA0AFE" w:rsidRDefault="00E76B55">
            <w:pPr>
              <w:keepNext/>
            </w:pPr>
            <w:r>
              <w:t xml:space="preserve">Motorbike (7) </w:t>
            </w:r>
          </w:p>
        </w:tc>
        <w:tc>
          <w:tcPr>
            <w:tcW w:w="4788" w:type="dxa"/>
          </w:tcPr>
          <w:p w14:paraId="0D76A1E4"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r w:rsidR="00BA0AFE" w14:paraId="67876F41"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35CF941D" w14:textId="77777777" w:rsidR="00BA0AFE" w:rsidRDefault="00E76B55">
            <w:pPr>
              <w:keepNext/>
            </w:pPr>
            <w:r>
              <w:t xml:space="preserve">Other (please specify) (6) </w:t>
            </w:r>
          </w:p>
        </w:tc>
        <w:tc>
          <w:tcPr>
            <w:tcW w:w="4788" w:type="dxa"/>
          </w:tcPr>
          <w:p w14:paraId="7771E5BD"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24 (24)</w:t>
            </w:r>
          </w:p>
        </w:tc>
      </w:tr>
    </w:tbl>
    <w:p w14:paraId="51C40A85" w14:textId="77777777" w:rsidR="00BA0AFE" w:rsidRDefault="00BA0AFE"/>
    <w:p w14:paraId="68D47E75" w14:textId="77777777" w:rsidR="00BA0AFE" w:rsidRDefault="00BA0AFE"/>
    <w:p w14:paraId="3B044F28" w14:textId="77777777" w:rsidR="00BA0AFE" w:rsidRDefault="00BA0AFE">
      <w:pPr>
        <w:pStyle w:val="QuestionSeparator"/>
      </w:pPr>
    </w:p>
    <w:p w14:paraId="2F5D86A7" w14:textId="77777777" w:rsidR="00BA0AFE" w:rsidRDefault="00BA0AFE"/>
    <w:p w14:paraId="32037555" w14:textId="77777777" w:rsidR="00BA0AFE" w:rsidRDefault="00E76B55">
      <w:pPr>
        <w:keepNext/>
      </w:pPr>
      <w:r>
        <w:t>Q18 How many trips to your home (non-university place of residence) do you usually make during a calendar year?</w:t>
      </w:r>
    </w:p>
    <w:p w14:paraId="49B90E5A" w14:textId="77777777" w:rsidR="00BA0AFE" w:rsidRDefault="00E76B55">
      <w:pPr>
        <w:pStyle w:val="Dropdown"/>
        <w:keepNext/>
      </w:pPr>
      <w:r>
        <w:t>▼ 1 (1) ... 10+ (10)</w:t>
      </w:r>
    </w:p>
    <w:p w14:paraId="5B686FAE" w14:textId="77777777" w:rsidR="00BA0AFE" w:rsidRDefault="00BA0AFE"/>
    <w:p w14:paraId="50915002"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08435F32" w14:textId="77777777">
        <w:trPr>
          <w:trHeight w:val="300"/>
        </w:trPr>
        <w:tc>
          <w:tcPr>
            <w:tcW w:w="1368" w:type="dxa"/>
            <w:tcBorders>
              <w:top w:val="nil"/>
              <w:left w:val="nil"/>
              <w:bottom w:val="nil"/>
              <w:right w:val="nil"/>
            </w:tcBorders>
          </w:tcPr>
          <w:p w14:paraId="71B748D8" w14:textId="77777777" w:rsidR="00BA0AFE" w:rsidRDefault="00E76B55">
            <w:pPr>
              <w:rPr>
                <w:color w:val="CCCCCC"/>
              </w:rPr>
            </w:pPr>
            <w:r>
              <w:rPr>
                <w:color w:val="CCCCCC"/>
              </w:rPr>
              <w:t>Page Break</w:t>
            </w:r>
          </w:p>
        </w:tc>
        <w:tc>
          <w:tcPr>
            <w:tcW w:w="8208" w:type="dxa"/>
            <w:tcBorders>
              <w:top w:val="nil"/>
              <w:left w:val="nil"/>
              <w:bottom w:val="nil"/>
              <w:right w:val="nil"/>
            </w:tcBorders>
          </w:tcPr>
          <w:p w14:paraId="1F728ACB" w14:textId="77777777" w:rsidR="00BA0AFE" w:rsidRDefault="00BA0AFE">
            <w:pPr>
              <w:pBdr>
                <w:top w:val="single" w:sz="8" w:space="0" w:color="CCCCCC"/>
              </w:pBdr>
              <w:spacing w:before="120" w:after="120" w:line="120" w:lineRule="auto"/>
              <w:jc w:val="center"/>
              <w:rPr>
                <w:color w:val="CCCCCC"/>
              </w:rPr>
            </w:pPr>
          </w:p>
        </w:tc>
      </w:tr>
    </w:tbl>
    <w:p w14:paraId="1BA7C5A7" w14:textId="77777777" w:rsidR="00BA0AFE" w:rsidRDefault="00E76B55">
      <w:r>
        <w:br w:type="page"/>
      </w:r>
    </w:p>
    <w:p w14:paraId="0E564BE5" w14:textId="77777777" w:rsidR="00BA0AFE" w:rsidRDefault="00BA0AFE"/>
    <w:p w14:paraId="1FAA5AD3" w14:textId="77777777" w:rsidR="00BA0AFE" w:rsidRDefault="00E76B55">
      <w:pPr>
        <w:keepNext/>
      </w:pPr>
      <w:r>
        <w:t>Q19 Excluding your trips home, where have been, or where do you plan to be, your 5 furthest trips from university for the past 6 months and the following 6 months (Please only include trips over 100 miles/160km - roughly the equivalent of a trip from London to Bath. If you plan to make no trips of this distance, then leave blank)</w:t>
      </w:r>
    </w:p>
    <w:tbl>
      <w:tblPr>
        <w:tblStyle w:val="QTextTable"/>
        <w:tblW w:w="9576" w:type="auto"/>
        <w:tblLook w:val="07E0" w:firstRow="1" w:lastRow="1" w:firstColumn="1" w:lastColumn="1" w:noHBand="1" w:noVBand="1"/>
      </w:tblPr>
      <w:tblGrid>
        <w:gridCol w:w="2336"/>
        <w:gridCol w:w="2349"/>
        <w:gridCol w:w="2340"/>
        <w:gridCol w:w="2335"/>
      </w:tblGrid>
      <w:tr w:rsidR="00BA0AFE" w14:paraId="0456F068" w14:textId="77777777" w:rsidTr="00BA0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56B00D4" w14:textId="77777777" w:rsidR="00BA0AFE" w:rsidRDefault="00BA0AFE">
            <w:pPr>
              <w:keepNext/>
            </w:pPr>
          </w:p>
        </w:tc>
        <w:tc>
          <w:tcPr>
            <w:tcW w:w="2394" w:type="dxa"/>
          </w:tcPr>
          <w:p w14:paraId="550BBD59" w14:textId="77777777" w:rsidR="00BA0AFE" w:rsidRDefault="00E76B55">
            <w:pPr>
              <w:cnfStyle w:val="100000000000" w:firstRow="1" w:lastRow="0" w:firstColumn="0" w:lastColumn="0" w:oddVBand="0" w:evenVBand="0" w:oddHBand="0" w:evenHBand="0" w:firstRowFirstColumn="0" w:firstRowLastColumn="0" w:lastRowFirstColumn="0" w:lastRowLastColumn="0"/>
            </w:pPr>
            <w:r>
              <w:t>Destination (1)</w:t>
            </w:r>
          </w:p>
        </w:tc>
        <w:tc>
          <w:tcPr>
            <w:tcW w:w="2394" w:type="dxa"/>
          </w:tcPr>
          <w:p w14:paraId="3E6BF498" w14:textId="77777777" w:rsidR="00BA0AFE" w:rsidRDefault="00E76B55">
            <w:pPr>
              <w:cnfStyle w:val="100000000000" w:firstRow="1" w:lastRow="0" w:firstColumn="0" w:lastColumn="0" w:oddVBand="0" w:evenVBand="0" w:oddHBand="0" w:evenHBand="0" w:firstRowFirstColumn="0" w:firstRowLastColumn="0" w:lastRowFirstColumn="0" w:lastRowLastColumn="0"/>
            </w:pPr>
            <w:r>
              <w:t>Main mode of transport used (2)</w:t>
            </w:r>
          </w:p>
        </w:tc>
        <w:tc>
          <w:tcPr>
            <w:tcW w:w="2394" w:type="dxa"/>
          </w:tcPr>
          <w:p w14:paraId="4E934F53" w14:textId="77777777" w:rsidR="00BA0AFE" w:rsidRDefault="00E76B55">
            <w:pPr>
              <w:cnfStyle w:val="100000000000" w:firstRow="1" w:lastRow="0" w:firstColumn="0" w:lastColumn="0" w:oddVBand="0" w:evenVBand="0" w:oddHBand="0" w:evenHBand="0" w:firstRowFirstColumn="0" w:firstRowLastColumn="0" w:lastRowFirstColumn="0" w:lastRowLastColumn="0"/>
            </w:pPr>
            <w:r>
              <w:t>Reason for trip (3)</w:t>
            </w:r>
          </w:p>
        </w:tc>
      </w:tr>
      <w:tr w:rsidR="00BA0AFE" w14:paraId="3336CBDF" w14:textId="77777777" w:rsidTr="00BA0AFE">
        <w:tc>
          <w:tcPr>
            <w:cnfStyle w:val="001000000000" w:firstRow="0" w:lastRow="0" w:firstColumn="1" w:lastColumn="0" w:oddVBand="0" w:evenVBand="0" w:oddHBand="0" w:evenHBand="0" w:firstRowFirstColumn="0" w:firstRowLastColumn="0" w:lastRowFirstColumn="0" w:lastRowLastColumn="0"/>
            <w:tcW w:w="2394" w:type="dxa"/>
          </w:tcPr>
          <w:p w14:paraId="165183AD" w14:textId="77777777" w:rsidR="00BA0AFE" w:rsidRDefault="00E76B55">
            <w:pPr>
              <w:keepNext/>
            </w:pPr>
            <w:r>
              <w:t xml:space="preserve">Longest trip (1) </w:t>
            </w:r>
          </w:p>
        </w:tc>
        <w:tc>
          <w:tcPr>
            <w:tcW w:w="2394" w:type="dxa"/>
          </w:tcPr>
          <w:p w14:paraId="503538AC"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24CBFA80"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4055B613"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r>
      <w:tr w:rsidR="00BA0AFE" w14:paraId="45969FDB" w14:textId="77777777" w:rsidTr="00BA0AFE">
        <w:tc>
          <w:tcPr>
            <w:cnfStyle w:val="001000000000" w:firstRow="0" w:lastRow="0" w:firstColumn="1" w:lastColumn="0" w:oddVBand="0" w:evenVBand="0" w:oddHBand="0" w:evenHBand="0" w:firstRowFirstColumn="0" w:firstRowLastColumn="0" w:lastRowFirstColumn="0" w:lastRowLastColumn="0"/>
            <w:tcW w:w="2394" w:type="dxa"/>
          </w:tcPr>
          <w:p w14:paraId="5838031A" w14:textId="77777777" w:rsidR="00BA0AFE" w:rsidRDefault="00E76B55">
            <w:pPr>
              <w:keepNext/>
            </w:pPr>
            <w:r>
              <w:t xml:space="preserve">2nd longest trip (2) </w:t>
            </w:r>
          </w:p>
        </w:tc>
        <w:tc>
          <w:tcPr>
            <w:tcW w:w="2394" w:type="dxa"/>
          </w:tcPr>
          <w:p w14:paraId="77DBD528"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478D6222"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15FA7CE8"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r>
      <w:tr w:rsidR="00BA0AFE" w14:paraId="301E6986" w14:textId="77777777" w:rsidTr="00BA0AFE">
        <w:tc>
          <w:tcPr>
            <w:cnfStyle w:val="001000000000" w:firstRow="0" w:lastRow="0" w:firstColumn="1" w:lastColumn="0" w:oddVBand="0" w:evenVBand="0" w:oddHBand="0" w:evenHBand="0" w:firstRowFirstColumn="0" w:firstRowLastColumn="0" w:lastRowFirstColumn="0" w:lastRowLastColumn="0"/>
            <w:tcW w:w="2394" w:type="dxa"/>
          </w:tcPr>
          <w:p w14:paraId="3E7F6AA7" w14:textId="77777777" w:rsidR="00BA0AFE" w:rsidRDefault="00E76B55">
            <w:pPr>
              <w:keepNext/>
            </w:pPr>
            <w:r>
              <w:t xml:space="preserve">3rd longest trip (3) </w:t>
            </w:r>
          </w:p>
        </w:tc>
        <w:tc>
          <w:tcPr>
            <w:tcW w:w="2394" w:type="dxa"/>
          </w:tcPr>
          <w:p w14:paraId="392B5732"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4EBCDA6D"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3E146974"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r>
      <w:tr w:rsidR="00BA0AFE" w14:paraId="1BD7DCB6" w14:textId="77777777" w:rsidTr="00BA0AFE">
        <w:tc>
          <w:tcPr>
            <w:cnfStyle w:val="001000000000" w:firstRow="0" w:lastRow="0" w:firstColumn="1" w:lastColumn="0" w:oddVBand="0" w:evenVBand="0" w:oddHBand="0" w:evenHBand="0" w:firstRowFirstColumn="0" w:firstRowLastColumn="0" w:lastRowFirstColumn="0" w:lastRowLastColumn="0"/>
            <w:tcW w:w="2394" w:type="dxa"/>
          </w:tcPr>
          <w:p w14:paraId="19C3001D" w14:textId="77777777" w:rsidR="00BA0AFE" w:rsidRDefault="00E76B55">
            <w:pPr>
              <w:keepNext/>
            </w:pPr>
            <w:r>
              <w:t xml:space="preserve">4th longest trip (4) </w:t>
            </w:r>
          </w:p>
        </w:tc>
        <w:tc>
          <w:tcPr>
            <w:tcW w:w="2394" w:type="dxa"/>
          </w:tcPr>
          <w:p w14:paraId="68E8287B"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2D65EF9F"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3AA660AF"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r>
      <w:tr w:rsidR="00BA0AFE" w14:paraId="660CF57C" w14:textId="77777777" w:rsidTr="00BA0AFE">
        <w:tc>
          <w:tcPr>
            <w:cnfStyle w:val="001000000000" w:firstRow="0" w:lastRow="0" w:firstColumn="1" w:lastColumn="0" w:oddVBand="0" w:evenVBand="0" w:oddHBand="0" w:evenHBand="0" w:firstRowFirstColumn="0" w:firstRowLastColumn="0" w:lastRowFirstColumn="0" w:lastRowLastColumn="0"/>
            <w:tcW w:w="2394" w:type="dxa"/>
          </w:tcPr>
          <w:p w14:paraId="433B025E" w14:textId="77777777" w:rsidR="00BA0AFE" w:rsidRDefault="00E76B55">
            <w:pPr>
              <w:keepNext/>
            </w:pPr>
            <w:r>
              <w:t xml:space="preserve">5th longest trip (5) </w:t>
            </w:r>
          </w:p>
        </w:tc>
        <w:tc>
          <w:tcPr>
            <w:tcW w:w="2394" w:type="dxa"/>
          </w:tcPr>
          <w:p w14:paraId="49D6983B"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489ADF3B"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c>
          <w:tcPr>
            <w:tcW w:w="2394" w:type="dxa"/>
          </w:tcPr>
          <w:p w14:paraId="7872C56E" w14:textId="77777777" w:rsidR="00BA0AFE" w:rsidRDefault="00BA0AFE">
            <w:pPr>
              <w:pStyle w:val="ListParagraph"/>
              <w:keepNext/>
              <w:ind w:left="0"/>
              <w:cnfStyle w:val="000000000000" w:firstRow="0" w:lastRow="0" w:firstColumn="0" w:lastColumn="0" w:oddVBand="0" w:evenVBand="0" w:oddHBand="0" w:evenHBand="0" w:firstRowFirstColumn="0" w:firstRowLastColumn="0" w:lastRowFirstColumn="0" w:lastRowLastColumn="0"/>
            </w:pPr>
          </w:p>
        </w:tc>
      </w:tr>
    </w:tbl>
    <w:p w14:paraId="1A327EE0" w14:textId="77777777" w:rsidR="00BA0AFE" w:rsidRDefault="00BA0AFE"/>
    <w:p w14:paraId="1E3A0F46" w14:textId="77777777" w:rsidR="00BA0AFE" w:rsidRDefault="00BA0AFE"/>
    <w:p w14:paraId="3468B73D"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67668371" w14:textId="77777777">
        <w:trPr>
          <w:trHeight w:val="300"/>
        </w:trPr>
        <w:tc>
          <w:tcPr>
            <w:tcW w:w="1368" w:type="dxa"/>
            <w:tcBorders>
              <w:top w:val="nil"/>
              <w:left w:val="nil"/>
              <w:bottom w:val="nil"/>
              <w:right w:val="nil"/>
            </w:tcBorders>
          </w:tcPr>
          <w:p w14:paraId="304A6B97" w14:textId="77777777" w:rsidR="00BA0AFE" w:rsidRDefault="00E76B55">
            <w:pPr>
              <w:rPr>
                <w:color w:val="CCCCCC"/>
              </w:rPr>
            </w:pPr>
            <w:r>
              <w:rPr>
                <w:color w:val="CCCCCC"/>
              </w:rPr>
              <w:t>Page Break</w:t>
            </w:r>
          </w:p>
        </w:tc>
        <w:tc>
          <w:tcPr>
            <w:tcW w:w="8208" w:type="dxa"/>
            <w:tcBorders>
              <w:top w:val="nil"/>
              <w:left w:val="nil"/>
              <w:bottom w:val="nil"/>
              <w:right w:val="nil"/>
            </w:tcBorders>
          </w:tcPr>
          <w:p w14:paraId="320E3DD3" w14:textId="77777777" w:rsidR="00BA0AFE" w:rsidRDefault="00BA0AFE">
            <w:pPr>
              <w:pBdr>
                <w:top w:val="single" w:sz="8" w:space="0" w:color="CCCCCC"/>
              </w:pBdr>
              <w:spacing w:before="120" w:after="120" w:line="120" w:lineRule="auto"/>
              <w:jc w:val="center"/>
              <w:rPr>
                <w:color w:val="CCCCCC"/>
              </w:rPr>
            </w:pPr>
          </w:p>
        </w:tc>
      </w:tr>
    </w:tbl>
    <w:p w14:paraId="62CD844E" w14:textId="77777777" w:rsidR="00BA0AFE" w:rsidRDefault="00E76B55">
      <w:r>
        <w:br w:type="page"/>
      </w:r>
    </w:p>
    <w:p w14:paraId="015980A7" w14:textId="77777777" w:rsidR="00BA0AFE" w:rsidRDefault="00BA0AFE"/>
    <w:p w14:paraId="61A931C0" w14:textId="77777777" w:rsidR="00BA0AFE" w:rsidRDefault="00E76B55">
      <w:pPr>
        <w:keepNext/>
      </w:pPr>
      <w:r>
        <w:t>Q20 Thinking about your normal travel to and from university during the week, how many hours do you spend on the following modes of transport?</w:t>
      </w:r>
    </w:p>
    <w:tbl>
      <w:tblPr>
        <w:tblStyle w:val="QQuestionTable"/>
        <w:tblW w:w="9576" w:type="auto"/>
        <w:tblLook w:val="07E0" w:firstRow="1" w:lastRow="1" w:firstColumn="1" w:lastColumn="1" w:noHBand="1" w:noVBand="1"/>
      </w:tblPr>
      <w:tblGrid>
        <w:gridCol w:w="4715"/>
        <w:gridCol w:w="4645"/>
      </w:tblGrid>
      <w:tr w:rsidR="00BA0AFE" w14:paraId="2CBBFBD4" w14:textId="77777777" w:rsidTr="00BA0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32E67D9A" w14:textId="77777777" w:rsidR="00BA0AFE" w:rsidRDefault="00BA0AFE">
            <w:pPr>
              <w:keepNext/>
            </w:pPr>
          </w:p>
        </w:tc>
        <w:tc>
          <w:tcPr>
            <w:tcW w:w="4788" w:type="dxa"/>
          </w:tcPr>
          <w:p w14:paraId="4F6D3CA2" w14:textId="77777777" w:rsidR="00BA0AFE" w:rsidRDefault="00BA0AFE">
            <w:pPr>
              <w:keepNext/>
              <w:cnfStyle w:val="100000000000" w:firstRow="1" w:lastRow="0" w:firstColumn="0" w:lastColumn="0" w:oddVBand="0" w:evenVBand="0" w:oddHBand="0" w:evenHBand="0" w:firstRowFirstColumn="0" w:firstRowLastColumn="0" w:lastRowFirstColumn="0" w:lastRowLastColumn="0"/>
            </w:pPr>
          </w:p>
        </w:tc>
      </w:tr>
      <w:tr w:rsidR="00BA0AFE" w14:paraId="02DD6C05"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42B8B9D9" w14:textId="77777777" w:rsidR="00BA0AFE" w:rsidRDefault="00E76B55">
            <w:pPr>
              <w:keepNext/>
            </w:pPr>
            <w:r>
              <w:t xml:space="preserve">Train/Tram/Underground (1) </w:t>
            </w:r>
          </w:p>
        </w:tc>
        <w:tc>
          <w:tcPr>
            <w:tcW w:w="4788" w:type="dxa"/>
          </w:tcPr>
          <w:p w14:paraId="43BE9EC3"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r w:rsidR="00BA0AFE" w14:paraId="5CD1ABB9"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0385B2BE" w14:textId="77777777" w:rsidR="00BA0AFE" w:rsidRDefault="00E76B55">
            <w:pPr>
              <w:keepNext/>
            </w:pPr>
            <w:r>
              <w:t xml:space="preserve">Bus (2) </w:t>
            </w:r>
          </w:p>
        </w:tc>
        <w:tc>
          <w:tcPr>
            <w:tcW w:w="4788" w:type="dxa"/>
          </w:tcPr>
          <w:p w14:paraId="3B26DBF9"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r w:rsidR="00BA0AFE" w14:paraId="79F493A5"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72B5C5AD" w14:textId="77777777" w:rsidR="00BA0AFE" w:rsidRDefault="00E76B55">
            <w:pPr>
              <w:keepNext/>
            </w:pPr>
            <w:r>
              <w:t xml:space="preserve">Car (3) </w:t>
            </w:r>
          </w:p>
        </w:tc>
        <w:tc>
          <w:tcPr>
            <w:tcW w:w="4788" w:type="dxa"/>
          </w:tcPr>
          <w:p w14:paraId="426D6626"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r w:rsidR="00BA0AFE" w14:paraId="2728D358"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36D12AF6" w14:textId="77777777" w:rsidR="00BA0AFE" w:rsidRDefault="00E76B55">
            <w:pPr>
              <w:keepNext/>
            </w:pPr>
            <w:r>
              <w:t xml:space="preserve">Motorbike (4) </w:t>
            </w:r>
          </w:p>
        </w:tc>
        <w:tc>
          <w:tcPr>
            <w:tcW w:w="4788" w:type="dxa"/>
          </w:tcPr>
          <w:p w14:paraId="1169E953"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bl>
    <w:p w14:paraId="6440A7AA" w14:textId="77777777" w:rsidR="00BA0AFE" w:rsidRDefault="00BA0AFE"/>
    <w:p w14:paraId="1F6D16A7" w14:textId="77777777" w:rsidR="00BA0AFE" w:rsidRDefault="00BA0AFE"/>
    <w:p w14:paraId="370ABBBE" w14:textId="77777777" w:rsidR="00BA0AFE" w:rsidRDefault="00BA0AFE">
      <w:pPr>
        <w:pStyle w:val="QuestionSeparator"/>
      </w:pPr>
    </w:p>
    <w:p w14:paraId="31D12EE8" w14:textId="77777777" w:rsidR="00BA0AFE" w:rsidRDefault="00BA0AFE"/>
    <w:p w14:paraId="41014DAD" w14:textId="77777777" w:rsidR="00BA0AFE" w:rsidRDefault="00E76B55">
      <w:pPr>
        <w:keepNext/>
      </w:pPr>
      <w:r>
        <w:t>Q21 Thinking about the other trips (of less than 100 miles/160km) you may make in a typical month, roughly how many hours do you spend on the following modes of transport?</w:t>
      </w:r>
    </w:p>
    <w:tbl>
      <w:tblPr>
        <w:tblStyle w:val="QQuestionTable"/>
        <w:tblW w:w="9576" w:type="auto"/>
        <w:tblLook w:val="07E0" w:firstRow="1" w:lastRow="1" w:firstColumn="1" w:lastColumn="1" w:noHBand="1" w:noVBand="1"/>
      </w:tblPr>
      <w:tblGrid>
        <w:gridCol w:w="4715"/>
        <w:gridCol w:w="4645"/>
      </w:tblGrid>
      <w:tr w:rsidR="00BA0AFE" w14:paraId="52D626C4" w14:textId="77777777" w:rsidTr="00BA0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14:paraId="6A0DC60E" w14:textId="77777777" w:rsidR="00BA0AFE" w:rsidRDefault="00BA0AFE">
            <w:pPr>
              <w:keepNext/>
            </w:pPr>
          </w:p>
        </w:tc>
        <w:tc>
          <w:tcPr>
            <w:tcW w:w="4788" w:type="dxa"/>
          </w:tcPr>
          <w:p w14:paraId="2D73E99E" w14:textId="77777777" w:rsidR="00BA0AFE" w:rsidRDefault="00BA0AFE">
            <w:pPr>
              <w:keepNext/>
              <w:cnfStyle w:val="100000000000" w:firstRow="1" w:lastRow="0" w:firstColumn="0" w:lastColumn="0" w:oddVBand="0" w:evenVBand="0" w:oddHBand="0" w:evenHBand="0" w:firstRowFirstColumn="0" w:firstRowLastColumn="0" w:lastRowFirstColumn="0" w:lastRowLastColumn="0"/>
            </w:pPr>
          </w:p>
        </w:tc>
      </w:tr>
      <w:tr w:rsidR="00BA0AFE" w14:paraId="286FE1FE"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7C9A1B45" w14:textId="77777777" w:rsidR="00BA0AFE" w:rsidRDefault="00E76B55">
            <w:pPr>
              <w:keepNext/>
            </w:pPr>
            <w:r>
              <w:t xml:space="preserve">Train/Tram/Underground (1) </w:t>
            </w:r>
          </w:p>
        </w:tc>
        <w:tc>
          <w:tcPr>
            <w:tcW w:w="4788" w:type="dxa"/>
          </w:tcPr>
          <w:p w14:paraId="3F151FC0"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r w:rsidR="00BA0AFE" w14:paraId="45751EED"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673D8D8F" w14:textId="77777777" w:rsidR="00BA0AFE" w:rsidRDefault="00E76B55">
            <w:pPr>
              <w:keepNext/>
            </w:pPr>
            <w:r>
              <w:t xml:space="preserve">Bus (2) </w:t>
            </w:r>
          </w:p>
        </w:tc>
        <w:tc>
          <w:tcPr>
            <w:tcW w:w="4788" w:type="dxa"/>
          </w:tcPr>
          <w:p w14:paraId="3F6CA14F"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r w:rsidR="00BA0AFE" w14:paraId="3AA7D7C2"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39305206" w14:textId="77777777" w:rsidR="00BA0AFE" w:rsidRDefault="00E76B55">
            <w:pPr>
              <w:keepNext/>
            </w:pPr>
            <w:r>
              <w:t xml:space="preserve">Car (3) </w:t>
            </w:r>
          </w:p>
        </w:tc>
        <w:tc>
          <w:tcPr>
            <w:tcW w:w="4788" w:type="dxa"/>
          </w:tcPr>
          <w:p w14:paraId="0DC7878D"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r w:rsidR="00BA0AFE" w14:paraId="09283C9B"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540CF568" w14:textId="77777777" w:rsidR="00BA0AFE" w:rsidRDefault="00E76B55">
            <w:pPr>
              <w:keepNext/>
            </w:pPr>
            <w:r>
              <w:t xml:space="preserve">Motorbike (4) </w:t>
            </w:r>
          </w:p>
        </w:tc>
        <w:tc>
          <w:tcPr>
            <w:tcW w:w="4788" w:type="dxa"/>
          </w:tcPr>
          <w:p w14:paraId="102F7F02"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t>▼ 1 (1) ... 10+ (10)</w:t>
            </w:r>
          </w:p>
        </w:tc>
      </w:tr>
    </w:tbl>
    <w:p w14:paraId="67A9C7B8" w14:textId="77777777" w:rsidR="00BA0AFE" w:rsidRDefault="00BA0AFE"/>
    <w:p w14:paraId="775FCDA2" w14:textId="77777777" w:rsidR="00BA0AFE" w:rsidRDefault="00BA0AFE"/>
    <w:p w14:paraId="3160C05B"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521D9693" w14:textId="77777777">
        <w:trPr>
          <w:trHeight w:val="300"/>
        </w:trPr>
        <w:tc>
          <w:tcPr>
            <w:tcW w:w="1368" w:type="dxa"/>
            <w:tcBorders>
              <w:top w:val="nil"/>
              <w:left w:val="nil"/>
              <w:bottom w:val="nil"/>
              <w:right w:val="nil"/>
            </w:tcBorders>
          </w:tcPr>
          <w:p w14:paraId="67C02A50" w14:textId="77777777" w:rsidR="00BA0AFE" w:rsidRDefault="00E76B55">
            <w:pPr>
              <w:rPr>
                <w:color w:val="CCCCCC"/>
              </w:rPr>
            </w:pPr>
            <w:r>
              <w:rPr>
                <w:color w:val="CCCCCC"/>
              </w:rPr>
              <w:t>Page Break</w:t>
            </w:r>
          </w:p>
        </w:tc>
        <w:tc>
          <w:tcPr>
            <w:tcW w:w="8208" w:type="dxa"/>
            <w:tcBorders>
              <w:top w:val="nil"/>
              <w:left w:val="nil"/>
              <w:bottom w:val="nil"/>
              <w:right w:val="nil"/>
            </w:tcBorders>
          </w:tcPr>
          <w:p w14:paraId="5224354C" w14:textId="77777777" w:rsidR="00BA0AFE" w:rsidRDefault="00BA0AFE">
            <w:pPr>
              <w:pBdr>
                <w:top w:val="single" w:sz="8" w:space="0" w:color="CCCCCC"/>
              </w:pBdr>
              <w:spacing w:before="120" w:after="120" w:line="120" w:lineRule="auto"/>
              <w:jc w:val="center"/>
              <w:rPr>
                <w:color w:val="CCCCCC"/>
              </w:rPr>
            </w:pPr>
          </w:p>
        </w:tc>
      </w:tr>
    </w:tbl>
    <w:p w14:paraId="542669CE" w14:textId="77777777" w:rsidR="00BA0AFE" w:rsidRDefault="00E76B55">
      <w:r>
        <w:br w:type="page"/>
      </w:r>
    </w:p>
    <w:p w14:paraId="60B5ECF5" w14:textId="77777777" w:rsidR="00BA0AFE" w:rsidRDefault="00BA0AFE"/>
    <w:p w14:paraId="3E506D23" w14:textId="6D7D13D8" w:rsidR="00BA0AFE" w:rsidRDefault="00E76B55">
      <w:pPr>
        <w:keepNext/>
      </w:pPr>
      <w:r>
        <w:t xml:space="preserve">Q22 To help us understand the impact of the Covid-19 pandemic, please indicate the number of </w:t>
      </w:r>
      <w:ins w:id="4" w:author="David McCollum" w:date="2021-11-11T09:08:00Z">
        <w:r w:rsidR="00B225BF">
          <w:t xml:space="preserve">longer </w:t>
        </w:r>
      </w:ins>
      <w:r>
        <w:t xml:space="preserve">journeys </w:t>
      </w:r>
      <w:ins w:id="5" w:author="David McCollum" w:date="2021-11-11T09:08:00Z">
        <w:r w:rsidR="00B225BF">
          <w:t>(</w:t>
        </w:r>
      </w:ins>
      <w:r>
        <w:t>over 100 miles/160 km</w:t>
      </w:r>
      <w:ins w:id="6" w:author="David McCollum" w:date="2021-11-11T09:09:00Z">
        <w:r w:rsidR="00B225BF">
          <w:t>)</w:t>
        </w:r>
      </w:ins>
      <w:r>
        <w:t xml:space="preserve"> you have taken, or plan to take, in the following years:</w:t>
      </w:r>
    </w:p>
    <w:tbl>
      <w:tblPr>
        <w:tblStyle w:val="QQuestionTable"/>
        <w:tblW w:w="9576" w:type="auto"/>
        <w:tblLook w:val="07E0" w:firstRow="1" w:lastRow="1" w:firstColumn="1" w:lastColumn="1" w:noHBand="1" w:noVBand="1"/>
      </w:tblPr>
      <w:tblGrid>
        <w:gridCol w:w="1892"/>
        <w:gridCol w:w="1869"/>
        <w:gridCol w:w="1869"/>
        <w:gridCol w:w="1863"/>
        <w:gridCol w:w="1867"/>
      </w:tblGrid>
      <w:tr w:rsidR="00BA0AFE" w14:paraId="44418BE9" w14:textId="77777777" w:rsidTr="00BA0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2E77B467" w14:textId="77777777" w:rsidR="00BA0AFE" w:rsidRDefault="00BA0AFE">
            <w:pPr>
              <w:keepNext/>
            </w:pPr>
          </w:p>
        </w:tc>
        <w:tc>
          <w:tcPr>
            <w:tcW w:w="1915" w:type="dxa"/>
          </w:tcPr>
          <w:p w14:paraId="4150A158" w14:textId="77777777" w:rsidR="00BA0AFE" w:rsidRDefault="00E76B55">
            <w:pPr>
              <w:cnfStyle w:val="100000000000" w:firstRow="1" w:lastRow="0" w:firstColumn="0" w:lastColumn="0" w:oddVBand="0" w:evenVBand="0" w:oddHBand="0" w:evenHBand="0" w:firstRowFirstColumn="0" w:firstRowLastColumn="0" w:lastRowFirstColumn="0" w:lastRowLastColumn="0"/>
            </w:pPr>
            <w:r>
              <w:t>0 - 2 trips (1)</w:t>
            </w:r>
          </w:p>
        </w:tc>
        <w:tc>
          <w:tcPr>
            <w:tcW w:w="1915" w:type="dxa"/>
          </w:tcPr>
          <w:p w14:paraId="4D4A8336" w14:textId="77777777" w:rsidR="00BA0AFE" w:rsidRDefault="00E76B55">
            <w:pPr>
              <w:cnfStyle w:val="100000000000" w:firstRow="1" w:lastRow="0" w:firstColumn="0" w:lastColumn="0" w:oddVBand="0" w:evenVBand="0" w:oddHBand="0" w:evenHBand="0" w:firstRowFirstColumn="0" w:firstRowLastColumn="0" w:lastRowFirstColumn="0" w:lastRowLastColumn="0"/>
            </w:pPr>
            <w:r>
              <w:t>3 - 7 trips (2)</w:t>
            </w:r>
          </w:p>
        </w:tc>
        <w:tc>
          <w:tcPr>
            <w:tcW w:w="1915" w:type="dxa"/>
          </w:tcPr>
          <w:p w14:paraId="3E988B14" w14:textId="77777777" w:rsidR="00BA0AFE" w:rsidRDefault="00E76B55">
            <w:pPr>
              <w:cnfStyle w:val="100000000000" w:firstRow="1" w:lastRow="0" w:firstColumn="0" w:lastColumn="0" w:oddVBand="0" w:evenVBand="0" w:oddHBand="0" w:evenHBand="0" w:firstRowFirstColumn="0" w:firstRowLastColumn="0" w:lastRowFirstColumn="0" w:lastRowLastColumn="0"/>
            </w:pPr>
            <w:r>
              <w:t>8 -15 (3)</w:t>
            </w:r>
          </w:p>
        </w:tc>
        <w:tc>
          <w:tcPr>
            <w:tcW w:w="1915" w:type="dxa"/>
          </w:tcPr>
          <w:p w14:paraId="7D1C5DA5" w14:textId="77777777" w:rsidR="00BA0AFE" w:rsidRDefault="00E76B55">
            <w:pPr>
              <w:cnfStyle w:val="100000000000" w:firstRow="1" w:lastRow="0" w:firstColumn="0" w:lastColumn="0" w:oddVBand="0" w:evenVBand="0" w:oddHBand="0" w:evenHBand="0" w:firstRowFirstColumn="0" w:firstRowLastColumn="0" w:lastRowFirstColumn="0" w:lastRowLastColumn="0"/>
            </w:pPr>
            <w:r>
              <w:t>16+ (4)</w:t>
            </w:r>
          </w:p>
        </w:tc>
      </w:tr>
      <w:tr w:rsidR="00BA0AFE" w14:paraId="6F7BB8EE"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21A144FC" w14:textId="77777777" w:rsidR="00BA0AFE" w:rsidRDefault="00E76B55">
            <w:pPr>
              <w:keepNext/>
            </w:pPr>
            <w:r>
              <w:t xml:space="preserve">2019 (pre Covid) (1) </w:t>
            </w:r>
          </w:p>
        </w:tc>
        <w:tc>
          <w:tcPr>
            <w:tcW w:w="1915" w:type="dxa"/>
          </w:tcPr>
          <w:p w14:paraId="42E03B22"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F495B0C"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C36B114"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9341E50"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BA0AFE" w14:paraId="5F088A30"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78726271" w14:textId="77777777" w:rsidR="00BA0AFE" w:rsidRDefault="00E76B55">
            <w:pPr>
              <w:keepNext/>
            </w:pPr>
            <w:r>
              <w:t xml:space="preserve">2020/2021 (peak Covid) (2) </w:t>
            </w:r>
          </w:p>
        </w:tc>
        <w:tc>
          <w:tcPr>
            <w:tcW w:w="1915" w:type="dxa"/>
          </w:tcPr>
          <w:p w14:paraId="57377D1D"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6C7A951"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4B72B7E"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20C5AE9"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BA0AFE" w14:paraId="357548CA"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65AA42DB" w14:textId="77777777" w:rsidR="00BA0AFE" w:rsidRDefault="00E76B55">
            <w:pPr>
              <w:keepNext/>
            </w:pPr>
            <w:r>
              <w:t xml:space="preserve">2022 (post Covid - hopefully!) (3) </w:t>
            </w:r>
          </w:p>
        </w:tc>
        <w:tc>
          <w:tcPr>
            <w:tcW w:w="1915" w:type="dxa"/>
          </w:tcPr>
          <w:p w14:paraId="4FD3A938"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60FA523"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13ED063"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1CD20F0"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F7650AA" w14:textId="77777777" w:rsidR="00BA0AFE" w:rsidRDefault="00BA0AFE"/>
    <w:p w14:paraId="29016E17" w14:textId="77777777" w:rsidR="00BA0AFE" w:rsidRDefault="00BA0AFE"/>
    <w:p w14:paraId="36E92439" w14:textId="77777777" w:rsidR="00BA0AFE" w:rsidRDefault="00E76B55">
      <w:pPr>
        <w:pStyle w:val="BlockEndLabel"/>
      </w:pPr>
      <w:r>
        <w:t>End of Block: Carbon audit - travel</w:t>
      </w:r>
    </w:p>
    <w:p w14:paraId="291F7D91" w14:textId="77777777" w:rsidR="00BA0AFE" w:rsidRDefault="00BA0AFE">
      <w:pPr>
        <w:pStyle w:val="BlockSeparator"/>
      </w:pPr>
    </w:p>
    <w:p w14:paraId="3820FBDE" w14:textId="77777777" w:rsidR="00BA0AFE" w:rsidRDefault="00E76B55">
      <w:pPr>
        <w:pStyle w:val="BlockStartLabel"/>
      </w:pPr>
      <w:r>
        <w:t>Start of Block: Carbon audit - Diet</w:t>
      </w:r>
    </w:p>
    <w:p w14:paraId="646B4578" w14:textId="77777777" w:rsidR="00BA0AFE" w:rsidRDefault="00BA0AFE"/>
    <w:p w14:paraId="0254F3ED" w14:textId="77777777" w:rsidR="00BA0AFE" w:rsidRDefault="00E76B55">
      <w:pPr>
        <w:keepNext/>
      </w:pPr>
      <w:r>
        <w:t>Q23 We are now going to ask you a few questions about your usual diet, home environment, and retail choices...</w:t>
      </w:r>
    </w:p>
    <w:p w14:paraId="101E6AB8" w14:textId="77777777" w:rsidR="00BA0AFE" w:rsidRDefault="00BA0AFE"/>
    <w:p w14:paraId="79F0E158" w14:textId="77777777" w:rsidR="00BA0AFE" w:rsidRDefault="00BA0AFE">
      <w:pPr>
        <w:pStyle w:val="QuestionSeparator"/>
      </w:pPr>
    </w:p>
    <w:p w14:paraId="2901EF45" w14:textId="77777777" w:rsidR="00BA0AFE" w:rsidRDefault="00BA0AFE"/>
    <w:p w14:paraId="4A44FF1C" w14:textId="77777777" w:rsidR="00BA0AFE" w:rsidRDefault="00E76B55">
      <w:pPr>
        <w:keepNext/>
      </w:pPr>
      <w:r>
        <w:t>Q24 What best describes your diet?</w:t>
      </w:r>
    </w:p>
    <w:p w14:paraId="53FBB53B" w14:textId="77777777" w:rsidR="00BA0AFE" w:rsidRDefault="00E76B55">
      <w:pPr>
        <w:pStyle w:val="ListParagraph"/>
        <w:keepNext/>
        <w:numPr>
          <w:ilvl w:val="0"/>
          <w:numId w:val="4"/>
        </w:numPr>
      </w:pPr>
      <w:proofErr w:type="gramStart"/>
      <w:r>
        <w:t>Vegan  (</w:t>
      </w:r>
      <w:proofErr w:type="gramEnd"/>
      <w:r>
        <w:t xml:space="preserve">1) </w:t>
      </w:r>
    </w:p>
    <w:p w14:paraId="7A646D06" w14:textId="77777777" w:rsidR="00BA0AFE" w:rsidRDefault="00E76B55">
      <w:pPr>
        <w:pStyle w:val="ListParagraph"/>
        <w:keepNext/>
        <w:numPr>
          <w:ilvl w:val="0"/>
          <w:numId w:val="4"/>
        </w:numPr>
      </w:pPr>
      <w:proofErr w:type="gramStart"/>
      <w:r>
        <w:t>Vegetarian  (</w:t>
      </w:r>
      <w:proofErr w:type="gramEnd"/>
      <w:r>
        <w:t xml:space="preserve">2) </w:t>
      </w:r>
    </w:p>
    <w:p w14:paraId="79B78227" w14:textId="77777777" w:rsidR="00BA0AFE" w:rsidRDefault="00E76B55">
      <w:pPr>
        <w:pStyle w:val="ListParagraph"/>
        <w:keepNext/>
        <w:numPr>
          <w:ilvl w:val="0"/>
          <w:numId w:val="4"/>
        </w:numPr>
      </w:pPr>
      <w:r>
        <w:t xml:space="preserve">I eat meat infrequently (once a week at </w:t>
      </w:r>
      <w:proofErr w:type="gramStart"/>
      <w:r>
        <w:t>most)  (</w:t>
      </w:r>
      <w:proofErr w:type="gramEnd"/>
      <w:r>
        <w:t xml:space="preserve">3) </w:t>
      </w:r>
    </w:p>
    <w:p w14:paraId="1008FF7E" w14:textId="77777777" w:rsidR="00BA0AFE" w:rsidRDefault="00E76B55">
      <w:pPr>
        <w:pStyle w:val="ListParagraph"/>
        <w:keepNext/>
        <w:numPr>
          <w:ilvl w:val="0"/>
          <w:numId w:val="4"/>
        </w:numPr>
      </w:pPr>
      <w:r>
        <w:t xml:space="preserve">I eat meat most days a </w:t>
      </w:r>
      <w:proofErr w:type="gramStart"/>
      <w:r>
        <w:t>week  (</w:t>
      </w:r>
      <w:proofErr w:type="gramEnd"/>
      <w:r>
        <w:t xml:space="preserve">4) </w:t>
      </w:r>
    </w:p>
    <w:p w14:paraId="443E38D9" w14:textId="77777777" w:rsidR="00BA0AFE" w:rsidRDefault="00E76B55">
      <w:pPr>
        <w:pStyle w:val="ListParagraph"/>
        <w:keepNext/>
        <w:numPr>
          <w:ilvl w:val="0"/>
          <w:numId w:val="4"/>
        </w:numPr>
      </w:pPr>
      <w:r>
        <w:t xml:space="preserve">I eat meat </w:t>
      </w:r>
      <w:proofErr w:type="gramStart"/>
      <w:r>
        <w:t>everyday  (</w:t>
      </w:r>
      <w:proofErr w:type="gramEnd"/>
      <w:r>
        <w:t xml:space="preserve">5) </w:t>
      </w:r>
    </w:p>
    <w:p w14:paraId="2217BFE4" w14:textId="77777777" w:rsidR="00BA0AFE" w:rsidRDefault="00BA0AFE"/>
    <w:p w14:paraId="04294641" w14:textId="77777777" w:rsidR="00BA0AFE" w:rsidRDefault="00E76B55">
      <w:pPr>
        <w:pStyle w:val="BlockEndLabel"/>
      </w:pPr>
      <w:r>
        <w:t>End of Block: Carbon audit - Diet</w:t>
      </w:r>
    </w:p>
    <w:p w14:paraId="3E78D679" w14:textId="77777777" w:rsidR="00BA0AFE" w:rsidRDefault="00BA0AFE">
      <w:pPr>
        <w:pStyle w:val="BlockSeparator"/>
      </w:pPr>
    </w:p>
    <w:p w14:paraId="3CC8B5E6" w14:textId="77777777" w:rsidR="00BA0AFE" w:rsidRDefault="00E76B55">
      <w:pPr>
        <w:pStyle w:val="BlockStartLabel"/>
      </w:pPr>
      <w:r>
        <w:t>Start of Block: Carbon audit - home</w:t>
      </w:r>
    </w:p>
    <w:p w14:paraId="7AF71F81" w14:textId="77777777" w:rsidR="00BA0AFE" w:rsidRDefault="00BA0AFE"/>
    <w:p w14:paraId="758087BA" w14:textId="77777777" w:rsidR="00BA0AFE" w:rsidRDefault="00E76B55">
      <w:pPr>
        <w:keepNext/>
      </w:pPr>
      <w:r>
        <w:lastRenderedPageBreak/>
        <w:t xml:space="preserve">Q25 </w:t>
      </w:r>
      <w:r>
        <w:br/>
        <w:t>What type of building do you live in at university?</w:t>
      </w:r>
    </w:p>
    <w:p w14:paraId="5EE3F21D" w14:textId="77777777" w:rsidR="00BA0AFE" w:rsidRDefault="00E76B55">
      <w:pPr>
        <w:pStyle w:val="ListParagraph"/>
        <w:keepNext/>
        <w:numPr>
          <w:ilvl w:val="0"/>
          <w:numId w:val="4"/>
        </w:numPr>
      </w:pPr>
      <w:r>
        <w:t xml:space="preserve">Detached </w:t>
      </w:r>
      <w:proofErr w:type="gramStart"/>
      <w:r>
        <w:t>house  (</w:t>
      </w:r>
      <w:proofErr w:type="gramEnd"/>
      <w:r>
        <w:t xml:space="preserve">1) </w:t>
      </w:r>
    </w:p>
    <w:p w14:paraId="69CC3300" w14:textId="77777777" w:rsidR="00BA0AFE" w:rsidRDefault="00E76B55">
      <w:pPr>
        <w:pStyle w:val="ListParagraph"/>
        <w:keepNext/>
        <w:numPr>
          <w:ilvl w:val="0"/>
          <w:numId w:val="4"/>
        </w:numPr>
      </w:pPr>
      <w:r>
        <w:t xml:space="preserve">Semi-detached </w:t>
      </w:r>
      <w:proofErr w:type="gramStart"/>
      <w:r>
        <w:t>house  (</w:t>
      </w:r>
      <w:proofErr w:type="gramEnd"/>
      <w:r>
        <w:t xml:space="preserve">2) </w:t>
      </w:r>
    </w:p>
    <w:p w14:paraId="59CD797D" w14:textId="77777777" w:rsidR="00BA0AFE" w:rsidRDefault="00E76B55">
      <w:pPr>
        <w:pStyle w:val="ListParagraph"/>
        <w:keepNext/>
        <w:numPr>
          <w:ilvl w:val="0"/>
          <w:numId w:val="4"/>
        </w:numPr>
      </w:pPr>
      <w:r>
        <w:t xml:space="preserve">Terraced </w:t>
      </w:r>
      <w:proofErr w:type="gramStart"/>
      <w:r>
        <w:t>house  (</w:t>
      </w:r>
      <w:proofErr w:type="gramEnd"/>
      <w:r>
        <w:t xml:space="preserve">3) </w:t>
      </w:r>
    </w:p>
    <w:p w14:paraId="3ABA9F3B" w14:textId="77777777" w:rsidR="00BA0AFE" w:rsidRDefault="00E76B55">
      <w:pPr>
        <w:pStyle w:val="ListParagraph"/>
        <w:keepNext/>
        <w:numPr>
          <w:ilvl w:val="0"/>
          <w:numId w:val="4"/>
        </w:numPr>
      </w:pPr>
      <w:proofErr w:type="gramStart"/>
      <w:r>
        <w:t>Apartment  (</w:t>
      </w:r>
      <w:proofErr w:type="gramEnd"/>
      <w:r>
        <w:t xml:space="preserve">4) </w:t>
      </w:r>
    </w:p>
    <w:p w14:paraId="247B66B6" w14:textId="77777777" w:rsidR="00BA0AFE" w:rsidRDefault="00E76B55">
      <w:pPr>
        <w:pStyle w:val="ListParagraph"/>
        <w:keepNext/>
        <w:numPr>
          <w:ilvl w:val="0"/>
          <w:numId w:val="4"/>
        </w:numPr>
      </w:pPr>
      <w:r>
        <w:t xml:space="preserve">Halls of </w:t>
      </w:r>
      <w:proofErr w:type="gramStart"/>
      <w:r>
        <w:t>residence  (</w:t>
      </w:r>
      <w:proofErr w:type="gramEnd"/>
      <w:r>
        <w:t xml:space="preserve">5) </w:t>
      </w:r>
    </w:p>
    <w:p w14:paraId="2D202A83" w14:textId="77777777" w:rsidR="00BA0AFE" w:rsidRDefault="00BA0AFE"/>
    <w:p w14:paraId="460BA7A0" w14:textId="77777777" w:rsidR="00BA0AFE" w:rsidRDefault="00BA0AFE">
      <w:pPr>
        <w:pStyle w:val="QuestionSeparator"/>
      </w:pPr>
    </w:p>
    <w:p w14:paraId="482A7C44" w14:textId="77777777" w:rsidR="00BA0AFE" w:rsidRDefault="00E76B55">
      <w:pPr>
        <w:pStyle w:val="QDisplayLogic"/>
        <w:keepNext/>
      </w:pPr>
      <w:r>
        <w:t>Display This Question:</w:t>
      </w:r>
    </w:p>
    <w:p w14:paraId="20EE200F" w14:textId="77777777" w:rsidR="00BA0AFE" w:rsidRDefault="00E76B55">
      <w:pPr>
        <w:pStyle w:val="QDisplayLogic"/>
        <w:keepNext/>
        <w:ind w:firstLine="400"/>
      </w:pPr>
      <w:r>
        <w:t xml:space="preserve">If What type of building do you live in at university? </w:t>
      </w:r>
      <w:proofErr w:type="gramStart"/>
      <w:r>
        <w:t>!=</w:t>
      </w:r>
      <w:proofErr w:type="gramEnd"/>
      <w:r>
        <w:t xml:space="preserve"> Halls of residence</w:t>
      </w:r>
    </w:p>
    <w:p w14:paraId="6A50B3BE" w14:textId="77777777" w:rsidR="00BA0AFE" w:rsidRDefault="00BA0AFE"/>
    <w:p w14:paraId="350C6720" w14:textId="77777777" w:rsidR="00BA0AFE" w:rsidRDefault="00E76B55">
      <w:pPr>
        <w:keepNext/>
      </w:pPr>
      <w:r>
        <w:t xml:space="preserve">Q26 Thinking about your energy supplier at your university accommodation, are they exclusively renewable? (For </w:t>
      </w:r>
      <w:proofErr w:type="gramStart"/>
      <w:r>
        <w:t>example</w:t>
      </w:r>
      <w:proofErr w:type="gramEnd"/>
      <w:r>
        <w:t xml:space="preserve"> Bulb or Good Energy)</w:t>
      </w:r>
    </w:p>
    <w:p w14:paraId="37DD0E11" w14:textId="77777777" w:rsidR="00BA0AFE" w:rsidRDefault="00E76B55">
      <w:pPr>
        <w:pStyle w:val="ListParagraph"/>
        <w:keepNext/>
        <w:numPr>
          <w:ilvl w:val="0"/>
          <w:numId w:val="4"/>
        </w:numPr>
      </w:pPr>
      <w:r>
        <w:t xml:space="preserve">Yes, exclusively </w:t>
      </w:r>
      <w:proofErr w:type="gramStart"/>
      <w:r>
        <w:t>renewable  (</w:t>
      </w:r>
      <w:proofErr w:type="gramEnd"/>
      <w:r>
        <w:t xml:space="preserve">1) </w:t>
      </w:r>
    </w:p>
    <w:p w14:paraId="36717B0B" w14:textId="77777777" w:rsidR="00BA0AFE" w:rsidRDefault="00E76B55">
      <w:pPr>
        <w:pStyle w:val="ListParagraph"/>
        <w:keepNext/>
        <w:numPr>
          <w:ilvl w:val="0"/>
          <w:numId w:val="4"/>
        </w:numPr>
      </w:pPr>
      <w:r>
        <w:t xml:space="preserve">No, not exclusively </w:t>
      </w:r>
      <w:proofErr w:type="gramStart"/>
      <w:r>
        <w:t>renewable  (</w:t>
      </w:r>
      <w:proofErr w:type="gramEnd"/>
      <w:r>
        <w:t xml:space="preserve">2) </w:t>
      </w:r>
    </w:p>
    <w:p w14:paraId="3A8A18CF" w14:textId="77777777" w:rsidR="00BA0AFE" w:rsidRDefault="00E76B55">
      <w:pPr>
        <w:pStyle w:val="ListParagraph"/>
        <w:keepNext/>
        <w:numPr>
          <w:ilvl w:val="0"/>
          <w:numId w:val="4"/>
        </w:numPr>
      </w:pPr>
      <w:r>
        <w:t xml:space="preserve">I don't </w:t>
      </w:r>
      <w:proofErr w:type="gramStart"/>
      <w:r>
        <w:t>know  (</w:t>
      </w:r>
      <w:proofErr w:type="gramEnd"/>
      <w:r>
        <w:t xml:space="preserve">3) </w:t>
      </w:r>
    </w:p>
    <w:p w14:paraId="5EE67F6F" w14:textId="77777777" w:rsidR="00BA0AFE" w:rsidRDefault="00BA0AFE"/>
    <w:p w14:paraId="4BB3B50B" w14:textId="77777777" w:rsidR="00BA0AFE" w:rsidRDefault="00BA0AFE">
      <w:pPr>
        <w:pStyle w:val="QuestionSeparator"/>
      </w:pPr>
    </w:p>
    <w:p w14:paraId="48353A2B" w14:textId="77777777" w:rsidR="00BA0AFE" w:rsidRDefault="00E76B55">
      <w:pPr>
        <w:pStyle w:val="QDisplayLogic"/>
        <w:keepNext/>
      </w:pPr>
      <w:r>
        <w:t>Display This Question:</w:t>
      </w:r>
    </w:p>
    <w:p w14:paraId="3D054EED" w14:textId="77777777" w:rsidR="00BA0AFE" w:rsidRDefault="00E76B55">
      <w:pPr>
        <w:pStyle w:val="QDisplayLogic"/>
        <w:keepNext/>
        <w:ind w:firstLine="400"/>
      </w:pPr>
      <w:r>
        <w:t xml:space="preserve">If What type of building do you live in at university? </w:t>
      </w:r>
      <w:proofErr w:type="gramStart"/>
      <w:r>
        <w:t>!=</w:t>
      </w:r>
      <w:proofErr w:type="gramEnd"/>
      <w:r>
        <w:t xml:space="preserve"> Halls of residence</w:t>
      </w:r>
    </w:p>
    <w:p w14:paraId="0FB1A2A2" w14:textId="77777777" w:rsidR="00BA0AFE" w:rsidRDefault="00BA0AFE"/>
    <w:p w14:paraId="2CB8CDBC" w14:textId="77777777" w:rsidR="00BA0AFE" w:rsidRDefault="00E76B55">
      <w:pPr>
        <w:keepNext/>
      </w:pPr>
      <w:r>
        <w:lastRenderedPageBreak/>
        <w:t>Q27 How warm do you keep your accommodation at university in winter?</w:t>
      </w:r>
    </w:p>
    <w:p w14:paraId="48B97791" w14:textId="77777777" w:rsidR="00BA0AFE" w:rsidRDefault="00E76B55">
      <w:pPr>
        <w:pStyle w:val="ListParagraph"/>
        <w:keepNext/>
        <w:numPr>
          <w:ilvl w:val="0"/>
          <w:numId w:val="4"/>
        </w:numPr>
      </w:pPr>
      <w:r>
        <w:t>&lt; 14 °C (57.2°</w:t>
      </w:r>
      <w:proofErr w:type="gramStart"/>
      <w:r>
        <w:t>F)  (</w:t>
      </w:r>
      <w:proofErr w:type="gramEnd"/>
      <w:r>
        <w:t xml:space="preserve">1) </w:t>
      </w:r>
    </w:p>
    <w:p w14:paraId="0E2CE074" w14:textId="77777777" w:rsidR="00BA0AFE" w:rsidRDefault="00E76B55">
      <w:pPr>
        <w:pStyle w:val="ListParagraph"/>
        <w:keepNext/>
        <w:numPr>
          <w:ilvl w:val="0"/>
          <w:numId w:val="4"/>
        </w:numPr>
      </w:pPr>
      <w:r>
        <w:t>14 - 17 °C (57.2 - 62.6 °</w:t>
      </w:r>
      <w:proofErr w:type="gramStart"/>
      <w:r>
        <w:t>F)  (</w:t>
      </w:r>
      <w:proofErr w:type="gramEnd"/>
      <w:r>
        <w:t xml:space="preserve">2) </w:t>
      </w:r>
    </w:p>
    <w:p w14:paraId="6AAB6F65" w14:textId="77777777" w:rsidR="00BA0AFE" w:rsidRDefault="00E76B55">
      <w:pPr>
        <w:pStyle w:val="ListParagraph"/>
        <w:keepNext/>
        <w:numPr>
          <w:ilvl w:val="0"/>
          <w:numId w:val="4"/>
        </w:numPr>
      </w:pPr>
      <w:r>
        <w:t>18 - 21 °C (64.4 - 69.8°</w:t>
      </w:r>
      <w:proofErr w:type="gramStart"/>
      <w:r>
        <w:t>F)  (</w:t>
      </w:r>
      <w:proofErr w:type="gramEnd"/>
      <w:r>
        <w:t xml:space="preserve">3) </w:t>
      </w:r>
    </w:p>
    <w:p w14:paraId="4DDD6ACE" w14:textId="77777777" w:rsidR="00BA0AFE" w:rsidRDefault="00E76B55">
      <w:pPr>
        <w:pStyle w:val="ListParagraph"/>
        <w:keepNext/>
        <w:numPr>
          <w:ilvl w:val="0"/>
          <w:numId w:val="4"/>
        </w:numPr>
      </w:pPr>
      <w:r>
        <w:t>&gt; 21 °C (69.8°</w:t>
      </w:r>
      <w:proofErr w:type="gramStart"/>
      <w:r>
        <w:t>F)  (</w:t>
      </w:r>
      <w:proofErr w:type="gramEnd"/>
      <w:r>
        <w:t xml:space="preserve">4) </w:t>
      </w:r>
    </w:p>
    <w:p w14:paraId="42573701" w14:textId="77777777" w:rsidR="00BA0AFE" w:rsidRDefault="00E76B55">
      <w:pPr>
        <w:pStyle w:val="ListParagraph"/>
        <w:keepNext/>
        <w:numPr>
          <w:ilvl w:val="0"/>
          <w:numId w:val="4"/>
        </w:numPr>
      </w:pPr>
      <w:r>
        <w:t xml:space="preserve">I don't have control over my heating/don't have </w:t>
      </w:r>
      <w:proofErr w:type="gramStart"/>
      <w:r>
        <w:t>heating  (</w:t>
      </w:r>
      <w:proofErr w:type="gramEnd"/>
      <w:r>
        <w:t xml:space="preserve">5) </w:t>
      </w:r>
    </w:p>
    <w:p w14:paraId="26E5F6DC" w14:textId="77777777" w:rsidR="00BA0AFE" w:rsidRDefault="00E76B55">
      <w:pPr>
        <w:pStyle w:val="ListParagraph"/>
        <w:keepNext/>
        <w:numPr>
          <w:ilvl w:val="0"/>
          <w:numId w:val="4"/>
        </w:numPr>
      </w:pPr>
      <w:r>
        <w:t xml:space="preserve">I don't have my heating </w:t>
      </w:r>
      <w:proofErr w:type="gramStart"/>
      <w:r>
        <w:t>on  (</w:t>
      </w:r>
      <w:proofErr w:type="gramEnd"/>
      <w:r>
        <w:t xml:space="preserve">6) </w:t>
      </w:r>
    </w:p>
    <w:p w14:paraId="5F3C1310" w14:textId="77777777" w:rsidR="00BA0AFE" w:rsidRDefault="00BA0AFE"/>
    <w:p w14:paraId="1EB42F0C" w14:textId="77777777" w:rsidR="00BA0AFE" w:rsidRDefault="00E76B55">
      <w:pPr>
        <w:pStyle w:val="BlockEndLabel"/>
      </w:pPr>
      <w:r>
        <w:t>End of Block: Carbon audit - home</w:t>
      </w:r>
    </w:p>
    <w:p w14:paraId="017D97DC" w14:textId="77777777" w:rsidR="00BA0AFE" w:rsidRDefault="00BA0AFE">
      <w:pPr>
        <w:pStyle w:val="BlockSeparator"/>
      </w:pPr>
    </w:p>
    <w:p w14:paraId="4A3784C0" w14:textId="77777777" w:rsidR="00BA0AFE" w:rsidRDefault="00E76B55">
      <w:pPr>
        <w:pStyle w:val="BlockStartLabel"/>
      </w:pPr>
      <w:r>
        <w:t>Start of Block: Carbon audit - Retail</w:t>
      </w:r>
    </w:p>
    <w:p w14:paraId="4EEC8B93" w14:textId="77777777" w:rsidR="00BA0AFE" w:rsidRDefault="00BA0AFE"/>
    <w:p w14:paraId="63B352D4" w14:textId="77777777" w:rsidR="00BA0AFE" w:rsidRDefault="00E76B55">
      <w:pPr>
        <w:keepNext/>
      </w:pPr>
      <w:r>
        <w:t>Q28 In this academic year, have you acquired any of these items?  (Tick all that are applicable and please only include brand new items, not second hand.)</w:t>
      </w:r>
    </w:p>
    <w:p w14:paraId="717D7358" w14:textId="77777777" w:rsidR="00BA0AFE" w:rsidRDefault="00E76B55">
      <w:pPr>
        <w:pStyle w:val="ListParagraph"/>
        <w:keepNext/>
        <w:numPr>
          <w:ilvl w:val="0"/>
          <w:numId w:val="2"/>
        </w:numPr>
      </w:pPr>
      <w:proofErr w:type="gramStart"/>
      <w:r>
        <w:t>TV  (</w:t>
      </w:r>
      <w:proofErr w:type="gramEnd"/>
      <w:r>
        <w:t xml:space="preserve">1) </w:t>
      </w:r>
    </w:p>
    <w:p w14:paraId="74BED91F" w14:textId="77777777" w:rsidR="00BA0AFE" w:rsidRDefault="00E76B55">
      <w:pPr>
        <w:pStyle w:val="ListParagraph"/>
        <w:keepNext/>
        <w:numPr>
          <w:ilvl w:val="0"/>
          <w:numId w:val="2"/>
        </w:numPr>
      </w:pPr>
      <w:proofErr w:type="gramStart"/>
      <w:r>
        <w:t>Laptop  (</w:t>
      </w:r>
      <w:proofErr w:type="gramEnd"/>
      <w:r>
        <w:t xml:space="preserve">2) </w:t>
      </w:r>
    </w:p>
    <w:p w14:paraId="589C78AA" w14:textId="77777777" w:rsidR="00BA0AFE" w:rsidRDefault="00E76B55">
      <w:pPr>
        <w:pStyle w:val="ListParagraph"/>
        <w:keepNext/>
        <w:numPr>
          <w:ilvl w:val="0"/>
          <w:numId w:val="2"/>
        </w:numPr>
      </w:pPr>
      <w:proofErr w:type="gramStart"/>
      <w:r>
        <w:t>PC  (</w:t>
      </w:r>
      <w:proofErr w:type="gramEnd"/>
      <w:r>
        <w:t xml:space="preserve">3) </w:t>
      </w:r>
    </w:p>
    <w:p w14:paraId="05CDFC16" w14:textId="77777777" w:rsidR="00BA0AFE" w:rsidRDefault="00E76B55">
      <w:pPr>
        <w:pStyle w:val="ListParagraph"/>
        <w:keepNext/>
        <w:numPr>
          <w:ilvl w:val="0"/>
          <w:numId w:val="2"/>
        </w:numPr>
      </w:pPr>
      <w:r>
        <w:t xml:space="preserve">Mobile </w:t>
      </w:r>
      <w:proofErr w:type="gramStart"/>
      <w:r>
        <w:t>phone  (</w:t>
      </w:r>
      <w:proofErr w:type="gramEnd"/>
      <w:r>
        <w:t xml:space="preserve">4) </w:t>
      </w:r>
    </w:p>
    <w:p w14:paraId="4A4C81CD" w14:textId="77777777" w:rsidR="00BA0AFE" w:rsidRDefault="00E76B55">
      <w:pPr>
        <w:pStyle w:val="ListParagraph"/>
        <w:keepNext/>
        <w:numPr>
          <w:ilvl w:val="0"/>
          <w:numId w:val="2"/>
        </w:numPr>
      </w:pPr>
      <w:proofErr w:type="gramStart"/>
      <w:r>
        <w:t>Tablet  (</w:t>
      </w:r>
      <w:proofErr w:type="gramEnd"/>
      <w:r>
        <w:t xml:space="preserve">5) </w:t>
      </w:r>
    </w:p>
    <w:p w14:paraId="741C7CF2" w14:textId="77777777" w:rsidR="00BA0AFE" w:rsidRDefault="00E76B55">
      <w:pPr>
        <w:pStyle w:val="ListParagraph"/>
        <w:keepNext/>
        <w:numPr>
          <w:ilvl w:val="0"/>
          <w:numId w:val="2"/>
        </w:numPr>
      </w:pPr>
      <w:r>
        <w:t xml:space="preserve">Games </w:t>
      </w:r>
      <w:proofErr w:type="gramStart"/>
      <w:r>
        <w:t>console  (</w:t>
      </w:r>
      <w:proofErr w:type="gramEnd"/>
      <w:r>
        <w:t xml:space="preserve">6) </w:t>
      </w:r>
    </w:p>
    <w:p w14:paraId="03F24A33" w14:textId="77777777" w:rsidR="00BA0AFE" w:rsidRDefault="00BA0AFE"/>
    <w:p w14:paraId="01154ACB" w14:textId="77777777" w:rsidR="00BA0AFE" w:rsidRDefault="00BA0AFE">
      <w:pPr>
        <w:pStyle w:val="QuestionSeparator"/>
      </w:pPr>
    </w:p>
    <w:p w14:paraId="28E2ED11" w14:textId="77777777" w:rsidR="00BA0AFE" w:rsidRDefault="00BA0AFE"/>
    <w:p w14:paraId="24AD7C2C" w14:textId="77777777" w:rsidR="00BA0AFE" w:rsidRDefault="00E76B55">
      <w:pPr>
        <w:keepNext/>
      </w:pPr>
      <w:r>
        <w:t>Q29 During a typical month at university, how much do you spend in Pounds on the following?</w:t>
      </w:r>
    </w:p>
    <w:tbl>
      <w:tblPr>
        <w:tblStyle w:val="QSliderLabelsTable"/>
        <w:tblW w:w="9576" w:type="auto"/>
        <w:tblInd w:w="0" w:type="dxa"/>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BA0AFE" w14:paraId="49C54607" w14:textId="77777777">
        <w:tc>
          <w:tcPr>
            <w:tcW w:w="4788" w:type="dxa"/>
          </w:tcPr>
          <w:p w14:paraId="2E815E8B" w14:textId="77777777" w:rsidR="00BA0AFE" w:rsidRDefault="00BA0AFE"/>
        </w:tc>
        <w:tc>
          <w:tcPr>
            <w:tcW w:w="435" w:type="dxa"/>
          </w:tcPr>
          <w:p w14:paraId="3414BF52" w14:textId="77777777" w:rsidR="00BA0AFE" w:rsidRDefault="00E76B55">
            <w:r>
              <w:t>0</w:t>
            </w:r>
          </w:p>
        </w:tc>
        <w:tc>
          <w:tcPr>
            <w:tcW w:w="435" w:type="dxa"/>
          </w:tcPr>
          <w:p w14:paraId="1AFC6D31" w14:textId="77777777" w:rsidR="00BA0AFE" w:rsidRDefault="00E76B55">
            <w:r>
              <w:t>10</w:t>
            </w:r>
          </w:p>
        </w:tc>
        <w:tc>
          <w:tcPr>
            <w:tcW w:w="435" w:type="dxa"/>
          </w:tcPr>
          <w:p w14:paraId="60F5BC11" w14:textId="77777777" w:rsidR="00BA0AFE" w:rsidRDefault="00E76B55">
            <w:r>
              <w:t>20</w:t>
            </w:r>
          </w:p>
        </w:tc>
        <w:tc>
          <w:tcPr>
            <w:tcW w:w="435" w:type="dxa"/>
          </w:tcPr>
          <w:p w14:paraId="4E3CB067" w14:textId="77777777" w:rsidR="00BA0AFE" w:rsidRDefault="00E76B55">
            <w:r>
              <w:t>30</w:t>
            </w:r>
          </w:p>
        </w:tc>
        <w:tc>
          <w:tcPr>
            <w:tcW w:w="435" w:type="dxa"/>
          </w:tcPr>
          <w:p w14:paraId="094847DF" w14:textId="77777777" w:rsidR="00BA0AFE" w:rsidRDefault="00E76B55">
            <w:r>
              <w:t>40</w:t>
            </w:r>
          </w:p>
        </w:tc>
        <w:tc>
          <w:tcPr>
            <w:tcW w:w="435" w:type="dxa"/>
          </w:tcPr>
          <w:p w14:paraId="34F9F16E" w14:textId="77777777" w:rsidR="00BA0AFE" w:rsidRDefault="00E76B55">
            <w:r>
              <w:t>50</w:t>
            </w:r>
          </w:p>
        </w:tc>
        <w:tc>
          <w:tcPr>
            <w:tcW w:w="435" w:type="dxa"/>
          </w:tcPr>
          <w:p w14:paraId="73AFE45F" w14:textId="77777777" w:rsidR="00BA0AFE" w:rsidRDefault="00E76B55">
            <w:r>
              <w:t>60</w:t>
            </w:r>
          </w:p>
        </w:tc>
        <w:tc>
          <w:tcPr>
            <w:tcW w:w="435" w:type="dxa"/>
          </w:tcPr>
          <w:p w14:paraId="3DD9016E" w14:textId="77777777" w:rsidR="00BA0AFE" w:rsidRDefault="00E76B55">
            <w:r>
              <w:t>70</w:t>
            </w:r>
          </w:p>
        </w:tc>
        <w:tc>
          <w:tcPr>
            <w:tcW w:w="435" w:type="dxa"/>
          </w:tcPr>
          <w:p w14:paraId="4918A89C" w14:textId="77777777" w:rsidR="00BA0AFE" w:rsidRDefault="00E76B55">
            <w:r>
              <w:t>80</w:t>
            </w:r>
          </w:p>
        </w:tc>
        <w:tc>
          <w:tcPr>
            <w:tcW w:w="435" w:type="dxa"/>
          </w:tcPr>
          <w:p w14:paraId="520945BB" w14:textId="77777777" w:rsidR="00BA0AFE" w:rsidRDefault="00E76B55">
            <w:r>
              <w:t>90</w:t>
            </w:r>
          </w:p>
        </w:tc>
        <w:tc>
          <w:tcPr>
            <w:tcW w:w="435" w:type="dxa"/>
          </w:tcPr>
          <w:p w14:paraId="48C507B3" w14:textId="77777777" w:rsidR="00BA0AFE" w:rsidRDefault="00E76B55">
            <w:r>
              <w:t>100</w:t>
            </w:r>
          </w:p>
        </w:tc>
      </w:tr>
    </w:tbl>
    <w:p w14:paraId="301C58E1" w14:textId="77777777" w:rsidR="00BA0AFE" w:rsidRDefault="00BA0AFE"/>
    <w:tbl>
      <w:tblPr>
        <w:tblStyle w:val="QStandardSliderTable"/>
        <w:tblW w:w="9576" w:type="auto"/>
        <w:tblLook w:val="07E0" w:firstRow="1" w:lastRow="1" w:firstColumn="1" w:lastColumn="1" w:noHBand="1" w:noVBand="1"/>
      </w:tblPr>
      <w:tblGrid>
        <w:gridCol w:w="4637"/>
        <w:gridCol w:w="4723"/>
      </w:tblGrid>
      <w:tr w:rsidR="00BA0AFE" w14:paraId="53503DAE"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4A8A7D83" w14:textId="77777777" w:rsidR="00BA0AFE" w:rsidRDefault="00E76B55">
            <w:pPr>
              <w:keepNext/>
            </w:pPr>
            <w:r>
              <w:lastRenderedPageBreak/>
              <w:t>Clothes and footwear ()</w:t>
            </w:r>
          </w:p>
        </w:tc>
        <w:tc>
          <w:tcPr>
            <w:tcW w:w="4788" w:type="dxa"/>
          </w:tcPr>
          <w:p w14:paraId="3DFDF942"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AEAAD5" wp14:editId="58DC79A8">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r w:rsidR="00BA0AFE" w14:paraId="2AEDEF16" w14:textId="77777777" w:rsidTr="00BA0AFE">
        <w:tc>
          <w:tcPr>
            <w:cnfStyle w:val="001000000000" w:firstRow="0" w:lastRow="0" w:firstColumn="1" w:lastColumn="0" w:oddVBand="0" w:evenVBand="0" w:oddHBand="0" w:evenHBand="0" w:firstRowFirstColumn="0" w:firstRowLastColumn="0" w:lastRowFirstColumn="0" w:lastRowLastColumn="0"/>
            <w:tcW w:w="4788" w:type="dxa"/>
          </w:tcPr>
          <w:p w14:paraId="485B1AD8" w14:textId="77777777" w:rsidR="00BA0AFE" w:rsidRDefault="00E76B55">
            <w:pPr>
              <w:keepNext/>
            </w:pPr>
            <w:r>
              <w:t>Health, beauty, and grooming products ()</w:t>
            </w:r>
          </w:p>
        </w:tc>
        <w:tc>
          <w:tcPr>
            <w:tcW w:w="4788" w:type="dxa"/>
          </w:tcPr>
          <w:p w14:paraId="6A21BA1E"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33F86D" wp14:editId="6DCE31A1">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04F9DED6" w14:textId="77777777" w:rsidR="00BA0AFE" w:rsidRDefault="00BA0AFE"/>
    <w:p w14:paraId="00E661EE" w14:textId="77777777" w:rsidR="00BA0AFE" w:rsidRDefault="00BA0AFE"/>
    <w:p w14:paraId="2147A50E" w14:textId="77777777" w:rsidR="00BA0AFE" w:rsidRDefault="00E76B55">
      <w:pPr>
        <w:pStyle w:val="BlockEndLabel"/>
      </w:pPr>
      <w:r>
        <w:t>End of Block: Carbon audit - Retail</w:t>
      </w:r>
    </w:p>
    <w:p w14:paraId="5493C967" w14:textId="77777777" w:rsidR="00BA0AFE" w:rsidRDefault="00BA0AFE">
      <w:pPr>
        <w:pStyle w:val="BlockSeparator"/>
      </w:pPr>
    </w:p>
    <w:p w14:paraId="44A2460D" w14:textId="77777777" w:rsidR="00BA0AFE" w:rsidRDefault="00E76B55">
      <w:pPr>
        <w:pStyle w:val="BlockStartLabel"/>
      </w:pPr>
      <w:r>
        <w:t>Start of Block: Carbon audit result</w:t>
      </w:r>
    </w:p>
    <w:p w14:paraId="206649C6" w14:textId="77777777" w:rsidR="00BA0AFE" w:rsidRDefault="00BA0AFE"/>
    <w:p w14:paraId="0F28FDBC" w14:textId="2E7CD0E4" w:rsidR="00BA0AFE" w:rsidRDefault="00E76B55">
      <w:pPr>
        <w:keepNext/>
      </w:pPr>
      <w:r>
        <w:t xml:space="preserve">Q30 How do you </w:t>
      </w:r>
      <w:del w:id="7" w:author="David McCollum" w:date="2021-11-11T09:11:00Z">
        <w:r w:rsidDel="00B225BF">
          <w:delText xml:space="preserve">think </w:delText>
        </w:r>
      </w:del>
      <w:ins w:id="8" w:author="David McCollum" w:date="2021-11-11T09:11:00Z">
        <w:r w:rsidR="00B225BF">
          <w:t xml:space="preserve">estimate </w:t>
        </w:r>
      </w:ins>
      <w:r>
        <w:t xml:space="preserve">your carbon footprint </w:t>
      </w:r>
      <w:del w:id="9" w:author="David McCollum" w:date="2021-11-11T09:11:00Z">
        <w:r w:rsidDel="00B225BF">
          <w:delText xml:space="preserve">compares </w:delText>
        </w:r>
      </w:del>
      <w:ins w:id="10" w:author="David McCollum" w:date="2021-11-11T09:11:00Z">
        <w:r w:rsidR="00B225BF">
          <w:t xml:space="preserve">compared </w:t>
        </w:r>
      </w:ins>
      <w:r>
        <w:t xml:space="preserve">to the </w:t>
      </w:r>
      <w:ins w:id="11" w:author="David McCollum" w:date="2021-11-11T09:11:00Z">
        <w:r w:rsidR="00B225BF">
          <w:t xml:space="preserve">average </w:t>
        </w:r>
      </w:ins>
      <w:r>
        <w:t xml:space="preserve">student </w:t>
      </w:r>
      <w:del w:id="12" w:author="David McCollum" w:date="2021-11-11T09:11:00Z">
        <w:r w:rsidDel="00B225BF">
          <w:delText xml:space="preserve">average </w:delText>
        </w:r>
      </w:del>
      <w:r>
        <w:t>in the UK</w:t>
      </w:r>
    </w:p>
    <w:p w14:paraId="329ACFBE" w14:textId="77777777" w:rsidR="00BA0AFE" w:rsidRDefault="00E76B55">
      <w:pPr>
        <w:pStyle w:val="ListParagraph"/>
        <w:keepNext/>
        <w:numPr>
          <w:ilvl w:val="0"/>
          <w:numId w:val="4"/>
        </w:numPr>
      </w:pPr>
      <w:r>
        <w:t xml:space="preserve">Below </w:t>
      </w:r>
      <w:proofErr w:type="gramStart"/>
      <w:r>
        <w:t>average  (</w:t>
      </w:r>
      <w:proofErr w:type="gramEnd"/>
      <w:r>
        <w:t xml:space="preserve">1) </w:t>
      </w:r>
    </w:p>
    <w:p w14:paraId="78207992" w14:textId="77777777" w:rsidR="00BA0AFE" w:rsidRDefault="00E76B55">
      <w:pPr>
        <w:pStyle w:val="ListParagraph"/>
        <w:keepNext/>
        <w:numPr>
          <w:ilvl w:val="0"/>
          <w:numId w:val="4"/>
        </w:numPr>
      </w:pPr>
      <w:proofErr w:type="gramStart"/>
      <w:r>
        <w:t>Average  (</w:t>
      </w:r>
      <w:proofErr w:type="gramEnd"/>
      <w:r>
        <w:t xml:space="preserve">2) </w:t>
      </w:r>
    </w:p>
    <w:p w14:paraId="10E4D62B" w14:textId="77777777" w:rsidR="00BA0AFE" w:rsidRDefault="00E76B55">
      <w:pPr>
        <w:pStyle w:val="ListParagraph"/>
        <w:keepNext/>
        <w:numPr>
          <w:ilvl w:val="0"/>
          <w:numId w:val="4"/>
        </w:numPr>
      </w:pPr>
      <w:r>
        <w:t xml:space="preserve">Above </w:t>
      </w:r>
      <w:proofErr w:type="gramStart"/>
      <w:r>
        <w:t>average  (</w:t>
      </w:r>
      <w:proofErr w:type="gramEnd"/>
      <w:r>
        <w:t xml:space="preserve">3) </w:t>
      </w:r>
    </w:p>
    <w:p w14:paraId="35F8FA7A" w14:textId="77777777" w:rsidR="00BA0AFE" w:rsidRDefault="00BA0AFE"/>
    <w:p w14:paraId="2BADDF68" w14:textId="77777777" w:rsidR="00BA0AFE" w:rsidRDefault="00BA0AFE">
      <w:pPr>
        <w:pStyle w:val="QuestionSeparator"/>
      </w:pPr>
    </w:p>
    <w:p w14:paraId="48605E64" w14:textId="77777777" w:rsidR="00BA0AFE" w:rsidRDefault="00BA0AFE"/>
    <w:p w14:paraId="3411F25A" w14:textId="2683618B" w:rsidR="00BA0AFE" w:rsidRDefault="00E76B55">
      <w:pPr>
        <w:keepNext/>
      </w:pPr>
      <w:r>
        <w:t xml:space="preserve">Q31 </w:t>
      </w:r>
      <w:r>
        <w:rPr>
          <w:b/>
        </w:rPr>
        <w:t xml:space="preserve">Your carbon footprint </w:t>
      </w:r>
      <w:proofErr w:type="gramStart"/>
      <w:r>
        <w:rPr>
          <w:b/>
        </w:rPr>
        <w:t>result</w:t>
      </w:r>
      <w:proofErr w:type="gramEnd"/>
      <w:r>
        <w:br/>
        <w:t xml:space="preserve">   </w:t>
      </w:r>
      <w:r>
        <w:br/>
        <w:t xml:space="preserve">You have now completed a carbon audit of your annual travel and personal consumption as a student. Your carbon footprint for the relevant questions is </w:t>
      </w:r>
      <w:r>
        <w:rPr>
          <w:b/>
          <w:color w:val="426092"/>
        </w:rPr>
        <w:t>${gr://SC_08MZWIqr8rO3NOe/Score}</w:t>
      </w:r>
      <w:r>
        <w:rPr>
          <w:b/>
        </w:rPr>
        <w:t xml:space="preserve"> </w:t>
      </w:r>
      <w:proofErr w:type="spellStart"/>
      <w:r>
        <w:rPr>
          <w:b/>
        </w:rPr>
        <w:t>Tonnes</w:t>
      </w:r>
      <w:proofErr w:type="spellEnd"/>
      <w:r>
        <w:rPr>
          <w:b/>
        </w:rPr>
        <w:t xml:space="preserve"> of CO</w:t>
      </w:r>
      <w:r>
        <w:t>2</w:t>
      </w:r>
      <w:r>
        <w:rPr>
          <w:b/>
        </w:rPr>
        <w:t>e.</w:t>
      </w:r>
      <w:r>
        <w:t xml:space="preserve">   </w:t>
      </w:r>
      <w:r>
        <w:br/>
        <w:t xml:space="preserve">   </w:t>
      </w:r>
      <w:r>
        <w:br/>
        <w:t xml:space="preserve">   </w:t>
      </w:r>
      <w:r>
        <w:br/>
        <w:t xml:space="preserve">As this carbon footprint was calculated from some of the previous questions, it is not comparable to national average carbon footprints. The average to which your carbon footprint is being compared is calculated through previous responses to this </w:t>
      </w:r>
      <w:del w:id="13" w:author="David McCollum" w:date="2021-11-11T09:13:00Z">
        <w:r w:rsidDel="00B225BF">
          <w:delText>servay</w:delText>
        </w:r>
      </w:del>
      <w:ins w:id="14" w:author="David McCollum" w:date="2021-11-11T09:13:00Z">
        <w:r w:rsidR="00B225BF">
          <w:t>survey</w:t>
        </w:r>
      </w:ins>
      <w:r>
        <w:t xml:space="preserve"> from other UK based students, see scale below. For a more detailed carbon footprint calculation</w:t>
      </w:r>
      <w:ins w:id="15" w:author="David McCollum" w:date="2021-11-11T09:13:00Z">
        <w:r w:rsidR="00B225BF">
          <w:t>, please</w:t>
        </w:r>
      </w:ins>
      <w:r>
        <w:t xml:space="preserve"> try this </w:t>
      </w:r>
      <w:ins w:id="16" w:author="David McCollum" w:date="2021-11-11T09:13:00Z">
        <w:r w:rsidR="00B225BF">
          <w:t>UK G</w:t>
        </w:r>
      </w:ins>
      <w:del w:id="17" w:author="David McCollum" w:date="2021-11-11T09:13:00Z">
        <w:r w:rsidDel="00B225BF">
          <w:delText>g</w:delText>
        </w:r>
      </w:del>
      <w:r>
        <w:t xml:space="preserve">overnment recommended </w:t>
      </w:r>
      <w:hyperlink r:id="rId11">
        <w:r>
          <w:rPr>
            <w:color w:val="007AC0"/>
            <w:u w:val="single"/>
          </w:rPr>
          <w:t>website</w:t>
        </w:r>
      </w:hyperlink>
      <w:r>
        <w:t xml:space="preserve">.  </w:t>
      </w:r>
      <w:r>
        <w:br/>
        <w:t xml:space="preserve">   </w:t>
      </w:r>
      <w:r>
        <w:br/>
        <w:t xml:space="preserve">   </w:t>
      </w:r>
      <w:r>
        <w:br/>
      </w:r>
      <w:r>
        <w:rPr>
          <w:b/>
        </w:rPr>
        <w:t>0 - 2</w:t>
      </w:r>
      <w:r>
        <w:t xml:space="preserve"> </w:t>
      </w:r>
      <w:proofErr w:type="spellStart"/>
      <w:r>
        <w:t>tonnes</w:t>
      </w:r>
      <w:proofErr w:type="spellEnd"/>
      <w:r>
        <w:t xml:space="preserve"> of CO2e </w:t>
      </w:r>
      <w:r>
        <w:rPr>
          <w:b/>
        </w:rPr>
        <w:t>SIGNIFICANTLY BELOW AVERAGE</w:t>
      </w:r>
      <w:r>
        <w:t xml:space="preserve">  </w:t>
      </w:r>
      <w:r>
        <w:br/>
      </w:r>
      <w:r>
        <w:rPr>
          <w:b/>
        </w:rPr>
        <w:t>2 - 4</w:t>
      </w:r>
      <w:r>
        <w:t xml:space="preserve"> </w:t>
      </w:r>
      <w:proofErr w:type="spellStart"/>
      <w:r>
        <w:t>tonnes</w:t>
      </w:r>
      <w:proofErr w:type="spellEnd"/>
      <w:r>
        <w:t xml:space="preserve"> of CO2e </w:t>
      </w:r>
      <w:r>
        <w:rPr>
          <w:b/>
        </w:rPr>
        <w:t>A LITTLE BELOW AVERAGE</w:t>
      </w:r>
      <w:r>
        <w:t xml:space="preserve">  </w:t>
      </w:r>
      <w:r>
        <w:br/>
      </w:r>
      <w:r>
        <w:rPr>
          <w:b/>
        </w:rPr>
        <w:t>4 - 6</w:t>
      </w:r>
      <w:r>
        <w:t xml:space="preserve"> </w:t>
      </w:r>
      <w:proofErr w:type="spellStart"/>
      <w:r>
        <w:t>tonnes</w:t>
      </w:r>
      <w:proofErr w:type="spellEnd"/>
      <w:r>
        <w:t xml:space="preserve"> of CO2e </w:t>
      </w:r>
      <w:r>
        <w:rPr>
          <w:b/>
        </w:rPr>
        <w:t>AVERAGE</w:t>
      </w:r>
      <w:r>
        <w:t xml:space="preserve"> </w:t>
      </w:r>
      <w:ins w:id="18" w:author="David McCollum" w:date="2021-11-11T09:13:00Z">
        <w:r w:rsidR="00B225BF">
          <w:t xml:space="preserve">FOR RESPONDENTENTS TO THIS SURVEY </w:t>
        </w:r>
      </w:ins>
      <w:del w:id="19" w:author="David McCollum" w:date="2021-11-11T09:13:00Z">
        <w:r w:rsidDel="00B225BF">
          <w:delText xml:space="preserve"> </w:delText>
        </w:r>
      </w:del>
      <w:r>
        <w:br/>
      </w:r>
      <w:r>
        <w:rPr>
          <w:b/>
        </w:rPr>
        <w:t>6 - 8</w:t>
      </w:r>
      <w:r>
        <w:t xml:space="preserve"> </w:t>
      </w:r>
      <w:proofErr w:type="spellStart"/>
      <w:r>
        <w:t>tonnes</w:t>
      </w:r>
      <w:proofErr w:type="spellEnd"/>
      <w:r>
        <w:t xml:space="preserve"> of CO2e</w:t>
      </w:r>
      <w:r>
        <w:rPr>
          <w:b/>
        </w:rPr>
        <w:t xml:space="preserve"> A LITTLE ABOVE AVERAGE</w:t>
      </w:r>
      <w:r>
        <w:t xml:space="preserve">  </w:t>
      </w:r>
      <w:r>
        <w:br/>
      </w:r>
      <w:r>
        <w:rPr>
          <w:b/>
        </w:rPr>
        <w:t>8+</w:t>
      </w:r>
      <w:r>
        <w:t xml:space="preserve"> </w:t>
      </w:r>
      <w:proofErr w:type="spellStart"/>
      <w:r>
        <w:t>tonnes</w:t>
      </w:r>
      <w:proofErr w:type="spellEnd"/>
      <w:r>
        <w:t xml:space="preserve"> of CO2e </w:t>
      </w:r>
      <w:r>
        <w:rPr>
          <w:b/>
        </w:rPr>
        <w:t>SIGNIFICANTLY ABOVE AVERAGE</w:t>
      </w:r>
      <w:r>
        <w:t xml:space="preserve">  </w:t>
      </w:r>
      <w:r>
        <w:br/>
        <w:t> </w:t>
      </w:r>
    </w:p>
    <w:p w14:paraId="2F8B403C" w14:textId="77777777" w:rsidR="00BA0AFE" w:rsidRDefault="00BA0AFE"/>
    <w:p w14:paraId="0C2C19F6" w14:textId="77777777" w:rsidR="00BA0AFE" w:rsidRDefault="00E76B55">
      <w:pPr>
        <w:pStyle w:val="BlockEndLabel"/>
      </w:pPr>
      <w:r>
        <w:t>End of Block: Carbon audit result</w:t>
      </w:r>
    </w:p>
    <w:p w14:paraId="12ECB5E1" w14:textId="77777777" w:rsidR="00BA0AFE" w:rsidRDefault="00BA0AFE">
      <w:pPr>
        <w:pStyle w:val="BlockSeparator"/>
      </w:pPr>
    </w:p>
    <w:p w14:paraId="1E0A4578" w14:textId="77777777" w:rsidR="00BA0AFE" w:rsidRDefault="00E76B55">
      <w:pPr>
        <w:pStyle w:val="BlockStartLabel"/>
      </w:pPr>
      <w:r>
        <w:t>Start of Block: Environmental Attitudes</w:t>
      </w:r>
    </w:p>
    <w:p w14:paraId="0B17C013" w14:textId="77777777" w:rsidR="00BA0AFE" w:rsidRDefault="00BA0AFE"/>
    <w:p w14:paraId="29304436" w14:textId="77777777" w:rsidR="00BA0AFE" w:rsidRDefault="00E76B55">
      <w:pPr>
        <w:keepNext/>
      </w:pPr>
      <w:r>
        <w:t xml:space="preserve">Q32 </w:t>
      </w:r>
      <w:r>
        <w:rPr>
          <w:b/>
        </w:rPr>
        <w:t>Your environmental attitudes...</w:t>
      </w:r>
      <w:r>
        <w:br/>
        <w:t xml:space="preserve"> </w:t>
      </w:r>
      <w:r>
        <w:br/>
        <w:t xml:space="preserve"> This section will ask you questions about </w:t>
      </w:r>
      <w:r>
        <w:rPr>
          <w:b/>
        </w:rPr>
        <w:t>your environmental attitudes</w:t>
      </w:r>
    </w:p>
    <w:p w14:paraId="3BB5A502" w14:textId="77777777" w:rsidR="00BA0AFE" w:rsidRDefault="00BA0AFE"/>
    <w:p w14:paraId="42880BF4" w14:textId="77777777" w:rsidR="00BA0AFE" w:rsidRDefault="00BA0AFE">
      <w:pPr>
        <w:pStyle w:val="QuestionSeparator"/>
      </w:pPr>
    </w:p>
    <w:p w14:paraId="783F5B64" w14:textId="77777777" w:rsidR="00BA0AFE" w:rsidRDefault="00BA0AFE"/>
    <w:p w14:paraId="31A1FDAB" w14:textId="77777777" w:rsidR="00BA0AFE" w:rsidRDefault="00E76B55">
      <w:pPr>
        <w:keepNext/>
      </w:pPr>
      <w:r>
        <w:t>Q33 To what extent does concern about climate change influence your choices regarding...</w:t>
      </w:r>
    </w:p>
    <w:tbl>
      <w:tblPr>
        <w:tblStyle w:val="QQuestionTable"/>
        <w:tblW w:w="9576" w:type="auto"/>
        <w:tblLook w:val="07E0" w:firstRow="1" w:lastRow="1" w:firstColumn="1" w:lastColumn="1" w:noHBand="1" w:noVBand="1"/>
      </w:tblPr>
      <w:tblGrid>
        <w:gridCol w:w="1897"/>
        <w:gridCol w:w="1857"/>
        <w:gridCol w:w="1884"/>
        <w:gridCol w:w="1862"/>
        <w:gridCol w:w="1860"/>
      </w:tblGrid>
      <w:tr w:rsidR="00BA0AFE" w14:paraId="2DECCA10" w14:textId="77777777" w:rsidTr="00BA0A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2E8D6A28" w14:textId="77777777" w:rsidR="00BA0AFE" w:rsidRDefault="00BA0AFE">
            <w:pPr>
              <w:keepNext/>
            </w:pPr>
          </w:p>
        </w:tc>
        <w:tc>
          <w:tcPr>
            <w:tcW w:w="1915" w:type="dxa"/>
          </w:tcPr>
          <w:p w14:paraId="022E3CA1" w14:textId="77777777" w:rsidR="00BA0AFE" w:rsidRDefault="00E76B55">
            <w:pPr>
              <w:cnfStyle w:val="100000000000" w:firstRow="1" w:lastRow="0" w:firstColumn="0" w:lastColumn="0" w:oddVBand="0" w:evenVBand="0" w:oddHBand="0" w:evenHBand="0" w:firstRowFirstColumn="0" w:firstRowLastColumn="0" w:lastRowFirstColumn="0" w:lastRowLastColumn="0"/>
            </w:pPr>
            <w:r>
              <w:t>A lot (1)</w:t>
            </w:r>
          </w:p>
        </w:tc>
        <w:tc>
          <w:tcPr>
            <w:tcW w:w="1915" w:type="dxa"/>
          </w:tcPr>
          <w:p w14:paraId="42D89387" w14:textId="77777777" w:rsidR="00BA0AFE" w:rsidRDefault="00E76B55">
            <w:pPr>
              <w:cnfStyle w:val="100000000000" w:firstRow="1" w:lastRow="0" w:firstColumn="0" w:lastColumn="0" w:oddVBand="0" w:evenVBand="0" w:oddHBand="0" w:evenHBand="0" w:firstRowFirstColumn="0" w:firstRowLastColumn="0" w:lastRowFirstColumn="0" w:lastRowLastColumn="0"/>
            </w:pPr>
            <w:r>
              <w:t>A moderate amount (2)</w:t>
            </w:r>
          </w:p>
        </w:tc>
        <w:tc>
          <w:tcPr>
            <w:tcW w:w="1915" w:type="dxa"/>
          </w:tcPr>
          <w:p w14:paraId="09A06DE0" w14:textId="77777777" w:rsidR="00BA0AFE" w:rsidRDefault="00E76B55">
            <w:pPr>
              <w:cnfStyle w:val="100000000000" w:firstRow="1" w:lastRow="0" w:firstColumn="0" w:lastColumn="0" w:oddVBand="0" w:evenVBand="0" w:oddHBand="0" w:evenHBand="0" w:firstRowFirstColumn="0" w:firstRowLastColumn="0" w:lastRowFirstColumn="0" w:lastRowLastColumn="0"/>
            </w:pPr>
            <w:r>
              <w:t>A little (3)</w:t>
            </w:r>
          </w:p>
        </w:tc>
        <w:tc>
          <w:tcPr>
            <w:tcW w:w="1915" w:type="dxa"/>
          </w:tcPr>
          <w:p w14:paraId="6AA3EDF5" w14:textId="77777777" w:rsidR="00BA0AFE" w:rsidRDefault="00E76B55">
            <w:pPr>
              <w:cnfStyle w:val="100000000000" w:firstRow="1" w:lastRow="0" w:firstColumn="0" w:lastColumn="0" w:oddVBand="0" w:evenVBand="0" w:oddHBand="0" w:evenHBand="0" w:firstRowFirstColumn="0" w:firstRowLastColumn="0" w:lastRowFirstColumn="0" w:lastRowLastColumn="0"/>
            </w:pPr>
            <w:r>
              <w:t>Not at all (4)</w:t>
            </w:r>
          </w:p>
        </w:tc>
      </w:tr>
      <w:tr w:rsidR="00BA0AFE" w14:paraId="0F4E30F6"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70109D87" w14:textId="77777777" w:rsidR="00BA0AFE" w:rsidRDefault="00E76B55">
            <w:pPr>
              <w:keepNext/>
            </w:pPr>
            <w:r>
              <w:t xml:space="preserve">Diet (1) </w:t>
            </w:r>
          </w:p>
        </w:tc>
        <w:tc>
          <w:tcPr>
            <w:tcW w:w="1915" w:type="dxa"/>
          </w:tcPr>
          <w:p w14:paraId="48783C74"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7B40415"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00D8094"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10A9DA3"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BA0AFE" w14:paraId="3BF1B48E"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45B9106E" w14:textId="77777777" w:rsidR="00BA0AFE" w:rsidRDefault="00E76B55">
            <w:pPr>
              <w:keepNext/>
            </w:pPr>
            <w:r>
              <w:t xml:space="preserve">Travel (3) </w:t>
            </w:r>
          </w:p>
        </w:tc>
        <w:tc>
          <w:tcPr>
            <w:tcW w:w="1915" w:type="dxa"/>
          </w:tcPr>
          <w:p w14:paraId="67B820BD"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DCCF3D7"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AB33846"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882C5F9"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BA0AFE" w14:paraId="07CC84C5"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42A86FEC" w14:textId="77777777" w:rsidR="00BA0AFE" w:rsidRDefault="00E76B55">
            <w:pPr>
              <w:keepNext/>
            </w:pPr>
            <w:r>
              <w:t xml:space="preserve">The types of product you buy (7) </w:t>
            </w:r>
          </w:p>
        </w:tc>
        <w:tc>
          <w:tcPr>
            <w:tcW w:w="1915" w:type="dxa"/>
          </w:tcPr>
          <w:p w14:paraId="52DA7D63"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30911D6"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DFE1489"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766A4CA"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BA0AFE" w14:paraId="32CA790D" w14:textId="77777777" w:rsidTr="00BA0AFE">
        <w:tc>
          <w:tcPr>
            <w:cnfStyle w:val="001000000000" w:firstRow="0" w:lastRow="0" w:firstColumn="1" w:lastColumn="0" w:oddVBand="0" w:evenVBand="0" w:oddHBand="0" w:evenHBand="0" w:firstRowFirstColumn="0" w:firstRowLastColumn="0" w:lastRowFirstColumn="0" w:lastRowLastColumn="0"/>
            <w:tcW w:w="1915" w:type="dxa"/>
          </w:tcPr>
          <w:p w14:paraId="4C0E338F" w14:textId="77777777" w:rsidR="00BA0AFE" w:rsidRDefault="00E76B55">
            <w:pPr>
              <w:keepNext/>
            </w:pPr>
            <w:r>
              <w:t xml:space="preserve">Energy consumption (9) </w:t>
            </w:r>
          </w:p>
        </w:tc>
        <w:tc>
          <w:tcPr>
            <w:tcW w:w="1915" w:type="dxa"/>
          </w:tcPr>
          <w:p w14:paraId="57DCE56A"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05A05FF"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8A4F675"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B8FB2C8" w14:textId="77777777" w:rsidR="00BA0AFE" w:rsidRDefault="00BA0A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C92ABC3" w14:textId="77777777" w:rsidR="00BA0AFE" w:rsidRDefault="00BA0AFE"/>
    <w:p w14:paraId="41D4089E" w14:textId="77777777" w:rsidR="00BA0AFE" w:rsidRDefault="00BA0AFE"/>
    <w:p w14:paraId="7E5B78C0" w14:textId="77777777" w:rsidR="00BA0AFE" w:rsidRDefault="00BA0AFE">
      <w:pPr>
        <w:pStyle w:val="QuestionSeparator"/>
      </w:pPr>
    </w:p>
    <w:p w14:paraId="16345869" w14:textId="77777777" w:rsidR="00BA0AFE" w:rsidRDefault="00BA0AFE"/>
    <w:p w14:paraId="713074F4" w14:textId="77777777" w:rsidR="00BA0AFE" w:rsidRDefault="00E76B55">
      <w:pPr>
        <w:keepNext/>
      </w:pPr>
      <w:r>
        <w:t>Q34 Which of the following statements comes closest to your view</w:t>
      </w:r>
    </w:p>
    <w:p w14:paraId="6B03B969" w14:textId="77777777" w:rsidR="00BA0AFE" w:rsidRDefault="00E76B55">
      <w:pPr>
        <w:pStyle w:val="ListParagraph"/>
        <w:keepNext/>
        <w:numPr>
          <w:ilvl w:val="0"/>
          <w:numId w:val="4"/>
        </w:numPr>
      </w:pPr>
      <w:r>
        <w:t xml:space="preserve">I don't believe that climate change is taking </w:t>
      </w:r>
      <w:proofErr w:type="gramStart"/>
      <w:r>
        <w:t>place  (</w:t>
      </w:r>
      <w:proofErr w:type="gramEnd"/>
      <w:r>
        <w:t xml:space="preserve">1) </w:t>
      </w:r>
    </w:p>
    <w:p w14:paraId="08ECEC41" w14:textId="77777777" w:rsidR="00BA0AFE" w:rsidRDefault="00E76B55">
      <w:pPr>
        <w:pStyle w:val="ListParagraph"/>
        <w:keepNext/>
        <w:numPr>
          <w:ilvl w:val="0"/>
          <w:numId w:val="4"/>
        </w:numPr>
      </w:pPr>
      <w:r>
        <w:t xml:space="preserve">I believe that climate change is taking place but not as a result of human </w:t>
      </w:r>
      <w:proofErr w:type="gramStart"/>
      <w:r>
        <w:t>actions  (</w:t>
      </w:r>
      <w:proofErr w:type="gramEnd"/>
      <w:r>
        <w:t xml:space="preserve">2) </w:t>
      </w:r>
    </w:p>
    <w:p w14:paraId="04303DE0" w14:textId="77777777" w:rsidR="00BA0AFE" w:rsidRDefault="00E76B55">
      <w:pPr>
        <w:pStyle w:val="ListParagraph"/>
        <w:keepNext/>
        <w:numPr>
          <w:ilvl w:val="0"/>
          <w:numId w:val="4"/>
        </w:numPr>
      </w:pPr>
      <w:r>
        <w:t xml:space="preserve">I believe that climate change is taking place and is, at least partly, a result of human actions?  (3) </w:t>
      </w:r>
    </w:p>
    <w:p w14:paraId="49C2800F" w14:textId="77777777" w:rsidR="00BA0AFE" w:rsidRDefault="00E76B55">
      <w:pPr>
        <w:pStyle w:val="ListParagraph"/>
        <w:keepNext/>
        <w:numPr>
          <w:ilvl w:val="0"/>
          <w:numId w:val="4"/>
        </w:numPr>
      </w:pPr>
      <w:r>
        <w:t xml:space="preserve">Don't </w:t>
      </w:r>
      <w:proofErr w:type="gramStart"/>
      <w:r>
        <w:t>know  (</w:t>
      </w:r>
      <w:proofErr w:type="gramEnd"/>
      <w:r>
        <w:t xml:space="preserve">4) </w:t>
      </w:r>
    </w:p>
    <w:p w14:paraId="45B79671" w14:textId="77777777" w:rsidR="00BA0AFE" w:rsidRDefault="00BA0AFE"/>
    <w:p w14:paraId="2F134278" w14:textId="77777777" w:rsidR="00BA0AFE" w:rsidRDefault="00BA0AFE">
      <w:pPr>
        <w:pStyle w:val="QuestionSeparator"/>
      </w:pPr>
    </w:p>
    <w:p w14:paraId="10E9D222" w14:textId="77777777" w:rsidR="00BA0AFE" w:rsidRDefault="00E76B55">
      <w:pPr>
        <w:pStyle w:val="QDisplayLogic"/>
        <w:keepNext/>
      </w:pPr>
      <w:r>
        <w:lastRenderedPageBreak/>
        <w:t>Display This Question:</w:t>
      </w:r>
    </w:p>
    <w:p w14:paraId="752F2256" w14:textId="77777777" w:rsidR="00BA0AFE" w:rsidRDefault="00E76B55">
      <w:pPr>
        <w:pStyle w:val="QDisplayLogic"/>
        <w:keepNext/>
        <w:ind w:firstLine="400"/>
      </w:pPr>
      <w:r>
        <w:t xml:space="preserve">If Which of the following statements comes closest to your </w:t>
      </w:r>
      <w:proofErr w:type="gramStart"/>
      <w:r>
        <w:t>view !</w:t>
      </w:r>
      <w:proofErr w:type="gramEnd"/>
      <w:r>
        <w:t>= I don't believe that climate change is taking place</w:t>
      </w:r>
    </w:p>
    <w:p w14:paraId="2C454217" w14:textId="77777777" w:rsidR="00BA0AFE" w:rsidRDefault="00BA0AFE"/>
    <w:p w14:paraId="78054824" w14:textId="77777777" w:rsidR="00BA0AFE" w:rsidRDefault="00E76B55">
      <w:pPr>
        <w:keepNext/>
      </w:pPr>
      <w:r>
        <w:t>Q35 On a scale of 1-10 how concerned are you about climate change?</w:t>
      </w:r>
    </w:p>
    <w:tbl>
      <w:tblPr>
        <w:tblStyle w:val="QVerticalGraphicSliderTable"/>
        <w:tblW w:w="9576" w:type="auto"/>
        <w:tblInd w:w="40" w:type="dxa"/>
        <w:tblLook w:val="07E0" w:firstRow="1" w:lastRow="1" w:firstColumn="1" w:lastColumn="1" w:noHBand="1" w:noVBand="1"/>
      </w:tblPr>
      <w:tblGrid>
        <w:gridCol w:w="3098"/>
        <w:gridCol w:w="3112"/>
        <w:gridCol w:w="3110"/>
      </w:tblGrid>
      <w:tr w:rsidR="00BA0AFE" w14:paraId="0364E46E" w14:textId="77777777">
        <w:tc>
          <w:tcPr>
            <w:cnfStyle w:val="001000000000" w:firstRow="0" w:lastRow="0" w:firstColumn="1" w:lastColumn="0" w:oddVBand="0" w:evenVBand="0" w:oddHBand="0" w:evenHBand="0" w:firstRowFirstColumn="0" w:firstRowLastColumn="0" w:lastRowFirstColumn="0" w:lastRowLastColumn="0"/>
            <w:tcW w:w="3192" w:type="dxa"/>
          </w:tcPr>
          <w:p w14:paraId="7DAD7A78" w14:textId="77777777" w:rsidR="00BA0AFE" w:rsidRDefault="00E76B55">
            <w:pPr>
              <w:keepNext/>
            </w:pPr>
            <w:r>
              <w:rPr>
                <w:noProof/>
              </w:rPr>
              <w:drawing>
                <wp:inline distT="0" distB="0" distL="0" distR="0" wp14:anchorId="1A52EAFF" wp14:editId="7A0DF5B3">
                  <wp:extent cx="0" cy="0"/>
                  <wp:effectExtent l="0" t="0" r="0" b="0"/>
                  <wp:docPr id="6" nam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png"/>
                          <pic:cNvPicPr/>
                        </pic:nvPicPr>
                        <pic:blipFill>
                          <a:blip/>
                          <a:stretch>
                            <a:fillRect/>
                          </a:stretch>
                        </pic:blipFill>
                        <pic:spPr>
                          <a:xfrm>
                            <a:off x="0" y="0"/>
                            <a:ext cx="0" cy="0"/>
                          </a:xfrm>
                          <a:prstGeom prst="rect">
                            <a:avLst/>
                          </a:prstGeom>
                        </pic:spPr>
                      </pic:pic>
                    </a:graphicData>
                  </a:graphic>
                </wp:inline>
              </w:drawing>
            </w:r>
          </w:p>
        </w:tc>
        <w:tc>
          <w:tcPr>
            <w:tcW w:w="3192" w:type="dxa"/>
          </w:tcPr>
          <w:p w14:paraId="0340554B" w14:textId="77777777" w:rsidR="00BA0AFE" w:rsidRDefault="00E76B55">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97D5A8" wp14:editId="4FEC4ACC">
                  <wp:extent cx="304800" cy="1143000"/>
                  <wp:effectExtent l="0" t="0" r="0" b="0"/>
                  <wp:docPr id="7" name="WordSlider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Vertical.png"/>
                          <pic:cNvPicPr/>
                        </pic:nvPicPr>
                        <pic:blipFill>
                          <a:blip r:embed="rId12"/>
                          <a:stretch>
                            <a:fillRect/>
                          </a:stretch>
                        </pic:blipFill>
                        <pic:spPr>
                          <a:xfrm>
                            <a:off x="0" y="0"/>
                            <a:ext cx="304800" cy="1143000"/>
                          </a:xfrm>
                          <a:prstGeom prst="rect">
                            <a:avLst/>
                          </a:prstGeom>
                        </pic:spPr>
                      </pic:pic>
                    </a:graphicData>
                  </a:graphic>
                </wp:inline>
              </w:drawing>
            </w:r>
          </w:p>
        </w:tc>
        <w:tc>
          <w:tcPr>
            <w:tcW w:w="3192" w:type="dxa"/>
          </w:tcPr>
          <w:p w14:paraId="5614CFEC"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0 (0)</w:t>
            </w:r>
          </w:p>
          <w:p w14:paraId="77797AFB"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1 (1)</w:t>
            </w:r>
          </w:p>
          <w:p w14:paraId="0A6FF5C2"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2 (2)</w:t>
            </w:r>
          </w:p>
          <w:p w14:paraId="0433CFA6"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3 (3)</w:t>
            </w:r>
          </w:p>
          <w:p w14:paraId="52B1C14F"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4 (4)</w:t>
            </w:r>
          </w:p>
          <w:p w14:paraId="0851E1C6"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5 (5)</w:t>
            </w:r>
          </w:p>
          <w:p w14:paraId="484F15E3"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6 (6)</w:t>
            </w:r>
          </w:p>
          <w:p w14:paraId="1D077EB5"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7 (7)</w:t>
            </w:r>
          </w:p>
          <w:p w14:paraId="4394A60B"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8 (8)</w:t>
            </w:r>
          </w:p>
          <w:p w14:paraId="38B2C7FE"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9 (9)</w:t>
            </w:r>
          </w:p>
          <w:p w14:paraId="3DAF2680" w14:textId="77777777" w:rsidR="00BA0AFE" w:rsidRDefault="00E76B55">
            <w:pPr>
              <w:pStyle w:val="ListParagraph"/>
              <w:keepNext/>
              <w:ind w:left="0"/>
              <w:cnfStyle w:val="000000000000" w:firstRow="0" w:lastRow="0" w:firstColumn="0" w:lastColumn="0" w:oddVBand="0" w:evenVBand="0" w:oddHBand="0" w:evenHBand="0" w:firstRowFirstColumn="0" w:firstRowLastColumn="0" w:lastRowFirstColumn="0" w:lastRowLastColumn="0"/>
            </w:pPr>
            <w:r>
              <w:t>10 (10)</w:t>
            </w:r>
          </w:p>
        </w:tc>
      </w:tr>
    </w:tbl>
    <w:p w14:paraId="509C00F7" w14:textId="77777777" w:rsidR="00BA0AFE" w:rsidRDefault="00BA0AFE"/>
    <w:p w14:paraId="0BDDD5A1" w14:textId="77777777" w:rsidR="00BA0AFE" w:rsidRDefault="00BA0AFE"/>
    <w:p w14:paraId="5859496B" w14:textId="77777777" w:rsidR="00BA0AFE" w:rsidRDefault="00BA0AFE">
      <w:pPr>
        <w:pStyle w:val="QuestionSeparator"/>
      </w:pPr>
    </w:p>
    <w:p w14:paraId="74627618" w14:textId="77777777" w:rsidR="00BA0AFE" w:rsidRDefault="00E76B55">
      <w:pPr>
        <w:pStyle w:val="QDisplayLogic"/>
        <w:keepNext/>
      </w:pPr>
      <w:r>
        <w:t>Display This Question:</w:t>
      </w:r>
    </w:p>
    <w:p w14:paraId="005969F6" w14:textId="77777777" w:rsidR="00BA0AFE" w:rsidRDefault="00E76B55">
      <w:pPr>
        <w:pStyle w:val="QDisplayLogic"/>
        <w:keepNext/>
        <w:ind w:firstLine="400"/>
      </w:pPr>
      <w:r>
        <w:t xml:space="preserve">If Which of the following statements comes closest to your </w:t>
      </w:r>
      <w:proofErr w:type="gramStart"/>
      <w:r>
        <w:t>view !</w:t>
      </w:r>
      <w:proofErr w:type="gramEnd"/>
      <w:r>
        <w:t>= I don't believe that climate change is taking place</w:t>
      </w:r>
    </w:p>
    <w:p w14:paraId="0142C3EF" w14:textId="77777777" w:rsidR="00BA0AFE" w:rsidRDefault="00BA0AFE"/>
    <w:p w14:paraId="796358D3" w14:textId="77777777" w:rsidR="00BA0AFE" w:rsidRDefault="00E76B55">
      <w:pPr>
        <w:keepNext/>
      </w:pPr>
      <w:r>
        <w:t xml:space="preserve">Q36 </w:t>
      </w:r>
      <w:r>
        <w:br/>
        <w:t xml:space="preserve">How important are the following factors in forming your environmental awareness?  </w:t>
      </w:r>
      <w:r>
        <w:br/>
        <w:t xml:space="preserve">   </w:t>
      </w:r>
      <w:r>
        <w:br/>
      </w:r>
      <w:r>
        <w:lastRenderedPageBreak/>
        <w:t xml:space="preserve">Hover over the stars and click to select a number. </w:t>
      </w:r>
      <w:r>
        <w:rPr>
          <w:i/>
        </w:rPr>
        <w:t>10 stars = very important 0 stars = not important at all</w:t>
      </w:r>
    </w:p>
    <w:tbl>
      <w:tblPr>
        <w:tblStyle w:val="QStarSliderTable"/>
        <w:tblW w:w="3000" w:type="auto"/>
        <w:tblInd w:w="20" w:type="dxa"/>
        <w:tblLook w:val="07E0" w:firstRow="1" w:lastRow="1" w:firstColumn="1" w:lastColumn="1" w:noHBand="1" w:noVBand="1"/>
      </w:tblPr>
      <w:tblGrid>
        <w:gridCol w:w="2060"/>
        <w:gridCol w:w="728"/>
        <w:gridCol w:w="728"/>
        <w:gridCol w:w="728"/>
        <w:gridCol w:w="728"/>
        <w:gridCol w:w="728"/>
        <w:gridCol w:w="728"/>
        <w:gridCol w:w="728"/>
        <w:gridCol w:w="728"/>
        <w:gridCol w:w="728"/>
        <w:gridCol w:w="728"/>
      </w:tblGrid>
      <w:tr w:rsidR="00BA0AFE" w14:paraId="7F2F4184" w14:textId="77777777">
        <w:tc>
          <w:tcPr>
            <w:tcW w:w="3000" w:type="dxa"/>
          </w:tcPr>
          <w:p w14:paraId="73539D48" w14:textId="77777777" w:rsidR="00BA0AFE" w:rsidRDefault="00E76B55">
            <w:pPr>
              <w:keepNext/>
            </w:pPr>
            <w:r>
              <w:t>My degree (1)</w:t>
            </w:r>
          </w:p>
        </w:tc>
        <w:tc>
          <w:tcPr>
            <w:tcW w:w="3000" w:type="dxa"/>
          </w:tcPr>
          <w:p w14:paraId="69C5D7B4" w14:textId="77777777" w:rsidR="00BA0AFE" w:rsidRDefault="00E76B55">
            <w:pPr>
              <w:keepNext/>
            </w:pPr>
            <w:r>
              <w:rPr>
                <w:noProof/>
              </w:rPr>
              <w:drawing>
                <wp:inline distT="0" distB="0" distL="0" distR="0" wp14:anchorId="36FE59DD" wp14:editId="56CA4063">
                  <wp:extent cx="247650" cy="238125"/>
                  <wp:effectExtent l="0" t="0" r="0" b="0"/>
                  <wp:docPr id="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5F0FAAA" w14:textId="77777777" w:rsidR="00BA0AFE" w:rsidRDefault="00E76B55">
            <w:pPr>
              <w:keepNext/>
            </w:pPr>
            <w:r>
              <w:rPr>
                <w:noProof/>
              </w:rPr>
              <w:drawing>
                <wp:inline distT="0" distB="0" distL="0" distR="0" wp14:anchorId="2814EC49" wp14:editId="45B96996">
                  <wp:extent cx="247650" cy="238125"/>
                  <wp:effectExtent l="0" t="0" r="0" b="0"/>
                  <wp:docPr id="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8CD49A3" w14:textId="77777777" w:rsidR="00BA0AFE" w:rsidRDefault="00E76B55">
            <w:pPr>
              <w:keepNext/>
            </w:pPr>
            <w:r>
              <w:rPr>
                <w:noProof/>
              </w:rPr>
              <w:drawing>
                <wp:inline distT="0" distB="0" distL="0" distR="0" wp14:anchorId="75147AC0" wp14:editId="2DB62118">
                  <wp:extent cx="247650" cy="238125"/>
                  <wp:effectExtent l="0" t="0" r="0" b="0"/>
                  <wp:docPr id="1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68ED20D" w14:textId="77777777" w:rsidR="00BA0AFE" w:rsidRDefault="00E76B55">
            <w:pPr>
              <w:keepNext/>
            </w:pPr>
            <w:r>
              <w:rPr>
                <w:noProof/>
              </w:rPr>
              <w:drawing>
                <wp:inline distT="0" distB="0" distL="0" distR="0" wp14:anchorId="3F206D9C" wp14:editId="5A19D5FB">
                  <wp:extent cx="247650" cy="238125"/>
                  <wp:effectExtent l="0" t="0" r="0" b="0"/>
                  <wp:docPr id="1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01CFC69" w14:textId="77777777" w:rsidR="00BA0AFE" w:rsidRDefault="00E76B55">
            <w:pPr>
              <w:keepNext/>
            </w:pPr>
            <w:r>
              <w:rPr>
                <w:noProof/>
              </w:rPr>
              <w:drawing>
                <wp:inline distT="0" distB="0" distL="0" distR="0" wp14:anchorId="2C32F5FF" wp14:editId="3A13FC1F">
                  <wp:extent cx="247650" cy="238125"/>
                  <wp:effectExtent l="0" t="0" r="0" b="0"/>
                  <wp:docPr id="1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30C3120" w14:textId="77777777" w:rsidR="00BA0AFE" w:rsidRDefault="00E76B55">
            <w:pPr>
              <w:keepNext/>
            </w:pPr>
            <w:r>
              <w:rPr>
                <w:noProof/>
              </w:rPr>
              <w:drawing>
                <wp:inline distT="0" distB="0" distL="0" distR="0" wp14:anchorId="2BBC0BDA" wp14:editId="681F74D2">
                  <wp:extent cx="247650" cy="238125"/>
                  <wp:effectExtent l="0" t="0" r="0" b="0"/>
                  <wp:docPr id="1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5C53819" w14:textId="77777777" w:rsidR="00BA0AFE" w:rsidRDefault="00E76B55">
            <w:pPr>
              <w:keepNext/>
            </w:pPr>
            <w:r>
              <w:rPr>
                <w:noProof/>
              </w:rPr>
              <w:drawing>
                <wp:inline distT="0" distB="0" distL="0" distR="0" wp14:anchorId="19D19932" wp14:editId="18EEE523">
                  <wp:extent cx="247650" cy="238125"/>
                  <wp:effectExtent l="0" t="0" r="0" b="0"/>
                  <wp:docPr id="1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A05D5A5" w14:textId="77777777" w:rsidR="00BA0AFE" w:rsidRDefault="00E76B55">
            <w:pPr>
              <w:keepNext/>
            </w:pPr>
            <w:r>
              <w:rPr>
                <w:noProof/>
              </w:rPr>
              <w:drawing>
                <wp:inline distT="0" distB="0" distL="0" distR="0" wp14:anchorId="1FD93E9E" wp14:editId="6C43F123">
                  <wp:extent cx="247650" cy="238125"/>
                  <wp:effectExtent l="0" t="0" r="0" b="0"/>
                  <wp:docPr id="1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4CE22579" w14:textId="77777777" w:rsidR="00BA0AFE" w:rsidRDefault="00E76B55">
            <w:pPr>
              <w:keepNext/>
            </w:pPr>
            <w:r>
              <w:rPr>
                <w:noProof/>
              </w:rPr>
              <w:drawing>
                <wp:inline distT="0" distB="0" distL="0" distR="0" wp14:anchorId="0586BF55" wp14:editId="1D66DDD9">
                  <wp:extent cx="247650" cy="238125"/>
                  <wp:effectExtent l="0" t="0" r="0" b="0"/>
                  <wp:docPr id="1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AC47E55" w14:textId="77777777" w:rsidR="00BA0AFE" w:rsidRDefault="00E76B55">
            <w:pPr>
              <w:keepNext/>
            </w:pPr>
            <w:r>
              <w:rPr>
                <w:noProof/>
              </w:rPr>
              <w:drawing>
                <wp:inline distT="0" distB="0" distL="0" distR="0" wp14:anchorId="0E5989A1" wp14:editId="1C019705">
                  <wp:extent cx="247650" cy="238125"/>
                  <wp:effectExtent l="0" t="0" r="0" b="0"/>
                  <wp:docPr id="1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743061EE" w14:textId="77777777">
        <w:tc>
          <w:tcPr>
            <w:tcW w:w="3000" w:type="dxa"/>
          </w:tcPr>
          <w:p w14:paraId="52F15F76" w14:textId="77777777" w:rsidR="00BA0AFE" w:rsidRDefault="00E76B55">
            <w:pPr>
              <w:keepNext/>
            </w:pPr>
            <w:r>
              <w:t>My university experience (2)</w:t>
            </w:r>
          </w:p>
        </w:tc>
        <w:tc>
          <w:tcPr>
            <w:tcW w:w="3000" w:type="dxa"/>
          </w:tcPr>
          <w:p w14:paraId="10E80B1C" w14:textId="77777777" w:rsidR="00BA0AFE" w:rsidRDefault="00E76B55">
            <w:pPr>
              <w:keepNext/>
            </w:pPr>
            <w:r>
              <w:rPr>
                <w:noProof/>
              </w:rPr>
              <w:drawing>
                <wp:inline distT="0" distB="0" distL="0" distR="0" wp14:anchorId="040B50C5" wp14:editId="412640A7">
                  <wp:extent cx="247650" cy="238125"/>
                  <wp:effectExtent l="0" t="0" r="0" b="0"/>
                  <wp:docPr id="1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0FEF176" w14:textId="77777777" w:rsidR="00BA0AFE" w:rsidRDefault="00E76B55">
            <w:pPr>
              <w:keepNext/>
            </w:pPr>
            <w:r>
              <w:rPr>
                <w:noProof/>
              </w:rPr>
              <w:drawing>
                <wp:inline distT="0" distB="0" distL="0" distR="0" wp14:anchorId="738B0B26" wp14:editId="3837B1C2">
                  <wp:extent cx="247650" cy="238125"/>
                  <wp:effectExtent l="0" t="0" r="0" b="0"/>
                  <wp:docPr id="1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F820FDD" w14:textId="77777777" w:rsidR="00BA0AFE" w:rsidRDefault="00E76B55">
            <w:pPr>
              <w:keepNext/>
            </w:pPr>
            <w:r>
              <w:rPr>
                <w:noProof/>
              </w:rPr>
              <w:drawing>
                <wp:inline distT="0" distB="0" distL="0" distR="0" wp14:anchorId="4BAB2A2E" wp14:editId="007E043A">
                  <wp:extent cx="247650" cy="238125"/>
                  <wp:effectExtent l="0" t="0" r="0" b="0"/>
                  <wp:docPr id="2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BA75C83" w14:textId="77777777" w:rsidR="00BA0AFE" w:rsidRDefault="00E76B55">
            <w:pPr>
              <w:keepNext/>
            </w:pPr>
            <w:r>
              <w:rPr>
                <w:noProof/>
              </w:rPr>
              <w:drawing>
                <wp:inline distT="0" distB="0" distL="0" distR="0" wp14:anchorId="7D74CC8E" wp14:editId="04D8593A">
                  <wp:extent cx="247650" cy="238125"/>
                  <wp:effectExtent l="0" t="0" r="0" b="0"/>
                  <wp:docPr id="2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E94F584" w14:textId="77777777" w:rsidR="00BA0AFE" w:rsidRDefault="00E76B55">
            <w:pPr>
              <w:keepNext/>
            </w:pPr>
            <w:r>
              <w:rPr>
                <w:noProof/>
              </w:rPr>
              <w:drawing>
                <wp:inline distT="0" distB="0" distL="0" distR="0" wp14:anchorId="7AE3CBD3" wp14:editId="100F61FB">
                  <wp:extent cx="247650" cy="238125"/>
                  <wp:effectExtent l="0" t="0" r="0" b="0"/>
                  <wp:docPr id="2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39BA066" w14:textId="77777777" w:rsidR="00BA0AFE" w:rsidRDefault="00E76B55">
            <w:pPr>
              <w:keepNext/>
            </w:pPr>
            <w:r>
              <w:rPr>
                <w:noProof/>
              </w:rPr>
              <w:drawing>
                <wp:inline distT="0" distB="0" distL="0" distR="0" wp14:anchorId="392E8545" wp14:editId="48BB6C8D">
                  <wp:extent cx="247650" cy="238125"/>
                  <wp:effectExtent l="0" t="0" r="0" b="0"/>
                  <wp:docPr id="2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4651B8E" w14:textId="77777777" w:rsidR="00BA0AFE" w:rsidRDefault="00E76B55">
            <w:pPr>
              <w:keepNext/>
            </w:pPr>
            <w:r>
              <w:rPr>
                <w:noProof/>
              </w:rPr>
              <w:drawing>
                <wp:inline distT="0" distB="0" distL="0" distR="0" wp14:anchorId="594037CF" wp14:editId="0FA9F132">
                  <wp:extent cx="247650" cy="238125"/>
                  <wp:effectExtent l="0" t="0" r="0" b="0"/>
                  <wp:docPr id="2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45DF00C2" w14:textId="77777777" w:rsidR="00BA0AFE" w:rsidRDefault="00E76B55">
            <w:pPr>
              <w:keepNext/>
            </w:pPr>
            <w:r>
              <w:rPr>
                <w:noProof/>
              </w:rPr>
              <w:drawing>
                <wp:inline distT="0" distB="0" distL="0" distR="0" wp14:anchorId="0596BB59" wp14:editId="029DF0F2">
                  <wp:extent cx="247650" cy="238125"/>
                  <wp:effectExtent l="0" t="0" r="0" b="0"/>
                  <wp:docPr id="2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72CFB14" w14:textId="77777777" w:rsidR="00BA0AFE" w:rsidRDefault="00E76B55">
            <w:pPr>
              <w:keepNext/>
            </w:pPr>
            <w:r>
              <w:rPr>
                <w:noProof/>
              </w:rPr>
              <w:drawing>
                <wp:inline distT="0" distB="0" distL="0" distR="0" wp14:anchorId="00311C74" wp14:editId="771D4BE1">
                  <wp:extent cx="247650" cy="238125"/>
                  <wp:effectExtent l="0" t="0" r="0" b="0"/>
                  <wp:docPr id="2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3A8F79F" w14:textId="77777777" w:rsidR="00BA0AFE" w:rsidRDefault="00E76B55">
            <w:pPr>
              <w:keepNext/>
            </w:pPr>
            <w:r>
              <w:rPr>
                <w:noProof/>
              </w:rPr>
              <w:drawing>
                <wp:inline distT="0" distB="0" distL="0" distR="0" wp14:anchorId="39F5015A" wp14:editId="0741A4B4">
                  <wp:extent cx="247650" cy="238125"/>
                  <wp:effectExtent l="0" t="0" r="0" b="0"/>
                  <wp:docPr id="2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31007926" w14:textId="77777777">
        <w:tc>
          <w:tcPr>
            <w:tcW w:w="3000" w:type="dxa"/>
          </w:tcPr>
          <w:p w14:paraId="7F29D920" w14:textId="77777777" w:rsidR="00BA0AFE" w:rsidRDefault="00E76B55">
            <w:pPr>
              <w:keepNext/>
            </w:pPr>
            <w:r>
              <w:t>My high school education (3)</w:t>
            </w:r>
          </w:p>
        </w:tc>
        <w:tc>
          <w:tcPr>
            <w:tcW w:w="3000" w:type="dxa"/>
          </w:tcPr>
          <w:p w14:paraId="037B8F99" w14:textId="77777777" w:rsidR="00BA0AFE" w:rsidRDefault="00E76B55">
            <w:pPr>
              <w:keepNext/>
            </w:pPr>
            <w:r>
              <w:rPr>
                <w:noProof/>
              </w:rPr>
              <w:drawing>
                <wp:inline distT="0" distB="0" distL="0" distR="0" wp14:anchorId="7C583A0B" wp14:editId="5FB7C216">
                  <wp:extent cx="247650" cy="238125"/>
                  <wp:effectExtent l="0" t="0" r="0" b="0"/>
                  <wp:docPr id="2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6409482" w14:textId="77777777" w:rsidR="00BA0AFE" w:rsidRDefault="00E76B55">
            <w:pPr>
              <w:keepNext/>
            </w:pPr>
            <w:r>
              <w:rPr>
                <w:noProof/>
              </w:rPr>
              <w:drawing>
                <wp:inline distT="0" distB="0" distL="0" distR="0" wp14:anchorId="279DBD34" wp14:editId="69704D5A">
                  <wp:extent cx="247650" cy="238125"/>
                  <wp:effectExtent l="0" t="0" r="0" b="0"/>
                  <wp:docPr id="2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68E1458" w14:textId="77777777" w:rsidR="00BA0AFE" w:rsidRDefault="00E76B55">
            <w:pPr>
              <w:keepNext/>
            </w:pPr>
            <w:r>
              <w:rPr>
                <w:noProof/>
              </w:rPr>
              <w:drawing>
                <wp:inline distT="0" distB="0" distL="0" distR="0" wp14:anchorId="14547141" wp14:editId="06899240">
                  <wp:extent cx="247650" cy="238125"/>
                  <wp:effectExtent l="0" t="0" r="0" b="0"/>
                  <wp:docPr id="3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3AF5AFE" w14:textId="77777777" w:rsidR="00BA0AFE" w:rsidRDefault="00E76B55">
            <w:pPr>
              <w:keepNext/>
            </w:pPr>
            <w:r>
              <w:rPr>
                <w:noProof/>
              </w:rPr>
              <w:drawing>
                <wp:inline distT="0" distB="0" distL="0" distR="0" wp14:anchorId="66BC473D" wp14:editId="6005CC85">
                  <wp:extent cx="247650" cy="238125"/>
                  <wp:effectExtent l="0" t="0" r="0" b="0"/>
                  <wp:docPr id="3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942B91D" w14:textId="77777777" w:rsidR="00BA0AFE" w:rsidRDefault="00E76B55">
            <w:pPr>
              <w:keepNext/>
            </w:pPr>
            <w:r>
              <w:rPr>
                <w:noProof/>
              </w:rPr>
              <w:drawing>
                <wp:inline distT="0" distB="0" distL="0" distR="0" wp14:anchorId="5983F098" wp14:editId="35B1CEBC">
                  <wp:extent cx="247650" cy="238125"/>
                  <wp:effectExtent l="0" t="0" r="0" b="0"/>
                  <wp:docPr id="3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FC4444E" w14:textId="77777777" w:rsidR="00BA0AFE" w:rsidRDefault="00E76B55">
            <w:pPr>
              <w:keepNext/>
            </w:pPr>
            <w:r>
              <w:rPr>
                <w:noProof/>
              </w:rPr>
              <w:drawing>
                <wp:inline distT="0" distB="0" distL="0" distR="0" wp14:anchorId="0154E222" wp14:editId="3073F20B">
                  <wp:extent cx="247650" cy="238125"/>
                  <wp:effectExtent l="0" t="0" r="0" b="0"/>
                  <wp:docPr id="3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77D5C13" w14:textId="77777777" w:rsidR="00BA0AFE" w:rsidRDefault="00E76B55">
            <w:pPr>
              <w:keepNext/>
            </w:pPr>
            <w:r>
              <w:rPr>
                <w:noProof/>
              </w:rPr>
              <w:drawing>
                <wp:inline distT="0" distB="0" distL="0" distR="0" wp14:anchorId="6B19529B" wp14:editId="4582FC02">
                  <wp:extent cx="247650" cy="238125"/>
                  <wp:effectExtent l="0" t="0" r="0" b="0"/>
                  <wp:docPr id="3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F420292" w14:textId="77777777" w:rsidR="00BA0AFE" w:rsidRDefault="00E76B55">
            <w:pPr>
              <w:keepNext/>
            </w:pPr>
            <w:r>
              <w:rPr>
                <w:noProof/>
              </w:rPr>
              <w:drawing>
                <wp:inline distT="0" distB="0" distL="0" distR="0" wp14:anchorId="4D0AA5FA" wp14:editId="2C8E4C13">
                  <wp:extent cx="247650" cy="238125"/>
                  <wp:effectExtent l="0" t="0" r="0" b="0"/>
                  <wp:docPr id="3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2696152" w14:textId="77777777" w:rsidR="00BA0AFE" w:rsidRDefault="00E76B55">
            <w:pPr>
              <w:keepNext/>
            </w:pPr>
            <w:r>
              <w:rPr>
                <w:noProof/>
              </w:rPr>
              <w:drawing>
                <wp:inline distT="0" distB="0" distL="0" distR="0" wp14:anchorId="6A095016" wp14:editId="02525E5F">
                  <wp:extent cx="247650" cy="238125"/>
                  <wp:effectExtent l="0" t="0" r="0" b="0"/>
                  <wp:docPr id="3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4FC76F2A" w14:textId="77777777" w:rsidR="00BA0AFE" w:rsidRDefault="00E76B55">
            <w:pPr>
              <w:keepNext/>
            </w:pPr>
            <w:r>
              <w:rPr>
                <w:noProof/>
              </w:rPr>
              <w:drawing>
                <wp:inline distT="0" distB="0" distL="0" distR="0" wp14:anchorId="2CFB1816" wp14:editId="37D7D8F7">
                  <wp:extent cx="247650" cy="238125"/>
                  <wp:effectExtent l="0" t="0" r="0" b="0"/>
                  <wp:docPr id="3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55375282" w14:textId="77777777">
        <w:tc>
          <w:tcPr>
            <w:tcW w:w="3000" w:type="dxa"/>
          </w:tcPr>
          <w:p w14:paraId="7A3466F1" w14:textId="77777777" w:rsidR="00BA0AFE" w:rsidRDefault="00E76B55">
            <w:pPr>
              <w:keepNext/>
            </w:pPr>
            <w:r>
              <w:t>Social media (4)</w:t>
            </w:r>
          </w:p>
        </w:tc>
        <w:tc>
          <w:tcPr>
            <w:tcW w:w="3000" w:type="dxa"/>
          </w:tcPr>
          <w:p w14:paraId="475E17F9" w14:textId="77777777" w:rsidR="00BA0AFE" w:rsidRDefault="00E76B55">
            <w:pPr>
              <w:keepNext/>
            </w:pPr>
            <w:r>
              <w:rPr>
                <w:noProof/>
              </w:rPr>
              <w:drawing>
                <wp:inline distT="0" distB="0" distL="0" distR="0" wp14:anchorId="6EAB4575" wp14:editId="3B948F84">
                  <wp:extent cx="247650" cy="238125"/>
                  <wp:effectExtent l="0" t="0" r="0" b="0"/>
                  <wp:docPr id="3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FCA7F00" w14:textId="77777777" w:rsidR="00BA0AFE" w:rsidRDefault="00E76B55">
            <w:pPr>
              <w:keepNext/>
            </w:pPr>
            <w:r>
              <w:rPr>
                <w:noProof/>
              </w:rPr>
              <w:drawing>
                <wp:inline distT="0" distB="0" distL="0" distR="0" wp14:anchorId="4D529817" wp14:editId="74A17BBA">
                  <wp:extent cx="247650" cy="238125"/>
                  <wp:effectExtent l="0" t="0" r="0" b="0"/>
                  <wp:docPr id="3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6771126" w14:textId="77777777" w:rsidR="00BA0AFE" w:rsidRDefault="00E76B55">
            <w:pPr>
              <w:keepNext/>
            </w:pPr>
            <w:r>
              <w:rPr>
                <w:noProof/>
              </w:rPr>
              <w:drawing>
                <wp:inline distT="0" distB="0" distL="0" distR="0" wp14:anchorId="72147272" wp14:editId="15778491">
                  <wp:extent cx="247650" cy="238125"/>
                  <wp:effectExtent l="0" t="0" r="0" b="0"/>
                  <wp:docPr id="4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0D992E1" w14:textId="77777777" w:rsidR="00BA0AFE" w:rsidRDefault="00E76B55">
            <w:pPr>
              <w:keepNext/>
            </w:pPr>
            <w:r>
              <w:rPr>
                <w:noProof/>
              </w:rPr>
              <w:drawing>
                <wp:inline distT="0" distB="0" distL="0" distR="0" wp14:anchorId="2525599D" wp14:editId="24EB9296">
                  <wp:extent cx="247650" cy="238125"/>
                  <wp:effectExtent l="0" t="0" r="0" b="0"/>
                  <wp:docPr id="4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5E4A4CB" w14:textId="77777777" w:rsidR="00BA0AFE" w:rsidRDefault="00E76B55">
            <w:pPr>
              <w:keepNext/>
            </w:pPr>
            <w:r>
              <w:rPr>
                <w:noProof/>
              </w:rPr>
              <w:drawing>
                <wp:inline distT="0" distB="0" distL="0" distR="0" wp14:anchorId="7C6340F5" wp14:editId="06BFE740">
                  <wp:extent cx="247650" cy="238125"/>
                  <wp:effectExtent l="0" t="0" r="0" b="0"/>
                  <wp:docPr id="4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F92DEAF" w14:textId="77777777" w:rsidR="00BA0AFE" w:rsidRDefault="00E76B55">
            <w:pPr>
              <w:keepNext/>
            </w:pPr>
            <w:r>
              <w:rPr>
                <w:noProof/>
              </w:rPr>
              <w:drawing>
                <wp:inline distT="0" distB="0" distL="0" distR="0" wp14:anchorId="0B1739A0" wp14:editId="150A6B85">
                  <wp:extent cx="247650" cy="238125"/>
                  <wp:effectExtent l="0" t="0" r="0" b="0"/>
                  <wp:docPr id="4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0759860" w14:textId="77777777" w:rsidR="00BA0AFE" w:rsidRDefault="00E76B55">
            <w:pPr>
              <w:keepNext/>
            </w:pPr>
            <w:r>
              <w:rPr>
                <w:noProof/>
              </w:rPr>
              <w:drawing>
                <wp:inline distT="0" distB="0" distL="0" distR="0" wp14:anchorId="4BCB903A" wp14:editId="5B68E2C7">
                  <wp:extent cx="247650" cy="238125"/>
                  <wp:effectExtent l="0" t="0" r="0" b="0"/>
                  <wp:docPr id="4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A634237" w14:textId="77777777" w:rsidR="00BA0AFE" w:rsidRDefault="00E76B55">
            <w:pPr>
              <w:keepNext/>
            </w:pPr>
            <w:r>
              <w:rPr>
                <w:noProof/>
              </w:rPr>
              <w:drawing>
                <wp:inline distT="0" distB="0" distL="0" distR="0" wp14:anchorId="61D0C0BC" wp14:editId="207EE156">
                  <wp:extent cx="247650" cy="238125"/>
                  <wp:effectExtent l="0" t="0" r="0" b="0"/>
                  <wp:docPr id="4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CEFF952" w14:textId="77777777" w:rsidR="00BA0AFE" w:rsidRDefault="00E76B55">
            <w:pPr>
              <w:keepNext/>
            </w:pPr>
            <w:r>
              <w:rPr>
                <w:noProof/>
              </w:rPr>
              <w:drawing>
                <wp:inline distT="0" distB="0" distL="0" distR="0" wp14:anchorId="3E976F71" wp14:editId="529B1BAA">
                  <wp:extent cx="247650" cy="238125"/>
                  <wp:effectExtent l="0" t="0" r="0" b="0"/>
                  <wp:docPr id="4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D3C8140" w14:textId="77777777" w:rsidR="00BA0AFE" w:rsidRDefault="00E76B55">
            <w:pPr>
              <w:keepNext/>
            </w:pPr>
            <w:r>
              <w:rPr>
                <w:noProof/>
              </w:rPr>
              <w:drawing>
                <wp:inline distT="0" distB="0" distL="0" distR="0" wp14:anchorId="23812BE4" wp14:editId="2D7D8938">
                  <wp:extent cx="247650" cy="238125"/>
                  <wp:effectExtent l="0" t="0" r="0" b="0"/>
                  <wp:docPr id="4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160EFABA" w14:textId="77777777">
        <w:tc>
          <w:tcPr>
            <w:tcW w:w="3000" w:type="dxa"/>
          </w:tcPr>
          <w:p w14:paraId="46653266" w14:textId="77777777" w:rsidR="00BA0AFE" w:rsidRDefault="00E76B55">
            <w:pPr>
              <w:keepNext/>
            </w:pPr>
            <w:r>
              <w:t>Newspaper/radio/tv news (5)</w:t>
            </w:r>
          </w:p>
        </w:tc>
        <w:tc>
          <w:tcPr>
            <w:tcW w:w="3000" w:type="dxa"/>
          </w:tcPr>
          <w:p w14:paraId="334B3F7C" w14:textId="77777777" w:rsidR="00BA0AFE" w:rsidRDefault="00E76B55">
            <w:pPr>
              <w:keepNext/>
            </w:pPr>
            <w:r>
              <w:rPr>
                <w:noProof/>
              </w:rPr>
              <w:drawing>
                <wp:inline distT="0" distB="0" distL="0" distR="0" wp14:anchorId="4405F672" wp14:editId="33CC49BC">
                  <wp:extent cx="247650" cy="238125"/>
                  <wp:effectExtent l="0" t="0" r="0" b="0"/>
                  <wp:docPr id="4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8CF3603" w14:textId="77777777" w:rsidR="00BA0AFE" w:rsidRDefault="00E76B55">
            <w:pPr>
              <w:keepNext/>
            </w:pPr>
            <w:r>
              <w:rPr>
                <w:noProof/>
              </w:rPr>
              <w:drawing>
                <wp:inline distT="0" distB="0" distL="0" distR="0" wp14:anchorId="3F356E5D" wp14:editId="7FD7C10B">
                  <wp:extent cx="247650" cy="238125"/>
                  <wp:effectExtent l="0" t="0" r="0" b="0"/>
                  <wp:docPr id="4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057F33E" w14:textId="77777777" w:rsidR="00BA0AFE" w:rsidRDefault="00E76B55">
            <w:pPr>
              <w:keepNext/>
            </w:pPr>
            <w:r>
              <w:rPr>
                <w:noProof/>
              </w:rPr>
              <w:drawing>
                <wp:inline distT="0" distB="0" distL="0" distR="0" wp14:anchorId="1315CC58" wp14:editId="464CFD7F">
                  <wp:extent cx="247650" cy="238125"/>
                  <wp:effectExtent l="0" t="0" r="0" b="0"/>
                  <wp:docPr id="5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91B8FC6" w14:textId="77777777" w:rsidR="00BA0AFE" w:rsidRDefault="00E76B55">
            <w:pPr>
              <w:keepNext/>
            </w:pPr>
            <w:r>
              <w:rPr>
                <w:noProof/>
              </w:rPr>
              <w:drawing>
                <wp:inline distT="0" distB="0" distL="0" distR="0" wp14:anchorId="12A5CD74" wp14:editId="7DC78639">
                  <wp:extent cx="247650" cy="238125"/>
                  <wp:effectExtent l="0" t="0" r="0" b="0"/>
                  <wp:docPr id="5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167A1AE" w14:textId="77777777" w:rsidR="00BA0AFE" w:rsidRDefault="00E76B55">
            <w:pPr>
              <w:keepNext/>
            </w:pPr>
            <w:r>
              <w:rPr>
                <w:noProof/>
              </w:rPr>
              <w:drawing>
                <wp:inline distT="0" distB="0" distL="0" distR="0" wp14:anchorId="6A75238D" wp14:editId="2AE1D953">
                  <wp:extent cx="247650" cy="238125"/>
                  <wp:effectExtent l="0" t="0" r="0" b="0"/>
                  <wp:docPr id="5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FB268B3" w14:textId="77777777" w:rsidR="00BA0AFE" w:rsidRDefault="00E76B55">
            <w:pPr>
              <w:keepNext/>
            </w:pPr>
            <w:r>
              <w:rPr>
                <w:noProof/>
              </w:rPr>
              <w:drawing>
                <wp:inline distT="0" distB="0" distL="0" distR="0" wp14:anchorId="355B1DB8" wp14:editId="038FEA26">
                  <wp:extent cx="247650" cy="238125"/>
                  <wp:effectExtent l="0" t="0" r="0" b="0"/>
                  <wp:docPr id="5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A6788B9" w14:textId="77777777" w:rsidR="00BA0AFE" w:rsidRDefault="00E76B55">
            <w:pPr>
              <w:keepNext/>
            </w:pPr>
            <w:r>
              <w:rPr>
                <w:noProof/>
              </w:rPr>
              <w:drawing>
                <wp:inline distT="0" distB="0" distL="0" distR="0" wp14:anchorId="4316602A" wp14:editId="4C73F31D">
                  <wp:extent cx="247650" cy="238125"/>
                  <wp:effectExtent l="0" t="0" r="0" b="0"/>
                  <wp:docPr id="5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0F4F80C" w14:textId="77777777" w:rsidR="00BA0AFE" w:rsidRDefault="00E76B55">
            <w:pPr>
              <w:keepNext/>
            </w:pPr>
            <w:r>
              <w:rPr>
                <w:noProof/>
              </w:rPr>
              <w:drawing>
                <wp:inline distT="0" distB="0" distL="0" distR="0" wp14:anchorId="174280CB" wp14:editId="6D53BCBE">
                  <wp:extent cx="247650" cy="238125"/>
                  <wp:effectExtent l="0" t="0" r="0" b="0"/>
                  <wp:docPr id="5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0DCD235" w14:textId="77777777" w:rsidR="00BA0AFE" w:rsidRDefault="00E76B55">
            <w:pPr>
              <w:keepNext/>
            </w:pPr>
            <w:r>
              <w:rPr>
                <w:noProof/>
              </w:rPr>
              <w:drawing>
                <wp:inline distT="0" distB="0" distL="0" distR="0" wp14:anchorId="407CAC6D" wp14:editId="09EF9E8D">
                  <wp:extent cx="247650" cy="238125"/>
                  <wp:effectExtent l="0" t="0" r="0" b="0"/>
                  <wp:docPr id="5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278F9AC" w14:textId="77777777" w:rsidR="00BA0AFE" w:rsidRDefault="00E76B55">
            <w:pPr>
              <w:keepNext/>
            </w:pPr>
            <w:r>
              <w:rPr>
                <w:noProof/>
              </w:rPr>
              <w:drawing>
                <wp:inline distT="0" distB="0" distL="0" distR="0" wp14:anchorId="48A24F9A" wp14:editId="15D4B29F">
                  <wp:extent cx="247650" cy="238125"/>
                  <wp:effectExtent l="0" t="0" r="0" b="0"/>
                  <wp:docPr id="5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6E3E1F94" w14:textId="77777777">
        <w:tc>
          <w:tcPr>
            <w:tcW w:w="3000" w:type="dxa"/>
          </w:tcPr>
          <w:p w14:paraId="57B570BC" w14:textId="77777777" w:rsidR="00BA0AFE" w:rsidRDefault="00E76B55">
            <w:pPr>
              <w:keepNext/>
            </w:pPr>
            <w:r>
              <w:t>Impact of climate change on me or my close friends and family (6)</w:t>
            </w:r>
          </w:p>
        </w:tc>
        <w:tc>
          <w:tcPr>
            <w:tcW w:w="3000" w:type="dxa"/>
          </w:tcPr>
          <w:p w14:paraId="66B2BADB" w14:textId="77777777" w:rsidR="00BA0AFE" w:rsidRDefault="00E76B55">
            <w:pPr>
              <w:keepNext/>
            </w:pPr>
            <w:r>
              <w:rPr>
                <w:noProof/>
              </w:rPr>
              <w:drawing>
                <wp:inline distT="0" distB="0" distL="0" distR="0" wp14:anchorId="1BD531EA" wp14:editId="5CE8A1AB">
                  <wp:extent cx="247650" cy="238125"/>
                  <wp:effectExtent l="0" t="0" r="0" b="0"/>
                  <wp:docPr id="5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1B7463D" w14:textId="77777777" w:rsidR="00BA0AFE" w:rsidRDefault="00E76B55">
            <w:pPr>
              <w:keepNext/>
            </w:pPr>
            <w:r>
              <w:rPr>
                <w:noProof/>
              </w:rPr>
              <w:drawing>
                <wp:inline distT="0" distB="0" distL="0" distR="0" wp14:anchorId="638EF7C8" wp14:editId="7EC4AB9D">
                  <wp:extent cx="247650" cy="238125"/>
                  <wp:effectExtent l="0" t="0" r="0" b="0"/>
                  <wp:docPr id="5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F0E7478" w14:textId="77777777" w:rsidR="00BA0AFE" w:rsidRDefault="00E76B55">
            <w:pPr>
              <w:keepNext/>
            </w:pPr>
            <w:r>
              <w:rPr>
                <w:noProof/>
              </w:rPr>
              <w:drawing>
                <wp:inline distT="0" distB="0" distL="0" distR="0" wp14:anchorId="59F89ED1" wp14:editId="31F1B0A3">
                  <wp:extent cx="247650" cy="238125"/>
                  <wp:effectExtent l="0" t="0" r="0" b="0"/>
                  <wp:docPr id="6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896DF10" w14:textId="77777777" w:rsidR="00BA0AFE" w:rsidRDefault="00E76B55">
            <w:pPr>
              <w:keepNext/>
            </w:pPr>
            <w:r>
              <w:rPr>
                <w:noProof/>
              </w:rPr>
              <w:drawing>
                <wp:inline distT="0" distB="0" distL="0" distR="0" wp14:anchorId="20122898" wp14:editId="73AC1EB7">
                  <wp:extent cx="247650" cy="238125"/>
                  <wp:effectExtent l="0" t="0" r="0" b="0"/>
                  <wp:docPr id="6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EF81685" w14:textId="77777777" w:rsidR="00BA0AFE" w:rsidRDefault="00E76B55">
            <w:pPr>
              <w:keepNext/>
            </w:pPr>
            <w:r>
              <w:rPr>
                <w:noProof/>
              </w:rPr>
              <w:drawing>
                <wp:inline distT="0" distB="0" distL="0" distR="0" wp14:anchorId="2D2347F8" wp14:editId="3D8CC7BD">
                  <wp:extent cx="247650" cy="238125"/>
                  <wp:effectExtent l="0" t="0" r="0" b="0"/>
                  <wp:docPr id="6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E84BE84" w14:textId="77777777" w:rsidR="00BA0AFE" w:rsidRDefault="00E76B55">
            <w:pPr>
              <w:keepNext/>
            </w:pPr>
            <w:r>
              <w:rPr>
                <w:noProof/>
              </w:rPr>
              <w:drawing>
                <wp:inline distT="0" distB="0" distL="0" distR="0" wp14:anchorId="5CD784E9" wp14:editId="5312C406">
                  <wp:extent cx="247650" cy="238125"/>
                  <wp:effectExtent l="0" t="0" r="0" b="0"/>
                  <wp:docPr id="6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58D8B65" w14:textId="77777777" w:rsidR="00BA0AFE" w:rsidRDefault="00E76B55">
            <w:pPr>
              <w:keepNext/>
            </w:pPr>
            <w:r>
              <w:rPr>
                <w:noProof/>
              </w:rPr>
              <w:drawing>
                <wp:inline distT="0" distB="0" distL="0" distR="0" wp14:anchorId="11F6EACE" wp14:editId="489AA565">
                  <wp:extent cx="247650" cy="238125"/>
                  <wp:effectExtent l="0" t="0" r="0" b="0"/>
                  <wp:docPr id="6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2297970" w14:textId="77777777" w:rsidR="00BA0AFE" w:rsidRDefault="00E76B55">
            <w:pPr>
              <w:keepNext/>
            </w:pPr>
            <w:r>
              <w:rPr>
                <w:noProof/>
              </w:rPr>
              <w:drawing>
                <wp:inline distT="0" distB="0" distL="0" distR="0" wp14:anchorId="6FC7F53F" wp14:editId="65185EC1">
                  <wp:extent cx="247650" cy="238125"/>
                  <wp:effectExtent l="0" t="0" r="0" b="0"/>
                  <wp:docPr id="6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C2465B3" w14:textId="77777777" w:rsidR="00BA0AFE" w:rsidRDefault="00E76B55">
            <w:pPr>
              <w:keepNext/>
            </w:pPr>
            <w:r>
              <w:rPr>
                <w:noProof/>
              </w:rPr>
              <w:drawing>
                <wp:inline distT="0" distB="0" distL="0" distR="0" wp14:anchorId="72F80F77" wp14:editId="31764403">
                  <wp:extent cx="247650" cy="238125"/>
                  <wp:effectExtent l="0" t="0" r="0" b="0"/>
                  <wp:docPr id="6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B5E5DB7" w14:textId="77777777" w:rsidR="00BA0AFE" w:rsidRDefault="00E76B55">
            <w:pPr>
              <w:keepNext/>
            </w:pPr>
            <w:r>
              <w:rPr>
                <w:noProof/>
              </w:rPr>
              <w:drawing>
                <wp:inline distT="0" distB="0" distL="0" distR="0" wp14:anchorId="211C03A1" wp14:editId="4AC3F77A">
                  <wp:extent cx="247650" cy="238125"/>
                  <wp:effectExtent l="0" t="0" r="0" b="0"/>
                  <wp:docPr id="6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5C1A470D" w14:textId="77777777">
        <w:tc>
          <w:tcPr>
            <w:tcW w:w="3000" w:type="dxa"/>
          </w:tcPr>
          <w:p w14:paraId="604E5265" w14:textId="77777777" w:rsidR="00BA0AFE" w:rsidRDefault="00E76B55">
            <w:pPr>
              <w:keepNext/>
            </w:pPr>
            <w:r>
              <w:t>My friends (7)</w:t>
            </w:r>
          </w:p>
        </w:tc>
        <w:tc>
          <w:tcPr>
            <w:tcW w:w="3000" w:type="dxa"/>
          </w:tcPr>
          <w:p w14:paraId="37BBE09B" w14:textId="77777777" w:rsidR="00BA0AFE" w:rsidRDefault="00E76B55">
            <w:pPr>
              <w:keepNext/>
            </w:pPr>
            <w:r>
              <w:rPr>
                <w:noProof/>
              </w:rPr>
              <w:drawing>
                <wp:inline distT="0" distB="0" distL="0" distR="0" wp14:anchorId="5AF9E1CE" wp14:editId="3F58778C">
                  <wp:extent cx="247650" cy="238125"/>
                  <wp:effectExtent l="0" t="0" r="0" b="0"/>
                  <wp:docPr id="6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DA47413" w14:textId="77777777" w:rsidR="00BA0AFE" w:rsidRDefault="00E76B55">
            <w:pPr>
              <w:keepNext/>
            </w:pPr>
            <w:r>
              <w:rPr>
                <w:noProof/>
              </w:rPr>
              <w:drawing>
                <wp:inline distT="0" distB="0" distL="0" distR="0" wp14:anchorId="3FEF1C49" wp14:editId="531D01F9">
                  <wp:extent cx="247650" cy="238125"/>
                  <wp:effectExtent l="0" t="0" r="0" b="0"/>
                  <wp:docPr id="6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905C79B" w14:textId="77777777" w:rsidR="00BA0AFE" w:rsidRDefault="00E76B55">
            <w:pPr>
              <w:keepNext/>
            </w:pPr>
            <w:r>
              <w:rPr>
                <w:noProof/>
              </w:rPr>
              <w:drawing>
                <wp:inline distT="0" distB="0" distL="0" distR="0" wp14:anchorId="1AE1850D" wp14:editId="58BA0429">
                  <wp:extent cx="247650" cy="238125"/>
                  <wp:effectExtent l="0" t="0" r="0" b="0"/>
                  <wp:docPr id="7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DC762D2" w14:textId="77777777" w:rsidR="00BA0AFE" w:rsidRDefault="00E76B55">
            <w:pPr>
              <w:keepNext/>
            </w:pPr>
            <w:r>
              <w:rPr>
                <w:noProof/>
              </w:rPr>
              <w:drawing>
                <wp:inline distT="0" distB="0" distL="0" distR="0" wp14:anchorId="733E7AD3" wp14:editId="3EFADA00">
                  <wp:extent cx="247650" cy="238125"/>
                  <wp:effectExtent l="0" t="0" r="0" b="0"/>
                  <wp:docPr id="7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526E025" w14:textId="77777777" w:rsidR="00BA0AFE" w:rsidRDefault="00E76B55">
            <w:pPr>
              <w:keepNext/>
            </w:pPr>
            <w:r>
              <w:rPr>
                <w:noProof/>
              </w:rPr>
              <w:drawing>
                <wp:inline distT="0" distB="0" distL="0" distR="0" wp14:anchorId="388A1AD3" wp14:editId="2533EEEA">
                  <wp:extent cx="247650" cy="238125"/>
                  <wp:effectExtent l="0" t="0" r="0" b="0"/>
                  <wp:docPr id="7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F71945A" w14:textId="77777777" w:rsidR="00BA0AFE" w:rsidRDefault="00E76B55">
            <w:pPr>
              <w:keepNext/>
            </w:pPr>
            <w:r>
              <w:rPr>
                <w:noProof/>
              </w:rPr>
              <w:drawing>
                <wp:inline distT="0" distB="0" distL="0" distR="0" wp14:anchorId="54614DD0" wp14:editId="33F3175B">
                  <wp:extent cx="247650" cy="238125"/>
                  <wp:effectExtent l="0" t="0" r="0" b="0"/>
                  <wp:docPr id="7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3552148" w14:textId="77777777" w:rsidR="00BA0AFE" w:rsidRDefault="00E76B55">
            <w:pPr>
              <w:keepNext/>
            </w:pPr>
            <w:r>
              <w:rPr>
                <w:noProof/>
              </w:rPr>
              <w:drawing>
                <wp:inline distT="0" distB="0" distL="0" distR="0" wp14:anchorId="0FD3BC07" wp14:editId="48E11456">
                  <wp:extent cx="247650" cy="238125"/>
                  <wp:effectExtent l="0" t="0" r="0" b="0"/>
                  <wp:docPr id="7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3EA7FCD" w14:textId="77777777" w:rsidR="00BA0AFE" w:rsidRDefault="00E76B55">
            <w:pPr>
              <w:keepNext/>
            </w:pPr>
            <w:r>
              <w:rPr>
                <w:noProof/>
              </w:rPr>
              <w:drawing>
                <wp:inline distT="0" distB="0" distL="0" distR="0" wp14:anchorId="7DD5FF21" wp14:editId="15A997AB">
                  <wp:extent cx="247650" cy="238125"/>
                  <wp:effectExtent l="0" t="0" r="0" b="0"/>
                  <wp:docPr id="7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635C19B" w14:textId="77777777" w:rsidR="00BA0AFE" w:rsidRDefault="00E76B55">
            <w:pPr>
              <w:keepNext/>
            </w:pPr>
            <w:r>
              <w:rPr>
                <w:noProof/>
              </w:rPr>
              <w:drawing>
                <wp:inline distT="0" distB="0" distL="0" distR="0" wp14:anchorId="262C2635" wp14:editId="06C283BE">
                  <wp:extent cx="247650" cy="238125"/>
                  <wp:effectExtent l="0" t="0" r="0" b="0"/>
                  <wp:docPr id="7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7511187" w14:textId="77777777" w:rsidR="00BA0AFE" w:rsidRDefault="00E76B55">
            <w:pPr>
              <w:keepNext/>
            </w:pPr>
            <w:r>
              <w:rPr>
                <w:noProof/>
              </w:rPr>
              <w:drawing>
                <wp:inline distT="0" distB="0" distL="0" distR="0" wp14:anchorId="6F44C43F" wp14:editId="3C2995E1">
                  <wp:extent cx="247650" cy="238125"/>
                  <wp:effectExtent l="0" t="0" r="0" b="0"/>
                  <wp:docPr id="7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428665B2" w14:textId="77777777">
        <w:tc>
          <w:tcPr>
            <w:tcW w:w="3000" w:type="dxa"/>
          </w:tcPr>
          <w:p w14:paraId="7724A3D9" w14:textId="77777777" w:rsidR="00BA0AFE" w:rsidRDefault="00E76B55">
            <w:pPr>
              <w:keepNext/>
            </w:pPr>
            <w:r>
              <w:t>My Family (8)</w:t>
            </w:r>
          </w:p>
        </w:tc>
        <w:tc>
          <w:tcPr>
            <w:tcW w:w="3000" w:type="dxa"/>
          </w:tcPr>
          <w:p w14:paraId="53AEABC6" w14:textId="77777777" w:rsidR="00BA0AFE" w:rsidRDefault="00E76B55">
            <w:pPr>
              <w:keepNext/>
            </w:pPr>
            <w:r>
              <w:rPr>
                <w:noProof/>
              </w:rPr>
              <w:drawing>
                <wp:inline distT="0" distB="0" distL="0" distR="0" wp14:anchorId="2267AF48" wp14:editId="7EBC2F20">
                  <wp:extent cx="247650" cy="238125"/>
                  <wp:effectExtent l="0" t="0" r="0" b="0"/>
                  <wp:docPr id="7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F00B327" w14:textId="77777777" w:rsidR="00BA0AFE" w:rsidRDefault="00E76B55">
            <w:pPr>
              <w:keepNext/>
            </w:pPr>
            <w:r>
              <w:rPr>
                <w:noProof/>
              </w:rPr>
              <w:drawing>
                <wp:inline distT="0" distB="0" distL="0" distR="0" wp14:anchorId="1468D3E4" wp14:editId="14958FA6">
                  <wp:extent cx="247650" cy="238125"/>
                  <wp:effectExtent l="0" t="0" r="0" b="0"/>
                  <wp:docPr id="7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8E5D269" w14:textId="77777777" w:rsidR="00BA0AFE" w:rsidRDefault="00E76B55">
            <w:pPr>
              <w:keepNext/>
            </w:pPr>
            <w:r>
              <w:rPr>
                <w:noProof/>
              </w:rPr>
              <w:drawing>
                <wp:inline distT="0" distB="0" distL="0" distR="0" wp14:anchorId="48B48129" wp14:editId="4FCBE207">
                  <wp:extent cx="247650" cy="238125"/>
                  <wp:effectExtent l="0" t="0" r="0" b="0"/>
                  <wp:docPr id="8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3C5C7B4" w14:textId="77777777" w:rsidR="00BA0AFE" w:rsidRDefault="00E76B55">
            <w:pPr>
              <w:keepNext/>
            </w:pPr>
            <w:r>
              <w:rPr>
                <w:noProof/>
              </w:rPr>
              <w:drawing>
                <wp:inline distT="0" distB="0" distL="0" distR="0" wp14:anchorId="5BAB021B" wp14:editId="4A7C9E4C">
                  <wp:extent cx="247650" cy="238125"/>
                  <wp:effectExtent l="0" t="0" r="0" b="0"/>
                  <wp:docPr id="8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58B4220" w14:textId="77777777" w:rsidR="00BA0AFE" w:rsidRDefault="00E76B55">
            <w:pPr>
              <w:keepNext/>
            </w:pPr>
            <w:r>
              <w:rPr>
                <w:noProof/>
              </w:rPr>
              <w:drawing>
                <wp:inline distT="0" distB="0" distL="0" distR="0" wp14:anchorId="29D1B74E" wp14:editId="6D72022D">
                  <wp:extent cx="247650" cy="238125"/>
                  <wp:effectExtent l="0" t="0" r="0" b="0"/>
                  <wp:docPr id="8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4A74714F" w14:textId="77777777" w:rsidR="00BA0AFE" w:rsidRDefault="00E76B55">
            <w:pPr>
              <w:keepNext/>
            </w:pPr>
            <w:r>
              <w:rPr>
                <w:noProof/>
              </w:rPr>
              <w:drawing>
                <wp:inline distT="0" distB="0" distL="0" distR="0" wp14:anchorId="49CA6631" wp14:editId="74BF4ABA">
                  <wp:extent cx="247650" cy="238125"/>
                  <wp:effectExtent l="0" t="0" r="0" b="0"/>
                  <wp:docPr id="8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02BB990" w14:textId="77777777" w:rsidR="00BA0AFE" w:rsidRDefault="00E76B55">
            <w:pPr>
              <w:keepNext/>
            </w:pPr>
            <w:r>
              <w:rPr>
                <w:noProof/>
              </w:rPr>
              <w:drawing>
                <wp:inline distT="0" distB="0" distL="0" distR="0" wp14:anchorId="69A2B51C" wp14:editId="220AD09C">
                  <wp:extent cx="247650" cy="238125"/>
                  <wp:effectExtent l="0" t="0" r="0" b="0"/>
                  <wp:docPr id="8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87ACFA8" w14:textId="77777777" w:rsidR="00BA0AFE" w:rsidRDefault="00E76B55">
            <w:pPr>
              <w:keepNext/>
            </w:pPr>
            <w:r>
              <w:rPr>
                <w:noProof/>
              </w:rPr>
              <w:drawing>
                <wp:inline distT="0" distB="0" distL="0" distR="0" wp14:anchorId="13F1B78F" wp14:editId="3B1B95FB">
                  <wp:extent cx="247650" cy="238125"/>
                  <wp:effectExtent l="0" t="0" r="0" b="0"/>
                  <wp:docPr id="8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A7D5418" w14:textId="77777777" w:rsidR="00BA0AFE" w:rsidRDefault="00E76B55">
            <w:pPr>
              <w:keepNext/>
            </w:pPr>
            <w:r>
              <w:rPr>
                <w:noProof/>
              </w:rPr>
              <w:drawing>
                <wp:inline distT="0" distB="0" distL="0" distR="0" wp14:anchorId="2C559E65" wp14:editId="6BAA44DB">
                  <wp:extent cx="247650" cy="238125"/>
                  <wp:effectExtent l="0" t="0" r="0" b="0"/>
                  <wp:docPr id="8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510046C" w14:textId="77777777" w:rsidR="00BA0AFE" w:rsidRDefault="00E76B55">
            <w:pPr>
              <w:keepNext/>
            </w:pPr>
            <w:r>
              <w:rPr>
                <w:noProof/>
              </w:rPr>
              <w:drawing>
                <wp:inline distT="0" distB="0" distL="0" distR="0" wp14:anchorId="7E20804A" wp14:editId="3FE6851A">
                  <wp:extent cx="247650" cy="238125"/>
                  <wp:effectExtent l="0" t="0" r="0" b="0"/>
                  <wp:docPr id="8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7EED5A2B" w14:textId="77777777">
        <w:tc>
          <w:tcPr>
            <w:tcW w:w="3000" w:type="dxa"/>
          </w:tcPr>
          <w:p w14:paraId="38F83BED" w14:textId="77777777" w:rsidR="00BA0AFE" w:rsidRDefault="00E76B55">
            <w:pPr>
              <w:keepNext/>
            </w:pPr>
            <w:r>
              <w:t>Being independent for the first time (9)</w:t>
            </w:r>
          </w:p>
        </w:tc>
        <w:tc>
          <w:tcPr>
            <w:tcW w:w="3000" w:type="dxa"/>
          </w:tcPr>
          <w:p w14:paraId="261FB9E8" w14:textId="77777777" w:rsidR="00BA0AFE" w:rsidRDefault="00E76B55">
            <w:pPr>
              <w:keepNext/>
            </w:pPr>
            <w:r>
              <w:rPr>
                <w:noProof/>
              </w:rPr>
              <w:drawing>
                <wp:inline distT="0" distB="0" distL="0" distR="0" wp14:anchorId="098D17C8" wp14:editId="04D60543">
                  <wp:extent cx="247650" cy="238125"/>
                  <wp:effectExtent l="0" t="0" r="0" b="0"/>
                  <wp:docPr id="8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2A2BC5B6" w14:textId="77777777" w:rsidR="00BA0AFE" w:rsidRDefault="00E76B55">
            <w:pPr>
              <w:keepNext/>
            </w:pPr>
            <w:r>
              <w:rPr>
                <w:noProof/>
              </w:rPr>
              <w:drawing>
                <wp:inline distT="0" distB="0" distL="0" distR="0" wp14:anchorId="21949842" wp14:editId="5CA1E94D">
                  <wp:extent cx="247650" cy="238125"/>
                  <wp:effectExtent l="0" t="0" r="0" b="0"/>
                  <wp:docPr id="8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C4C9515" w14:textId="77777777" w:rsidR="00BA0AFE" w:rsidRDefault="00E76B55">
            <w:pPr>
              <w:keepNext/>
            </w:pPr>
            <w:r>
              <w:rPr>
                <w:noProof/>
              </w:rPr>
              <w:drawing>
                <wp:inline distT="0" distB="0" distL="0" distR="0" wp14:anchorId="4A801A32" wp14:editId="2F79C73B">
                  <wp:extent cx="247650" cy="238125"/>
                  <wp:effectExtent l="0" t="0" r="0" b="0"/>
                  <wp:docPr id="9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510028C9" w14:textId="77777777" w:rsidR="00BA0AFE" w:rsidRDefault="00E76B55">
            <w:pPr>
              <w:keepNext/>
            </w:pPr>
            <w:r>
              <w:rPr>
                <w:noProof/>
              </w:rPr>
              <w:drawing>
                <wp:inline distT="0" distB="0" distL="0" distR="0" wp14:anchorId="6DDCFED1" wp14:editId="522896B4">
                  <wp:extent cx="247650" cy="238125"/>
                  <wp:effectExtent l="0" t="0" r="0" b="0"/>
                  <wp:docPr id="9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E297F10" w14:textId="77777777" w:rsidR="00BA0AFE" w:rsidRDefault="00E76B55">
            <w:pPr>
              <w:keepNext/>
            </w:pPr>
            <w:r>
              <w:rPr>
                <w:noProof/>
              </w:rPr>
              <w:drawing>
                <wp:inline distT="0" distB="0" distL="0" distR="0" wp14:anchorId="7A2A5E1D" wp14:editId="46697FDD">
                  <wp:extent cx="247650" cy="238125"/>
                  <wp:effectExtent l="0" t="0" r="0" b="0"/>
                  <wp:docPr id="9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8FC4CB2" w14:textId="77777777" w:rsidR="00BA0AFE" w:rsidRDefault="00E76B55">
            <w:pPr>
              <w:keepNext/>
            </w:pPr>
            <w:r>
              <w:rPr>
                <w:noProof/>
              </w:rPr>
              <w:drawing>
                <wp:inline distT="0" distB="0" distL="0" distR="0" wp14:anchorId="585B088A" wp14:editId="37638C5F">
                  <wp:extent cx="247650" cy="238125"/>
                  <wp:effectExtent l="0" t="0" r="0" b="0"/>
                  <wp:docPr id="9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217383C" w14:textId="77777777" w:rsidR="00BA0AFE" w:rsidRDefault="00E76B55">
            <w:pPr>
              <w:keepNext/>
            </w:pPr>
            <w:r>
              <w:rPr>
                <w:noProof/>
              </w:rPr>
              <w:drawing>
                <wp:inline distT="0" distB="0" distL="0" distR="0" wp14:anchorId="010CE41E" wp14:editId="669810F0">
                  <wp:extent cx="247650" cy="238125"/>
                  <wp:effectExtent l="0" t="0" r="0" b="0"/>
                  <wp:docPr id="9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FD51B08" w14:textId="77777777" w:rsidR="00BA0AFE" w:rsidRDefault="00E76B55">
            <w:pPr>
              <w:keepNext/>
            </w:pPr>
            <w:r>
              <w:rPr>
                <w:noProof/>
              </w:rPr>
              <w:drawing>
                <wp:inline distT="0" distB="0" distL="0" distR="0" wp14:anchorId="72CEB04F" wp14:editId="7E4ECC4B">
                  <wp:extent cx="247650" cy="238125"/>
                  <wp:effectExtent l="0" t="0" r="0" b="0"/>
                  <wp:docPr id="9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6D7AD573" w14:textId="77777777" w:rsidR="00BA0AFE" w:rsidRDefault="00E76B55">
            <w:pPr>
              <w:keepNext/>
            </w:pPr>
            <w:r>
              <w:rPr>
                <w:noProof/>
              </w:rPr>
              <w:drawing>
                <wp:inline distT="0" distB="0" distL="0" distR="0" wp14:anchorId="3000545B" wp14:editId="17B0EB52">
                  <wp:extent cx="247650" cy="238125"/>
                  <wp:effectExtent l="0" t="0" r="0" b="0"/>
                  <wp:docPr id="9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C5B8AED" w14:textId="77777777" w:rsidR="00BA0AFE" w:rsidRDefault="00E76B55">
            <w:pPr>
              <w:keepNext/>
            </w:pPr>
            <w:r>
              <w:rPr>
                <w:noProof/>
              </w:rPr>
              <w:drawing>
                <wp:inline distT="0" distB="0" distL="0" distR="0" wp14:anchorId="79406E78" wp14:editId="37DAEEF3">
                  <wp:extent cx="247650" cy="238125"/>
                  <wp:effectExtent l="0" t="0" r="0" b="0"/>
                  <wp:docPr id="9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00485B2F" w14:textId="77777777">
        <w:tc>
          <w:tcPr>
            <w:tcW w:w="3000" w:type="dxa"/>
          </w:tcPr>
          <w:p w14:paraId="72A92D09" w14:textId="77777777" w:rsidR="00BA0AFE" w:rsidRDefault="00E76B55">
            <w:pPr>
              <w:keepNext/>
            </w:pPr>
            <w:r>
              <w:t>Other (please specify) (10)</w:t>
            </w:r>
          </w:p>
        </w:tc>
        <w:tc>
          <w:tcPr>
            <w:tcW w:w="3000" w:type="dxa"/>
          </w:tcPr>
          <w:p w14:paraId="5F31B791" w14:textId="77777777" w:rsidR="00BA0AFE" w:rsidRDefault="00E76B55">
            <w:pPr>
              <w:keepNext/>
            </w:pPr>
            <w:r>
              <w:rPr>
                <w:noProof/>
              </w:rPr>
              <w:drawing>
                <wp:inline distT="0" distB="0" distL="0" distR="0" wp14:anchorId="650DB5C5" wp14:editId="5A032A12">
                  <wp:extent cx="247650" cy="238125"/>
                  <wp:effectExtent l="0" t="0" r="0" b="0"/>
                  <wp:docPr id="9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15C14EA" w14:textId="77777777" w:rsidR="00BA0AFE" w:rsidRDefault="00E76B55">
            <w:pPr>
              <w:keepNext/>
            </w:pPr>
            <w:r>
              <w:rPr>
                <w:noProof/>
              </w:rPr>
              <w:drawing>
                <wp:inline distT="0" distB="0" distL="0" distR="0" wp14:anchorId="4671D6C5" wp14:editId="1849226E">
                  <wp:extent cx="247650" cy="238125"/>
                  <wp:effectExtent l="0" t="0" r="0" b="0"/>
                  <wp:docPr id="9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49B0351" w14:textId="77777777" w:rsidR="00BA0AFE" w:rsidRDefault="00E76B55">
            <w:pPr>
              <w:keepNext/>
            </w:pPr>
            <w:r>
              <w:rPr>
                <w:noProof/>
              </w:rPr>
              <w:drawing>
                <wp:inline distT="0" distB="0" distL="0" distR="0" wp14:anchorId="48BA87CA" wp14:editId="36F82235">
                  <wp:extent cx="247650" cy="238125"/>
                  <wp:effectExtent l="0" t="0" r="0" b="0"/>
                  <wp:docPr id="10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19DAF7A5" w14:textId="77777777" w:rsidR="00BA0AFE" w:rsidRDefault="00E76B55">
            <w:pPr>
              <w:keepNext/>
            </w:pPr>
            <w:r>
              <w:rPr>
                <w:noProof/>
              </w:rPr>
              <w:drawing>
                <wp:inline distT="0" distB="0" distL="0" distR="0" wp14:anchorId="68450C37" wp14:editId="3BF28654">
                  <wp:extent cx="247650" cy="238125"/>
                  <wp:effectExtent l="0" t="0" r="0" b="0"/>
                  <wp:docPr id="10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05B37C8" w14:textId="77777777" w:rsidR="00BA0AFE" w:rsidRDefault="00E76B55">
            <w:pPr>
              <w:keepNext/>
            </w:pPr>
            <w:r>
              <w:rPr>
                <w:noProof/>
              </w:rPr>
              <w:drawing>
                <wp:inline distT="0" distB="0" distL="0" distR="0" wp14:anchorId="62181104" wp14:editId="5051B1C0">
                  <wp:extent cx="247650" cy="238125"/>
                  <wp:effectExtent l="0" t="0" r="0" b="0"/>
                  <wp:docPr id="10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4677A808" w14:textId="77777777" w:rsidR="00BA0AFE" w:rsidRDefault="00E76B55">
            <w:pPr>
              <w:keepNext/>
            </w:pPr>
            <w:r>
              <w:rPr>
                <w:noProof/>
              </w:rPr>
              <w:drawing>
                <wp:inline distT="0" distB="0" distL="0" distR="0" wp14:anchorId="691CF0C8" wp14:editId="164E274A">
                  <wp:extent cx="247650" cy="238125"/>
                  <wp:effectExtent l="0" t="0" r="0" b="0"/>
                  <wp:docPr id="10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7761378" w14:textId="77777777" w:rsidR="00BA0AFE" w:rsidRDefault="00E76B55">
            <w:pPr>
              <w:keepNext/>
            </w:pPr>
            <w:r>
              <w:rPr>
                <w:noProof/>
              </w:rPr>
              <w:drawing>
                <wp:inline distT="0" distB="0" distL="0" distR="0" wp14:anchorId="4F45F44F" wp14:editId="49BA5DE7">
                  <wp:extent cx="247650" cy="238125"/>
                  <wp:effectExtent l="0" t="0" r="0" b="0"/>
                  <wp:docPr id="10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07D5E5A6" w14:textId="77777777" w:rsidR="00BA0AFE" w:rsidRDefault="00E76B55">
            <w:pPr>
              <w:keepNext/>
            </w:pPr>
            <w:r>
              <w:rPr>
                <w:noProof/>
              </w:rPr>
              <w:drawing>
                <wp:inline distT="0" distB="0" distL="0" distR="0" wp14:anchorId="0DB153A4" wp14:editId="66E2838E">
                  <wp:extent cx="247650" cy="238125"/>
                  <wp:effectExtent l="0" t="0" r="0" b="0"/>
                  <wp:docPr id="10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33D7B8F1" w14:textId="77777777" w:rsidR="00BA0AFE" w:rsidRDefault="00E76B55">
            <w:pPr>
              <w:keepNext/>
            </w:pPr>
            <w:r>
              <w:rPr>
                <w:noProof/>
              </w:rPr>
              <w:drawing>
                <wp:inline distT="0" distB="0" distL="0" distR="0" wp14:anchorId="1ADDDBA5" wp14:editId="4C40027C">
                  <wp:extent cx="247650" cy="238125"/>
                  <wp:effectExtent l="0" t="0" r="0" b="0"/>
                  <wp:docPr id="10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3000" w:type="dxa"/>
          </w:tcPr>
          <w:p w14:paraId="75DED2C2" w14:textId="77777777" w:rsidR="00BA0AFE" w:rsidRDefault="00E76B55">
            <w:pPr>
              <w:keepNext/>
            </w:pPr>
            <w:r>
              <w:rPr>
                <w:noProof/>
              </w:rPr>
              <w:drawing>
                <wp:inline distT="0" distB="0" distL="0" distR="0" wp14:anchorId="4EAC3C11" wp14:editId="40893D08">
                  <wp:extent cx="247650" cy="238125"/>
                  <wp:effectExtent l="0" t="0" r="0" b="0"/>
                  <wp:docPr id="10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tar.png"/>
                          <pic:cNvPicPr/>
                        </pic:nvPicPr>
                        <pic:blipFill>
                          <a:blip r:embed="rId13"/>
                          <a:stretch>
                            <a:fillRect/>
                          </a:stretch>
                        </pic:blipFill>
                        <pic:spPr>
                          <a:xfrm>
                            <a:off x="0" y="0"/>
                            <a:ext cx="247650" cy="238125"/>
                          </a:xfrm>
                          <a:prstGeom prst="rect">
                            <a:avLst/>
                          </a:prstGeom>
                        </pic:spPr>
                      </pic:pic>
                    </a:graphicData>
                  </a:graphic>
                </wp:inline>
              </w:drawing>
            </w:r>
          </w:p>
        </w:tc>
      </w:tr>
    </w:tbl>
    <w:p w14:paraId="72DED38B" w14:textId="77777777" w:rsidR="00BA0AFE" w:rsidRDefault="00BA0AFE"/>
    <w:p w14:paraId="6966618C" w14:textId="77777777" w:rsidR="00BA0AFE" w:rsidRDefault="00BA0AFE"/>
    <w:p w14:paraId="17B92F39" w14:textId="77777777" w:rsidR="00BA0AFE" w:rsidRDefault="00E76B55">
      <w:pPr>
        <w:pStyle w:val="BlockEndLabel"/>
      </w:pPr>
      <w:r>
        <w:t>End of Block: Environmental Attitudes</w:t>
      </w:r>
    </w:p>
    <w:p w14:paraId="36555EBF" w14:textId="77777777" w:rsidR="00BA0AFE" w:rsidRDefault="00BA0AFE">
      <w:pPr>
        <w:pStyle w:val="BlockSeparator"/>
      </w:pPr>
    </w:p>
    <w:p w14:paraId="04209258" w14:textId="77777777" w:rsidR="00BA0AFE" w:rsidRDefault="00E76B55">
      <w:pPr>
        <w:pStyle w:val="BlockStartLabel"/>
      </w:pPr>
      <w:r>
        <w:t xml:space="preserve">Start of Block: </w:t>
      </w:r>
      <w:proofErr w:type="gramStart"/>
      <w:r>
        <w:t>Future plans</w:t>
      </w:r>
      <w:proofErr w:type="gramEnd"/>
    </w:p>
    <w:p w14:paraId="709ADBFC" w14:textId="77777777" w:rsidR="00BA0AFE" w:rsidRDefault="00BA0AFE"/>
    <w:p w14:paraId="7FF63E37" w14:textId="77777777" w:rsidR="00BA0AFE" w:rsidRDefault="00E76B55">
      <w:pPr>
        <w:keepNext/>
      </w:pPr>
      <w:r>
        <w:t xml:space="preserve">Q37 </w:t>
      </w:r>
      <w:r>
        <w:rPr>
          <w:b/>
        </w:rPr>
        <w:t>Your future plans...</w:t>
      </w:r>
      <w:r>
        <w:br/>
        <w:t xml:space="preserve"> </w:t>
      </w:r>
      <w:r>
        <w:br/>
        <w:t xml:space="preserve"> This section will ask general questions about</w:t>
      </w:r>
      <w:r>
        <w:rPr>
          <w:b/>
        </w:rPr>
        <w:t xml:space="preserve"> your future career </w:t>
      </w:r>
      <w:proofErr w:type="gramStart"/>
      <w:r>
        <w:rPr>
          <w:b/>
        </w:rPr>
        <w:t>plans</w:t>
      </w:r>
      <w:proofErr w:type="gramEnd"/>
    </w:p>
    <w:p w14:paraId="24BDC4EF" w14:textId="77777777" w:rsidR="00BA0AFE" w:rsidRDefault="00BA0AFE"/>
    <w:p w14:paraId="1F38CF88" w14:textId="77777777" w:rsidR="00BA0AFE" w:rsidRDefault="00BA0AFE">
      <w:pPr>
        <w:pStyle w:val="QuestionSeparator"/>
      </w:pPr>
    </w:p>
    <w:p w14:paraId="617E4B8D" w14:textId="77777777" w:rsidR="00BA0AFE" w:rsidRDefault="00BA0AFE"/>
    <w:p w14:paraId="45255470" w14:textId="77777777" w:rsidR="00BA0AFE" w:rsidRDefault="00E76B55">
      <w:pPr>
        <w:keepNext/>
      </w:pPr>
      <w:r>
        <w:lastRenderedPageBreak/>
        <w:t>Q38 Is concern about environmental sustainability an important consideration in your future career aspirations?</w:t>
      </w:r>
    </w:p>
    <w:p w14:paraId="44251BF6" w14:textId="77777777" w:rsidR="00BA0AFE" w:rsidRDefault="00E76B55">
      <w:pPr>
        <w:pStyle w:val="ListParagraph"/>
        <w:keepNext/>
        <w:numPr>
          <w:ilvl w:val="0"/>
          <w:numId w:val="4"/>
        </w:numPr>
      </w:pPr>
      <w:proofErr w:type="gramStart"/>
      <w:r>
        <w:t>Yes, definitely</w:t>
      </w:r>
      <w:proofErr w:type="gramEnd"/>
      <w:r>
        <w:t xml:space="preserve">.  (6) </w:t>
      </w:r>
    </w:p>
    <w:p w14:paraId="5EAE8CF3" w14:textId="77777777" w:rsidR="00BA0AFE" w:rsidRDefault="00E76B55">
      <w:pPr>
        <w:pStyle w:val="ListParagraph"/>
        <w:keepNext/>
        <w:numPr>
          <w:ilvl w:val="0"/>
          <w:numId w:val="4"/>
        </w:numPr>
      </w:pPr>
      <w:r>
        <w:t xml:space="preserve">Yes, </w:t>
      </w:r>
      <w:proofErr w:type="gramStart"/>
      <w:r>
        <w:t>somewhat  (</w:t>
      </w:r>
      <w:proofErr w:type="gramEnd"/>
      <w:r>
        <w:t xml:space="preserve">7) </w:t>
      </w:r>
    </w:p>
    <w:p w14:paraId="69622549" w14:textId="77777777" w:rsidR="00BA0AFE" w:rsidRDefault="00E76B55">
      <w:pPr>
        <w:pStyle w:val="ListParagraph"/>
        <w:keepNext/>
        <w:numPr>
          <w:ilvl w:val="0"/>
          <w:numId w:val="4"/>
        </w:numPr>
      </w:pPr>
      <w:r>
        <w:t xml:space="preserve">Not </w:t>
      </w:r>
      <w:proofErr w:type="gramStart"/>
      <w:r>
        <w:t>really  (</w:t>
      </w:r>
      <w:proofErr w:type="gramEnd"/>
      <w:r>
        <w:t xml:space="preserve">8) </w:t>
      </w:r>
    </w:p>
    <w:p w14:paraId="753D47A5" w14:textId="77777777" w:rsidR="00BA0AFE" w:rsidRDefault="00E76B55">
      <w:pPr>
        <w:pStyle w:val="ListParagraph"/>
        <w:keepNext/>
        <w:numPr>
          <w:ilvl w:val="0"/>
          <w:numId w:val="4"/>
        </w:numPr>
      </w:pPr>
      <w:r>
        <w:t xml:space="preserve">Not at </w:t>
      </w:r>
      <w:proofErr w:type="gramStart"/>
      <w:r>
        <w:t>all  (</w:t>
      </w:r>
      <w:proofErr w:type="gramEnd"/>
      <w:r>
        <w:t xml:space="preserve">9) </w:t>
      </w:r>
    </w:p>
    <w:p w14:paraId="4AF274E2" w14:textId="77777777" w:rsidR="00BA0AFE" w:rsidRDefault="00BA0AFE"/>
    <w:p w14:paraId="527AEA53"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7B46F63C" w14:textId="77777777">
        <w:trPr>
          <w:trHeight w:val="300"/>
        </w:trPr>
        <w:tc>
          <w:tcPr>
            <w:tcW w:w="1368" w:type="dxa"/>
            <w:tcBorders>
              <w:top w:val="nil"/>
              <w:left w:val="nil"/>
              <w:bottom w:val="nil"/>
              <w:right w:val="nil"/>
            </w:tcBorders>
          </w:tcPr>
          <w:p w14:paraId="507C6564" w14:textId="77777777" w:rsidR="00BA0AFE" w:rsidRDefault="00E76B55">
            <w:pPr>
              <w:rPr>
                <w:color w:val="CCCCCC"/>
              </w:rPr>
            </w:pPr>
            <w:r>
              <w:rPr>
                <w:color w:val="CCCCCC"/>
              </w:rPr>
              <w:t>Page Break</w:t>
            </w:r>
          </w:p>
        </w:tc>
        <w:tc>
          <w:tcPr>
            <w:tcW w:w="8208" w:type="dxa"/>
            <w:tcBorders>
              <w:top w:val="nil"/>
              <w:left w:val="nil"/>
              <w:bottom w:val="nil"/>
              <w:right w:val="nil"/>
            </w:tcBorders>
          </w:tcPr>
          <w:p w14:paraId="4F4A951A" w14:textId="77777777" w:rsidR="00BA0AFE" w:rsidRDefault="00BA0AFE">
            <w:pPr>
              <w:pBdr>
                <w:top w:val="single" w:sz="8" w:space="0" w:color="CCCCCC"/>
              </w:pBdr>
              <w:spacing w:before="120" w:after="120" w:line="120" w:lineRule="auto"/>
              <w:jc w:val="center"/>
              <w:rPr>
                <w:color w:val="CCCCCC"/>
              </w:rPr>
            </w:pPr>
          </w:p>
        </w:tc>
      </w:tr>
    </w:tbl>
    <w:p w14:paraId="6C615C4C" w14:textId="77777777" w:rsidR="00BA0AFE" w:rsidRDefault="00E76B55">
      <w:r>
        <w:br w:type="page"/>
      </w:r>
    </w:p>
    <w:p w14:paraId="6E1EBD3A" w14:textId="77777777" w:rsidR="00BA0AFE" w:rsidRDefault="00E76B55">
      <w:pPr>
        <w:pStyle w:val="QDisplayLogic"/>
        <w:keepNext/>
      </w:pPr>
      <w:r>
        <w:lastRenderedPageBreak/>
        <w:t>Display This Question:</w:t>
      </w:r>
    </w:p>
    <w:p w14:paraId="2C4E5062" w14:textId="77777777" w:rsidR="00BA0AFE" w:rsidRDefault="00E76B55">
      <w:pPr>
        <w:pStyle w:val="QDisplayLogic"/>
        <w:keepNext/>
        <w:ind w:firstLine="400"/>
      </w:pPr>
      <w:r>
        <w:t xml:space="preserve">If </w:t>
      </w:r>
      <w:proofErr w:type="gramStart"/>
      <w:r>
        <w:t>Is</w:t>
      </w:r>
      <w:proofErr w:type="gramEnd"/>
      <w:r>
        <w:t xml:space="preserve"> concern about environmental sustainability an important consideration in your future career as... = Yes, definitely.</w:t>
      </w:r>
    </w:p>
    <w:p w14:paraId="536E923F" w14:textId="77777777" w:rsidR="00BA0AFE" w:rsidRDefault="00E76B55">
      <w:pPr>
        <w:pStyle w:val="QDisplayLogic"/>
        <w:keepNext/>
        <w:ind w:firstLine="400"/>
      </w:pPr>
      <w:r>
        <w:t>Or Is concern about environmental sustainability an important consideration in your future career as... = Yes, somewhat</w:t>
      </w:r>
    </w:p>
    <w:p w14:paraId="53ED6223" w14:textId="77777777" w:rsidR="00BA0AFE" w:rsidRDefault="00BA0AFE"/>
    <w:p w14:paraId="54DABE18" w14:textId="77777777" w:rsidR="00BA0AFE" w:rsidRDefault="00E76B55">
      <w:pPr>
        <w:keepNext/>
      </w:pPr>
      <w:r>
        <w:t>Q39 In what ways is it important?</w:t>
      </w:r>
    </w:p>
    <w:p w14:paraId="66BB6F57" w14:textId="77777777" w:rsidR="00BA0AFE" w:rsidRDefault="00E76B55">
      <w:pPr>
        <w:pStyle w:val="ListParagraph"/>
        <w:keepNext/>
        <w:numPr>
          <w:ilvl w:val="0"/>
          <w:numId w:val="4"/>
        </w:numPr>
      </w:pPr>
      <w:r>
        <w:t xml:space="preserve">It is important for me to work specifically in environmental </w:t>
      </w:r>
      <w:proofErr w:type="gramStart"/>
      <w:r>
        <w:t>sustainability  (</w:t>
      </w:r>
      <w:proofErr w:type="gramEnd"/>
      <w:r>
        <w:t xml:space="preserve">1) </w:t>
      </w:r>
    </w:p>
    <w:p w14:paraId="3FAB4787" w14:textId="77777777" w:rsidR="00BA0AFE" w:rsidRDefault="00E76B55">
      <w:pPr>
        <w:pStyle w:val="ListParagraph"/>
        <w:keepNext/>
        <w:numPr>
          <w:ilvl w:val="0"/>
          <w:numId w:val="4"/>
        </w:numPr>
      </w:pPr>
      <w:r>
        <w:t xml:space="preserve">It is important for me to work within a company or </w:t>
      </w:r>
      <w:proofErr w:type="spellStart"/>
      <w:r>
        <w:t>organisation</w:t>
      </w:r>
      <w:proofErr w:type="spellEnd"/>
      <w:r>
        <w:t xml:space="preserve"> that is environmentally </w:t>
      </w:r>
      <w:proofErr w:type="gramStart"/>
      <w:r>
        <w:t>sustainable  (</w:t>
      </w:r>
      <w:proofErr w:type="gramEnd"/>
      <w:r>
        <w:t xml:space="preserve">2) </w:t>
      </w:r>
    </w:p>
    <w:p w14:paraId="28E3E79A" w14:textId="77777777" w:rsidR="00BA0AFE" w:rsidRDefault="00E76B55">
      <w:pPr>
        <w:pStyle w:val="ListParagraph"/>
        <w:keepNext/>
        <w:numPr>
          <w:ilvl w:val="0"/>
          <w:numId w:val="4"/>
        </w:numPr>
      </w:pPr>
      <w:proofErr w:type="gramStart"/>
      <w:r>
        <w:t>Other  (</w:t>
      </w:r>
      <w:proofErr w:type="gramEnd"/>
      <w:r>
        <w:t>3) ________________________________________________</w:t>
      </w:r>
    </w:p>
    <w:p w14:paraId="4A38C574" w14:textId="77777777" w:rsidR="00BA0AFE" w:rsidRDefault="00BA0AFE"/>
    <w:p w14:paraId="7EFBCA0E" w14:textId="77777777" w:rsidR="00BA0AFE" w:rsidRDefault="00BA0AFE">
      <w:pPr>
        <w:pStyle w:val="QuestionSeparator"/>
      </w:pPr>
    </w:p>
    <w:p w14:paraId="1C836FE7" w14:textId="77777777" w:rsidR="00BA0AFE" w:rsidRDefault="00E76B55">
      <w:pPr>
        <w:pStyle w:val="QDisplayLogic"/>
        <w:keepNext/>
      </w:pPr>
      <w:r>
        <w:t>Display This Question:</w:t>
      </w:r>
    </w:p>
    <w:p w14:paraId="7968AB49" w14:textId="77777777" w:rsidR="00BA0AFE" w:rsidRDefault="00E76B55">
      <w:pPr>
        <w:pStyle w:val="QDisplayLogic"/>
        <w:keepNext/>
        <w:ind w:firstLine="400"/>
      </w:pPr>
      <w:r>
        <w:t>If Is concern about environmental sustainability an important consideration in your future career as</w:t>
      </w:r>
      <w:proofErr w:type="gramStart"/>
      <w:r>
        <w:t>... !</w:t>
      </w:r>
      <w:proofErr w:type="gramEnd"/>
      <w:r>
        <w:t>= Yes, definitely.</w:t>
      </w:r>
    </w:p>
    <w:p w14:paraId="3F7FFC77" w14:textId="77777777" w:rsidR="00BA0AFE" w:rsidRDefault="00BA0AFE"/>
    <w:p w14:paraId="2C053F44" w14:textId="77777777" w:rsidR="00BA0AFE" w:rsidRDefault="00E76B55">
      <w:pPr>
        <w:keepNext/>
      </w:pPr>
      <w:r>
        <w:t xml:space="preserve">Q40 </w:t>
      </w:r>
      <w:r>
        <w:br/>
        <w:t xml:space="preserve">How important are the following factors for your future career aspirations?  </w:t>
      </w:r>
      <w:r>
        <w:br/>
        <w:t xml:space="preserve">   </w:t>
      </w:r>
      <w:r>
        <w:br/>
      </w:r>
      <w:r>
        <w:rPr>
          <w:i/>
        </w:rPr>
        <w:lastRenderedPageBreak/>
        <w:t>Hover over the stars and click to select a number. 5 stars = very important 0 stars = not important at all</w:t>
      </w:r>
    </w:p>
    <w:tbl>
      <w:tblPr>
        <w:tblStyle w:val="QStarSliderTable"/>
        <w:tblW w:w="1500" w:type="auto"/>
        <w:tblInd w:w="20" w:type="dxa"/>
        <w:tblLook w:val="07E0" w:firstRow="1" w:lastRow="1" w:firstColumn="1" w:lastColumn="1" w:noHBand="1" w:noVBand="1"/>
      </w:tblPr>
      <w:tblGrid>
        <w:gridCol w:w="1500"/>
        <w:gridCol w:w="1500"/>
        <w:gridCol w:w="1500"/>
        <w:gridCol w:w="1500"/>
        <w:gridCol w:w="1500"/>
        <w:gridCol w:w="1500"/>
      </w:tblGrid>
      <w:tr w:rsidR="00BA0AFE" w14:paraId="6A066793" w14:textId="77777777">
        <w:tc>
          <w:tcPr>
            <w:tcW w:w="1500" w:type="dxa"/>
          </w:tcPr>
          <w:p w14:paraId="6058EBF8" w14:textId="77777777" w:rsidR="00BA0AFE" w:rsidRDefault="00E76B55">
            <w:pPr>
              <w:keepNext/>
            </w:pPr>
            <w:r>
              <w:t>Salary (1)</w:t>
            </w:r>
          </w:p>
        </w:tc>
        <w:tc>
          <w:tcPr>
            <w:tcW w:w="1500" w:type="dxa"/>
          </w:tcPr>
          <w:p w14:paraId="4E6161E2" w14:textId="77777777" w:rsidR="00BA0AFE" w:rsidRDefault="00E76B55">
            <w:pPr>
              <w:keepNext/>
            </w:pPr>
            <w:r>
              <w:rPr>
                <w:noProof/>
              </w:rPr>
              <w:drawing>
                <wp:inline distT="0" distB="0" distL="0" distR="0" wp14:anchorId="6BF7221D" wp14:editId="02E493F2">
                  <wp:extent cx="247650" cy="238125"/>
                  <wp:effectExtent l="0" t="0" r="0" b="0"/>
                  <wp:docPr id="10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08F4FE4F" w14:textId="77777777" w:rsidR="00BA0AFE" w:rsidRDefault="00E76B55">
            <w:pPr>
              <w:keepNext/>
            </w:pPr>
            <w:r>
              <w:rPr>
                <w:noProof/>
              </w:rPr>
              <w:drawing>
                <wp:inline distT="0" distB="0" distL="0" distR="0" wp14:anchorId="160C637D" wp14:editId="74516B35">
                  <wp:extent cx="247650" cy="238125"/>
                  <wp:effectExtent l="0" t="0" r="0" b="0"/>
                  <wp:docPr id="10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39CCE30F" w14:textId="77777777" w:rsidR="00BA0AFE" w:rsidRDefault="00E76B55">
            <w:pPr>
              <w:keepNext/>
            </w:pPr>
            <w:r>
              <w:rPr>
                <w:noProof/>
              </w:rPr>
              <w:drawing>
                <wp:inline distT="0" distB="0" distL="0" distR="0" wp14:anchorId="728AB4F4" wp14:editId="4E4CF9A3">
                  <wp:extent cx="247650" cy="238125"/>
                  <wp:effectExtent l="0" t="0" r="0" b="0"/>
                  <wp:docPr id="11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042F7F6F" w14:textId="77777777" w:rsidR="00BA0AFE" w:rsidRDefault="00E76B55">
            <w:pPr>
              <w:keepNext/>
            </w:pPr>
            <w:r>
              <w:rPr>
                <w:noProof/>
              </w:rPr>
              <w:drawing>
                <wp:inline distT="0" distB="0" distL="0" distR="0" wp14:anchorId="7A11CBEF" wp14:editId="17C99B58">
                  <wp:extent cx="247650" cy="238125"/>
                  <wp:effectExtent l="0" t="0" r="0" b="0"/>
                  <wp:docPr id="11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2D3875A8" w14:textId="77777777" w:rsidR="00BA0AFE" w:rsidRDefault="00E76B55">
            <w:pPr>
              <w:keepNext/>
            </w:pPr>
            <w:r>
              <w:rPr>
                <w:noProof/>
              </w:rPr>
              <w:drawing>
                <wp:inline distT="0" distB="0" distL="0" distR="0" wp14:anchorId="2C593AD7" wp14:editId="76330299">
                  <wp:extent cx="247650" cy="238125"/>
                  <wp:effectExtent l="0" t="0" r="0" b="0"/>
                  <wp:docPr id="11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5ACF520B" w14:textId="77777777">
        <w:tc>
          <w:tcPr>
            <w:tcW w:w="1500" w:type="dxa"/>
          </w:tcPr>
          <w:p w14:paraId="12C05F6D" w14:textId="77777777" w:rsidR="00BA0AFE" w:rsidRDefault="00E76B55">
            <w:pPr>
              <w:keepNext/>
            </w:pPr>
            <w:r>
              <w:t>Proximity to family or friends (2)</w:t>
            </w:r>
          </w:p>
        </w:tc>
        <w:tc>
          <w:tcPr>
            <w:tcW w:w="1500" w:type="dxa"/>
          </w:tcPr>
          <w:p w14:paraId="79199716" w14:textId="77777777" w:rsidR="00BA0AFE" w:rsidRDefault="00E76B55">
            <w:pPr>
              <w:keepNext/>
            </w:pPr>
            <w:r>
              <w:rPr>
                <w:noProof/>
              </w:rPr>
              <w:drawing>
                <wp:inline distT="0" distB="0" distL="0" distR="0" wp14:anchorId="1DF7A623" wp14:editId="40AD5E9D">
                  <wp:extent cx="247650" cy="238125"/>
                  <wp:effectExtent l="0" t="0" r="0" b="0"/>
                  <wp:docPr id="11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65C61390" w14:textId="77777777" w:rsidR="00BA0AFE" w:rsidRDefault="00E76B55">
            <w:pPr>
              <w:keepNext/>
            </w:pPr>
            <w:r>
              <w:rPr>
                <w:noProof/>
              </w:rPr>
              <w:drawing>
                <wp:inline distT="0" distB="0" distL="0" distR="0" wp14:anchorId="561374F7" wp14:editId="437B0FF5">
                  <wp:extent cx="247650" cy="238125"/>
                  <wp:effectExtent l="0" t="0" r="0" b="0"/>
                  <wp:docPr id="11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7AE95CCA" w14:textId="77777777" w:rsidR="00BA0AFE" w:rsidRDefault="00E76B55">
            <w:pPr>
              <w:keepNext/>
            </w:pPr>
            <w:r>
              <w:rPr>
                <w:noProof/>
              </w:rPr>
              <w:drawing>
                <wp:inline distT="0" distB="0" distL="0" distR="0" wp14:anchorId="631FF6E1" wp14:editId="5C4EFD83">
                  <wp:extent cx="247650" cy="238125"/>
                  <wp:effectExtent l="0" t="0" r="0" b="0"/>
                  <wp:docPr id="11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6599BDA6" w14:textId="77777777" w:rsidR="00BA0AFE" w:rsidRDefault="00E76B55">
            <w:pPr>
              <w:keepNext/>
            </w:pPr>
            <w:r>
              <w:rPr>
                <w:noProof/>
              </w:rPr>
              <w:drawing>
                <wp:inline distT="0" distB="0" distL="0" distR="0" wp14:anchorId="5D607A62" wp14:editId="5943DBBD">
                  <wp:extent cx="247650" cy="238125"/>
                  <wp:effectExtent l="0" t="0" r="0" b="0"/>
                  <wp:docPr id="11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560D6457" w14:textId="77777777" w:rsidR="00BA0AFE" w:rsidRDefault="00E76B55">
            <w:pPr>
              <w:keepNext/>
            </w:pPr>
            <w:r>
              <w:rPr>
                <w:noProof/>
              </w:rPr>
              <w:drawing>
                <wp:inline distT="0" distB="0" distL="0" distR="0" wp14:anchorId="1B51CF35" wp14:editId="2C86ED29">
                  <wp:extent cx="247650" cy="238125"/>
                  <wp:effectExtent l="0" t="0" r="0" b="0"/>
                  <wp:docPr id="11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50C8B375" w14:textId="77777777">
        <w:tc>
          <w:tcPr>
            <w:tcW w:w="1500" w:type="dxa"/>
          </w:tcPr>
          <w:p w14:paraId="5E8B542C" w14:textId="77777777" w:rsidR="00BA0AFE" w:rsidRDefault="00E76B55">
            <w:pPr>
              <w:keepNext/>
            </w:pPr>
            <w:r>
              <w:t>Family friendly policies (12)</w:t>
            </w:r>
          </w:p>
        </w:tc>
        <w:tc>
          <w:tcPr>
            <w:tcW w:w="1500" w:type="dxa"/>
          </w:tcPr>
          <w:p w14:paraId="22291692" w14:textId="77777777" w:rsidR="00BA0AFE" w:rsidRDefault="00E76B55">
            <w:pPr>
              <w:keepNext/>
            </w:pPr>
            <w:r>
              <w:rPr>
                <w:noProof/>
              </w:rPr>
              <w:drawing>
                <wp:inline distT="0" distB="0" distL="0" distR="0" wp14:anchorId="4F450D9E" wp14:editId="27284A6E">
                  <wp:extent cx="247650" cy="238125"/>
                  <wp:effectExtent l="0" t="0" r="0" b="0"/>
                  <wp:docPr id="11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1D5398D0" w14:textId="77777777" w:rsidR="00BA0AFE" w:rsidRDefault="00E76B55">
            <w:pPr>
              <w:keepNext/>
            </w:pPr>
            <w:r>
              <w:rPr>
                <w:noProof/>
              </w:rPr>
              <w:drawing>
                <wp:inline distT="0" distB="0" distL="0" distR="0" wp14:anchorId="4FBC243E" wp14:editId="7FC746E5">
                  <wp:extent cx="247650" cy="238125"/>
                  <wp:effectExtent l="0" t="0" r="0" b="0"/>
                  <wp:docPr id="11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2B1A18C3" w14:textId="77777777" w:rsidR="00BA0AFE" w:rsidRDefault="00E76B55">
            <w:pPr>
              <w:keepNext/>
            </w:pPr>
            <w:r>
              <w:rPr>
                <w:noProof/>
              </w:rPr>
              <w:drawing>
                <wp:inline distT="0" distB="0" distL="0" distR="0" wp14:anchorId="1AF7C05F" wp14:editId="2D9BB5AF">
                  <wp:extent cx="247650" cy="238125"/>
                  <wp:effectExtent l="0" t="0" r="0" b="0"/>
                  <wp:docPr id="12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2334C955" w14:textId="77777777" w:rsidR="00BA0AFE" w:rsidRDefault="00E76B55">
            <w:pPr>
              <w:keepNext/>
            </w:pPr>
            <w:r>
              <w:rPr>
                <w:noProof/>
              </w:rPr>
              <w:drawing>
                <wp:inline distT="0" distB="0" distL="0" distR="0" wp14:anchorId="4995C4C1" wp14:editId="11A9F336">
                  <wp:extent cx="247650" cy="238125"/>
                  <wp:effectExtent l="0" t="0" r="0" b="0"/>
                  <wp:docPr id="12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3B1C8936" w14:textId="77777777" w:rsidR="00BA0AFE" w:rsidRDefault="00E76B55">
            <w:pPr>
              <w:keepNext/>
            </w:pPr>
            <w:r>
              <w:rPr>
                <w:noProof/>
              </w:rPr>
              <w:drawing>
                <wp:inline distT="0" distB="0" distL="0" distR="0" wp14:anchorId="3FE422F4" wp14:editId="2E1DB74B">
                  <wp:extent cx="247650" cy="238125"/>
                  <wp:effectExtent l="0" t="0" r="0" b="0"/>
                  <wp:docPr id="12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27C23B28" w14:textId="77777777">
        <w:tc>
          <w:tcPr>
            <w:tcW w:w="1500" w:type="dxa"/>
          </w:tcPr>
          <w:p w14:paraId="3E997D59" w14:textId="77777777" w:rsidR="00BA0AFE" w:rsidRDefault="00E76B55">
            <w:pPr>
              <w:keepNext/>
            </w:pPr>
            <w:r>
              <w:t>Location (5)</w:t>
            </w:r>
          </w:p>
        </w:tc>
        <w:tc>
          <w:tcPr>
            <w:tcW w:w="1500" w:type="dxa"/>
          </w:tcPr>
          <w:p w14:paraId="216AA41D" w14:textId="77777777" w:rsidR="00BA0AFE" w:rsidRDefault="00E76B55">
            <w:pPr>
              <w:keepNext/>
            </w:pPr>
            <w:r>
              <w:rPr>
                <w:noProof/>
              </w:rPr>
              <w:drawing>
                <wp:inline distT="0" distB="0" distL="0" distR="0" wp14:anchorId="450D8B1E" wp14:editId="339ED3B1">
                  <wp:extent cx="247650" cy="238125"/>
                  <wp:effectExtent l="0" t="0" r="0" b="0"/>
                  <wp:docPr id="12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1326ABC7" w14:textId="77777777" w:rsidR="00BA0AFE" w:rsidRDefault="00E76B55">
            <w:pPr>
              <w:keepNext/>
            </w:pPr>
            <w:r>
              <w:rPr>
                <w:noProof/>
              </w:rPr>
              <w:drawing>
                <wp:inline distT="0" distB="0" distL="0" distR="0" wp14:anchorId="6F2C0650" wp14:editId="06FB232D">
                  <wp:extent cx="247650" cy="238125"/>
                  <wp:effectExtent l="0" t="0" r="0" b="0"/>
                  <wp:docPr id="12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4D98B075" w14:textId="77777777" w:rsidR="00BA0AFE" w:rsidRDefault="00E76B55">
            <w:pPr>
              <w:keepNext/>
            </w:pPr>
            <w:r>
              <w:rPr>
                <w:noProof/>
              </w:rPr>
              <w:drawing>
                <wp:inline distT="0" distB="0" distL="0" distR="0" wp14:anchorId="6B812F6A" wp14:editId="5604ECF1">
                  <wp:extent cx="247650" cy="238125"/>
                  <wp:effectExtent l="0" t="0" r="0" b="0"/>
                  <wp:docPr id="12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75B6570F" w14:textId="77777777" w:rsidR="00BA0AFE" w:rsidRDefault="00E76B55">
            <w:pPr>
              <w:keepNext/>
            </w:pPr>
            <w:r>
              <w:rPr>
                <w:noProof/>
              </w:rPr>
              <w:drawing>
                <wp:inline distT="0" distB="0" distL="0" distR="0" wp14:anchorId="1602C813" wp14:editId="03C2314F">
                  <wp:extent cx="247650" cy="238125"/>
                  <wp:effectExtent l="0" t="0" r="0" b="0"/>
                  <wp:docPr id="12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6F36E37E" w14:textId="77777777" w:rsidR="00BA0AFE" w:rsidRDefault="00E76B55">
            <w:pPr>
              <w:keepNext/>
            </w:pPr>
            <w:r>
              <w:rPr>
                <w:noProof/>
              </w:rPr>
              <w:drawing>
                <wp:inline distT="0" distB="0" distL="0" distR="0" wp14:anchorId="4BEA6436" wp14:editId="7A135483">
                  <wp:extent cx="247650" cy="238125"/>
                  <wp:effectExtent l="0" t="0" r="0" b="0"/>
                  <wp:docPr id="12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660C88AC" w14:textId="77777777">
        <w:tc>
          <w:tcPr>
            <w:tcW w:w="1500" w:type="dxa"/>
          </w:tcPr>
          <w:p w14:paraId="61643409" w14:textId="77777777" w:rsidR="00BA0AFE" w:rsidRDefault="00E76B55">
            <w:pPr>
              <w:keepNext/>
            </w:pPr>
            <w:r>
              <w:t>Corporate social responsibility (7)</w:t>
            </w:r>
          </w:p>
        </w:tc>
        <w:tc>
          <w:tcPr>
            <w:tcW w:w="1500" w:type="dxa"/>
          </w:tcPr>
          <w:p w14:paraId="5C2D3A8C" w14:textId="77777777" w:rsidR="00BA0AFE" w:rsidRDefault="00E76B55">
            <w:pPr>
              <w:keepNext/>
            </w:pPr>
            <w:r>
              <w:rPr>
                <w:noProof/>
              </w:rPr>
              <w:drawing>
                <wp:inline distT="0" distB="0" distL="0" distR="0" wp14:anchorId="529E312E" wp14:editId="19D19AD7">
                  <wp:extent cx="247650" cy="238125"/>
                  <wp:effectExtent l="0" t="0" r="0" b="0"/>
                  <wp:docPr id="12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4E2C01AC" w14:textId="77777777" w:rsidR="00BA0AFE" w:rsidRDefault="00E76B55">
            <w:pPr>
              <w:keepNext/>
            </w:pPr>
            <w:r>
              <w:rPr>
                <w:noProof/>
              </w:rPr>
              <w:drawing>
                <wp:inline distT="0" distB="0" distL="0" distR="0" wp14:anchorId="192DD784" wp14:editId="0EB19948">
                  <wp:extent cx="247650" cy="238125"/>
                  <wp:effectExtent l="0" t="0" r="0" b="0"/>
                  <wp:docPr id="12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09490425" w14:textId="77777777" w:rsidR="00BA0AFE" w:rsidRDefault="00E76B55">
            <w:pPr>
              <w:keepNext/>
            </w:pPr>
            <w:r>
              <w:rPr>
                <w:noProof/>
              </w:rPr>
              <w:drawing>
                <wp:inline distT="0" distB="0" distL="0" distR="0" wp14:anchorId="4E5206B8" wp14:editId="3BD89716">
                  <wp:extent cx="247650" cy="238125"/>
                  <wp:effectExtent l="0" t="0" r="0" b="0"/>
                  <wp:docPr id="13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5130BF0E" w14:textId="77777777" w:rsidR="00BA0AFE" w:rsidRDefault="00E76B55">
            <w:pPr>
              <w:keepNext/>
            </w:pPr>
            <w:r>
              <w:rPr>
                <w:noProof/>
              </w:rPr>
              <w:drawing>
                <wp:inline distT="0" distB="0" distL="0" distR="0" wp14:anchorId="7F290373" wp14:editId="63765886">
                  <wp:extent cx="247650" cy="238125"/>
                  <wp:effectExtent l="0" t="0" r="0" b="0"/>
                  <wp:docPr id="13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561E5E17" w14:textId="77777777" w:rsidR="00BA0AFE" w:rsidRDefault="00E76B55">
            <w:pPr>
              <w:keepNext/>
            </w:pPr>
            <w:r>
              <w:rPr>
                <w:noProof/>
              </w:rPr>
              <w:drawing>
                <wp:inline distT="0" distB="0" distL="0" distR="0" wp14:anchorId="4E2EEF5C" wp14:editId="79A17EB9">
                  <wp:extent cx="247650" cy="238125"/>
                  <wp:effectExtent l="0" t="0" r="0" b="0"/>
                  <wp:docPr id="13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21919E71" w14:textId="77777777">
        <w:tc>
          <w:tcPr>
            <w:tcW w:w="1500" w:type="dxa"/>
          </w:tcPr>
          <w:p w14:paraId="09E4130B" w14:textId="77777777" w:rsidR="00BA0AFE" w:rsidRDefault="00E76B55">
            <w:pPr>
              <w:keepNext/>
            </w:pPr>
            <w:r>
              <w:t>Prestige (8)</w:t>
            </w:r>
          </w:p>
        </w:tc>
        <w:tc>
          <w:tcPr>
            <w:tcW w:w="1500" w:type="dxa"/>
          </w:tcPr>
          <w:p w14:paraId="0DBB3755" w14:textId="77777777" w:rsidR="00BA0AFE" w:rsidRDefault="00E76B55">
            <w:pPr>
              <w:keepNext/>
            </w:pPr>
            <w:r>
              <w:rPr>
                <w:noProof/>
              </w:rPr>
              <w:drawing>
                <wp:inline distT="0" distB="0" distL="0" distR="0" wp14:anchorId="43878B66" wp14:editId="41FB9C33">
                  <wp:extent cx="247650" cy="238125"/>
                  <wp:effectExtent l="0" t="0" r="0" b="0"/>
                  <wp:docPr id="13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62468368" w14:textId="77777777" w:rsidR="00BA0AFE" w:rsidRDefault="00E76B55">
            <w:pPr>
              <w:keepNext/>
            </w:pPr>
            <w:r>
              <w:rPr>
                <w:noProof/>
              </w:rPr>
              <w:drawing>
                <wp:inline distT="0" distB="0" distL="0" distR="0" wp14:anchorId="6CA429B1" wp14:editId="70E04AFB">
                  <wp:extent cx="247650" cy="238125"/>
                  <wp:effectExtent l="0" t="0" r="0" b="0"/>
                  <wp:docPr id="13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462C0A37" w14:textId="77777777" w:rsidR="00BA0AFE" w:rsidRDefault="00E76B55">
            <w:pPr>
              <w:keepNext/>
            </w:pPr>
            <w:r>
              <w:rPr>
                <w:noProof/>
              </w:rPr>
              <w:drawing>
                <wp:inline distT="0" distB="0" distL="0" distR="0" wp14:anchorId="67A97DBC" wp14:editId="6C498D8E">
                  <wp:extent cx="247650" cy="238125"/>
                  <wp:effectExtent l="0" t="0" r="0" b="0"/>
                  <wp:docPr id="13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2290CD3A" w14:textId="77777777" w:rsidR="00BA0AFE" w:rsidRDefault="00E76B55">
            <w:pPr>
              <w:keepNext/>
            </w:pPr>
            <w:r>
              <w:rPr>
                <w:noProof/>
              </w:rPr>
              <w:drawing>
                <wp:inline distT="0" distB="0" distL="0" distR="0" wp14:anchorId="5CC86EE1" wp14:editId="105295F7">
                  <wp:extent cx="247650" cy="238125"/>
                  <wp:effectExtent l="0" t="0" r="0" b="0"/>
                  <wp:docPr id="13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281DFD78" w14:textId="77777777" w:rsidR="00BA0AFE" w:rsidRDefault="00E76B55">
            <w:pPr>
              <w:keepNext/>
            </w:pPr>
            <w:r>
              <w:rPr>
                <w:noProof/>
              </w:rPr>
              <w:drawing>
                <wp:inline distT="0" distB="0" distL="0" distR="0" wp14:anchorId="4B4FF19B" wp14:editId="54F4AF15">
                  <wp:extent cx="247650" cy="238125"/>
                  <wp:effectExtent l="0" t="0" r="0" b="0"/>
                  <wp:docPr id="13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60039F58" w14:textId="77777777">
        <w:tc>
          <w:tcPr>
            <w:tcW w:w="1500" w:type="dxa"/>
          </w:tcPr>
          <w:p w14:paraId="6A781137" w14:textId="77777777" w:rsidR="00BA0AFE" w:rsidRDefault="00E76B55">
            <w:pPr>
              <w:keepNext/>
            </w:pPr>
            <w:r>
              <w:t>Job satisfaction (9)</w:t>
            </w:r>
          </w:p>
        </w:tc>
        <w:tc>
          <w:tcPr>
            <w:tcW w:w="1500" w:type="dxa"/>
          </w:tcPr>
          <w:p w14:paraId="1B3965B7" w14:textId="77777777" w:rsidR="00BA0AFE" w:rsidRDefault="00E76B55">
            <w:pPr>
              <w:keepNext/>
            </w:pPr>
            <w:r>
              <w:rPr>
                <w:noProof/>
              </w:rPr>
              <w:drawing>
                <wp:inline distT="0" distB="0" distL="0" distR="0" wp14:anchorId="49EDA86C" wp14:editId="3D631160">
                  <wp:extent cx="247650" cy="238125"/>
                  <wp:effectExtent l="0" t="0" r="0" b="0"/>
                  <wp:docPr id="13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03FFE531" w14:textId="77777777" w:rsidR="00BA0AFE" w:rsidRDefault="00E76B55">
            <w:pPr>
              <w:keepNext/>
            </w:pPr>
            <w:r>
              <w:rPr>
                <w:noProof/>
              </w:rPr>
              <w:drawing>
                <wp:inline distT="0" distB="0" distL="0" distR="0" wp14:anchorId="1C9E570F" wp14:editId="017EA35C">
                  <wp:extent cx="247650" cy="238125"/>
                  <wp:effectExtent l="0" t="0" r="0" b="0"/>
                  <wp:docPr id="13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0B0835C3" w14:textId="77777777" w:rsidR="00BA0AFE" w:rsidRDefault="00E76B55">
            <w:pPr>
              <w:keepNext/>
            </w:pPr>
            <w:r>
              <w:rPr>
                <w:noProof/>
              </w:rPr>
              <w:drawing>
                <wp:inline distT="0" distB="0" distL="0" distR="0" wp14:anchorId="724DA9C8" wp14:editId="287741B0">
                  <wp:extent cx="247650" cy="238125"/>
                  <wp:effectExtent l="0" t="0" r="0" b="0"/>
                  <wp:docPr id="14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55032CB7" w14:textId="77777777" w:rsidR="00BA0AFE" w:rsidRDefault="00E76B55">
            <w:pPr>
              <w:keepNext/>
            </w:pPr>
            <w:r>
              <w:rPr>
                <w:noProof/>
              </w:rPr>
              <w:drawing>
                <wp:inline distT="0" distB="0" distL="0" distR="0" wp14:anchorId="021FCED7" wp14:editId="194EAFAD">
                  <wp:extent cx="247650" cy="238125"/>
                  <wp:effectExtent l="0" t="0" r="0" b="0"/>
                  <wp:docPr id="14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75D74F21" w14:textId="77777777" w:rsidR="00BA0AFE" w:rsidRDefault="00E76B55">
            <w:pPr>
              <w:keepNext/>
            </w:pPr>
            <w:r>
              <w:rPr>
                <w:noProof/>
              </w:rPr>
              <w:drawing>
                <wp:inline distT="0" distB="0" distL="0" distR="0" wp14:anchorId="7AB641B5" wp14:editId="3D03C6FF">
                  <wp:extent cx="247650" cy="238125"/>
                  <wp:effectExtent l="0" t="0" r="0" b="0"/>
                  <wp:docPr id="14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4491BD5C" w14:textId="77777777">
        <w:tc>
          <w:tcPr>
            <w:tcW w:w="1500" w:type="dxa"/>
          </w:tcPr>
          <w:p w14:paraId="0604E4A4" w14:textId="77777777" w:rsidR="00BA0AFE" w:rsidRDefault="00E76B55">
            <w:pPr>
              <w:keepNext/>
            </w:pPr>
            <w:r>
              <w:t>Job security (4)</w:t>
            </w:r>
          </w:p>
        </w:tc>
        <w:tc>
          <w:tcPr>
            <w:tcW w:w="1500" w:type="dxa"/>
          </w:tcPr>
          <w:p w14:paraId="04C409C0" w14:textId="77777777" w:rsidR="00BA0AFE" w:rsidRDefault="00E76B55">
            <w:pPr>
              <w:keepNext/>
            </w:pPr>
            <w:r>
              <w:rPr>
                <w:noProof/>
              </w:rPr>
              <w:drawing>
                <wp:inline distT="0" distB="0" distL="0" distR="0" wp14:anchorId="54F6036C" wp14:editId="7CEE1774">
                  <wp:extent cx="247650" cy="238125"/>
                  <wp:effectExtent l="0" t="0" r="0" b="0"/>
                  <wp:docPr id="143"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6FB6B7A1" w14:textId="77777777" w:rsidR="00BA0AFE" w:rsidRDefault="00E76B55">
            <w:pPr>
              <w:keepNext/>
            </w:pPr>
            <w:r>
              <w:rPr>
                <w:noProof/>
              </w:rPr>
              <w:drawing>
                <wp:inline distT="0" distB="0" distL="0" distR="0" wp14:anchorId="5506B972" wp14:editId="7E053170">
                  <wp:extent cx="247650" cy="238125"/>
                  <wp:effectExtent l="0" t="0" r="0" b="0"/>
                  <wp:docPr id="144"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4FAF941F" w14:textId="77777777" w:rsidR="00BA0AFE" w:rsidRDefault="00E76B55">
            <w:pPr>
              <w:keepNext/>
            </w:pPr>
            <w:r>
              <w:rPr>
                <w:noProof/>
              </w:rPr>
              <w:drawing>
                <wp:inline distT="0" distB="0" distL="0" distR="0" wp14:anchorId="28468C87" wp14:editId="3589CDD1">
                  <wp:extent cx="247650" cy="238125"/>
                  <wp:effectExtent l="0" t="0" r="0" b="0"/>
                  <wp:docPr id="145"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1DD25430" w14:textId="77777777" w:rsidR="00BA0AFE" w:rsidRDefault="00E76B55">
            <w:pPr>
              <w:keepNext/>
            </w:pPr>
            <w:r>
              <w:rPr>
                <w:noProof/>
              </w:rPr>
              <w:drawing>
                <wp:inline distT="0" distB="0" distL="0" distR="0" wp14:anchorId="02A99C4D" wp14:editId="3FDDF37D">
                  <wp:extent cx="247650" cy="238125"/>
                  <wp:effectExtent l="0" t="0" r="0" b="0"/>
                  <wp:docPr id="146"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28F470A2" w14:textId="77777777" w:rsidR="00BA0AFE" w:rsidRDefault="00E76B55">
            <w:pPr>
              <w:keepNext/>
            </w:pPr>
            <w:r>
              <w:rPr>
                <w:noProof/>
              </w:rPr>
              <w:drawing>
                <wp:inline distT="0" distB="0" distL="0" distR="0" wp14:anchorId="40D2E11F" wp14:editId="75134384">
                  <wp:extent cx="247650" cy="238125"/>
                  <wp:effectExtent l="0" t="0" r="0" b="0"/>
                  <wp:docPr id="147"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tar.png"/>
                          <pic:cNvPicPr/>
                        </pic:nvPicPr>
                        <pic:blipFill>
                          <a:blip r:embed="rId13"/>
                          <a:stretch>
                            <a:fillRect/>
                          </a:stretch>
                        </pic:blipFill>
                        <pic:spPr>
                          <a:xfrm>
                            <a:off x="0" y="0"/>
                            <a:ext cx="247650" cy="238125"/>
                          </a:xfrm>
                          <a:prstGeom prst="rect">
                            <a:avLst/>
                          </a:prstGeom>
                        </pic:spPr>
                      </pic:pic>
                    </a:graphicData>
                  </a:graphic>
                </wp:inline>
              </w:drawing>
            </w:r>
          </w:p>
        </w:tc>
      </w:tr>
      <w:tr w:rsidR="00BA0AFE" w14:paraId="0500A4C5" w14:textId="77777777">
        <w:tc>
          <w:tcPr>
            <w:tcW w:w="1500" w:type="dxa"/>
          </w:tcPr>
          <w:p w14:paraId="261A4957" w14:textId="77777777" w:rsidR="00BA0AFE" w:rsidRDefault="00E76B55">
            <w:pPr>
              <w:keepNext/>
            </w:pPr>
            <w:r>
              <w:t>Other (please specify) (11)</w:t>
            </w:r>
          </w:p>
        </w:tc>
        <w:tc>
          <w:tcPr>
            <w:tcW w:w="1500" w:type="dxa"/>
          </w:tcPr>
          <w:p w14:paraId="597C5D0E" w14:textId="77777777" w:rsidR="00BA0AFE" w:rsidRDefault="00E76B55">
            <w:pPr>
              <w:keepNext/>
            </w:pPr>
            <w:r>
              <w:rPr>
                <w:noProof/>
              </w:rPr>
              <w:drawing>
                <wp:inline distT="0" distB="0" distL="0" distR="0" wp14:anchorId="7F12164F" wp14:editId="73EEE289">
                  <wp:extent cx="247650" cy="238125"/>
                  <wp:effectExtent l="0" t="0" r="0" b="0"/>
                  <wp:docPr id="148"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130AC2BF" w14:textId="77777777" w:rsidR="00BA0AFE" w:rsidRDefault="00E76B55">
            <w:pPr>
              <w:keepNext/>
            </w:pPr>
            <w:r>
              <w:rPr>
                <w:noProof/>
              </w:rPr>
              <w:drawing>
                <wp:inline distT="0" distB="0" distL="0" distR="0" wp14:anchorId="2E759C21" wp14:editId="70F3694A">
                  <wp:extent cx="247650" cy="238125"/>
                  <wp:effectExtent l="0" t="0" r="0" b="0"/>
                  <wp:docPr id="149"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1EDDD901" w14:textId="77777777" w:rsidR="00BA0AFE" w:rsidRDefault="00E76B55">
            <w:pPr>
              <w:keepNext/>
            </w:pPr>
            <w:r>
              <w:rPr>
                <w:noProof/>
              </w:rPr>
              <w:drawing>
                <wp:inline distT="0" distB="0" distL="0" distR="0" wp14:anchorId="451B2AC7" wp14:editId="3E44E78A">
                  <wp:extent cx="247650" cy="238125"/>
                  <wp:effectExtent l="0" t="0" r="0" b="0"/>
                  <wp:docPr id="150"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3FDAB702" w14:textId="77777777" w:rsidR="00BA0AFE" w:rsidRDefault="00E76B55">
            <w:pPr>
              <w:keepNext/>
            </w:pPr>
            <w:r>
              <w:rPr>
                <w:noProof/>
              </w:rPr>
              <w:drawing>
                <wp:inline distT="0" distB="0" distL="0" distR="0" wp14:anchorId="74736B67" wp14:editId="0AEC3932">
                  <wp:extent cx="247650" cy="238125"/>
                  <wp:effectExtent l="0" t="0" r="0" b="0"/>
                  <wp:docPr id="151"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tar.png"/>
                          <pic:cNvPicPr/>
                        </pic:nvPicPr>
                        <pic:blipFill>
                          <a:blip r:embed="rId13"/>
                          <a:stretch>
                            <a:fillRect/>
                          </a:stretch>
                        </pic:blipFill>
                        <pic:spPr>
                          <a:xfrm>
                            <a:off x="0" y="0"/>
                            <a:ext cx="247650" cy="238125"/>
                          </a:xfrm>
                          <a:prstGeom prst="rect">
                            <a:avLst/>
                          </a:prstGeom>
                        </pic:spPr>
                      </pic:pic>
                    </a:graphicData>
                  </a:graphic>
                </wp:inline>
              </w:drawing>
            </w:r>
          </w:p>
        </w:tc>
        <w:tc>
          <w:tcPr>
            <w:tcW w:w="1500" w:type="dxa"/>
          </w:tcPr>
          <w:p w14:paraId="44AB91AE" w14:textId="77777777" w:rsidR="00BA0AFE" w:rsidRDefault="00E76B55">
            <w:pPr>
              <w:keepNext/>
            </w:pPr>
            <w:r>
              <w:rPr>
                <w:noProof/>
              </w:rPr>
              <w:drawing>
                <wp:inline distT="0" distB="0" distL="0" distR="0" wp14:anchorId="235AE07F" wp14:editId="70633DDA">
                  <wp:extent cx="247650" cy="238125"/>
                  <wp:effectExtent l="0" t="0" r="0" b="0"/>
                  <wp:docPr id="152" name="WordS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tar.png"/>
                          <pic:cNvPicPr/>
                        </pic:nvPicPr>
                        <pic:blipFill>
                          <a:blip r:embed="rId13"/>
                          <a:stretch>
                            <a:fillRect/>
                          </a:stretch>
                        </pic:blipFill>
                        <pic:spPr>
                          <a:xfrm>
                            <a:off x="0" y="0"/>
                            <a:ext cx="247650" cy="238125"/>
                          </a:xfrm>
                          <a:prstGeom prst="rect">
                            <a:avLst/>
                          </a:prstGeom>
                        </pic:spPr>
                      </pic:pic>
                    </a:graphicData>
                  </a:graphic>
                </wp:inline>
              </w:drawing>
            </w:r>
          </w:p>
        </w:tc>
      </w:tr>
    </w:tbl>
    <w:p w14:paraId="04BDC3E8" w14:textId="77777777" w:rsidR="00BA0AFE" w:rsidRDefault="00BA0AFE"/>
    <w:p w14:paraId="7F114071" w14:textId="77777777" w:rsidR="00BA0AFE" w:rsidRDefault="00BA0AFE"/>
    <w:p w14:paraId="53E232D9" w14:textId="77777777" w:rsidR="00BA0AFE" w:rsidRDefault="00E76B55">
      <w:pPr>
        <w:pStyle w:val="BlockEndLabel"/>
      </w:pPr>
      <w:r>
        <w:t xml:space="preserve">End of Block: </w:t>
      </w:r>
      <w:proofErr w:type="gramStart"/>
      <w:r>
        <w:t>Future plans</w:t>
      </w:r>
      <w:proofErr w:type="gramEnd"/>
    </w:p>
    <w:p w14:paraId="27C59C27" w14:textId="77777777" w:rsidR="00BA0AFE" w:rsidRDefault="00BA0AFE">
      <w:pPr>
        <w:pStyle w:val="BlockSeparator"/>
      </w:pPr>
    </w:p>
    <w:p w14:paraId="63045E88" w14:textId="77777777" w:rsidR="00BA0AFE" w:rsidRDefault="00E76B55">
      <w:pPr>
        <w:pStyle w:val="BlockStartLabel"/>
      </w:pPr>
      <w:r>
        <w:t>Start of Block: Block 9</w:t>
      </w:r>
    </w:p>
    <w:p w14:paraId="39AB637E" w14:textId="77777777" w:rsidR="00BA0AFE" w:rsidRDefault="00BA0AFE"/>
    <w:p w14:paraId="7F14BBAD" w14:textId="77777777" w:rsidR="00BA0AFE" w:rsidRDefault="00E76B55">
      <w:pPr>
        <w:keepNext/>
      </w:pPr>
      <w:r>
        <w:t xml:space="preserve">Q41 </w:t>
      </w:r>
      <w:r>
        <w:br/>
        <w:t>THIS IS THE END OF THE SURVEY!</w:t>
      </w:r>
      <w:r>
        <w:br/>
      </w:r>
      <w:r>
        <w:br/>
      </w:r>
      <w:r>
        <w:br/>
        <w:t>THANK YOU FOR TAKING PART</w:t>
      </w:r>
      <w:r>
        <w:br/>
      </w:r>
      <w:r>
        <w:br/>
      </w:r>
      <w:r>
        <w:br/>
      </w:r>
      <w:r>
        <w:lastRenderedPageBreak/>
        <w:t>Are you interested in any of the following (tick all that apply)</w:t>
      </w:r>
      <w:r>
        <w:br/>
      </w:r>
    </w:p>
    <w:p w14:paraId="5970D30F" w14:textId="77777777" w:rsidR="00BA0AFE" w:rsidRDefault="00E76B55">
      <w:pPr>
        <w:pStyle w:val="ListParagraph"/>
        <w:keepNext/>
        <w:numPr>
          <w:ilvl w:val="0"/>
          <w:numId w:val="2"/>
        </w:numPr>
      </w:pPr>
      <w:r>
        <w:t xml:space="preserve">Receiving a copy of the findings. We will produce the report in the summer of 2022.  (4) </w:t>
      </w:r>
    </w:p>
    <w:p w14:paraId="585DBFFD" w14:textId="77777777" w:rsidR="00BA0AFE" w:rsidRDefault="00E76B55">
      <w:pPr>
        <w:pStyle w:val="ListParagraph"/>
        <w:keepNext/>
        <w:numPr>
          <w:ilvl w:val="0"/>
          <w:numId w:val="2"/>
        </w:numPr>
      </w:pPr>
      <w:r>
        <w:t xml:space="preserve">Entering the prize draw. We will make the draw and notify the winner in March 2022.  (5) </w:t>
      </w:r>
    </w:p>
    <w:p w14:paraId="1F9B2913" w14:textId="77777777" w:rsidR="00BA0AFE" w:rsidRDefault="00E76B55">
      <w:pPr>
        <w:pStyle w:val="ListParagraph"/>
        <w:keepNext/>
        <w:numPr>
          <w:ilvl w:val="0"/>
          <w:numId w:val="2"/>
        </w:numPr>
      </w:pPr>
      <w:r>
        <w:t xml:space="preserve">Discussing the topics of this survey further in a fully confidential, short, online interview with one of our researchers. If so, we shall contact you by email to arrange a mutually convenient time for this.  (6) </w:t>
      </w:r>
    </w:p>
    <w:p w14:paraId="1E83816A" w14:textId="77777777" w:rsidR="00BA0AFE" w:rsidRDefault="00BA0AFE"/>
    <w:p w14:paraId="36088C3C" w14:textId="77777777" w:rsidR="00BA0AFE" w:rsidRDefault="00BA0AFE">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BA0AFE" w14:paraId="6B55EEDA" w14:textId="77777777">
        <w:trPr>
          <w:trHeight w:val="300"/>
        </w:trPr>
        <w:tc>
          <w:tcPr>
            <w:tcW w:w="1368" w:type="dxa"/>
            <w:tcBorders>
              <w:top w:val="nil"/>
              <w:left w:val="nil"/>
              <w:bottom w:val="nil"/>
              <w:right w:val="nil"/>
            </w:tcBorders>
          </w:tcPr>
          <w:p w14:paraId="00F8B3A4" w14:textId="77777777" w:rsidR="00BA0AFE" w:rsidRDefault="00E76B55">
            <w:pPr>
              <w:rPr>
                <w:color w:val="CCCCCC"/>
              </w:rPr>
            </w:pPr>
            <w:r>
              <w:rPr>
                <w:color w:val="CCCCCC"/>
              </w:rPr>
              <w:t>Page Break</w:t>
            </w:r>
          </w:p>
        </w:tc>
        <w:tc>
          <w:tcPr>
            <w:tcW w:w="8208" w:type="dxa"/>
            <w:tcBorders>
              <w:top w:val="nil"/>
              <w:left w:val="nil"/>
              <w:bottom w:val="nil"/>
              <w:right w:val="nil"/>
            </w:tcBorders>
          </w:tcPr>
          <w:p w14:paraId="601045E3" w14:textId="77777777" w:rsidR="00BA0AFE" w:rsidRDefault="00BA0AFE">
            <w:pPr>
              <w:pBdr>
                <w:top w:val="single" w:sz="8" w:space="0" w:color="CCCCCC"/>
              </w:pBdr>
              <w:spacing w:before="120" w:after="120" w:line="120" w:lineRule="auto"/>
              <w:jc w:val="center"/>
              <w:rPr>
                <w:color w:val="CCCCCC"/>
              </w:rPr>
            </w:pPr>
          </w:p>
        </w:tc>
      </w:tr>
    </w:tbl>
    <w:p w14:paraId="5AB9213F" w14:textId="77777777" w:rsidR="00BA0AFE" w:rsidRDefault="00E76B55">
      <w:r>
        <w:br w:type="page"/>
      </w:r>
    </w:p>
    <w:p w14:paraId="0B3D5810" w14:textId="77777777" w:rsidR="00BA0AFE" w:rsidRDefault="00E76B55">
      <w:pPr>
        <w:pStyle w:val="QDisplayLogic"/>
        <w:keepNext/>
      </w:pPr>
      <w:r>
        <w:lastRenderedPageBreak/>
        <w:t>Display This Question:</w:t>
      </w:r>
    </w:p>
    <w:p w14:paraId="4B68200C" w14:textId="77777777" w:rsidR="00BA0AFE" w:rsidRDefault="00E76B55">
      <w:pPr>
        <w:pStyle w:val="QDisplayLogic"/>
        <w:keepNext/>
        <w:ind w:firstLine="400"/>
      </w:pPr>
      <w:r>
        <w:t xml:space="preserve">If THIS IS THE END OF THE SURVEY! THANK YOU FOR TAKING PART Are you interested in any of the </w:t>
      </w:r>
      <w:proofErr w:type="spellStart"/>
      <w:r>
        <w:t>followi</w:t>
      </w:r>
      <w:proofErr w:type="spellEnd"/>
      <w:r>
        <w:t>... = Receiving a copy of the findings. We will produce the report in the summer of 2022.</w:t>
      </w:r>
    </w:p>
    <w:p w14:paraId="74A25C13" w14:textId="77777777" w:rsidR="00BA0AFE" w:rsidRDefault="00E76B55">
      <w:pPr>
        <w:pStyle w:val="QDisplayLogic"/>
        <w:keepNext/>
        <w:ind w:firstLine="400"/>
      </w:pPr>
      <w:r>
        <w:t xml:space="preserve">Or THIS IS THE END OF THE SURVEY! THANK YOU FOR TAKING PART Are you interested in any of the </w:t>
      </w:r>
      <w:proofErr w:type="spellStart"/>
      <w:r>
        <w:t>followi</w:t>
      </w:r>
      <w:proofErr w:type="spellEnd"/>
      <w:r>
        <w:t>... = Entering the prize draw. We will make the draw and notify the winner in March 2022.</w:t>
      </w:r>
    </w:p>
    <w:p w14:paraId="13B33E70" w14:textId="77777777" w:rsidR="00BA0AFE" w:rsidRDefault="00E76B55">
      <w:pPr>
        <w:pStyle w:val="QDisplayLogic"/>
        <w:keepNext/>
        <w:ind w:firstLine="400"/>
      </w:pPr>
      <w:r>
        <w:t xml:space="preserve">Or THIS IS THE END OF THE SURVEY! THANK YOU FOR TAKING PART Are you interested in any of the </w:t>
      </w:r>
      <w:proofErr w:type="spellStart"/>
      <w:r>
        <w:t>followi</w:t>
      </w:r>
      <w:proofErr w:type="spellEnd"/>
      <w:r>
        <w:t>... = Discussing the topics of this survey further in a fully confidential, short, online interview with one of our researchers. If so, we shall contact you by email to arrange a mutually convenient time for this.</w:t>
      </w:r>
    </w:p>
    <w:p w14:paraId="5E6F1A24" w14:textId="77777777" w:rsidR="00BA0AFE" w:rsidRDefault="00BA0AFE"/>
    <w:p w14:paraId="674AAD8B" w14:textId="77777777" w:rsidR="00BA0AFE" w:rsidRDefault="00E76B55">
      <w:pPr>
        <w:keepNext/>
      </w:pPr>
      <w:r>
        <w:t>Q42 Please enter your email address and name (first name only is fine) below to enable you to either receive a copy of the findings/enter prize draw/opt into an interview</w:t>
      </w:r>
    </w:p>
    <w:p w14:paraId="36F09EDD" w14:textId="77777777" w:rsidR="00BA0AFE" w:rsidRDefault="00E76B55">
      <w:pPr>
        <w:pStyle w:val="TextEntryLine"/>
        <w:ind w:firstLine="400"/>
      </w:pPr>
      <w:r>
        <w:t>________________________________________________________________</w:t>
      </w:r>
    </w:p>
    <w:p w14:paraId="480B574E" w14:textId="77777777" w:rsidR="00BA0AFE" w:rsidRDefault="00BA0AFE"/>
    <w:p w14:paraId="76212F10" w14:textId="77777777" w:rsidR="00BA0AFE" w:rsidRDefault="00BA0AFE">
      <w:pPr>
        <w:pStyle w:val="QuestionSeparator"/>
      </w:pPr>
    </w:p>
    <w:p w14:paraId="72176FF2" w14:textId="77777777" w:rsidR="00BA0AFE" w:rsidRDefault="00BA0AFE"/>
    <w:p w14:paraId="082E8FED" w14:textId="77777777" w:rsidR="00BA0AFE" w:rsidRDefault="00E76B55">
      <w:pPr>
        <w:keepNext/>
      </w:pPr>
      <w:r>
        <w:t xml:space="preserve">Q43 </w:t>
      </w:r>
      <w:r>
        <w:br/>
        <w:t xml:space="preserve">Please do get in touch if you have anything you would like to say about this survey or our research more generally. </w:t>
      </w:r>
      <w:r>
        <w:br/>
      </w:r>
      <w:r>
        <w:br/>
      </w:r>
      <w:r>
        <w:br/>
      </w:r>
      <w:r>
        <w:br/>
        <w:t>David McCollum david.mccollum@st-andrews.ac.uk</w:t>
      </w:r>
      <w:r>
        <w:br/>
      </w:r>
      <w:r>
        <w:br/>
        <w:t>Hebe Nicholson hn7@st-andrews.ac.uk</w:t>
      </w:r>
      <w:r>
        <w:br/>
      </w:r>
    </w:p>
    <w:p w14:paraId="7D54380F" w14:textId="77777777" w:rsidR="00BA0AFE" w:rsidRDefault="00BA0AFE"/>
    <w:p w14:paraId="22F783CC" w14:textId="77777777" w:rsidR="00BA0AFE" w:rsidRDefault="00E76B55">
      <w:pPr>
        <w:pStyle w:val="BlockEndLabel"/>
      </w:pPr>
      <w:r>
        <w:t>End of Block: Block 9</w:t>
      </w:r>
    </w:p>
    <w:p w14:paraId="0C87F5C4" w14:textId="77777777" w:rsidR="00BA0AFE" w:rsidRDefault="00BA0AFE">
      <w:pPr>
        <w:pStyle w:val="BlockSeparator"/>
      </w:pPr>
    </w:p>
    <w:p w14:paraId="56EC0CB6" w14:textId="77777777" w:rsidR="00BA0AFE" w:rsidRDefault="00BA0AFE"/>
    <w:sectPr w:rsidR="00BA0AFE">
      <w:headerReference w:type="default" r:id="rId14"/>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7B3DD" w14:textId="77777777" w:rsidR="00782BD0" w:rsidRDefault="00782BD0">
      <w:pPr>
        <w:spacing w:line="240" w:lineRule="auto"/>
      </w:pPr>
      <w:r>
        <w:separator/>
      </w:r>
    </w:p>
  </w:endnote>
  <w:endnote w:type="continuationSeparator" w:id="0">
    <w:p w14:paraId="61DF4EB9" w14:textId="77777777" w:rsidR="00782BD0" w:rsidRDefault="00782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E192" w14:textId="77777777" w:rsidR="000B7489" w:rsidRDefault="000B7489" w:rsidP="000B7489">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CBF752D" w14:textId="77777777" w:rsidR="000B7489" w:rsidRDefault="000B7489" w:rsidP="000B74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2E59E" w14:textId="77777777" w:rsidR="000B7489" w:rsidRDefault="000B7489" w:rsidP="000B7489">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3F4FD370" w14:textId="77777777" w:rsidR="000B7489" w:rsidRDefault="000B74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E8671" w14:textId="77777777" w:rsidR="00782BD0" w:rsidRDefault="00782BD0">
      <w:pPr>
        <w:spacing w:line="240" w:lineRule="auto"/>
      </w:pPr>
      <w:r>
        <w:separator/>
      </w:r>
    </w:p>
  </w:footnote>
  <w:footnote w:type="continuationSeparator" w:id="0">
    <w:p w14:paraId="679BEF5C" w14:textId="77777777" w:rsidR="00782BD0" w:rsidRDefault="00782B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E219" w14:textId="77777777" w:rsidR="000B7489" w:rsidRDefault="000B7489">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97995814">
    <w:abstractNumId w:val="2"/>
  </w:num>
  <w:num w:numId="2" w16cid:durableId="1111971966">
    <w:abstractNumId w:val="1"/>
  </w:num>
  <w:num w:numId="3" w16cid:durableId="983392887">
    <w:abstractNumId w:val="3"/>
  </w:num>
  <w:num w:numId="4" w16cid:durableId="13443572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McCollum">
    <w15:presenceInfo w15:providerId="AD" w15:userId="S::dm82@st-andrews.ac.uk::25d08442-b4d1-49f9-a7d8-7541f5741e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trackRevision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51423"/>
    <w:rsid w:val="000B7489"/>
    <w:rsid w:val="001E54F5"/>
    <w:rsid w:val="004C610F"/>
    <w:rsid w:val="00782BD0"/>
    <w:rsid w:val="009C22C6"/>
    <w:rsid w:val="00B225BF"/>
    <w:rsid w:val="00B70267"/>
    <w:rsid w:val="00BA0AFE"/>
    <w:rsid w:val="00D81AE3"/>
    <w:rsid w:val="00E76B55"/>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A06AB"/>
  <w15:docId w15:val="{5E7D12A9-379B-9248-B86C-618A03E8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styleId="CommentReference">
    <w:name w:val="annotation reference"/>
    <w:basedOn w:val="DefaultParagraphFont"/>
    <w:uiPriority w:val="99"/>
    <w:semiHidden/>
    <w:unhideWhenUsed/>
    <w:rsid w:val="00051423"/>
    <w:rPr>
      <w:sz w:val="16"/>
      <w:szCs w:val="16"/>
    </w:rPr>
  </w:style>
  <w:style w:type="paragraph" w:styleId="CommentText">
    <w:name w:val="annotation text"/>
    <w:basedOn w:val="Normal"/>
    <w:link w:val="CommentTextChar"/>
    <w:uiPriority w:val="99"/>
    <w:semiHidden/>
    <w:unhideWhenUsed/>
    <w:rsid w:val="00051423"/>
    <w:pPr>
      <w:spacing w:line="240" w:lineRule="auto"/>
    </w:pPr>
    <w:rPr>
      <w:sz w:val="20"/>
      <w:szCs w:val="20"/>
    </w:rPr>
  </w:style>
  <w:style w:type="character" w:customStyle="1" w:styleId="CommentTextChar">
    <w:name w:val="Comment Text Char"/>
    <w:basedOn w:val="DefaultParagraphFont"/>
    <w:link w:val="CommentText"/>
    <w:uiPriority w:val="99"/>
    <w:semiHidden/>
    <w:rsid w:val="00051423"/>
    <w:rPr>
      <w:sz w:val="20"/>
      <w:szCs w:val="20"/>
    </w:rPr>
  </w:style>
  <w:style w:type="paragraph" w:styleId="CommentSubject">
    <w:name w:val="annotation subject"/>
    <w:basedOn w:val="CommentText"/>
    <w:next w:val="CommentText"/>
    <w:link w:val="CommentSubjectChar"/>
    <w:uiPriority w:val="99"/>
    <w:semiHidden/>
    <w:unhideWhenUsed/>
    <w:rsid w:val="00051423"/>
    <w:rPr>
      <w:b/>
      <w:bCs/>
    </w:rPr>
  </w:style>
  <w:style w:type="character" w:customStyle="1" w:styleId="CommentSubjectChar">
    <w:name w:val="Comment Subject Char"/>
    <w:basedOn w:val="CommentTextChar"/>
    <w:link w:val="CommentSubject"/>
    <w:uiPriority w:val="99"/>
    <w:semiHidden/>
    <w:rsid w:val="00051423"/>
    <w:rPr>
      <w:b/>
      <w:bCs/>
      <w:sz w:val="20"/>
      <w:szCs w:val="20"/>
    </w:rPr>
  </w:style>
  <w:style w:type="paragraph" w:styleId="Revision">
    <w:name w:val="Revision"/>
    <w:hidden/>
    <w:uiPriority w:val="99"/>
    <w:semiHidden/>
    <w:rsid w:val="001E54F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rbonfootprint.com/calculator.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rbonfootprint.com/calculator.asp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3156</Words>
  <Characters>17993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Environmental Perspectives of Students Survey</vt:lpstr>
    </vt:vector>
  </TitlesOfParts>
  <Company>Qualtrics</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Perspectives of Students Survey</dc:title>
  <dc:subject/>
  <dc:creator>Qualtrics</dc:creator>
  <cp:keywords/>
  <dc:description/>
  <cp:lastModifiedBy>David McCollum</cp:lastModifiedBy>
  <cp:revision>6</cp:revision>
  <dcterms:created xsi:type="dcterms:W3CDTF">2021-11-11T08:57:00Z</dcterms:created>
  <dcterms:modified xsi:type="dcterms:W3CDTF">2023-07-24T10:47:00Z</dcterms:modified>
</cp:coreProperties>
</file>