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D4C80" w14:textId="77777777" w:rsidR="00AF3F63" w:rsidRDefault="00AF3F63" w:rsidP="003D4FEF">
      <w:pPr>
        <w:pStyle w:val="Title"/>
        <w:spacing w:line="360" w:lineRule="auto"/>
        <w:jc w:val="center"/>
        <w:rPr>
          <w:rFonts w:asciiTheme="majorBidi" w:hAnsiTheme="majorBidi"/>
          <w:b/>
          <w:bCs/>
          <w:sz w:val="36"/>
          <w:szCs w:val="36"/>
        </w:rPr>
      </w:pPr>
      <w:r w:rsidRPr="009654BE">
        <w:rPr>
          <w:rFonts w:asciiTheme="majorBidi" w:hAnsiTheme="majorBidi"/>
          <w:b/>
          <w:bCs/>
          <w:sz w:val="36"/>
          <w:szCs w:val="36"/>
        </w:rPr>
        <w:t>Servitization</w:t>
      </w:r>
      <w:r w:rsidR="000F2599" w:rsidRPr="009654BE">
        <w:rPr>
          <w:rFonts w:asciiTheme="majorBidi" w:hAnsiTheme="majorBidi"/>
          <w:b/>
          <w:bCs/>
          <w:sz w:val="36"/>
          <w:szCs w:val="36"/>
        </w:rPr>
        <w:t>: An Organisational Boundary Perspective</w:t>
      </w:r>
    </w:p>
    <w:p w14:paraId="787FB29E" w14:textId="77777777" w:rsidR="009B7C9B" w:rsidRDefault="009B7C9B" w:rsidP="004C72B7"/>
    <w:p w14:paraId="035EEEB5" w14:textId="77777777" w:rsidR="00741350" w:rsidRPr="008D73FA" w:rsidRDefault="00741350" w:rsidP="00E82473">
      <w:pPr>
        <w:spacing w:before="240" w:line="360" w:lineRule="auto"/>
        <w:rPr>
          <w:rFonts w:asciiTheme="majorBidi" w:hAnsiTheme="majorBidi" w:cstheme="majorBidi"/>
          <w:b/>
          <w:bCs/>
          <w:sz w:val="24"/>
          <w:szCs w:val="24"/>
        </w:rPr>
      </w:pPr>
      <w:r w:rsidRPr="008D73FA">
        <w:rPr>
          <w:rFonts w:asciiTheme="majorBidi" w:hAnsiTheme="majorBidi" w:cstheme="majorBidi"/>
          <w:b/>
          <w:bCs/>
          <w:sz w:val="24"/>
          <w:szCs w:val="24"/>
        </w:rPr>
        <w:t>ABSTRACT</w:t>
      </w:r>
      <w:r w:rsidR="00B574E5" w:rsidRPr="008D73FA">
        <w:rPr>
          <w:rFonts w:asciiTheme="majorBidi" w:hAnsiTheme="majorBidi" w:cstheme="majorBidi"/>
          <w:b/>
          <w:bCs/>
          <w:sz w:val="24"/>
          <w:szCs w:val="24"/>
        </w:rPr>
        <w:t xml:space="preserve"> </w:t>
      </w:r>
    </w:p>
    <w:p w14:paraId="6BF84CC0" w14:textId="783F50E6" w:rsidR="00DD6F4D" w:rsidRPr="008D73FA" w:rsidRDefault="00814DBE" w:rsidP="00C07FF2">
      <w:pPr>
        <w:spacing w:after="120" w:line="276" w:lineRule="auto"/>
        <w:jc w:val="both"/>
        <w:rPr>
          <w:rFonts w:asciiTheme="majorBidi" w:hAnsiTheme="majorBidi" w:cstheme="majorBidi"/>
          <w:bCs/>
          <w:sz w:val="24"/>
          <w:szCs w:val="24"/>
        </w:rPr>
      </w:pPr>
      <w:r w:rsidRPr="008D73FA">
        <w:rPr>
          <w:rFonts w:asciiTheme="majorBidi" w:hAnsiTheme="majorBidi" w:cstheme="majorBidi"/>
          <w:b/>
          <w:bCs/>
          <w:sz w:val="24"/>
          <w:szCs w:val="24"/>
        </w:rPr>
        <w:t>Purpose</w:t>
      </w:r>
      <w:r w:rsidR="00E42C60" w:rsidRPr="008D73FA">
        <w:rPr>
          <w:rFonts w:asciiTheme="majorBidi" w:hAnsiTheme="majorBidi" w:cstheme="majorBidi"/>
          <w:b/>
          <w:bCs/>
          <w:sz w:val="24"/>
          <w:szCs w:val="24"/>
        </w:rPr>
        <w:t xml:space="preserve"> – </w:t>
      </w:r>
      <w:r w:rsidR="00DD6F4D" w:rsidRPr="008D73FA">
        <w:rPr>
          <w:rFonts w:asciiTheme="majorBidi" w:hAnsiTheme="majorBidi" w:cstheme="majorBidi"/>
          <w:bCs/>
          <w:sz w:val="24"/>
          <w:szCs w:val="24"/>
        </w:rPr>
        <w:t xml:space="preserve">This paper </w:t>
      </w:r>
      <w:r w:rsidR="00C07FF2" w:rsidRPr="008D73FA">
        <w:rPr>
          <w:rFonts w:asciiTheme="majorBidi" w:hAnsiTheme="majorBidi" w:cstheme="majorBidi"/>
          <w:bCs/>
          <w:sz w:val="24"/>
          <w:szCs w:val="24"/>
        </w:rPr>
        <w:t>explains</w:t>
      </w:r>
      <w:r w:rsidR="00DD6F4D" w:rsidRPr="008D73FA">
        <w:rPr>
          <w:rFonts w:asciiTheme="majorBidi" w:hAnsiTheme="majorBidi" w:cstheme="majorBidi"/>
          <w:bCs/>
          <w:sz w:val="24"/>
          <w:szCs w:val="24"/>
        </w:rPr>
        <w:t xml:space="preserve"> </w:t>
      </w:r>
      <w:r w:rsidR="00DD6F4D" w:rsidRPr="008D73FA">
        <w:rPr>
          <w:rFonts w:ascii="Times New Roman" w:hAnsi="Times New Roman" w:cs="Times New Roman"/>
          <w:sz w:val="24"/>
          <w:szCs w:val="24"/>
        </w:rPr>
        <w:t>how servitization disrupts long</w:t>
      </w:r>
      <w:r w:rsidR="0076163F" w:rsidRPr="008D73FA">
        <w:rPr>
          <w:rFonts w:ascii="Times New Roman" w:hAnsi="Times New Roman" w:cs="Times New Roman"/>
          <w:sz w:val="24"/>
          <w:szCs w:val="24"/>
        </w:rPr>
        <w:t>-</w:t>
      </w:r>
      <w:r w:rsidR="00DD6F4D" w:rsidRPr="008D73FA">
        <w:rPr>
          <w:rFonts w:ascii="Times New Roman" w:hAnsi="Times New Roman" w:cs="Times New Roman"/>
          <w:sz w:val="24"/>
          <w:szCs w:val="24"/>
        </w:rPr>
        <w:t>established</w:t>
      </w:r>
      <w:r w:rsidR="00613163" w:rsidRPr="008D73FA">
        <w:rPr>
          <w:rFonts w:ascii="Times New Roman" w:hAnsi="Times New Roman" w:cs="Times New Roman"/>
          <w:sz w:val="24"/>
          <w:szCs w:val="24"/>
        </w:rPr>
        <w:t xml:space="preserve"> internal and external</w:t>
      </w:r>
      <w:r w:rsidR="00DD6F4D" w:rsidRPr="008D73FA">
        <w:rPr>
          <w:rFonts w:ascii="Times New Roman" w:hAnsi="Times New Roman" w:cs="Times New Roman"/>
          <w:sz w:val="24"/>
          <w:szCs w:val="24"/>
        </w:rPr>
        <w:t xml:space="preserve"> boundaries of product-</w:t>
      </w:r>
      <w:r w:rsidR="003F0C9C">
        <w:rPr>
          <w:rFonts w:ascii="Times New Roman" w:hAnsi="Times New Roman" w:cs="Times New Roman"/>
          <w:sz w:val="24"/>
          <w:szCs w:val="24"/>
        </w:rPr>
        <w:t>focused</w:t>
      </w:r>
      <w:r w:rsidR="00DD6F4D" w:rsidRPr="008D73FA">
        <w:rPr>
          <w:rFonts w:ascii="Times New Roman" w:hAnsi="Times New Roman" w:cs="Times New Roman"/>
          <w:sz w:val="24"/>
          <w:szCs w:val="24"/>
        </w:rPr>
        <w:t xml:space="preserve"> manufactur</w:t>
      </w:r>
      <w:r w:rsidR="00135B6F">
        <w:rPr>
          <w:rFonts w:ascii="Times New Roman" w:hAnsi="Times New Roman" w:cs="Times New Roman"/>
          <w:sz w:val="24"/>
          <w:szCs w:val="24"/>
        </w:rPr>
        <w:t>ers</w:t>
      </w:r>
      <w:r w:rsidR="00C07FF2" w:rsidRPr="008D73FA">
        <w:rPr>
          <w:rFonts w:ascii="Times New Roman" w:hAnsi="Times New Roman" w:cs="Times New Roman"/>
          <w:sz w:val="24"/>
          <w:szCs w:val="24"/>
        </w:rPr>
        <w:t xml:space="preserve"> and investigates the root</w:t>
      </w:r>
      <w:r w:rsidR="0076163F" w:rsidRPr="008D73FA">
        <w:rPr>
          <w:rFonts w:ascii="Times New Roman" w:hAnsi="Times New Roman" w:cs="Times New Roman"/>
          <w:sz w:val="24"/>
          <w:szCs w:val="24"/>
        </w:rPr>
        <w:t xml:space="preserve"> </w:t>
      </w:r>
      <w:r w:rsidR="00C07FF2" w:rsidRPr="008D73FA">
        <w:rPr>
          <w:rFonts w:ascii="Times New Roman" w:hAnsi="Times New Roman" w:cs="Times New Roman"/>
          <w:sz w:val="24"/>
          <w:szCs w:val="24"/>
        </w:rPr>
        <w:t xml:space="preserve">causes of servitization challenges. </w:t>
      </w:r>
    </w:p>
    <w:p w14:paraId="2FA54807" w14:textId="77777777" w:rsidR="00A04122" w:rsidRPr="008D73FA" w:rsidRDefault="005020EE" w:rsidP="00A04122">
      <w:pPr>
        <w:spacing w:after="120" w:line="276" w:lineRule="auto"/>
        <w:jc w:val="both"/>
        <w:rPr>
          <w:rFonts w:ascii="Times New Roman" w:eastAsia="Times New Roman" w:hAnsi="Times New Roman" w:cs="Times New Roman"/>
          <w:sz w:val="24"/>
          <w:szCs w:val="24"/>
          <w:lang w:eastAsia="en-GB"/>
        </w:rPr>
      </w:pPr>
      <w:r w:rsidRPr="008D73FA">
        <w:rPr>
          <w:rFonts w:asciiTheme="majorBidi" w:hAnsiTheme="majorBidi" w:cstheme="majorBidi"/>
          <w:b/>
          <w:bCs/>
          <w:sz w:val="24"/>
          <w:szCs w:val="24"/>
        </w:rPr>
        <w:t>Design/methodology/approach</w:t>
      </w:r>
      <w:r w:rsidR="00A04122" w:rsidRPr="008D73FA">
        <w:rPr>
          <w:rFonts w:asciiTheme="majorBidi" w:hAnsiTheme="majorBidi" w:cstheme="majorBidi"/>
          <w:b/>
          <w:bCs/>
          <w:sz w:val="24"/>
          <w:szCs w:val="24"/>
        </w:rPr>
        <w:t xml:space="preserve"> – </w:t>
      </w:r>
      <w:r w:rsidRPr="008D73FA">
        <w:rPr>
          <w:rFonts w:ascii="Times New Roman" w:eastAsia="Times New Roman" w:hAnsi="Times New Roman" w:cs="Times New Roman"/>
          <w:sz w:val="24"/>
          <w:szCs w:val="24"/>
          <w:lang w:eastAsia="en-GB"/>
        </w:rPr>
        <w:t xml:space="preserve">We draw from the collective experiences of 20 senior executives from </w:t>
      </w:r>
      <w:r w:rsidR="0076163F" w:rsidRPr="008D73FA">
        <w:rPr>
          <w:rFonts w:ascii="Times New Roman" w:eastAsia="Times New Roman" w:hAnsi="Times New Roman" w:cs="Times New Roman"/>
          <w:sz w:val="24"/>
          <w:szCs w:val="24"/>
          <w:lang w:eastAsia="en-GB"/>
        </w:rPr>
        <w:t>ten</w:t>
      </w:r>
      <w:r w:rsidRPr="008D73FA">
        <w:rPr>
          <w:rFonts w:ascii="Times New Roman" w:eastAsia="Times New Roman" w:hAnsi="Times New Roman" w:cs="Times New Roman"/>
          <w:sz w:val="24"/>
          <w:szCs w:val="24"/>
          <w:lang w:eastAsia="en-GB"/>
        </w:rPr>
        <w:t xml:space="preserve"> multinational </w:t>
      </w:r>
      <w:r w:rsidR="00DD6F4D" w:rsidRPr="008D73FA">
        <w:rPr>
          <w:rFonts w:ascii="Times New Roman" w:eastAsia="Times New Roman" w:hAnsi="Times New Roman" w:cs="Times New Roman"/>
          <w:sz w:val="24"/>
          <w:szCs w:val="24"/>
          <w:lang w:eastAsia="en-GB"/>
        </w:rPr>
        <w:t>manufacturers</w:t>
      </w:r>
      <w:r w:rsidRPr="008D73FA">
        <w:rPr>
          <w:rFonts w:ascii="Times New Roman" w:eastAsia="Times New Roman" w:hAnsi="Times New Roman" w:cs="Times New Roman"/>
          <w:sz w:val="24"/>
          <w:szCs w:val="24"/>
          <w:lang w:eastAsia="en-GB"/>
        </w:rPr>
        <w:t xml:space="preserve"> involved in servitization, using a multiple c</w:t>
      </w:r>
      <w:r w:rsidR="00BA6B55" w:rsidRPr="008D73FA">
        <w:rPr>
          <w:rFonts w:ascii="Times New Roman" w:eastAsia="Times New Roman" w:hAnsi="Times New Roman" w:cs="Times New Roman"/>
          <w:sz w:val="24"/>
          <w:szCs w:val="24"/>
          <w:lang w:eastAsia="en-GB"/>
        </w:rPr>
        <w:t>ase study approach</w:t>
      </w:r>
      <w:r w:rsidR="00C8215F">
        <w:rPr>
          <w:rFonts w:ascii="Times New Roman" w:eastAsia="Times New Roman" w:hAnsi="Times New Roman" w:cs="Times New Roman"/>
          <w:sz w:val="24"/>
          <w:szCs w:val="24"/>
          <w:lang w:eastAsia="en-GB"/>
        </w:rPr>
        <w:t>,</w:t>
      </w:r>
      <w:r w:rsidR="00BA6B55" w:rsidRPr="008D73FA">
        <w:rPr>
          <w:rFonts w:ascii="Times New Roman" w:eastAsia="Times New Roman" w:hAnsi="Times New Roman" w:cs="Times New Roman"/>
          <w:sz w:val="24"/>
          <w:szCs w:val="24"/>
          <w:lang w:eastAsia="en-GB"/>
        </w:rPr>
        <w:t xml:space="preserve"> and employ a codebook thematic analysis technique</w:t>
      </w:r>
      <w:r w:rsidR="00DD6F4D" w:rsidRPr="008D73FA">
        <w:rPr>
          <w:rFonts w:ascii="Times New Roman" w:eastAsia="Times New Roman" w:hAnsi="Times New Roman" w:cs="Times New Roman"/>
          <w:sz w:val="24"/>
          <w:szCs w:val="24"/>
          <w:lang w:eastAsia="en-GB"/>
        </w:rPr>
        <w:t>.</w:t>
      </w:r>
    </w:p>
    <w:p w14:paraId="72C90C22" w14:textId="77777777" w:rsidR="00A04122" w:rsidRPr="008D73FA" w:rsidRDefault="002C2B76" w:rsidP="00A04122">
      <w:pPr>
        <w:spacing w:after="120" w:line="276" w:lineRule="auto"/>
        <w:jc w:val="both"/>
        <w:rPr>
          <w:rFonts w:ascii="Times New Roman" w:eastAsia="Times New Roman" w:hAnsi="Times New Roman" w:cs="Times New Roman"/>
          <w:sz w:val="24"/>
          <w:szCs w:val="24"/>
          <w:lang w:eastAsia="en-GB"/>
        </w:rPr>
      </w:pPr>
      <w:r w:rsidRPr="008D73FA">
        <w:rPr>
          <w:rFonts w:asciiTheme="majorBidi" w:hAnsiTheme="majorBidi" w:cstheme="majorBidi"/>
          <w:b/>
          <w:bCs/>
          <w:sz w:val="24"/>
          <w:szCs w:val="24"/>
        </w:rPr>
        <w:t>Findings</w:t>
      </w:r>
      <w:r w:rsidR="00A04122" w:rsidRPr="008D73FA">
        <w:rPr>
          <w:rFonts w:asciiTheme="majorBidi" w:hAnsiTheme="majorBidi" w:cstheme="majorBidi"/>
          <w:b/>
          <w:bCs/>
          <w:sz w:val="24"/>
          <w:szCs w:val="24"/>
        </w:rPr>
        <w:t xml:space="preserve"> – </w:t>
      </w:r>
      <w:r w:rsidR="008C1E6E" w:rsidRPr="008D73FA">
        <w:rPr>
          <w:rFonts w:ascii="Times New Roman" w:eastAsia="Times New Roman" w:hAnsi="Times New Roman" w:cs="Times New Roman"/>
          <w:sz w:val="24"/>
          <w:szCs w:val="24"/>
          <w:lang w:eastAsia="en-GB"/>
        </w:rPr>
        <w:t>We develop</w:t>
      </w:r>
      <w:r w:rsidRPr="008D73FA">
        <w:rPr>
          <w:rFonts w:ascii="Times New Roman" w:eastAsia="Times New Roman" w:hAnsi="Times New Roman" w:cs="Times New Roman"/>
          <w:sz w:val="24"/>
          <w:szCs w:val="24"/>
          <w:lang w:eastAsia="en-GB"/>
        </w:rPr>
        <w:t xml:space="preserve"> an integrative framework based on the theoretical notions of power, competency and identity boundaries to offer </w:t>
      </w:r>
      <w:r w:rsidRPr="008D73FA">
        <w:rPr>
          <w:rFonts w:ascii="Times New Roman" w:hAnsi="Times New Roman" w:cs="Times New Roman"/>
          <w:sz w:val="24"/>
          <w:szCs w:val="24"/>
        </w:rPr>
        <w:t>insights</w:t>
      </w:r>
      <w:r w:rsidRPr="008D73FA">
        <w:rPr>
          <w:rFonts w:ascii="Times New Roman" w:eastAsia="Times New Roman" w:hAnsi="Times New Roman" w:cs="Times New Roman"/>
          <w:sz w:val="24"/>
          <w:szCs w:val="24"/>
          <w:lang w:eastAsia="en-GB"/>
        </w:rPr>
        <w:t xml:space="preserve"> into the root</w:t>
      </w:r>
      <w:r w:rsidR="0076163F" w:rsidRPr="008D73FA">
        <w:rPr>
          <w:rFonts w:ascii="Times New Roman" w:eastAsia="Times New Roman" w:hAnsi="Times New Roman" w:cs="Times New Roman"/>
          <w:sz w:val="24"/>
          <w:szCs w:val="24"/>
          <w:lang w:eastAsia="en-GB"/>
        </w:rPr>
        <w:t xml:space="preserve"> </w:t>
      </w:r>
      <w:r w:rsidRPr="008D73FA">
        <w:rPr>
          <w:rFonts w:ascii="Times New Roman" w:eastAsia="Times New Roman" w:hAnsi="Times New Roman" w:cs="Times New Roman"/>
          <w:sz w:val="24"/>
          <w:szCs w:val="24"/>
          <w:lang w:eastAsia="en-GB"/>
        </w:rPr>
        <w:t xml:space="preserve">causes of various servitization-related challenges. </w:t>
      </w:r>
    </w:p>
    <w:p w14:paraId="25E35B28" w14:textId="300F7CAB" w:rsidR="00A04122" w:rsidRPr="008D73FA" w:rsidRDefault="002C2B76" w:rsidP="00DD6F4D">
      <w:pPr>
        <w:spacing w:after="120" w:line="276" w:lineRule="auto"/>
        <w:jc w:val="both"/>
        <w:rPr>
          <w:rFonts w:ascii="Times New Roman" w:hAnsi="Times New Roman" w:cs="Times New Roman"/>
          <w:sz w:val="24"/>
          <w:szCs w:val="24"/>
        </w:rPr>
      </w:pPr>
      <w:r w:rsidRPr="008D73FA">
        <w:rPr>
          <w:rFonts w:asciiTheme="majorBidi" w:hAnsiTheme="majorBidi" w:cstheme="majorBidi"/>
          <w:b/>
          <w:bCs/>
          <w:sz w:val="24"/>
          <w:szCs w:val="24"/>
        </w:rPr>
        <w:t>Research limitation/implication</w:t>
      </w:r>
      <w:r w:rsidR="00A04122" w:rsidRPr="008D73FA">
        <w:rPr>
          <w:rFonts w:asciiTheme="majorBidi" w:hAnsiTheme="majorBidi" w:cstheme="majorBidi"/>
          <w:b/>
          <w:bCs/>
          <w:sz w:val="24"/>
          <w:szCs w:val="24"/>
        </w:rPr>
        <w:t xml:space="preserve"> –</w:t>
      </w:r>
      <w:r w:rsidR="00DD6F4D" w:rsidRPr="008D73FA">
        <w:rPr>
          <w:rFonts w:ascii="Times New Roman" w:hAnsi="Times New Roman" w:cs="Times New Roman"/>
          <w:sz w:val="24"/>
          <w:szCs w:val="24"/>
        </w:rPr>
        <w:t xml:space="preserve"> Although the extant literature discusses </w:t>
      </w:r>
      <w:r w:rsidR="005D1066" w:rsidRPr="008D73FA">
        <w:rPr>
          <w:rFonts w:ascii="Times New Roman" w:hAnsi="Times New Roman" w:cs="Times New Roman"/>
          <w:sz w:val="24"/>
          <w:szCs w:val="24"/>
        </w:rPr>
        <w:t>servitization challenges</w:t>
      </w:r>
      <w:r w:rsidR="00DD6F4D" w:rsidRPr="008D73FA">
        <w:rPr>
          <w:rFonts w:ascii="Times New Roman" w:hAnsi="Times New Roman" w:cs="Times New Roman"/>
          <w:sz w:val="24"/>
          <w:szCs w:val="24"/>
        </w:rPr>
        <w:t>, it does not examine the underlying root</w:t>
      </w:r>
      <w:r w:rsidR="0076163F" w:rsidRPr="008D73FA">
        <w:rPr>
          <w:rFonts w:ascii="Times New Roman" w:hAnsi="Times New Roman" w:cs="Times New Roman"/>
          <w:sz w:val="24"/>
          <w:szCs w:val="24"/>
        </w:rPr>
        <w:t xml:space="preserve"> </w:t>
      </w:r>
      <w:r w:rsidR="00DD6F4D" w:rsidRPr="008D73FA">
        <w:rPr>
          <w:rFonts w:ascii="Times New Roman" w:hAnsi="Times New Roman" w:cs="Times New Roman"/>
          <w:sz w:val="24"/>
          <w:szCs w:val="24"/>
        </w:rPr>
        <w:t>cause</w:t>
      </w:r>
      <w:r w:rsidR="0076163F" w:rsidRPr="008D73FA">
        <w:rPr>
          <w:rFonts w:ascii="Times New Roman" w:hAnsi="Times New Roman" w:cs="Times New Roman"/>
          <w:sz w:val="24"/>
          <w:szCs w:val="24"/>
        </w:rPr>
        <w:t>s</w:t>
      </w:r>
      <w:r w:rsidR="00DD6F4D" w:rsidRPr="008D73FA">
        <w:rPr>
          <w:rFonts w:ascii="Times New Roman" w:hAnsi="Times New Roman" w:cs="Times New Roman"/>
          <w:sz w:val="24"/>
          <w:szCs w:val="24"/>
        </w:rPr>
        <w:t xml:space="preserve"> that create them in the first place. This </w:t>
      </w:r>
      <w:r w:rsidRPr="008D73FA">
        <w:rPr>
          <w:rFonts w:ascii="Times New Roman" w:hAnsi="Times New Roman" w:cs="Times New Roman"/>
          <w:sz w:val="24"/>
          <w:szCs w:val="24"/>
        </w:rPr>
        <w:t xml:space="preserve">study contributes to </w:t>
      </w:r>
      <w:r w:rsidR="004C72B7" w:rsidRPr="008D73FA">
        <w:rPr>
          <w:rFonts w:ascii="Times New Roman" w:hAnsi="Times New Roman" w:cs="Times New Roman"/>
          <w:sz w:val="24"/>
          <w:szCs w:val="24"/>
        </w:rPr>
        <w:t>the extant research</w:t>
      </w:r>
      <w:r w:rsidRPr="008D73FA">
        <w:rPr>
          <w:rFonts w:ascii="Times New Roman" w:hAnsi="Times New Roman" w:cs="Times New Roman"/>
          <w:sz w:val="24"/>
          <w:szCs w:val="24"/>
        </w:rPr>
        <w:t xml:space="preserve"> by establishing rational links between organisational</w:t>
      </w:r>
      <w:r w:rsidR="00A97452" w:rsidRPr="008D73FA">
        <w:rPr>
          <w:rFonts w:ascii="Times New Roman" w:hAnsi="Times New Roman" w:cs="Times New Roman"/>
          <w:sz w:val="24"/>
          <w:szCs w:val="24"/>
        </w:rPr>
        <w:t xml:space="preserve"> </w:t>
      </w:r>
      <w:r w:rsidRPr="008D73FA">
        <w:rPr>
          <w:rFonts w:ascii="Times New Roman" w:hAnsi="Times New Roman" w:cs="Times New Roman"/>
          <w:sz w:val="24"/>
          <w:szCs w:val="24"/>
        </w:rPr>
        <w:t xml:space="preserve">boundaries </w:t>
      </w:r>
      <w:r w:rsidR="00A97452" w:rsidRPr="008D73FA">
        <w:rPr>
          <w:rFonts w:ascii="Times New Roman" w:hAnsi="Times New Roman" w:cs="Times New Roman"/>
          <w:sz w:val="24"/>
          <w:szCs w:val="24"/>
        </w:rPr>
        <w:t xml:space="preserve">(internal and external) </w:t>
      </w:r>
      <w:r w:rsidRPr="008D73FA">
        <w:rPr>
          <w:rFonts w:ascii="Times New Roman" w:hAnsi="Times New Roman" w:cs="Times New Roman"/>
          <w:sz w:val="24"/>
          <w:szCs w:val="24"/>
        </w:rPr>
        <w:t xml:space="preserve">and servitization challenges in the interest of building a coherent and systematically integrated body of theory that can be </w:t>
      </w:r>
      <w:r w:rsidR="00052010" w:rsidRPr="008D73FA">
        <w:rPr>
          <w:rFonts w:ascii="Times New Roman" w:hAnsi="Times New Roman" w:cs="Times New Roman"/>
          <w:sz w:val="24"/>
          <w:szCs w:val="24"/>
        </w:rPr>
        <w:t>successfully</w:t>
      </w:r>
      <w:r w:rsidRPr="008D73FA">
        <w:rPr>
          <w:rFonts w:ascii="Times New Roman" w:hAnsi="Times New Roman" w:cs="Times New Roman"/>
          <w:sz w:val="24"/>
          <w:szCs w:val="24"/>
        </w:rPr>
        <w:t xml:space="preserve"> applied and </w:t>
      </w:r>
      <w:r w:rsidR="00C81D0B">
        <w:rPr>
          <w:rFonts w:ascii="Times New Roman" w:hAnsi="Times New Roman" w:cs="Times New Roman"/>
          <w:sz w:val="24"/>
          <w:szCs w:val="24"/>
        </w:rPr>
        <w:t>built upon</w:t>
      </w:r>
      <w:r w:rsidR="00C81D0B" w:rsidRPr="008D73FA">
        <w:rPr>
          <w:rFonts w:ascii="Times New Roman" w:hAnsi="Times New Roman" w:cs="Times New Roman"/>
          <w:sz w:val="24"/>
          <w:szCs w:val="24"/>
        </w:rPr>
        <w:t xml:space="preserve"> </w:t>
      </w:r>
      <w:r w:rsidRPr="008D73FA">
        <w:rPr>
          <w:rFonts w:ascii="Times New Roman" w:hAnsi="Times New Roman" w:cs="Times New Roman"/>
          <w:sz w:val="24"/>
          <w:szCs w:val="24"/>
        </w:rPr>
        <w:t xml:space="preserve">by future research. </w:t>
      </w:r>
    </w:p>
    <w:p w14:paraId="1E2CC91A" w14:textId="77777777" w:rsidR="00A04122" w:rsidRPr="008D73FA" w:rsidRDefault="002C2B76" w:rsidP="00A04122">
      <w:pPr>
        <w:spacing w:after="120" w:line="276" w:lineRule="auto"/>
        <w:jc w:val="both"/>
        <w:rPr>
          <w:rFonts w:ascii="Times New Roman" w:eastAsia="Times New Roman" w:hAnsi="Times New Roman" w:cs="Times New Roman"/>
          <w:sz w:val="24"/>
          <w:szCs w:val="24"/>
          <w:lang w:eastAsia="en-GB"/>
        </w:rPr>
      </w:pPr>
      <w:r w:rsidRPr="008D73FA">
        <w:rPr>
          <w:rFonts w:asciiTheme="majorBidi" w:hAnsiTheme="majorBidi" w:cstheme="majorBidi"/>
          <w:b/>
          <w:bCs/>
          <w:sz w:val="24"/>
          <w:szCs w:val="24"/>
        </w:rPr>
        <w:t>Practical implications</w:t>
      </w:r>
      <w:r w:rsidR="00A04122" w:rsidRPr="008D73FA">
        <w:rPr>
          <w:rFonts w:asciiTheme="majorBidi" w:hAnsiTheme="majorBidi" w:cstheme="majorBidi"/>
          <w:b/>
          <w:bCs/>
          <w:sz w:val="24"/>
          <w:szCs w:val="24"/>
        </w:rPr>
        <w:t xml:space="preserve"> – </w:t>
      </w:r>
      <w:r w:rsidRPr="008D73FA">
        <w:rPr>
          <w:rFonts w:ascii="Times New Roman" w:eastAsia="Times New Roman" w:hAnsi="Times New Roman" w:cs="Times New Roman"/>
          <w:sz w:val="24"/>
          <w:szCs w:val="24"/>
          <w:lang w:eastAsia="en-GB"/>
        </w:rPr>
        <w:t xml:space="preserve">This study provides a </w:t>
      </w:r>
      <w:r w:rsidRPr="008D73FA">
        <w:rPr>
          <w:rFonts w:ascii="Times New Roman" w:hAnsi="Times New Roman" w:cs="Times New Roman"/>
          <w:sz w:val="24"/>
          <w:szCs w:val="24"/>
        </w:rPr>
        <w:t>foundation</w:t>
      </w:r>
      <w:r w:rsidRPr="008D73FA">
        <w:rPr>
          <w:rFonts w:ascii="Times New Roman" w:eastAsia="Times New Roman" w:hAnsi="Times New Roman" w:cs="Times New Roman"/>
          <w:sz w:val="24"/>
          <w:szCs w:val="24"/>
          <w:lang w:eastAsia="en-GB"/>
        </w:rPr>
        <w:t xml:space="preserve"> for managers to recognise, anticipate and systematically manage various boundary-related challenges triggered by servitization. </w:t>
      </w:r>
    </w:p>
    <w:p w14:paraId="372BAD6F" w14:textId="5D2E825D" w:rsidR="005020EE" w:rsidRPr="008D73FA" w:rsidRDefault="005020EE" w:rsidP="00A04122">
      <w:pPr>
        <w:spacing w:after="120" w:line="276" w:lineRule="auto"/>
        <w:jc w:val="both"/>
        <w:rPr>
          <w:rFonts w:ascii="Times New Roman" w:eastAsia="Times New Roman" w:hAnsi="Times New Roman" w:cs="Times New Roman"/>
          <w:sz w:val="24"/>
          <w:szCs w:val="24"/>
          <w:lang w:eastAsia="en-GB"/>
        </w:rPr>
      </w:pPr>
      <w:r w:rsidRPr="008D73FA">
        <w:rPr>
          <w:rFonts w:asciiTheme="majorBidi" w:hAnsiTheme="majorBidi" w:cstheme="majorBidi"/>
          <w:b/>
          <w:bCs/>
          <w:sz w:val="24"/>
          <w:szCs w:val="24"/>
        </w:rPr>
        <w:t>Originality/value</w:t>
      </w:r>
      <w:r w:rsidR="00A04122" w:rsidRPr="008D73FA">
        <w:rPr>
          <w:rFonts w:asciiTheme="majorBidi" w:hAnsiTheme="majorBidi" w:cstheme="majorBidi"/>
          <w:b/>
          <w:bCs/>
          <w:sz w:val="24"/>
          <w:szCs w:val="24"/>
        </w:rPr>
        <w:t xml:space="preserve"> – </w:t>
      </w:r>
      <w:r w:rsidR="00C81D0B">
        <w:rPr>
          <w:rFonts w:ascii="Times New Roman" w:eastAsia="Times New Roman" w:hAnsi="Times New Roman" w:cs="Times New Roman"/>
          <w:sz w:val="24"/>
          <w:szCs w:val="24"/>
          <w:lang w:eastAsia="en-GB"/>
        </w:rPr>
        <w:t>It</w:t>
      </w:r>
      <w:r w:rsidR="00BA6B55" w:rsidRPr="008D73FA">
        <w:rPr>
          <w:rFonts w:ascii="Times New Roman" w:eastAsia="Times New Roman" w:hAnsi="Times New Roman" w:cs="Times New Roman"/>
          <w:sz w:val="24"/>
          <w:szCs w:val="24"/>
          <w:lang w:eastAsia="en-GB"/>
        </w:rPr>
        <w:t xml:space="preserve"> is one of the first </w:t>
      </w:r>
      <w:r w:rsidR="00C81D0B">
        <w:rPr>
          <w:rFonts w:ascii="Times New Roman" w:eastAsia="Times New Roman" w:hAnsi="Times New Roman" w:cs="Times New Roman"/>
          <w:sz w:val="24"/>
          <w:szCs w:val="24"/>
          <w:lang w:eastAsia="en-GB"/>
        </w:rPr>
        <w:t xml:space="preserve">studies </w:t>
      </w:r>
      <w:r w:rsidR="00BA6B55" w:rsidRPr="008D73FA">
        <w:rPr>
          <w:rFonts w:ascii="Times New Roman" w:eastAsia="Times New Roman" w:hAnsi="Times New Roman" w:cs="Times New Roman"/>
          <w:sz w:val="24"/>
          <w:szCs w:val="24"/>
          <w:lang w:eastAsia="en-GB"/>
        </w:rPr>
        <w:t>to employ</w:t>
      </w:r>
      <w:r w:rsidR="00B90721">
        <w:rPr>
          <w:rFonts w:ascii="Times New Roman" w:eastAsia="Times New Roman" w:hAnsi="Times New Roman" w:cs="Times New Roman"/>
          <w:sz w:val="24"/>
          <w:szCs w:val="24"/>
          <w:lang w:eastAsia="en-GB"/>
        </w:rPr>
        <w:t xml:space="preserve"> the concept of</w:t>
      </w:r>
      <w:r w:rsidR="00BA6B55" w:rsidRPr="008D73FA">
        <w:rPr>
          <w:rFonts w:ascii="Times New Roman" w:eastAsia="Times New Roman" w:hAnsi="Times New Roman" w:cs="Times New Roman"/>
          <w:sz w:val="24"/>
          <w:szCs w:val="24"/>
          <w:lang w:eastAsia="en-GB"/>
        </w:rPr>
        <w:t xml:space="preserve"> organisational boundary to understand the challenges created by </w:t>
      </w:r>
      <w:r w:rsidR="00BA6B55" w:rsidRPr="008D73FA">
        <w:rPr>
          <w:rFonts w:ascii="Times New Roman" w:hAnsi="Times New Roman" w:cs="Times New Roman"/>
          <w:sz w:val="24"/>
          <w:szCs w:val="24"/>
        </w:rPr>
        <w:t>servitization</w:t>
      </w:r>
      <w:r w:rsidR="00BA6B55" w:rsidRPr="008D73FA">
        <w:rPr>
          <w:rFonts w:ascii="Times New Roman" w:eastAsia="Times New Roman" w:hAnsi="Times New Roman" w:cs="Times New Roman"/>
          <w:sz w:val="24"/>
          <w:szCs w:val="24"/>
          <w:lang w:eastAsia="en-GB"/>
        </w:rPr>
        <w:t xml:space="preserve"> and </w:t>
      </w:r>
      <w:r w:rsidR="0076163F" w:rsidRPr="008D73FA">
        <w:rPr>
          <w:rFonts w:ascii="Times New Roman" w:eastAsia="Times New Roman" w:hAnsi="Times New Roman" w:cs="Times New Roman"/>
          <w:sz w:val="24"/>
          <w:szCs w:val="24"/>
          <w:lang w:eastAsia="en-GB"/>
        </w:rPr>
        <w:t xml:space="preserve">to </w:t>
      </w:r>
      <w:r w:rsidR="00BA6B55" w:rsidRPr="008D73FA">
        <w:rPr>
          <w:rFonts w:ascii="Times New Roman" w:eastAsia="Times New Roman" w:hAnsi="Times New Roman" w:cs="Times New Roman"/>
          <w:sz w:val="24"/>
          <w:szCs w:val="24"/>
          <w:lang w:eastAsia="en-GB"/>
        </w:rPr>
        <w:t>account for both internal</w:t>
      </w:r>
      <w:r w:rsidR="00840FF3" w:rsidRPr="008D73FA">
        <w:rPr>
          <w:rFonts w:ascii="Times New Roman" w:eastAsia="Times New Roman" w:hAnsi="Times New Roman" w:cs="Times New Roman"/>
          <w:sz w:val="24"/>
          <w:szCs w:val="24"/>
          <w:lang w:eastAsia="en-GB"/>
        </w:rPr>
        <w:t xml:space="preserve"> (between different functions of the same organisation)</w:t>
      </w:r>
      <w:r w:rsidR="00BA6B55" w:rsidRPr="008D73FA">
        <w:rPr>
          <w:rFonts w:ascii="Times New Roman" w:eastAsia="Times New Roman" w:hAnsi="Times New Roman" w:cs="Times New Roman"/>
          <w:sz w:val="24"/>
          <w:szCs w:val="24"/>
          <w:lang w:eastAsia="en-GB"/>
        </w:rPr>
        <w:t xml:space="preserve"> and external boundaries </w:t>
      </w:r>
      <w:r w:rsidR="00840FF3" w:rsidRPr="008D73FA">
        <w:rPr>
          <w:rFonts w:ascii="Times New Roman" w:eastAsia="Times New Roman" w:hAnsi="Times New Roman" w:cs="Times New Roman"/>
          <w:sz w:val="24"/>
          <w:szCs w:val="24"/>
          <w:lang w:eastAsia="en-GB"/>
        </w:rPr>
        <w:t xml:space="preserve">(between an organisation and its external stakeholders) </w:t>
      </w:r>
      <w:r w:rsidR="00BA6B55" w:rsidRPr="008D73FA">
        <w:rPr>
          <w:rFonts w:ascii="Times New Roman" w:eastAsia="Times New Roman" w:hAnsi="Times New Roman" w:cs="Times New Roman"/>
          <w:sz w:val="24"/>
          <w:szCs w:val="24"/>
          <w:lang w:eastAsia="en-GB"/>
        </w:rPr>
        <w:t>t</w:t>
      </w:r>
      <w:r w:rsidRPr="008D73FA">
        <w:rPr>
          <w:rFonts w:ascii="Times New Roman" w:eastAsia="Times New Roman" w:hAnsi="Times New Roman" w:cs="Times New Roman"/>
          <w:sz w:val="24"/>
          <w:szCs w:val="24"/>
          <w:lang w:eastAsia="en-GB"/>
        </w:rPr>
        <w:t xml:space="preserve">o establish a holistic understanding of </w:t>
      </w:r>
      <w:r w:rsidR="005D1066" w:rsidRPr="008D73FA">
        <w:rPr>
          <w:rFonts w:ascii="Times New Roman" w:eastAsia="Times New Roman" w:hAnsi="Times New Roman" w:cs="Times New Roman"/>
          <w:sz w:val="24"/>
          <w:szCs w:val="24"/>
          <w:lang w:eastAsia="en-GB"/>
        </w:rPr>
        <w:t>the impacts of servitization on manufacturers</w:t>
      </w:r>
      <w:r w:rsidRPr="008D73FA">
        <w:rPr>
          <w:rFonts w:ascii="Times New Roman" w:eastAsia="Times New Roman" w:hAnsi="Times New Roman" w:cs="Times New Roman"/>
          <w:sz w:val="24"/>
          <w:szCs w:val="24"/>
          <w:lang w:eastAsia="en-GB"/>
        </w:rPr>
        <w:t xml:space="preserve">. </w:t>
      </w:r>
    </w:p>
    <w:p w14:paraId="21A93DA3" w14:textId="77777777" w:rsidR="00A04122" w:rsidRPr="008D73FA" w:rsidRDefault="00A04122" w:rsidP="00A04122">
      <w:pPr>
        <w:spacing w:after="0" w:line="276" w:lineRule="auto"/>
        <w:jc w:val="both"/>
        <w:rPr>
          <w:rFonts w:ascii="Times New Roman" w:eastAsia="Times New Roman" w:hAnsi="Times New Roman" w:cs="Times New Roman"/>
          <w:sz w:val="24"/>
          <w:szCs w:val="24"/>
          <w:lang w:eastAsia="en-GB"/>
        </w:rPr>
      </w:pPr>
    </w:p>
    <w:p w14:paraId="74AE6689" w14:textId="77777777" w:rsidR="00A61DEE" w:rsidRPr="008D73FA" w:rsidRDefault="00A61DEE" w:rsidP="00A04122">
      <w:pPr>
        <w:spacing w:after="0" w:line="276" w:lineRule="auto"/>
        <w:jc w:val="both"/>
        <w:rPr>
          <w:rFonts w:ascii="Times New Roman" w:eastAsia="Times New Roman" w:hAnsi="Times New Roman" w:cs="Times New Roman"/>
          <w:sz w:val="24"/>
          <w:szCs w:val="24"/>
          <w:lang w:eastAsia="en-GB"/>
        </w:rPr>
      </w:pPr>
      <w:r w:rsidRPr="008D73FA">
        <w:rPr>
          <w:rFonts w:asciiTheme="majorBidi" w:hAnsiTheme="majorBidi" w:cstheme="majorBidi"/>
          <w:b/>
          <w:bCs/>
          <w:sz w:val="24"/>
          <w:szCs w:val="24"/>
        </w:rPr>
        <w:t xml:space="preserve">Keywords – </w:t>
      </w:r>
      <w:r w:rsidRPr="008D73FA">
        <w:rPr>
          <w:rFonts w:ascii="Times New Roman" w:eastAsia="Times New Roman" w:hAnsi="Times New Roman" w:cs="Times New Roman"/>
          <w:sz w:val="24"/>
          <w:szCs w:val="24"/>
          <w:lang w:eastAsia="en-GB"/>
        </w:rPr>
        <w:t>Servitization, Organisation</w:t>
      </w:r>
      <w:r w:rsidR="00B90721">
        <w:rPr>
          <w:rFonts w:ascii="Times New Roman" w:eastAsia="Times New Roman" w:hAnsi="Times New Roman" w:cs="Times New Roman"/>
          <w:sz w:val="24"/>
          <w:szCs w:val="24"/>
          <w:lang w:eastAsia="en-GB"/>
        </w:rPr>
        <w:t>al</w:t>
      </w:r>
      <w:r w:rsidRPr="008D73FA">
        <w:rPr>
          <w:rFonts w:ascii="Times New Roman" w:eastAsia="Times New Roman" w:hAnsi="Times New Roman" w:cs="Times New Roman"/>
          <w:sz w:val="24"/>
          <w:szCs w:val="24"/>
          <w:lang w:eastAsia="en-GB"/>
        </w:rPr>
        <w:t xml:space="preserve"> Boundary, Servitization Challenges </w:t>
      </w:r>
    </w:p>
    <w:p w14:paraId="61A08B2E" w14:textId="77777777" w:rsidR="00A61DEE" w:rsidRDefault="00A61DEE" w:rsidP="00A04122">
      <w:pPr>
        <w:spacing w:after="0" w:line="276" w:lineRule="auto"/>
        <w:jc w:val="both"/>
        <w:rPr>
          <w:rFonts w:ascii="Times New Roman" w:eastAsia="Times New Roman" w:hAnsi="Times New Roman" w:cs="Times New Roman"/>
          <w:sz w:val="24"/>
          <w:szCs w:val="24"/>
          <w:lang w:eastAsia="en-GB"/>
        </w:rPr>
      </w:pPr>
    </w:p>
    <w:p w14:paraId="670855D3" w14:textId="65C3C6A0" w:rsidR="00747F96" w:rsidRDefault="00747F96" w:rsidP="00A04122">
      <w:pPr>
        <w:spacing w:after="0" w:line="276" w:lineRule="auto"/>
        <w:jc w:val="both"/>
        <w:rPr>
          <w:rFonts w:ascii="Times New Roman" w:eastAsia="Times New Roman" w:hAnsi="Times New Roman" w:cs="Times New Roman"/>
          <w:sz w:val="24"/>
          <w:szCs w:val="24"/>
          <w:lang w:eastAsia="en-GB"/>
        </w:rPr>
      </w:pPr>
    </w:p>
    <w:p w14:paraId="22A7C616" w14:textId="3457F980" w:rsidR="00B7443C" w:rsidRDefault="00B7443C" w:rsidP="00A04122">
      <w:pPr>
        <w:spacing w:after="0" w:line="276" w:lineRule="auto"/>
        <w:jc w:val="both"/>
        <w:rPr>
          <w:rFonts w:ascii="Times New Roman" w:eastAsia="Times New Roman" w:hAnsi="Times New Roman" w:cs="Times New Roman"/>
          <w:sz w:val="24"/>
          <w:szCs w:val="24"/>
          <w:lang w:eastAsia="en-GB"/>
        </w:rPr>
      </w:pPr>
    </w:p>
    <w:p w14:paraId="2E0B7A0B" w14:textId="3CDA88CA" w:rsidR="00B7443C" w:rsidRDefault="00B7443C" w:rsidP="00A04122">
      <w:pPr>
        <w:spacing w:after="0" w:line="276" w:lineRule="auto"/>
        <w:jc w:val="both"/>
        <w:rPr>
          <w:rFonts w:ascii="Times New Roman" w:eastAsia="Times New Roman" w:hAnsi="Times New Roman" w:cs="Times New Roman"/>
          <w:sz w:val="24"/>
          <w:szCs w:val="24"/>
          <w:lang w:eastAsia="en-GB"/>
        </w:rPr>
      </w:pPr>
    </w:p>
    <w:p w14:paraId="26BE892C" w14:textId="5C8F8AA6" w:rsidR="00B7443C" w:rsidRDefault="00B7443C" w:rsidP="00A04122">
      <w:pPr>
        <w:spacing w:after="0" w:line="276" w:lineRule="auto"/>
        <w:jc w:val="both"/>
        <w:rPr>
          <w:rFonts w:ascii="Times New Roman" w:eastAsia="Times New Roman" w:hAnsi="Times New Roman" w:cs="Times New Roman"/>
          <w:sz w:val="24"/>
          <w:szCs w:val="24"/>
          <w:lang w:eastAsia="en-GB"/>
        </w:rPr>
      </w:pPr>
    </w:p>
    <w:p w14:paraId="09C6DC5F" w14:textId="5379B7FA" w:rsidR="00B7443C" w:rsidRDefault="00B7443C" w:rsidP="00A04122">
      <w:pPr>
        <w:spacing w:after="0" w:line="276" w:lineRule="auto"/>
        <w:jc w:val="both"/>
        <w:rPr>
          <w:rFonts w:ascii="Times New Roman" w:eastAsia="Times New Roman" w:hAnsi="Times New Roman" w:cs="Times New Roman"/>
          <w:sz w:val="24"/>
          <w:szCs w:val="24"/>
          <w:lang w:eastAsia="en-GB"/>
        </w:rPr>
      </w:pPr>
    </w:p>
    <w:p w14:paraId="7F93D852" w14:textId="3F2FBD6C" w:rsidR="00B7443C" w:rsidRDefault="00B7443C" w:rsidP="00A04122">
      <w:pPr>
        <w:spacing w:after="0" w:line="276" w:lineRule="auto"/>
        <w:jc w:val="both"/>
        <w:rPr>
          <w:rFonts w:ascii="Times New Roman" w:eastAsia="Times New Roman" w:hAnsi="Times New Roman" w:cs="Times New Roman"/>
          <w:sz w:val="24"/>
          <w:szCs w:val="24"/>
          <w:lang w:eastAsia="en-GB"/>
        </w:rPr>
      </w:pPr>
    </w:p>
    <w:p w14:paraId="2582BED0" w14:textId="497086F0" w:rsidR="00B7443C" w:rsidRDefault="00B7443C" w:rsidP="00A04122">
      <w:pPr>
        <w:spacing w:after="0" w:line="276" w:lineRule="auto"/>
        <w:jc w:val="both"/>
        <w:rPr>
          <w:rFonts w:ascii="Times New Roman" w:eastAsia="Times New Roman" w:hAnsi="Times New Roman" w:cs="Times New Roman"/>
          <w:sz w:val="24"/>
          <w:szCs w:val="24"/>
          <w:lang w:eastAsia="en-GB"/>
        </w:rPr>
      </w:pPr>
    </w:p>
    <w:p w14:paraId="7CF579DA" w14:textId="6CF17BF8" w:rsidR="00B7443C" w:rsidRDefault="00B7443C" w:rsidP="00A04122">
      <w:pPr>
        <w:spacing w:after="0" w:line="276" w:lineRule="auto"/>
        <w:jc w:val="both"/>
        <w:rPr>
          <w:rFonts w:ascii="Times New Roman" w:eastAsia="Times New Roman" w:hAnsi="Times New Roman" w:cs="Times New Roman"/>
          <w:sz w:val="24"/>
          <w:szCs w:val="24"/>
          <w:lang w:eastAsia="en-GB"/>
        </w:rPr>
      </w:pPr>
    </w:p>
    <w:p w14:paraId="072DCC30" w14:textId="2984F76C" w:rsidR="00B7443C" w:rsidRDefault="00B7443C" w:rsidP="00A04122">
      <w:pPr>
        <w:spacing w:after="0" w:line="276" w:lineRule="auto"/>
        <w:jc w:val="both"/>
        <w:rPr>
          <w:rFonts w:ascii="Times New Roman" w:eastAsia="Times New Roman" w:hAnsi="Times New Roman" w:cs="Times New Roman"/>
          <w:sz w:val="24"/>
          <w:szCs w:val="24"/>
          <w:lang w:eastAsia="en-GB"/>
        </w:rPr>
      </w:pPr>
    </w:p>
    <w:p w14:paraId="6D14C3C5" w14:textId="39A0AC6D" w:rsidR="00B7443C" w:rsidRDefault="00B7443C" w:rsidP="00A04122">
      <w:pPr>
        <w:spacing w:after="0" w:line="276" w:lineRule="auto"/>
        <w:jc w:val="both"/>
        <w:rPr>
          <w:rFonts w:ascii="Times New Roman" w:eastAsia="Times New Roman" w:hAnsi="Times New Roman" w:cs="Times New Roman"/>
          <w:sz w:val="24"/>
          <w:szCs w:val="24"/>
          <w:lang w:eastAsia="en-GB"/>
        </w:rPr>
      </w:pPr>
    </w:p>
    <w:p w14:paraId="640394E2" w14:textId="77777777" w:rsidR="00B7443C" w:rsidRDefault="00B7443C" w:rsidP="00A04122">
      <w:pPr>
        <w:spacing w:after="0" w:line="276" w:lineRule="auto"/>
        <w:jc w:val="both"/>
        <w:rPr>
          <w:rFonts w:ascii="Times New Roman" w:eastAsia="Times New Roman" w:hAnsi="Times New Roman" w:cs="Times New Roman"/>
          <w:sz w:val="24"/>
          <w:szCs w:val="24"/>
          <w:lang w:eastAsia="en-GB"/>
        </w:rPr>
      </w:pPr>
    </w:p>
    <w:p w14:paraId="45D171FE" w14:textId="77777777" w:rsidR="00161133" w:rsidRPr="00E247CD" w:rsidRDefault="003C3ABA" w:rsidP="00E247CD">
      <w:pPr>
        <w:pStyle w:val="Heading1"/>
      </w:pPr>
      <w:r w:rsidRPr="00E247CD">
        <w:t>INTRODUCTION</w:t>
      </w:r>
      <w:r w:rsidR="00CD2B07" w:rsidRPr="00E247CD">
        <w:t xml:space="preserve"> </w:t>
      </w:r>
    </w:p>
    <w:p w14:paraId="5E541D5E" w14:textId="6F4A2181" w:rsidR="00BD314C" w:rsidRDefault="002C58FD" w:rsidP="00F36548">
      <w:pPr>
        <w:spacing w:line="360" w:lineRule="auto"/>
        <w:jc w:val="both"/>
        <w:rPr>
          <w:ins w:id="0" w:author="Bigdeli, Ali" w:date="2021-02-04T14:45:00Z"/>
          <w:rFonts w:ascii="Times New Roman" w:hAnsi="Times New Roman" w:cs="Times New Roman"/>
          <w:sz w:val="24"/>
          <w:szCs w:val="24"/>
        </w:rPr>
      </w:pPr>
      <w:r w:rsidRPr="0016532D">
        <w:rPr>
          <w:rFonts w:ascii="Times New Roman" w:hAnsi="Times New Roman" w:cs="Times New Roman"/>
          <w:sz w:val="24"/>
          <w:szCs w:val="24"/>
        </w:rPr>
        <w:t>For manufacturers striving to deliver increased customer satisfaction, improved competitiveness and stable revenue streams, it has become clear that simply making and selling physical products is no longer enough to secure success</w:t>
      </w:r>
      <w:r w:rsidR="0024048D">
        <w:rPr>
          <w:rFonts w:ascii="Times New Roman" w:hAnsi="Times New Roman" w:cs="Times New Roman"/>
          <w:sz w:val="24"/>
          <w:szCs w:val="24"/>
        </w:rPr>
        <w:t xml:space="preserve"> </w:t>
      </w:r>
      <w:r w:rsidR="008F11C2">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&lt;EndNote&gt;&lt;Cite&gt;&lt;Author&gt;Bustinza&lt;/Author&gt;&lt;Year&gt;2015&lt;/Year&gt;&lt;RecNum&gt;537&lt;/RecNum&gt;&lt;DisplayText&gt;(Bustinza et al., 2015)&lt;/DisplayText&gt;&lt;record&gt;&lt;rec-number&gt;537&lt;/rec-number&gt;&lt;foreign-keys&gt;&lt;key app="EN" db-id="wwddewsswdrrfkewdv6vdtw22ewvtrdt9e0p" timestamp="1594815360"&gt;537&lt;/key&gt;&lt;/foreign-keys&gt;&lt;ref-type name="Journal Article"&gt;17&lt;/ref-type&gt;&lt;contributors&gt;&lt;authors&gt;&lt;author&gt;Bustinza, Oscar F&lt;/author&gt;&lt;author&gt;Ziaee Bigdeli, Ali &lt;/author&gt;&lt;author&gt;Baines, Tim&lt;/author&gt;&lt;author&gt;Elliot, Cindy&lt;/author&gt;&lt;/authors&gt;&lt;/contributors&gt;&lt;titles&gt;&lt;title&gt;Servitization and competitive advantage: the importance of organizational structure and value chain position&lt;/title&gt;&lt;secondary-title&gt;Research-Technology Management&lt;/secondary-title&gt;&lt;/titles&gt;&lt;periodical&gt;&lt;full-title&gt;Research-Technology Management&lt;/full-title&gt;&lt;/periodical&gt;&lt;pages&gt;53-60&lt;/pages&gt;&lt;volume&gt;58&lt;/volume&gt;&lt;number&gt;5&lt;/number&gt;&lt;dates&gt;&lt;year&gt;2015&lt;/year&gt;&lt;/dates&gt;&lt;isbn&gt;0895-6308&lt;/isbn&gt;&lt;urls&gt;&lt;/urls&gt;&lt;/record&gt;&lt;/Cite&gt;&lt;/EndNote&gt;</w:instrText>
      </w:r>
      <w:r w:rsidR="008F11C2">
        <w:rPr>
          <w:rFonts w:ascii="Times New Roman" w:hAnsi="Times New Roman" w:cs="Times New Roman"/>
          <w:sz w:val="24"/>
          <w:szCs w:val="24"/>
        </w:rPr>
        <w:fldChar w:fldCharType="separate"/>
      </w:r>
      <w:r w:rsidR="00F36548">
        <w:rPr>
          <w:rFonts w:ascii="Times New Roman" w:hAnsi="Times New Roman" w:cs="Times New Roman"/>
          <w:noProof/>
          <w:sz w:val="24"/>
          <w:szCs w:val="24"/>
        </w:rPr>
        <w:t>(Bustinza et al., 2015)</w:t>
      </w:r>
      <w:r w:rsidR="008F11C2">
        <w:rPr>
          <w:rFonts w:ascii="Times New Roman" w:hAnsi="Times New Roman" w:cs="Times New Roman"/>
          <w:sz w:val="24"/>
          <w:szCs w:val="24"/>
        </w:rPr>
        <w:fldChar w:fldCharType="end"/>
      </w:r>
      <w:r w:rsidRPr="0016532D">
        <w:rPr>
          <w:rFonts w:ascii="Times New Roman" w:hAnsi="Times New Roman" w:cs="Times New Roman"/>
          <w:sz w:val="24"/>
          <w:szCs w:val="24"/>
        </w:rPr>
        <w:t xml:space="preserve">. It </w:t>
      </w:r>
      <w:r w:rsidR="00564360">
        <w:rPr>
          <w:rFonts w:ascii="Times New Roman" w:hAnsi="Times New Roman" w:cs="Times New Roman"/>
          <w:sz w:val="24"/>
          <w:szCs w:val="24"/>
        </w:rPr>
        <w:t>is</w:t>
      </w:r>
      <w:r w:rsidRPr="0016532D">
        <w:rPr>
          <w:rFonts w:ascii="Times New Roman" w:hAnsi="Times New Roman" w:cs="Times New Roman"/>
          <w:sz w:val="24"/>
          <w:szCs w:val="24"/>
        </w:rPr>
        <w:t xml:space="preserve"> widely recognised </w:t>
      </w:r>
      <w:r w:rsidR="00564360">
        <w:rPr>
          <w:rFonts w:ascii="Times New Roman" w:hAnsi="Times New Roman" w:cs="Times New Roman"/>
          <w:sz w:val="24"/>
          <w:szCs w:val="24"/>
        </w:rPr>
        <w:t xml:space="preserve">that </w:t>
      </w:r>
      <w:r w:rsidR="00564360" w:rsidRPr="0016532D">
        <w:rPr>
          <w:rFonts w:ascii="Times New Roman" w:hAnsi="Times New Roman" w:cs="Times New Roman"/>
          <w:sz w:val="24"/>
          <w:szCs w:val="24"/>
        </w:rPr>
        <w:t>services have a pivotal part to play</w:t>
      </w:r>
      <w:r w:rsidRPr="0016532D">
        <w:rPr>
          <w:rFonts w:ascii="Times New Roman" w:hAnsi="Times New Roman" w:cs="Times New Roman"/>
          <w:sz w:val="24"/>
          <w:szCs w:val="24"/>
        </w:rPr>
        <w:t xml:space="preserve"> </w:t>
      </w:r>
      <w:r w:rsidR="00564360">
        <w:rPr>
          <w:rFonts w:ascii="Times New Roman" w:hAnsi="Times New Roman" w:cs="Times New Roman"/>
          <w:sz w:val="24"/>
          <w:szCs w:val="24"/>
        </w:rPr>
        <w:t>in</w:t>
      </w:r>
      <w:r w:rsidRPr="0016532D">
        <w:rPr>
          <w:rFonts w:ascii="Times New Roman" w:hAnsi="Times New Roman" w:cs="Times New Roman"/>
          <w:sz w:val="24"/>
          <w:szCs w:val="24"/>
        </w:rPr>
        <w:t xml:space="preserve"> build</w:t>
      </w:r>
      <w:r w:rsidR="00564360">
        <w:rPr>
          <w:rFonts w:ascii="Times New Roman" w:hAnsi="Times New Roman" w:cs="Times New Roman"/>
          <w:sz w:val="24"/>
          <w:szCs w:val="24"/>
        </w:rPr>
        <w:t>ing</w:t>
      </w:r>
      <w:r w:rsidRPr="0016532D">
        <w:rPr>
          <w:rFonts w:ascii="Times New Roman" w:hAnsi="Times New Roman" w:cs="Times New Roman"/>
          <w:sz w:val="24"/>
          <w:szCs w:val="24"/>
        </w:rPr>
        <w:t xml:space="preserve"> and protect</w:t>
      </w:r>
      <w:r w:rsidR="00564360">
        <w:rPr>
          <w:rFonts w:ascii="Times New Roman" w:hAnsi="Times New Roman" w:cs="Times New Roman"/>
          <w:sz w:val="24"/>
          <w:szCs w:val="24"/>
        </w:rPr>
        <w:t>ing</w:t>
      </w:r>
      <w:r w:rsidRPr="0016532D">
        <w:rPr>
          <w:rFonts w:ascii="Times New Roman" w:hAnsi="Times New Roman" w:cs="Times New Roman"/>
          <w:sz w:val="24"/>
          <w:szCs w:val="24"/>
        </w:rPr>
        <w:t xml:space="preserve"> </w:t>
      </w:r>
      <w:r w:rsidR="00564360">
        <w:rPr>
          <w:rFonts w:ascii="Times New Roman" w:hAnsi="Times New Roman" w:cs="Times New Roman"/>
          <w:sz w:val="24"/>
          <w:szCs w:val="24"/>
        </w:rPr>
        <w:t>customer bases and profit lines</w:t>
      </w:r>
      <w:r w:rsidRPr="0016532D">
        <w:rPr>
          <w:rFonts w:ascii="Times New Roman" w:hAnsi="Times New Roman" w:cs="Times New Roman"/>
          <w:sz w:val="24"/>
          <w:szCs w:val="24"/>
        </w:rPr>
        <w:t>. As a result, the manufacturing sector finds itself transforming towards new business models</w:t>
      </w:r>
      <w:r w:rsidR="00564360">
        <w:rPr>
          <w:rFonts w:ascii="Times New Roman" w:hAnsi="Times New Roman" w:cs="Times New Roman"/>
          <w:sz w:val="24"/>
          <w:szCs w:val="24"/>
        </w:rPr>
        <w:t>,</w:t>
      </w:r>
      <w:r w:rsidRPr="0016532D">
        <w:rPr>
          <w:rFonts w:ascii="Times New Roman" w:hAnsi="Times New Roman" w:cs="Times New Roman"/>
          <w:sz w:val="24"/>
          <w:szCs w:val="24"/>
        </w:rPr>
        <w:t xml:space="preserve"> where services fulfil an essential and arguably dominant role. </w:t>
      </w:r>
      <w:ins w:id="1" w:author="Bigdeli, Ali" w:date="2021-02-04T14:48:00Z">
        <w:r w:rsidR="00BD314C" w:rsidRPr="00BD314C">
          <w:rPr>
            <w:rFonts w:ascii="Times New Roman" w:hAnsi="Times New Roman" w:cs="Times New Roman"/>
            <w:sz w:val="24"/>
            <w:szCs w:val="24"/>
          </w:rPr>
          <w:t xml:space="preserve">Broadly, some manufacturers </w:t>
        </w:r>
      </w:ins>
      <w:ins w:id="2" w:author="Bigdeli, Ali" w:date="2021-02-04T14:57:00Z">
        <w:r w:rsidR="00CB3B01">
          <w:rPr>
            <w:rFonts w:ascii="Times New Roman" w:hAnsi="Times New Roman" w:cs="Times New Roman"/>
            <w:sz w:val="24"/>
            <w:szCs w:val="24"/>
          </w:rPr>
          <w:t>may build their service business model</w:t>
        </w:r>
      </w:ins>
      <w:ins w:id="3" w:author="Bigdeli, Ali" w:date="2021-02-04T15:04:00Z">
        <w:r w:rsidR="00FB010C">
          <w:rPr>
            <w:rFonts w:ascii="Times New Roman" w:hAnsi="Times New Roman" w:cs="Times New Roman"/>
            <w:sz w:val="24"/>
            <w:szCs w:val="24"/>
          </w:rPr>
          <w:t>s</w:t>
        </w:r>
      </w:ins>
      <w:ins w:id="4" w:author="Bigdeli, Ali" w:date="2021-02-04T14:57:00Z">
        <w:r w:rsidR="00CB3B01">
          <w:rPr>
            <w:rFonts w:ascii="Times New Roman" w:hAnsi="Times New Roman" w:cs="Times New Roman"/>
            <w:sz w:val="24"/>
            <w:szCs w:val="24"/>
          </w:rPr>
          <w:t xml:space="preserve"> around</w:t>
        </w:r>
      </w:ins>
      <w:ins w:id="5" w:author="Bigdeli, Ali" w:date="2021-02-04T14:48:00Z">
        <w:r w:rsidR="00BD314C" w:rsidRPr="00BD314C">
          <w:rPr>
            <w:rFonts w:ascii="Times New Roman" w:hAnsi="Times New Roman" w:cs="Times New Roman"/>
            <w:sz w:val="24"/>
            <w:szCs w:val="24"/>
          </w:rPr>
          <w:t xml:space="preserve"> ‘intermediate’ services, including </w:t>
        </w:r>
      </w:ins>
      <w:ins w:id="6" w:author="Bigdeli, Ali" w:date="2021-02-04T14:58:00Z">
        <w:r w:rsidR="00CB3B01">
          <w:rPr>
            <w:rFonts w:ascii="Times New Roman" w:hAnsi="Times New Roman" w:cs="Times New Roman"/>
            <w:sz w:val="24"/>
            <w:szCs w:val="24"/>
          </w:rPr>
          <w:t xml:space="preserve">performance advisory, </w:t>
        </w:r>
      </w:ins>
      <w:ins w:id="7" w:author="Bigdeli, Ali" w:date="2021-02-04T14:48:00Z">
        <w:r w:rsidR="00BD314C" w:rsidRPr="00BD314C">
          <w:rPr>
            <w:rFonts w:ascii="Times New Roman" w:hAnsi="Times New Roman" w:cs="Times New Roman"/>
            <w:sz w:val="24"/>
            <w:szCs w:val="24"/>
          </w:rPr>
          <w:t xml:space="preserve">condition monitoring, maintenance, </w:t>
        </w:r>
      </w:ins>
      <w:ins w:id="8" w:author="Bigdeli, Ali" w:date="2021-02-04T14:58:00Z">
        <w:r w:rsidR="00CB3B01">
          <w:rPr>
            <w:rFonts w:ascii="Times New Roman" w:hAnsi="Times New Roman" w:cs="Times New Roman"/>
            <w:sz w:val="24"/>
            <w:szCs w:val="24"/>
          </w:rPr>
          <w:t xml:space="preserve">and </w:t>
        </w:r>
      </w:ins>
      <w:ins w:id="9" w:author="Bigdeli, Ali" w:date="2021-02-04T14:48:00Z">
        <w:r w:rsidR="00BD314C" w:rsidRPr="00BD314C">
          <w:rPr>
            <w:rFonts w:ascii="Times New Roman" w:hAnsi="Times New Roman" w:cs="Times New Roman"/>
            <w:sz w:val="24"/>
            <w:szCs w:val="24"/>
          </w:rPr>
          <w:t>overhaul; others may move towards ‘advanced</w:t>
        </w:r>
      </w:ins>
      <w:ins w:id="10" w:author="Bigdeli, Ali" w:date="2021-02-04T15:05:00Z">
        <w:r w:rsidR="00FB010C">
          <w:rPr>
            <w:rFonts w:ascii="Times New Roman" w:hAnsi="Times New Roman" w:cs="Times New Roman"/>
            <w:sz w:val="24"/>
            <w:szCs w:val="24"/>
          </w:rPr>
          <w:t>’</w:t>
        </w:r>
      </w:ins>
      <w:ins w:id="11" w:author="Bigdeli, Ali" w:date="2021-02-04T14:48:00Z">
        <w:r w:rsidR="00BD314C" w:rsidRPr="00BD314C">
          <w:rPr>
            <w:rFonts w:ascii="Times New Roman" w:hAnsi="Times New Roman" w:cs="Times New Roman"/>
            <w:sz w:val="24"/>
            <w:szCs w:val="24"/>
          </w:rPr>
          <w:t xml:space="preserve"> services </w:t>
        </w:r>
      </w:ins>
      <w:ins w:id="12" w:author="Bigdeli, Ali" w:date="2021-02-04T15:06:00Z">
        <w:r w:rsidR="00FB010C">
          <w:rPr>
            <w:rFonts w:ascii="Times New Roman" w:hAnsi="Times New Roman" w:cs="Times New Roman"/>
            <w:sz w:val="24"/>
            <w:szCs w:val="24"/>
          </w:rPr>
          <w:t xml:space="preserve">which </w:t>
        </w:r>
      </w:ins>
      <w:ins w:id="13" w:author="Bigdeli, Ali" w:date="2021-02-04T15:07:00Z">
        <w:r w:rsidR="00FB010C">
          <w:rPr>
            <w:rFonts w:ascii="Times New Roman" w:hAnsi="Times New Roman" w:cs="Times New Roman"/>
            <w:sz w:val="24"/>
            <w:szCs w:val="24"/>
          </w:rPr>
          <w:t xml:space="preserve">are complex value propositions </w:t>
        </w:r>
      </w:ins>
      <w:ins w:id="14" w:author="Bigdeli, Ali" w:date="2021-02-04T15:06:00Z">
        <w:r w:rsidR="00FB010C" w:rsidRPr="00FB010C">
          <w:rPr>
            <w:rFonts w:ascii="Times New Roman" w:hAnsi="Times New Roman" w:cs="Times New Roman"/>
            <w:sz w:val="24"/>
            <w:szCs w:val="24"/>
          </w:rPr>
          <w:t xml:space="preserve">whereby manufacturers offer performance outcomes </w:t>
        </w:r>
      </w:ins>
      <w:ins w:id="15" w:author="Bigdeli, Ali" w:date="2021-02-04T15:09:00Z">
        <w:r w:rsidR="00FB010C">
          <w:rPr>
            <w:rFonts w:ascii="Times New Roman" w:hAnsi="Times New Roman" w:cs="Times New Roman"/>
            <w:sz w:val="24"/>
            <w:szCs w:val="24"/>
          </w:rPr>
          <w:t>to their customers</w:t>
        </w:r>
      </w:ins>
      <w:ins w:id="16" w:author="Bigdeli, Ali" w:date="2021-02-04T15:06:00Z">
        <w:r w:rsidR="00FB010C" w:rsidRPr="00FB010C">
          <w:rPr>
            <w:rFonts w:ascii="Times New Roman" w:hAnsi="Times New Roman" w:cs="Times New Roman"/>
            <w:sz w:val="24"/>
            <w:szCs w:val="24"/>
          </w:rPr>
          <w:t xml:space="preserve"> </w:t>
        </w:r>
      </w:ins>
      <w:r w:rsidR="00F36548">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&lt;EndNote&gt;&lt;Cite&gt;&lt;Author&gt;Baines&lt;/Author&gt;&lt;Year&gt;2014&lt;/Year&gt;&lt;RecNum&gt;0&lt;/RecNum&gt;&lt;IDText&gt;Servitization of the manufacturing firm Exploring the operations practices and technologies that deliver advanced services&lt;/IDText&gt;&lt;DisplayText&gt;(Baines and Lightfoot, 2014)&lt;/DisplayText&gt;&lt;record&gt;&lt;urls&gt;&lt;related-urls&gt;&lt;url&gt;http://www.emeraldinsight.com/doi/pdfplus/10.1108/09574090910954864&lt;/url&gt;&lt;/related-urls&gt;&lt;/urls&gt;&lt;isbn&gt;0320130029&lt;/isbn&gt;&lt;titles&gt;&lt;title&gt;Servitization of the manufacturing firm Exploring the operations practices and technologies that deliver advanced services&lt;/title&gt;&lt;secondary-title&gt;International Journal of Operations &amp;amp; Production Management&lt;/secondary-title&gt;&lt;/titles&gt;&lt;pages&gt;2-35&lt;/pages&gt;&lt;contributors&gt;&lt;authors&gt;&lt;author&gt;Baines, Tim&lt;/author&gt;&lt;author&gt;Lightfoot, Howard W&lt;/author&gt;&lt;/authors&gt;&lt;/contributors&gt;&lt;added-date format="utc"&gt;1536604805&lt;/added-date&gt;&lt;ref-type name="Journal Article"&gt;17&lt;/ref-type&gt;&lt;dates&gt;&lt;year&gt;2014&lt;/year&gt;&lt;/dates&gt;&lt;rec-number&gt;1431&lt;/rec-number&gt;&lt;last-updated-date format="utc"&gt;1536944829&lt;/last-updated-date&gt;&lt;accession-num&gt;42012058&lt;/accession-num&gt;&lt;electronic-resource-num&gt;10.1108/09574090910954864&lt;/electronic-resource-num&gt;&lt;volume&gt;34&lt;/volume&gt;&lt;/record&gt;&lt;/Cite&gt;&lt;/EndNote&gt;</w:instrText>
      </w:r>
      <w:r w:rsidR="00F36548">
        <w:rPr>
          <w:rFonts w:ascii="Times New Roman" w:hAnsi="Times New Roman" w:cs="Times New Roman"/>
          <w:sz w:val="24"/>
          <w:szCs w:val="24"/>
        </w:rPr>
        <w:fldChar w:fldCharType="separate"/>
      </w:r>
      <w:r w:rsidR="00F36548">
        <w:rPr>
          <w:rFonts w:ascii="Times New Roman" w:hAnsi="Times New Roman" w:cs="Times New Roman"/>
          <w:noProof/>
          <w:sz w:val="24"/>
          <w:szCs w:val="24"/>
        </w:rPr>
        <w:t>(Baines and Lightfoot, 2014)</w:t>
      </w:r>
      <w:r w:rsidR="00F36548">
        <w:rPr>
          <w:rFonts w:ascii="Times New Roman" w:hAnsi="Times New Roman" w:cs="Times New Roman"/>
          <w:sz w:val="24"/>
          <w:szCs w:val="24"/>
        </w:rPr>
        <w:fldChar w:fldCharType="end"/>
      </w:r>
      <w:ins w:id="17" w:author="Bigdeli, Ali" w:date="2021-02-04T14:48:00Z">
        <w:r w:rsidR="00BD314C" w:rsidRPr="00BD314C">
          <w:rPr>
            <w:rFonts w:ascii="Times New Roman" w:hAnsi="Times New Roman" w:cs="Times New Roman"/>
            <w:sz w:val="24"/>
            <w:szCs w:val="24"/>
          </w:rPr>
          <w:t>.</w:t>
        </w:r>
      </w:ins>
    </w:p>
    <w:p w14:paraId="63C0C6FD" w14:textId="36A5BAEB" w:rsidR="00B328D1" w:rsidRDefault="00CB3B01" w:rsidP="00CB3B01">
      <w:pPr>
        <w:spacing w:line="360" w:lineRule="auto"/>
        <w:jc w:val="both"/>
        <w:rPr>
          <w:rFonts w:ascii="Times New Roman" w:hAnsi="Times New Roman" w:cs="Times New Roman"/>
          <w:sz w:val="24"/>
          <w:szCs w:val="24"/>
        </w:rPr>
      </w:pPr>
      <w:r w:rsidRPr="0016532D">
        <w:rPr>
          <w:rFonts w:ascii="Times New Roman" w:hAnsi="Times New Roman" w:cs="Times New Roman"/>
          <w:sz w:val="24"/>
          <w:szCs w:val="24"/>
        </w:rPr>
        <w:t>Such strategic transformation is commonly referred to as servitization</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&lt;EndNote&gt;&lt;Cite&gt;&lt;Author&gt;Baines&lt;/Author&gt;&lt;Year&gt;2009&lt;/Year&gt;&lt;RecNum&gt;423&lt;/RecNum&gt;&lt;IDText&gt;The servitization of manufacturing&lt;/IDText&gt;&lt;DisplayText&gt;(Baines et al., 2009)&lt;/DisplayText&gt;&lt;record&gt;&lt;rec-number&gt;423&lt;/rec-number&gt;&lt;foreign-keys&gt;&lt;key app="EN" db-id="wwddewsswdrrfkewdv6vdtw22ewvtrdt9e0p" timestamp="1581692789"&gt;423&lt;/key&gt;&lt;/foreign-keys&gt;&lt;ref-type name="Journal Article"&gt;17&lt;/ref-type&gt;&lt;contributors&gt;&lt;authors&gt;&lt;author&gt;Baines, TS&lt;/author&gt;&lt;author&gt;Lightfoot, HW&lt;/author&gt;&lt;author&gt;Benedettini, O&lt;/author&gt;&lt;author&gt;Kay, JM&lt;/author&gt;&lt;/authors&gt;&lt;/contributors&gt;&lt;titles&gt;&lt;title&gt;The servitization of manufacturing&lt;/title&gt;&lt;secondary-title&gt;Journal of manufacturing technology management&lt;/secondary-title&gt;&lt;/titles&gt;&lt;periodical&gt;&lt;full-title&gt;Journal of Manufacturing Technology Management&lt;/full-title&gt;&lt;/periodical&gt;&lt;dates&gt;&lt;year&gt;2009&lt;/year&gt;&lt;/dates&gt;&lt;isbn&gt;1741-038X&lt;/isbn&gt;&lt;urls&gt;&lt;/urls&gt;&lt;/record&gt;&lt;/Cite&gt;&lt;/EndNote&gt;</w:instrText>
      </w:r>
      <w:r>
        <w:rPr>
          <w:rFonts w:ascii="Times New Roman" w:hAnsi="Times New Roman" w:cs="Times New Roman"/>
          <w:sz w:val="24"/>
          <w:szCs w:val="24"/>
        </w:rPr>
        <w:fldChar w:fldCharType="separate"/>
      </w:r>
      <w:r w:rsidR="00F36548">
        <w:rPr>
          <w:rFonts w:ascii="Times New Roman" w:hAnsi="Times New Roman" w:cs="Times New Roman"/>
          <w:noProof/>
          <w:sz w:val="24"/>
          <w:szCs w:val="24"/>
        </w:rPr>
        <w:t>(Baines et al., 2009)</w:t>
      </w:r>
      <w:r>
        <w:rPr>
          <w:rFonts w:ascii="Times New Roman" w:hAnsi="Times New Roman" w:cs="Times New Roman"/>
          <w:sz w:val="24"/>
          <w:szCs w:val="24"/>
        </w:rPr>
        <w:fldChar w:fldCharType="end"/>
      </w:r>
      <w:r>
        <w:rPr>
          <w:rFonts w:ascii="Times New Roman" w:hAnsi="Times New Roman" w:cs="Times New Roman"/>
          <w:sz w:val="24"/>
          <w:szCs w:val="24"/>
        </w:rPr>
        <w:t xml:space="preserve">. It </w:t>
      </w:r>
      <w:r w:rsidR="00564360">
        <w:rPr>
          <w:rFonts w:ascii="Times New Roman" w:hAnsi="Times New Roman" w:cs="Times New Roman"/>
          <w:sz w:val="24"/>
          <w:szCs w:val="24"/>
        </w:rPr>
        <w:t xml:space="preserve">entails </w:t>
      </w:r>
      <w:r w:rsidR="006C4B09">
        <w:rPr>
          <w:rFonts w:ascii="Times New Roman" w:hAnsi="Times New Roman" w:cs="Times New Roman"/>
          <w:sz w:val="24"/>
          <w:szCs w:val="24"/>
        </w:rPr>
        <w:t xml:space="preserve">the </w:t>
      </w:r>
      <w:r w:rsidR="002C58FD" w:rsidRPr="0016532D">
        <w:rPr>
          <w:rFonts w:ascii="Times New Roman" w:hAnsi="Times New Roman" w:cs="Times New Roman"/>
          <w:sz w:val="24"/>
          <w:szCs w:val="24"/>
        </w:rPr>
        <w:t xml:space="preserve">fundamental re-orientation of </w:t>
      </w:r>
      <w:r w:rsidR="00564360">
        <w:rPr>
          <w:rFonts w:ascii="Times New Roman" w:hAnsi="Times New Roman" w:cs="Times New Roman"/>
          <w:sz w:val="24"/>
          <w:szCs w:val="24"/>
        </w:rPr>
        <w:t xml:space="preserve">a </w:t>
      </w:r>
      <w:r w:rsidR="002C58FD" w:rsidRPr="0016532D">
        <w:rPr>
          <w:rFonts w:ascii="Times New Roman" w:hAnsi="Times New Roman" w:cs="Times New Roman"/>
          <w:sz w:val="24"/>
          <w:szCs w:val="24"/>
        </w:rPr>
        <w:t xml:space="preserve">manufacturer’s strategy </w:t>
      </w:r>
      <w:r w:rsidR="008F11C2" w:rsidRPr="0016532D">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&lt;EndNote&gt;&lt;Cite&gt;&lt;Author&gt;Josephson&lt;/Author&gt;&lt;Year&gt;2016&lt;/Year&gt;&lt;RecNum&gt;1131&lt;/RecNum&gt;&lt;IDText&gt;Service Transition Strategies in Manufacturing Implications for Firm Risk&lt;/IDText&gt;&lt;DisplayText&gt;(Josephson et al., 2016)&lt;/DisplayText&gt;&lt;record&gt;&lt;rec-number&gt;1131&lt;/rec-number&gt;&lt;foreign-keys&gt;&lt;key app="EN" db-id="w5wwedtv0tftsiesxvkp00frxtxtrazssvww" timestamp="1519923938" guid="39bf5cda-f123-4e64-92b1-7fe2833921bb"&gt;1131&lt;/key&gt;&lt;/foreign-keys&gt;&lt;ref-type name="Journal Article"&gt;17&lt;/ref-type&gt;&lt;contributors&gt;&lt;authors&gt;&lt;author&gt;Josephson, Brett W&lt;/author&gt;&lt;author&gt;Johnson, Jean L&lt;/author&gt;&lt;author&gt;Mariadoss, Babu John&lt;/author&gt;&lt;author&gt;Cullen, John&lt;/author&gt;&lt;/authors&gt;&lt;/contributors&gt;&lt;titles&gt;&lt;title&gt;Service Transition Strategies in Manufacturing Implications for Firm Risk&lt;/title&gt;&lt;secondary-title&gt;Journal of Service Research&lt;/secondary-title&gt;&lt;/titles&gt;&lt;periodical&gt;&lt;full-title&gt;Journal of Service Research&lt;/full-title&gt;&lt;/periodical&gt;&lt;pages&gt;1094670515600422&lt;/pages&gt;&lt;dates&gt;&lt;year&gt;2016&lt;/year&gt;&lt;/dates&gt;&lt;isbn&gt;1094-6705&lt;/isbn&gt;&lt;urls&gt;&lt;/urls&gt;&lt;/record&gt;&lt;/Cite&gt;&lt;/EndNote&gt;</w:instrText>
      </w:r>
      <w:r w:rsidR="008F11C2" w:rsidRPr="0016532D">
        <w:rPr>
          <w:rFonts w:ascii="Times New Roman" w:hAnsi="Times New Roman" w:cs="Times New Roman"/>
          <w:sz w:val="24"/>
          <w:szCs w:val="24"/>
        </w:rPr>
        <w:fldChar w:fldCharType="separate"/>
      </w:r>
      <w:r w:rsidR="00F36548">
        <w:rPr>
          <w:rFonts w:ascii="Times New Roman" w:hAnsi="Times New Roman" w:cs="Times New Roman"/>
          <w:noProof/>
          <w:sz w:val="24"/>
          <w:szCs w:val="24"/>
        </w:rPr>
        <w:t>(Josephson et al., 2016)</w:t>
      </w:r>
      <w:r w:rsidR="008F11C2" w:rsidRPr="0016532D">
        <w:rPr>
          <w:rFonts w:ascii="Times New Roman" w:hAnsi="Times New Roman" w:cs="Times New Roman"/>
          <w:sz w:val="24"/>
          <w:szCs w:val="24"/>
        </w:rPr>
        <w:fldChar w:fldCharType="end"/>
      </w:r>
      <w:r w:rsidR="002C58FD" w:rsidRPr="0016532D">
        <w:rPr>
          <w:rFonts w:ascii="Times New Roman" w:hAnsi="Times New Roman" w:cs="Times New Roman"/>
          <w:sz w:val="24"/>
          <w:szCs w:val="24"/>
        </w:rPr>
        <w:t>, business models</w:t>
      </w:r>
      <w:r w:rsidR="001B24F6">
        <w:rPr>
          <w:rFonts w:ascii="Times New Roman" w:hAnsi="Times New Roman" w:cs="Times New Roman"/>
          <w:sz w:val="24"/>
          <w:szCs w:val="24"/>
        </w:rPr>
        <w:t xml:space="preserve"> </w:t>
      </w:r>
      <w:r w:rsidR="001B24F6">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&lt;EndNote&gt;&lt;Cite&gt;&lt;Author&gt;Sjödin&lt;/Author&gt;&lt;Year&gt;2020&lt;/Year&gt;&lt;RecNum&gt;517&lt;/RecNum&gt;&lt;IDText&gt;Value creation and value capture alignment in business model innovation: A process view on outcome‐based business models&lt;/IDText&gt;&lt;DisplayText&gt;(Sjödin et al., 2020)&lt;/DisplayText&gt;&lt;record&gt;&lt;rec-number&gt;517&lt;/rec-number&gt;&lt;foreign-keys&gt;&lt;key app="EN" db-id="wwddewsswdrrfkewdv6vdtw22ewvtrdt9e0p" timestamp="1594035552"&gt;517&lt;/key&gt;&lt;/foreign-keys&gt;&lt;ref-type name="Journal Article"&gt;17&lt;/ref-type&gt;&lt;contributors&gt;&lt;authors&gt;&lt;author&gt;Sjödin, David&lt;/author&gt;&lt;author&gt;Parida, Vinit&lt;/author&gt;&lt;author&gt;Jovanovic, Marin&lt;/author&gt;&lt;author&gt;Visnjic, Ivanka&lt;/author&gt;&lt;/authors&gt;&lt;/contributors&gt;&lt;titles&gt;&lt;title&gt;Value creation and value capture alignment in business model innovation: A process view on outcome‐based business models&lt;/title&gt;&lt;secondary-title&gt;Journal of Product Innovation Management&lt;/secondary-title&gt;&lt;/titles&gt;&lt;periodical&gt;&lt;full-title&gt;Journal of Product Innovation Management&lt;/full-title&gt;&lt;/periodical&gt;&lt;pages&gt;158-183&lt;/pages&gt;&lt;volume&gt;37&lt;/volume&gt;&lt;number&gt;2&lt;/number&gt;&lt;dates&gt;&lt;year&gt;2020&lt;/year&gt;&lt;/dates&gt;&lt;isbn&gt;0737-6782&lt;/isbn&gt;&lt;urls&gt;&lt;/urls&gt;&lt;/record&gt;&lt;/Cite&gt;&lt;/EndNote&gt;</w:instrText>
      </w:r>
      <w:r w:rsidR="001B24F6">
        <w:rPr>
          <w:rFonts w:ascii="Times New Roman" w:hAnsi="Times New Roman" w:cs="Times New Roman"/>
          <w:sz w:val="24"/>
          <w:szCs w:val="24"/>
        </w:rPr>
        <w:fldChar w:fldCharType="separate"/>
      </w:r>
      <w:r w:rsidR="00F36548">
        <w:rPr>
          <w:rFonts w:ascii="Times New Roman" w:hAnsi="Times New Roman" w:cs="Times New Roman"/>
          <w:noProof/>
          <w:sz w:val="24"/>
          <w:szCs w:val="24"/>
        </w:rPr>
        <w:t>(Sjödin et al., 2020)</w:t>
      </w:r>
      <w:r w:rsidR="001B24F6">
        <w:rPr>
          <w:rFonts w:ascii="Times New Roman" w:hAnsi="Times New Roman" w:cs="Times New Roman"/>
          <w:sz w:val="24"/>
          <w:szCs w:val="24"/>
        </w:rPr>
        <w:fldChar w:fldCharType="end"/>
      </w:r>
      <w:r w:rsidR="002C58FD" w:rsidRPr="0016532D">
        <w:rPr>
          <w:rFonts w:ascii="Times New Roman" w:hAnsi="Times New Roman" w:cs="Times New Roman"/>
          <w:sz w:val="24"/>
          <w:szCs w:val="24"/>
        </w:rPr>
        <w:t>, organisational structure</w:t>
      </w:r>
      <w:r w:rsidR="0024048D">
        <w:rPr>
          <w:rFonts w:ascii="Times New Roman" w:hAnsi="Times New Roman" w:cs="Times New Roman"/>
          <w:sz w:val="24"/>
          <w:szCs w:val="24"/>
        </w:rPr>
        <w:t xml:space="preserve"> </w:t>
      </w:r>
      <w:r w:rsidR="008F11C2">
        <w:rPr>
          <w:rFonts w:ascii="Times New Roman" w:hAnsi="Times New Roman" w:cs="Times New Roman"/>
          <w:sz w:val="24"/>
          <w:szCs w:val="24"/>
        </w:rPr>
        <w:fldChar w:fldCharType="begin"/>
      </w:r>
      <w:r w:rsidR="005F4750">
        <w:rPr>
          <w:rFonts w:ascii="Times New Roman" w:hAnsi="Times New Roman" w:cs="Times New Roman"/>
          <w:sz w:val="24"/>
          <w:szCs w:val="24"/>
        </w:rPr>
        <w:instrText xml:space="preserve"> ADDIN EN.CITE &lt;EndNote&gt;&lt;Cite&gt;&lt;Author&gt;Bustinza&lt;/Author&gt;&lt;Year&gt;2015&lt;/Year&gt;&lt;RecNum&gt;537&lt;/RecNum&gt;&lt;DisplayText&gt;(Bustinza et al., 2015)&lt;/DisplayText&gt;&lt;record&gt;&lt;rec-number&gt;537&lt;/rec-number&gt;&lt;foreign-keys&gt;&lt;key app="EN" db-id="wwddewsswdrrfkewdv6vdtw22ewvtrdt9e0p" timestamp="1594815360"&gt;537&lt;/key&gt;&lt;/foreign-keys&gt;&lt;ref-type name="Journal Article"&gt;17&lt;/ref-type&gt;&lt;contributors&gt;&lt;authors&gt;&lt;author&gt;Bustinza, Oscar F&lt;/author&gt;&lt;author&gt;Ziaee Bigdeli, Ali &lt;/author&gt;&lt;author&gt;Baines, Tim&lt;/author&gt;&lt;author&gt;Elliot, Cindy&lt;/author&gt;&lt;/authors&gt;&lt;/contributors&gt;&lt;titles&gt;&lt;title&gt;Servitization and competitive advantage: the importance of organizational structure and value chain position&lt;/title&gt;&lt;secondary-title&gt;Research-Technology Management&lt;/secondary-title&gt;&lt;/titles&gt;&lt;periodical&gt;&lt;full-title&gt;Research-Technology Management&lt;/full-title&gt;&lt;/periodical&gt;&lt;pages&gt;53-60&lt;/pages&gt;&lt;volume&gt;58&lt;/volume&gt;&lt;number&gt;5&lt;/number&gt;&lt;dates&gt;&lt;year&gt;2015&lt;/year&gt;&lt;/dates&gt;&lt;isbn&gt;0895-6308&lt;/isbn&gt;&lt;urls&gt;&lt;/urls&gt;&lt;/record&gt;&lt;/Cite&gt;&lt;/EndNote&gt;</w:instrText>
      </w:r>
      <w:r w:rsidR="008F11C2">
        <w:rPr>
          <w:rFonts w:ascii="Times New Roman" w:hAnsi="Times New Roman" w:cs="Times New Roman"/>
          <w:sz w:val="24"/>
          <w:szCs w:val="24"/>
        </w:rPr>
        <w:fldChar w:fldCharType="separate"/>
      </w:r>
      <w:r w:rsidR="0024048D">
        <w:rPr>
          <w:rFonts w:ascii="Times New Roman" w:hAnsi="Times New Roman" w:cs="Times New Roman"/>
          <w:noProof/>
          <w:sz w:val="24"/>
          <w:szCs w:val="24"/>
        </w:rPr>
        <w:t>(Bustinza et al., 2015)</w:t>
      </w:r>
      <w:r w:rsidR="008F11C2">
        <w:rPr>
          <w:rFonts w:ascii="Times New Roman" w:hAnsi="Times New Roman" w:cs="Times New Roman"/>
          <w:sz w:val="24"/>
          <w:szCs w:val="24"/>
        </w:rPr>
        <w:fldChar w:fldCharType="end"/>
      </w:r>
      <w:r w:rsidR="00F54FC0">
        <w:rPr>
          <w:rFonts w:ascii="Times New Roman" w:hAnsi="Times New Roman" w:cs="Times New Roman"/>
          <w:sz w:val="24"/>
          <w:szCs w:val="24"/>
        </w:rPr>
        <w:t>,</w:t>
      </w:r>
      <w:r w:rsidR="002C58FD" w:rsidRPr="0016532D">
        <w:rPr>
          <w:rFonts w:ascii="Times New Roman" w:hAnsi="Times New Roman" w:cs="Times New Roman"/>
          <w:sz w:val="24"/>
          <w:szCs w:val="24"/>
        </w:rPr>
        <w:t xml:space="preserve"> and </w:t>
      </w:r>
      <w:r w:rsidR="002C58FD" w:rsidRPr="00F2050C">
        <w:rPr>
          <w:rFonts w:ascii="Times New Roman" w:hAnsi="Times New Roman" w:cs="Times New Roman"/>
          <w:sz w:val="24"/>
          <w:szCs w:val="24"/>
        </w:rPr>
        <w:t xml:space="preserve">culture </w:t>
      </w:r>
      <w:r w:rsidR="008F11C2" w:rsidRPr="00F2050C">
        <w:rPr>
          <w:rFonts w:ascii="Times New Roman" w:hAnsi="Times New Roman" w:cs="Times New Roman"/>
          <w:sz w:val="24"/>
          <w:szCs w:val="24"/>
        </w:rPr>
        <w:fldChar w:fldCharType="begin"/>
      </w:r>
      <w:r w:rsidR="00D667E7" w:rsidRPr="00F2050C">
        <w:rPr>
          <w:rFonts w:ascii="Times New Roman" w:hAnsi="Times New Roman" w:cs="Times New Roman"/>
          <w:sz w:val="24"/>
          <w:szCs w:val="24"/>
        </w:rPr>
        <w:instrText xml:space="preserve"> ADDIN EN.CITE &lt;EndNote&gt;&lt;Cite&gt;&lt;Author&gt;Jorritsma&lt;/Author&gt;&lt;Year&gt;2012&lt;/Year&gt;&lt;RecNum&gt;679&lt;/RecNum&gt;&lt;IDText&gt;Failed culture change aimed at more service provision: A test of three agentic factors&lt;/IDText&gt;&lt;DisplayText&gt;(Jorritsma and Wilderom, 2012)&lt;/DisplayText&gt;&lt;record&gt;&lt;rec-number&gt;679&lt;/rec-number&gt;&lt;foreign-keys&gt;&lt;key app="EN" db-id="w5wwedtv0tftsiesxvkp00frxtxtrazssvww" timestamp="1519923872" guid="03709b61-1779-4339-a90e-aca8179dafc8"&gt;679&lt;/key&gt;&lt;/foreign-keys&gt;&lt;ref-type name="Journal Article"&gt;17&lt;/ref-type&gt;&lt;contributors&gt;&lt;authors&gt;&lt;author&gt;Jorritsma, P. Y.&lt;/author&gt;&lt;author&gt;Wilderom, C.&lt;/author&gt;&lt;/authors&gt;&lt;/contributors&gt;&lt;titles&gt;&lt;title&gt;Failed culture change aimed at more service provision: A test of three agentic factors&lt;/title&gt;&lt;secondary-title&gt;Journal of Organizational Change Management&lt;/secondary-title&gt;&lt;/titles&gt;&lt;periodical&gt;&lt;full-title&gt;Journal of Organizational Change Management&lt;/full-title&gt;&lt;/periodical&gt;&lt;pages&gt;364-391&lt;/pages&gt;&lt;volume&gt;25&lt;/volume&gt;&lt;number&gt;3&lt;/number&gt;&lt;dates&gt;&lt;year&gt;2012&lt;/year&gt;&lt;/dates&gt;&lt;urls&gt;&lt;related-urls&gt;&lt;url&gt;http://www.scopus.com/inward/record.url?eid=2-s2.0-84861321590&amp;amp;partnerID=40&amp;amp;md5=d0bbf12181cdf3130cdabd93d5d0ce68&lt;/url&gt;&lt;/related-urls&gt;&lt;/urls&gt;&lt;/record&gt;&lt;/Cite&gt;&lt;/EndNote&gt;</w:instrText>
      </w:r>
      <w:r w:rsidR="008F11C2" w:rsidRPr="00F2050C">
        <w:rPr>
          <w:rFonts w:ascii="Times New Roman" w:hAnsi="Times New Roman" w:cs="Times New Roman"/>
          <w:sz w:val="24"/>
          <w:szCs w:val="24"/>
        </w:rPr>
        <w:fldChar w:fldCharType="separate"/>
      </w:r>
      <w:r w:rsidR="002C58FD" w:rsidRPr="00F2050C">
        <w:rPr>
          <w:rFonts w:ascii="Times New Roman" w:hAnsi="Times New Roman" w:cs="Times New Roman"/>
          <w:noProof/>
          <w:sz w:val="24"/>
          <w:szCs w:val="24"/>
        </w:rPr>
        <w:t>(Jorritsma and Wilderom, 2012)</w:t>
      </w:r>
      <w:r w:rsidR="008F11C2" w:rsidRPr="00F2050C">
        <w:rPr>
          <w:rFonts w:ascii="Times New Roman" w:hAnsi="Times New Roman" w:cs="Times New Roman"/>
          <w:sz w:val="24"/>
          <w:szCs w:val="24"/>
        </w:rPr>
        <w:fldChar w:fldCharType="end"/>
      </w:r>
      <w:r w:rsidR="002C58FD" w:rsidRPr="00F2050C">
        <w:rPr>
          <w:rFonts w:ascii="Times New Roman" w:hAnsi="Times New Roman" w:cs="Times New Roman"/>
          <w:sz w:val="24"/>
          <w:szCs w:val="24"/>
        </w:rPr>
        <w:t>.</w:t>
      </w:r>
      <w:r w:rsidR="00BD314C">
        <w:rPr>
          <w:rFonts w:ascii="Times New Roman" w:hAnsi="Times New Roman" w:cs="Times New Roman"/>
          <w:sz w:val="24"/>
          <w:szCs w:val="24"/>
        </w:rPr>
        <w:t xml:space="preserve"> </w:t>
      </w:r>
      <w:r w:rsidR="002C58FD" w:rsidRPr="00F2050C">
        <w:rPr>
          <w:rFonts w:ascii="Times New Roman" w:hAnsi="Times New Roman" w:cs="Times New Roman"/>
          <w:sz w:val="24"/>
          <w:szCs w:val="24"/>
        </w:rPr>
        <w:t>Numerous research and case descriptions indicate that servitization is fraught wi</w:t>
      </w:r>
      <w:r w:rsidR="008A6DD7" w:rsidRPr="00F2050C">
        <w:rPr>
          <w:rFonts w:ascii="Times New Roman" w:hAnsi="Times New Roman" w:cs="Times New Roman"/>
          <w:sz w:val="24"/>
          <w:szCs w:val="24"/>
        </w:rPr>
        <w:t>th challenges and difficulties</w:t>
      </w:r>
      <w:r w:rsidR="002C58FD" w:rsidRPr="00F2050C">
        <w:rPr>
          <w:rFonts w:ascii="Times New Roman" w:hAnsi="Times New Roman" w:cs="Times New Roman"/>
          <w:sz w:val="24"/>
          <w:szCs w:val="24"/>
        </w:rPr>
        <w:t xml:space="preserve"> </w:t>
      </w:r>
      <w:r w:rsidR="00344AFE">
        <w:rPr>
          <w:rFonts w:ascii="Times New Roman" w:hAnsi="Times New Roman" w:cs="Times New Roman"/>
          <w:sz w:val="24"/>
          <w:szCs w:val="24"/>
        </w:rPr>
        <w:fldChar w:fldCharType="begin">
          <w:fldData xml:space="preserve">PEVuZE5vdGU+PENpdGU+PEF1dGhvcj5NYXJ0aW5lejwvQXV0aG9yPjxZZWFyPjIwMTA8L1llYXI+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</w:fldData>
        </w:fldChar>
      </w:r>
      <w:r w:rsidR="00FA11BA">
        <w:rPr>
          <w:rFonts w:ascii="Times New Roman" w:hAnsi="Times New Roman" w:cs="Times New Roman"/>
          <w:sz w:val="24"/>
          <w:szCs w:val="24"/>
        </w:rPr>
        <w:instrText xml:space="preserve"> ADDIN EN.CITE </w:instrText>
      </w:r>
      <w:r w:rsidR="00FA11BA">
        <w:rPr>
          <w:rFonts w:ascii="Times New Roman" w:hAnsi="Times New Roman" w:cs="Times New Roman"/>
          <w:sz w:val="24"/>
          <w:szCs w:val="24"/>
        </w:rPr>
        <w:fldChar w:fldCharType="begin">
          <w:fldData xml:space="preserve">PEVuZE5vdGU+PENpdGU+PEF1dGhvcj5NYXJ0aW5lejwvQXV0aG9yPjxZZWFyPjIwMTA8L1llYXI+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</w:fldData>
        </w:fldChar>
      </w:r>
      <w:r w:rsidR="00FA11BA">
        <w:rPr>
          <w:rFonts w:ascii="Times New Roman" w:hAnsi="Times New Roman" w:cs="Times New Roman"/>
          <w:sz w:val="24"/>
          <w:szCs w:val="24"/>
        </w:rPr>
        <w:instrText xml:space="preserve"> ADDIN EN.CITE.DATA </w:instrText>
      </w:r>
      <w:r w:rsidR="00FA11BA">
        <w:rPr>
          <w:rFonts w:ascii="Times New Roman" w:hAnsi="Times New Roman" w:cs="Times New Roman"/>
          <w:sz w:val="24"/>
          <w:szCs w:val="24"/>
        </w:rPr>
      </w:r>
      <w:r w:rsidR="00FA11BA">
        <w:rPr>
          <w:rFonts w:ascii="Times New Roman" w:hAnsi="Times New Roman" w:cs="Times New Roman"/>
          <w:sz w:val="24"/>
          <w:szCs w:val="24"/>
        </w:rPr>
        <w:fldChar w:fldCharType="end"/>
      </w:r>
      <w:r w:rsidR="00344AFE">
        <w:rPr>
          <w:rFonts w:ascii="Times New Roman" w:hAnsi="Times New Roman" w:cs="Times New Roman"/>
          <w:sz w:val="24"/>
          <w:szCs w:val="24"/>
        </w:rPr>
      </w:r>
      <w:r w:rsidR="00344AFE">
        <w:rPr>
          <w:rFonts w:ascii="Times New Roman" w:hAnsi="Times New Roman" w:cs="Times New Roman"/>
          <w:sz w:val="24"/>
          <w:szCs w:val="24"/>
        </w:rPr>
        <w:fldChar w:fldCharType="separate"/>
      </w:r>
      <w:r w:rsidR="00F36548">
        <w:rPr>
          <w:rFonts w:ascii="Times New Roman" w:hAnsi="Times New Roman" w:cs="Times New Roman"/>
          <w:noProof/>
          <w:sz w:val="24"/>
          <w:szCs w:val="24"/>
        </w:rPr>
        <w:t>(see Martinez et al., 2010, Baines and Shi, 2015, Zhang and Banerji, 2017, Reim et al., 2019, Dmitrijeva et al., 2020)</w:t>
      </w:r>
      <w:r w:rsidR="00344AFE">
        <w:rPr>
          <w:rFonts w:ascii="Times New Roman" w:hAnsi="Times New Roman" w:cs="Times New Roman"/>
          <w:sz w:val="24"/>
          <w:szCs w:val="24"/>
        </w:rPr>
        <w:fldChar w:fldCharType="end"/>
      </w:r>
      <w:r w:rsidR="00151ACE">
        <w:rPr>
          <w:rFonts w:ascii="Times New Roman" w:hAnsi="Times New Roman" w:cs="Times New Roman"/>
          <w:sz w:val="24"/>
          <w:szCs w:val="24"/>
        </w:rPr>
        <w:t xml:space="preserve">. </w:t>
      </w:r>
      <w:ins w:id="18" w:author="Bigdeli, Ali" w:date="2021-02-05T16:42:00Z">
        <w:r w:rsidR="00293158" w:rsidRPr="00F2050C">
          <w:rPr>
            <w:rFonts w:ascii="Times New Roman" w:hAnsi="Times New Roman" w:cs="Times New Roman"/>
            <w:sz w:val="24"/>
            <w:szCs w:val="24"/>
          </w:rPr>
          <w:t>While</w:t>
        </w:r>
        <w:r w:rsidR="00293158">
          <w:rPr>
            <w:rFonts w:ascii="Times New Roman" w:hAnsi="Times New Roman" w:cs="Times New Roman"/>
            <w:sz w:val="24"/>
            <w:szCs w:val="24"/>
          </w:rPr>
          <w:t xml:space="preserve"> these contributions highlight that servitization creates a considerable range of challenges for manufacturers, they largely</w:t>
        </w:r>
        <w:r w:rsidR="00293158" w:rsidRPr="00DE49AF">
          <w:rPr>
            <w:rFonts w:ascii="Times New Roman" w:hAnsi="Times New Roman" w:cs="Times New Roman"/>
            <w:sz w:val="24"/>
            <w:szCs w:val="24"/>
          </w:rPr>
          <w:t xml:space="preserve"> </w:t>
        </w:r>
        <w:r w:rsidR="00293158">
          <w:rPr>
            <w:rFonts w:ascii="Times New Roman" w:hAnsi="Times New Roman" w:cs="Times New Roman"/>
            <w:sz w:val="24"/>
            <w:szCs w:val="24"/>
          </w:rPr>
          <w:t>describe</w:t>
        </w:r>
        <w:r w:rsidR="00293158" w:rsidRPr="00DE49AF">
          <w:rPr>
            <w:rFonts w:ascii="Times New Roman" w:hAnsi="Times New Roman" w:cs="Times New Roman"/>
            <w:sz w:val="24"/>
            <w:szCs w:val="24"/>
          </w:rPr>
          <w:t xml:space="preserve"> the symptoms </w:t>
        </w:r>
        <w:r w:rsidR="00293158">
          <w:rPr>
            <w:rFonts w:ascii="Times New Roman" w:hAnsi="Times New Roman" w:cs="Times New Roman"/>
            <w:sz w:val="24"/>
            <w:szCs w:val="24"/>
          </w:rPr>
          <w:t xml:space="preserve">of such challenges (what they are), and only a handful </w:t>
        </w:r>
        <w:r w:rsidR="00293158" w:rsidRPr="000F2D29">
          <w:rPr>
            <w:rFonts w:ascii="Times New Roman" w:hAnsi="Times New Roman" w:cs="Times New Roman"/>
            <w:sz w:val="24"/>
            <w:szCs w:val="24"/>
            <w:highlight w:val="yellow"/>
          </w:rPr>
          <w:t>(see Gebauer et al. (2005)</w:t>
        </w:r>
        <w:r w:rsidR="00293158">
          <w:rPr>
            <w:rFonts w:ascii="Times New Roman" w:hAnsi="Times New Roman" w:cs="Times New Roman"/>
            <w:sz w:val="24"/>
            <w:szCs w:val="24"/>
          </w:rPr>
          <w:t xml:space="preserve"> </w:t>
        </w:r>
        <w:r w:rsidR="00293158" w:rsidRPr="00DE49AF">
          <w:rPr>
            <w:rFonts w:ascii="Times New Roman" w:hAnsi="Times New Roman" w:cs="Times New Roman"/>
            <w:sz w:val="24"/>
            <w:szCs w:val="24"/>
          </w:rPr>
          <w:t>e</w:t>
        </w:r>
        <w:r w:rsidR="00293158" w:rsidRPr="009B3D72">
          <w:rPr>
            <w:rFonts w:ascii="Times New Roman" w:hAnsi="Times New Roman" w:cs="Times New Roman"/>
            <w:sz w:val="24"/>
            <w:szCs w:val="24"/>
          </w:rPr>
          <w:t>xamine the underlying root</w:t>
        </w:r>
        <w:r w:rsidR="00293158">
          <w:rPr>
            <w:rFonts w:ascii="Times New Roman" w:hAnsi="Times New Roman" w:cs="Times New Roman"/>
            <w:sz w:val="24"/>
            <w:szCs w:val="24"/>
          </w:rPr>
          <w:t xml:space="preserve"> </w:t>
        </w:r>
        <w:r w:rsidR="00293158" w:rsidRPr="009B3D72">
          <w:rPr>
            <w:rFonts w:ascii="Times New Roman" w:hAnsi="Times New Roman" w:cs="Times New Roman"/>
            <w:sz w:val="24"/>
            <w:szCs w:val="24"/>
          </w:rPr>
          <w:t>cause</w:t>
        </w:r>
        <w:r w:rsidR="00293158">
          <w:rPr>
            <w:rFonts w:ascii="Times New Roman" w:hAnsi="Times New Roman" w:cs="Times New Roman"/>
            <w:sz w:val="24"/>
            <w:szCs w:val="24"/>
          </w:rPr>
          <w:t>s</w:t>
        </w:r>
        <w:r w:rsidR="00293158" w:rsidRPr="009B3D72">
          <w:rPr>
            <w:rFonts w:ascii="Times New Roman" w:hAnsi="Times New Roman" w:cs="Times New Roman"/>
            <w:sz w:val="24"/>
            <w:szCs w:val="24"/>
          </w:rPr>
          <w:t xml:space="preserve"> </w:t>
        </w:r>
        <w:r w:rsidR="00293158">
          <w:rPr>
            <w:rFonts w:ascii="Times New Roman" w:hAnsi="Times New Roman" w:cs="Times New Roman"/>
            <w:sz w:val="24"/>
            <w:szCs w:val="24"/>
          </w:rPr>
          <w:t xml:space="preserve">(why they were </w:t>
        </w:r>
        <w:r w:rsidR="00293158" w:rsidRPr="009B3D72">
          <w:rPr>
            <w:rFonts w:ascii="Times New Roman" w:hAnsi="Times New Roman" w:cs="Times New Roman"/>
            <w:sz w:val="24"/>
            <w:szCs w:val="24"/>
          </w:rPr>
          <w:t>crea</w:t>
        </w:r>
        <w:r w:rsidR="00293158">
          <w:rPr>
            <w:rFonts w:ascii="Times New Roman" w:hAnsi="Times New Roman" w:cs="Times New Roman"/>
            <w:sz w:val="24"/>
            <w:szCs w:val="24"/>
          </w:rPr>
          <w:t>ted). This</w:t>
        </w:r>
        <w:r w:rsidR="00293158" w:rsidRPr="009B3D72">
          <w:rPr>
            <w:rFonts w:ascii="Times New Roman" w:hAnsi="Times New Roman" w:cs="Times New Roman"/>
            <w:sz w:val="24"/>
            <w:szCs w:val="24"/>
          </w:rPr>
          <w:t xml:space="preserve"> study </w:t>
        </w:r>
        <w:r w:rsidR="00293158">
          <w:rPr>
            <w:rFonts w:ascii="Times New Roman" w:hAnsi="Times New Roman" w:cs="Times New Roman"/>
            <w:sz w:val="24"/>
            <w:szCs w:val="24"/>
          </w:rPr>
          <w:t xml:space="preserve">specifically </w:t>
        </w:r>
        <w:r w:rsidR="00293158" w:rsidRPr="009B3D72">
          <w:rPr>
            <w:rFonts w:ascii="Times New Roman" w:hAnsi="Times New Roman" w:cs="Times New Roman"/>
            <w:sz w:val="24"/>
            <w:szCs w:val="24"/>
          </w:rPr>
          <w:t xml:space="preserve">focuses on </w:t>
        </w:r>
        <w:r w:rsidR="00293158">
          <w:rPr>
            <w:rFonts w:ascii="Times New Roman" w:hAnsi="Times New Roman" w:cs="Times New Roman"/>
            <w:sz w:val="24"/>
            <w:szCs w:val="24"/>
          </w:rPr>
          <w:t xml:space="preserve">the unsettled organisational </w:t>
        </w:r>
        <w:r w:rsidR="00230A86" w:rsidRPr="009B3D72">
          <w:rPr>
            <w:rFonts w:ascii="Times New Roman" w:hAnsi="Times New Roman" w:cs="Times New Roman"/>
            <w:sz w:val="24"/>
            <w:szCs w:val="24"/>
          </w:rPr>
          <w:t>boundar</w:t>
        </w:r>
        <w:r w:rsidR="00230A86">
          <w:rPr>
            <w:rFonts w:ascii="Times New Roman" w:hAnsi="Times New Roman" w:cs="Times New Roman"/>
            <w:sz w:val="24"/>
            <w:szCs w:val="24"/>
          </w:rPr>
          <w:t>ies</w:t>
        </w:r>
        <w:r w:rsidR="00293158">
          <w:rPr>
            <w:rFonts w:ascii="Times New Roman" w:hAnsi="Times New Roman" w:cs="Times New Roman"/>
            <w:sz w:val="24"/>
            <w:szCs w:val="24"/>
          </w:rPr>
          <w:t>, created by servitization, as the</w:t>
        </w:r>
        <w:r w:rsidR="00293158" w:rsidRPr="009B3D72">
          <w:rPr>
            <w:rFonts w:ascii="Times New Roman" w:hAnsi="Times New Roman" w:cs="Times New Roman"/>
            <w:sz w:val="24"/>
            <w:szCs w:val="24"/>
          </w:rPr>
          <w:t xml:space="preserve"> root</w:t>
        </w:r>
        <w:r w:rsidR="00293158">
          <w:rPr>
            <w:rFonts w:ascii="Times New Roman" w:hAnsi="Times New Roman" w:cs="Times New Roman"/>
            <w:sz w:val="24"/>
            <w:szCs w:val="24"/>
          </w:rPr>
          <w:t xml:space="preserve"> </w:t>
        </w:r>
        <w:r w:rsidR="00293158" w:rsidRPr="009B3D72">
          <w:rPr>
            <w:rFonts w:ascii="Times New Roman" w:hAnsi="Times New Roman" w:cs="Times New Roman"/>
            <w:sz w:val="24"/>
            <w:szCs w:val="24"/>
          </w:rPr>
          <w:t>cause</w:t>
        </w:r>
        <w:r w:rsidR="00293158">
          <w:rPr>
            <w:rFonts w:ascii="Times New Roman" w:hAnsi="Times New Roman" w:cs="Times New Roman"/>
            <w:sz w:val="24"/>
            <w:szCs w:val="24"/>
          </w:rPr>
          <w:t xml:space="preserve"> of servitization challenges</w:t>
        </w:r>
        <w:r w:rsidR="00293158" w:rsidRPr="009B3D72">
          <w:rPr>
            <w:rFonts w:ascii="Times New Roman" w:hAnsi="Times New Roman" w:cs="Times New Roman"/>
            <w:sz w:val="24"/>
            <w:szCs w:val="24"/>
          </w:rPr>
          <w:t>.</w:t>
        </w:r>
      </w:ins>
      <w:del w:id="19" w:author="Bigdeli, Ali" w:date="2021-02-05T16:42:00Z">
        <w:r w:rsidR="003A7584" w:rsidRPr="00F2050C" w:rsidDel="00293158">
          <w:rPr>
            <w:rFonts w:ascii="Times New Roman" w:hAnsi="Times New Roman" w:cs="Times New Roman"/>
            <w:sz w:val="24"/>
            <w:szCs w:val="24"/>
          </w:rPr>
          <w:delText>While</w:delText>
        </w:r>
        <w:r w:rsidR="003A7584" w:rsidDel="00293158">
          <w:rPr>
            <w:rFonts w:ascii="Times New Roman" w:hAnsi="Times New Roman" w:cs="Times New Roman"/>
            <w:sz w:val="24"/>
            <w:szCs w:val="24"/>
          </w:rPr>
          <w:delText xml:space="preserve"> these contributions highlight </w:delText>
        </w:r>
        <w:r w:rsidR="003E7824" w:rsidDel="00293158">
          <w:rPr>
            <w:rFonts w:ascii="Times New Roman" w:hAnsi="Times New Roman" w:cs="Times New Roman"/>
            <w:sz w:val="24"/>
            <w:szCs w:val="24"/>
          </w:rPr>
          <w:delText xml:space="preserve">that servitization creates </w:delText>
        </w:r>
        <w:r w:rsidR="003A7584" w:rsidDel="00293158">
          <w:rPr>
            <w:rFonts w:ascii="Times New Roman" w:hAnsi="Times New Roman" w:cs="Times New Roman"/>
            <w:sz w:val="24"/>
            <w:szCs w:val="24"/>
          </w:rPr>
          <w:delText>a considerable range of challenges</w:delText>
        </w:r>
        <w:r w:rsidR="008C60AC" w:rsidDel="00293158">
          <w:rPr>
            <w:rFonts w:ascii="Times New Roman" w:hAnsi="Times New Roman" w:cs="Times New Roman"/>
            <w:sz w:val="24"/>
            <w:szCs w:val="24"/>
          </w:rPr>
          <w:delText xml:space="preserve"> </w:delText>
        </w:r>
        <w:r w:rsidR="003E7824" w:rsidDel="00293158">
          <w:rPr>
            <w:rFonts w:ascii="Times New Roman" w:hAnsi="Times New Roman" w:cs="Times New Roman"/>
            <w:sz w:val="24"/>
            <w:szCs w:val="24"/>
          </w:rPr>
          <w:delText xml:space="preserve">for </w:delText>
        </w:r>
        <w:r w:rsidR="003A7584" w:rsidDel="00293158">
          <w:rPr>
            <w:rFonts w:ascii="Times New Roman" w:hAnsi="Times New Roman" w:cs="Times New Roman"/>
            <w:sz w:val="24"/>
            <w:szCs w:val="24"/>
          </w:rPr>
          <w:delText>manufacturer</w:delText>
        </w:r>
        <w:r w:rsidR="004B0E8F" w:rsidDel="00293158">
          <w:rPr>
            <w:rFonts w:ascii="Times New Roman" w:hAnsi="Times New Roman" w:cs="Times New Roman"/>
            <w:sz w:val="24"/>
            <w:szCs w:val="24"/>
          </w:rPr>
          <w:delText>s</w:delText>
        </w:r>
        <w:r w:rsidR="003A7584" w:rsidDel="00293158">
          <w:rPr>
            <w:rFonts w:ascii="Times New Roman" w:hAnsi="Times New Roman" w:cs="Times New Roman"/>
            <w:sz w:val="24"/>
            <w:szCs w:val="24"/>
          </w:rPr>
          <w:delText>, they largely</w:delText>
        </w:r>
        <w:r w:rsidR="00A24EA0" w:rsidRPr="00DE49AF" w:rsidDel="00293158">
          <w:rPr>
            <w:rFonts w:ascii="Times New Roman" w:hAnsi="Times New Roman" w:cs="Times New Roman"/>
            <w:sz w:val="24"/>
            <w:szCs w:val="24"/>
          </w:rPr>
          <w:delText xml:space="preserve"> </w:delText>
        </w:r>
        <w:r w:rsidR="003A7584" w:rsidDel="00293158">
          <w:rPr>
            <w:rFonts w:ascii="Times New Roman" w:hAnsi="Times New Roman" w:cs="Times New Roman"/>
            <w:sz w:val="24"/>
            <w:szCs w:val="24"/>
          </w:rPr>
          <w:delText>describe</w:delText>
        </w:r>
        <w:r w:rsidR="00A24EA0" w:rsidRPr="00DE49AF" w:rsidDel="00293158">
          <w:rPr>
            <w:rFonts w:ascii="Times New Roman" w:hAnsi="Times New Roman" w:cs="Times New Roman"/>
            <w:sz w:val="24"/>
            <w:szCs w:val="24"/>
          </w:rPr>
          <w:delText xml:space="preserve"> the symptoms </w:delText>
        </w:r>
        <w:r w:rsidR="003A7584" w:rsidDel="00293158">
          <w:rPr>
            <w:rFonts w:ascii="Times New Roman" w:hAnsi="Times New Roman" w:cs="Times New Roman"/>
            <w:sz w:val="24"/>
            <w:szCs w:val="24"/>
          </w:rPr>
          <w:delText>of such challenges</w:delText>
        </w:r>
        <w:r w:rsidR="00B72EB6" w:rsidDel="00293158">
          <w:rPr>
            <w:rFonts w:ascii="Times New Roman" w:hAnsi="Times New Roman" w:cs="Times New Roman"/>
            <w:sz w:val="24"/>
            <w:szCs w:val="24"/>
          </w:rPr>
          <w:delText xml:space="preserve"> (what they are)</w:delText>
        </w:r>
        <w:r w:rsidR="008C60AC" w:rsidDel="00293158">
          <w:rPr>
            <w:rFonts w:ascii="Times New Roman" w:hAnsi="Times New Roman" w:cs="Times New Roman"/>
            <w:sz w:val="24"/>
            <w:szCs w:val="24"/>
          </w:rPr>
          <w:delText>,</w:delText>
        </w:r>
        <w:r w:rsidR="003A7584" w:rsidDel="00293158">
          <w:rPr>
            <w:rFonts w:ascii="Times New Roman" w:hAnsi="Times New Roman" w:cs="Times New Roman"/>
            <w:sz w:val="24"/>
            <w:szCs w:val="24"/>
          </w:rPr>
          <w:delText xml:space="preserve"> and </w:delText>
        </w:r>
      </w:del>
      <w:del w:id="20" w:author="Bigdeli, Ali" w:date="2021-02-05T16:19:00Z">
        <w:r w:rsidR="00A24EA0" w:rsidRPr="00DE49AF" w:rsidDel="00095211">
          <w:rPr>
            <w:rFonts w:ascii="Times New Roman" w:hAnsi="Times New Roman" w:cs="Times New Roman"/>
            <w:sz w:val="24"/>
            <w:szCs w:val="24"/>
          </w:rPr>
          <w:delText xml:space="preserve">do not </w:delText>
        </w:r>
      </w:del>
      <w:del w:id="21" w:author="Bigdeli, Ali" w:date="2021-02-05T16:42:00Z">
        <w:r w:rsidR="00A24EA0" w:rsidRPr="00DE49AF" w:rsidDel="00293158">
          <w:rPr>
            <w:rFonts w:ascii="Times New Roman" w:hAnsi="Times New Roman" w:cs="Times New Roman"/>
            <w:sz w:val="24"/>
            <w:szCs w:val="24"/>
          </w:rPr>
          <w:delText>e</w:delText>
        </w:r>
        <w:r w:rsidR="00A24EA0" w:rsidRPr="009B3D72" w:rsidDel="00293158">
          <w:rPr>
            <w:rFonts w:ascii="Times New Roman" w:hAnsi="Times New Roman" w:cs="Times New Roman"/>
            <w:sz w:val="24"/>
            <w:szCs w:val="24"/>
          </w:rPr>
          <w:delText>xamine the underlying root</w:delText>
        </w:r>
        <w:r w:rsidR="00293911" w:rsidDel="00293158">
          <w:rPr>
            <w:rFonts w:ascii="Times New Roman" w:hAnsi="Times New Roman" w:cs="Times New Roman"/>
            <w:sz w:val="24"/>
            <w:szCs w:val="24"/>
          </w:rPr>
          <w:delText xml:space="preserve"> </w:delText>
        </w:r>
        <w:r w:rsidR="00A24EA0" w:rsidRPr="009B3D72" w:rsidDel="00293158">
          <w:rPr>
            <w:rFonts w:ascii="Times New Roman" w:hAnsi="Times New Roman" w:cs="Times New Roman"/>
            <w:sz w:val="24"/>
            <w:szCs w:val="24"/>
          </w:rPr>
          <w:delText>cause</w:delText>
        </w:r>
        <w:r w:rsidR="00293911" w:rsidDel="00293158">
          <w:rPr>
            <w:rFonts w:ascii="Times New Roman" w:hAnsi="Times New Roman" w:cs="Times New Roman"/>
            <w:sz w:val="24"/>
            <w:szCs w:val="24"/>
          </w:rPr>
          <w:delText>s</w:delText>
        </w:r>
        <w:r w:rsidR="00A24EA0" w:rsidRPr="009B3D72" w:rsidDel="00293158">
          <w:rPr>
            <w:rFonts w:ascii="Times New Roman" w:hAnsi="Times New Roman" w:cs="Times New Roman"/>
            <w:sz w:val="24"/>
            <w:szCs w:val="24"/>
          </w:rPr>
          <w:delText xml:space="preserve"> </w:delText>
        </w:r>
        <w:r w:rsidR="00B72EB6" w:rsidDel="00293158">
          <w:rPr>
            <w:rFonts w:ascii="Times New Roman" w:hAnsi="Times New Roman" w:cs="Times New Roman"/>
            <w:sz w:val="24"/>
            <w:szCs w:val="24"/>
          </w:rPr>
          <w:delText xml:space="preserve">(why they were </w:delText>
        </w:r>
        <w:r w:rsidR="00A24EA0" w:rsidRPr="009B3D72" w:rsidDel="00293158">
          <w:rPr>
            <w:rFonts w:ascii="Times New Roman" w:hAnsi="Times New Roman" w:cs="Times New Roman"/>
            <w:sz w:val="24"/>
            <w:szCs w:val="24"/>
          </w:rPr>
          <w:delText>crea</w:delText>
        </w:r>
        <w:r w:rsidR="00A24EA0" w:rsidDel="00293158">
          <w:rPr>
            <w:rFonts w:ascii="Times New Roman" w:hAnsi="Times New Roman" w:cs="Times New Roman"/>
            <w:sz w:val="24"/>
            <w:szCs w:val="24"/>
          </w:rPr>
          <w:delText>te</w:delText>
        </w:r>
        <w:r w:rsidR="00B72EB6" w:rsidDel="00293158">
          <w:rPr>
            <w:rFonts w:ascii="Times New Roman" w:hAnsi="Times New Roman" w:cs="Times New Roman"/>
            <w:sz w:val="24"/>
            <w:szCs w:val="24"/>
          </w:rPr>
          <w:delText>d)</w:delText>
        </w:r>
        <w:r w:rsidR="00A24EA0" w:rsidDel="00293158">
          <w:rPr>
            <w:rFonts w:ascii="Times New Roman" w:hAnsi="Times New Roman" w:cs="Times New Roman"/>
            <w:sz w:val="24"/>
            <w:szCs w:val="24"/>
          </w:rPr>
          <w:delText>. This</w:delText>
        </w:r>
        <w:r w:rsidR="00A24EA0" w:rsidRPr="009B3D72" w:rsidDel="00293158">
          <w:rPr>
            <w:rFonts w:ascii="Times New Roman" w:hAnsi="Times New Roman" w:cs="Times New Roman"/>
            <w:sz w:val="24"/>
            <w:szCs w:val="24"/>
          </w:rPr>
          <w:delText xml:space="preserve"> study focuses on </w:delText>
        </w:r>
        <w:r w:rsidR="003A7584" w:rsidDel="00293158">
          <w:rPr>
            <w:rFonts w:ascii="Times New Roman" w:hAnsi="Times New Roman" w:cs="Times New Roman"/>
            <w:sz w:val="24"/>
            <w:szCs w:val="24"/>
          </w:rPr>
          <w:delText xml:space="preserve">the </w:delText>
        </w:r>
        <w:r w:rsidR="00757947" w:rsidDel="00293158">
          <w:rPr>
            <w:rFonts w:ascii="Times New Roman" w:hAnsi="Times New Roman" w:cs="Times New Roman"/>
            <w:sz w:val="24"/>
            <w:szCs w:val="24"/>
          </w:rPr>
          <w:delText xml:space="preserve">organisational </w:delText>
        </w:r>
        <w:r w:rsidR="00A24EA0" w:rsidRPr="009B3D72" w:rsidDel="00293158">
          <w:rPr>
            <w:rFonts w:ascii="Times New Roman" w:hAnsi="Times New Roman" w:cs="Times New Roman"/>
            <w:sz w:val="24"/>
            <w:szCs w:val="24"/>
          </w:rPr>
          <w:delText>boundar</w:delText>
        </w:r>
        <w:r w:rsidR="003A7584" w:rsidDel="00293158">
          <w:rPr>
            <w:rFonts w:ascii="Times New Roman" w:hAnsi="Times New Roman" w:cs="Times New Roman"/>
            <w:sz w:val="24"/>
            <w:szCs w:val="24"/>
          </w:rPr>
          <w:delText>y</w:delText>
        </w:r>
        <w:r w:rsidR="00A24EA0" w:rsidRPr="009B3D72" w:rsidDel="00293158">
          <w:rPr>
            <w:rFonts w:ascii="Times New Roman" w:hAnsi="Times New Roman" w:cs="Times New Roman"/>
            <w:sz w:val="24"/>
            <w:szCs w:val="24"/>
          </w:rPr>
          <w:delText xml:space="preserve"> </w:delText>
        </w:r>
        <w:r w:rsidR="00A24EA0" w:rsidDel="00293158">
          <w:rPr>
            <w:rFonts w:ascii="Times New Roman" w:hAnsi="Times New Roman" w:cs="Times New Roman"/>
            <w:sz w:val="24"/>
            <w:szCs w:val="24"/>
          </w:rPr>
          <w:delText>disruption</w:delText>
        </w:r>
        <w:r w:rsidR="00293911" w:rsidDel="00293158">
          <w:rPr>
            <w:rFonts w:ascii="Times New Roman" w:hAnsi="Times New Roman" w:cs="Times New Roman"/>
            <w:sz w:val="24"/>
            <w:szCs w:val="24"/>
          </w:rPr>
          <w:delText>s</w:delText>
        </w:r>
        <w:r w:rsidR="003A7584" w:rsidDel="00293158">
          <w:rPr>
            <w:rFonts w:ascii="Times New Roman" w:hAnsi="Times New Roman" w:cs="Times New Roman"/>
            <w:sz w:val="24"/>
            <w:szCs w:val="24"/>
          </w:rPr>
          <w:delText xml:space="preserve">, created by servitization, as </w:delText>
        </w:r>
        <w:r w:rsidR="006362CA" w:rsidDel="00293158">
          <w:rPr>
            <w:rFonts w:ascii="Times New Roman" w:hAnsi="Times New Roman" w:cs="Times New Roman"/>
            <w:sz w:val="24"/>
            <w:szCs w:val="24"/>
          </w:rPr>
          <w:delText>the</w:delText>
        </w:r>
        <w:r w:rsidR="00A24EA0" w:rsidRPr="009B3D72" w:rsidDel="00293158">
          <w:rPr>
            <w:rFonts w:ascii="Times New Roman" w:hAnsi="Times New Roman" w:cs="Times New Roman"/>
            <w:sz w:val="24"/>
            <w:szCs w:val="24"/>
          </w:rPr>
          <w:delText xml:space="preserve"> root</w:delText>
        </w:r>
        <w:r w:rsidR="00293911" w:rsidDel="00293158">
          <w:rPr>
            <w:rFonts w:ascii="Times New Roman" w:hAnsi="Times New Roman" w:cs="Times New Roman"/>
            <w:sz w:val="24"/>
            <w:szCs w:val="24"/>
          </w:rPr>
          <w:delText xml:space="preserve"> </w:delText>
        </w:r>
        <w:r w:rsidR="00A24EA0" w:rsidRPr="009B3D72" w:rsidDel="00293158">
          <w:rPr>
            <w:rFonts w:ascii="Times New Roman" w:hAnsi="Times New Roman" w:cs="Times New Roman"/>
            <w:sz w:val="24"/>
            <w:szCs w:val="24"/>
          </w:rPr>
          <w:delText>cause</w:delText>
        </w:r>
        <w:r w:rsidR="003A7584" w:rsidDel="00293158">
          <w:rPr>
            <w:rFonts w:ascii="Times New Roman" w:hAnsi="Times New Roman" w:cs="Times New Roman"/>
            <w:sz w:val="24"/>
            <w:szCs w:val="24"/>
          </w:rPr>
          <w:delText xml:space="preserve"> of servitization challenges</w:delText>
        </w:r>
        <w:r w:rsidR="00A24EA0" w:rsidRPr="009B3D72" w:rsidDel="00293158">
          <w:rPr>
            <w:rFonts w:ascii="Times New Roman" w:hAnsi="Times New Roman" w:cs="Times New Roman"/>
            <w:sz w:val="24"/>
            <w:szCs w:val="24"/>
          </w:rPr>
          <w:delText>.</w:delText>
        </w:r>
        <w:r w:rsidR="003A7584" w:rsidDel="00293158">
          <w:rPr>
            <w:rFonts w:ascii="Times New Roman" w:hAnsi="Times New Roman" w:cs="Times New Roman"/>
            <w:sz w:val="24"/>
            <w:szCs w:val="24"/>
          </w:rPr>
          <w:delText xml:space="preserve"> </w:delText>
        </w:r>
      </w:del>
    </w:p>
    <w:p w14:paraId="2282DD5E" w14:textId="18A46740" w:rsidR="00B80063" w:rsidRDefault="00A24EA0" w:rsidP="00A82609">
      <w:pPr>
        <w:spacing w:line="360" w:lineRule="auto"/>
        <w:jc w:val="both"/>
        <w:rPr>
          <w:rFonts w:ascii="Times New Roman" w:eastAsia="Times New Roman" w:hAnsi="Times New Roman" w:cs="Times New Roman"/>
          <w:sz w:val="24"/>
          <w:szCs w:val="24"/>
          <w:lang w:eastAsia="en-GB"/>
        </w:rPr>
      </w:pPr>
      <w:r w:rsidRPr="009B3D72">
        <w:rPr>
          <w:rFonts w:ascii="Times New Roman" w:hAnsi="Times New Roman" w:cs="Times New Roman"/>
          <w:sz w:val="24"/>
          <w:szCs w:val="24"/>
        </w:rPr>
        <w:t>Boundaries are social, symbolic or material demarcations and</w:t>
      </w:r>
      <w:r w:rsidR="005311EF">
        <w:rPr>
          <w:rFonts w:ascii="Times New Roman" w:hAnsi="Times New Roman" w:cs="Times New Roman"/>
          <w:sz w:val="24"/>
          <w:szCs w:val="24"/>
        </w:rPr>
        <w:t xml:space="preserve"> provide</w:t>
      </w:r>
      <w:r w:rsidRPr="009B3D72">
        <w:rPr>
          <w:rFonts w:ascii="Times New Roman" w:hAnsi="Times New Roman" w:cs="Times New Roman"/>
          <w:sz w:val="24"/>
          <w:szCs w:val="24"/>
        </w:rPr>
        <w:t xml:space="preserve"> distinctions that shape a collective’s scope and activities </w:t>
      </w:r>
      <w:r w:rsidR="008F11C2" w:rsidRPr="009B3D72">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&lt;EndNote&gt;&lt;Cite&gt;&lt;Author&gt;Langley&lt;/Author&gt;&lt;Year&gt;2019&lt;/Year&gt;&lt;RecNum&gt;525&lt;/RecNum&gt;&lt;IDText&gt;Boundary work among groups, occupations, and organizations: From cartography to process&lt;/IDText&gt;&lt;DisplayText&gt;(Langley et al., 2019)&lt;/DisplayText&gt;&lt;record&gt;&lt;rec-number&gt;525&lt;/rec-number&gt;&lt;foreign-keys&gt;&lt;key app="EN" db-id="wwddewsswdrrfkewdv6vdtw22ewvtrdt9e0p" timestamp="1594036095"&gt;525&lt;/key&gt;&lt;/foreign-keys&gt;&lt;ref-type name="Journal Article"&gt;17&lt;/ref-type&gt;&lt;contributors&gt;&lt;authors&gt;&lt;author&gt;Langley, Ann&lt;/author&gt;&lt;author&gt;Lindberg, Kajsa&lt;/author&gt;&lt;author&gt;Mørk, Bjørn Erik&lt;/author&gt;&lt;author&gt;Nicolini, Davide&lt;/author&gt;&lt;author&gt;Raviola, Elena&lt;/author&gt;&lt;author&gt;Walter, Lars&lt;/author&gt;&lt;/authors&gt;&lt;/contributors&gt;&lt;titles&gt;&lt;title&gt;Boundary work among groups, occupations, and organizations: From cartography to process&lt;/title&gt;&lt;secondary-title&gt;Academy of Management Annals&lt;/secondary-title&gt;&lt;/titles&gt;&lt;periodical&gt;&lt;full-title&gt;Academy of Management Annals&lt;/full-title&gt;&lt;/periodical&gt;&lt;pages&gt;704-736&lt;/pages&gt;&lt;volume&gt;13&lt;/volume&gt;&lt;number&gt;2&lt;/number&gt;&lt;dates&gt;&lt;year&gt;2019&lt;/year&gt;&lt;/dates&gt;&lt;isbn&gt;1941-6520&lt;/isbn&gt;&lt;urls&gt;&lt;/urls&gt;&lt;/record&gt;&lt;/Cite&gt;&lt;/EndNote&gt;</w:instrText>
      </w:r>
      <w:r w:rsidR="008F11C2" w:rsidRPr="009B3D72">
        <w:rPr>
          <w:rFonts w:ascii="Times New Roman" w:hAnsi="Times New Roman" w:cs="Times New Roman"/>
          <w:sz w:val="24"/>
          <w:szCs w:val="24"/>
        </w:rPr>
        <w:fldChar w:fldCharType="separate"/>
      </w:r>
      <w:r w:rsidR="00F36548">
        <w:rPr>
          <w:rFonts w:ascii="Times New Roman" w:hAnsi="Times New Roman" w:cs="Times New Roman"/>
          <w:noProof/>
          <w:sz w:val="24"/>
          <w:szCs w:val="24"/>
        </w:rPr>
        <w:t>(Langley et al., 2019)</w:t>
      </w:r>
      <w:r w:rsidR="008F11C2" w:rsidRPr="009B3D72">
        <w:rPr>
          <w:rFonts w:ascii="Times New Roman" w:hAnsi="Times New Roman" w:cs="Times New Roman"/>
          <w:sz w:val="24"/>
          <w:szCs w:val="24"/>
        </w:rPr>
        <w:fldChar w:fldCharType="end"/>
      </w:r>
      <w:r w:rsidRPr="00DE49AF">
        <w:rPr>
          <w:rFonts w:ascii="Times New Roman" w:hAnsi="Times New Roman" w:cs="Times New Roman"/>
          <w:sz w:val="24"/>
          <w:szCs w:val="24"/>
        </w:rPr>
        <w:t xml:space="preserve">. </w:t>
      </w:r>
      <w:r w:rsidR="00B80063">
        <w:rPr>
          <w:rFonts w:ascii="Times New Roman" w:hAnsi="Times New Roman" w:cs="Times New Roman"/>
          <w:sz w:val="24"/>
          <w:szCs w:val="24"/>
        </w:rPr>
        <w:t>They apply to both</w:t>
      </w:r>
      <w:r w:rsidR="005311EF">
        <w:rPr>
          <w:rFonts w:ascii="Times New Roman" w:hAnsi="Times New Roman" w:cs="Times New Roman"/>
          <w:sz w:val="24"/>
          <w:szCs w:val="24"/>
        </w:rPr>
        <w:t xml:space="preserve"> the</w:t>
      </w:r>
      <w:r w:rsidR="00B80063">
        <w:rPr>
          <w:rFonts w:ascii="Times New Roman" w:hAnsi="Times New Roman" w:cs="Times New Roman"/>
          <w:sz w:val="24"/>
          <w:szCs w:val="24"/>
        </w:rPr>
        <w:t xml:space="preserve"> internal and external context of organisations, highlighting demarcations between departments</w:t>
      </w:r>
      <w:r w:rsidR="00C639D1">
        <w:rPr>
          <w:rFonts w:ascii="Times New Roman" w:hAnsi="Times New Roman" w:cs="Times New Roman"/>
          <w:sz w:val="24"/>
          <w:szCs w:val="24"/>
        </w:rPr>
        <w:t>/functions</w:t>
      </w:r>
      <w:r w:rsidR="00B80063">
        <w:rPr>
          <w:rFonts w:ascii="Times New Roman" w:hAnsi="Times New Roman" w:cs="Times New Roman"/>
          <w:sz w:val="24"/>
          <w:szCs w:val="24"/>
        </w:rPr>
        <w:t xml:space="preserve">, or between the organisation and its customers or partners. </w:t>
      </w:r>
      <w:r w:rsidR="002C58FD" w:rsidRPr="00DE49AF">
        <w:rPr>
          <w:rFonts w:ascii="Times New Roman" w:eastAsia="Times New Roman" w:hAnsi="Times New Roman" w:cs="Times New Roman"/>
          <w:sz w:val="24"/>
          <w:szCs w:val="24"/>
          <w:lang w:eastAsia="en-GB"/>
        </w:rPr>
        <w:t>In the wider business and management liter</w:t>
      </w:r>
      <w:r w:rsidR="002C58FD" w:rsidRPr="009B3D72">
        <w:rPr>
          <w:rFonts w:ascii="Times New Roman" w:eastAsia="Times New Roman" w:hAnsi="Times New Roman" w:cs="Times New Roman"/>
          <w:sz w:val="24"/>
          <w:szCs w:val="24"/>
          <w:lang w:eastAsia="en-GB"/>
        </w:rPr>
        <w:t xml:space="preserve">ature, the boundary concept represents a well-established focal point to explain the underlying </w:t>
      </w:r>
      <w:r w:rsidR="00B80063">
        <w:rPr>
          <w:rFonts w:ascii="Times New Roman" w:eastAsia="Times New Roman" w:hAnsi="Times New Roman" w:cs="Times New Roman"/>
          <w:sz w:val="24"/>
          <w:szCs w:val="24"/>
          <w:lang w:eastAsia="en-GB"/>
        </w:rPr>
        <w:t xml:space="preserve">root </w:t>
      </w:r>
      <w:r w:rsidR="002C58FD" w:rsidRPr="009B3D72">
        <w:rPr>
          <w:rFonts w:ascii="Times New Roman" w:eastAsia="Times New Roman" w:hAnsi="Times New Roman" w:cs="Times New Roman"/>
          <w:sz w:val="24"/>
          <w:szCs w:val="24"/>
          <w:lang w:eastAsia="en-GB"/>
        </w:rPr>
        <w:t>causes of organisa</w:t>
      </w:r>
      <w:r w:rsidR="00C874B3">
        <w:rPr>
          <w:rFonts w:ascii="Times New Roman" w:eastAsia="Times New Roman" w:hAnsi="Times New Roman" w:cs="Times New Roman"/>
          <w:sz w:val="24"/>
          <w:szCs w:val="24"/>
          <w:lang w:eastAsia="en-GB"/>
        </w:rPr>
        <w:t xml:space="preserve">tional and strategic challenges </w:t>
      </w:r>
      <w:r w:rsidR="008F11C2">
        <w:rPr>
          <w:rFonts w:ascii="Times New Roman" w:eastAsia="Times New Roman" w:hAnsi="Times New Roman" w:cs="Times New Roman"/>
          <w:sz w:val="24"/>
          <w:szCs w:val="24"/>
          <w:lang w:eastAsia="en-GB"/>
        </w:rPr>
        <w:fldChar w:fldCharType="begin">
          <w:fldData xml:space="preserve">PEVuZE5vdGU+PENpdGU+PEF1dGhvcj5DYXJsaWxlPC9BdXRob3I+PFllYXI+MjAwNDwvWWVhcj48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</w:fldData>
        </w:fldChar>
      </w:r>
      <w:r w:rsidR="00F36548">
        <w:rPr>
          <w:rFonts w:ascii="Times New Roman" w:eastAsia="Times New Roman" w:hAnsi="Times New Roman" w:cs="Times New Roman"/>
          <w:sz w:val="24"/>
          <w:szCs w:val="24"/>
          <w:lang w:eastAsia="en-GB"/>
        </w:rPr>
        <w:instrText xml:space="preserve"> ADDIN EN.CITE </w:instrText>
      </w:r>
      <w:r w:rsidR="00F36548">
        <w:rPr>
          <w:rFonts w:ascii="Times New Roman" w:eastAsia="Times New Roman" w:hAnsi="Times New Roman" w:cs="Times New Roman"/>
          <w:sz w:val="24"/>
          <w:szCs w:val="24"/>
          <w:lang w:eastAsia="en-GB"/>
        </w:rPr>
        <w:fldChar w:fldCharType="begin">
          <w:fldData xml:space="preserve">PEVuZE5vdGU+PENpdGU+PEF1dGhvcj5DYXJsaWxlPC9BdXRob3I+PFllYXI+MjAwNDwvWWVhcj48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</w:fldData>
        </w:fldChar>
      </w:r>
      <w:r w:rsidR="00F36548">
        <w:rPr>
          <w:rFonts w:ascii="Times New Roman" w:eastAsia="Times New Roman" w:hAnsi="Times New Roman" w:cs="Times New Roman"/>
          <w:sz w:val="24"/>
          <w:szCs w:val="24"/>
          <w:lang w:eastAsia="en-GB"/>
        </w:rPr>
        <w:instrText xml:space="preserve"> ADDIN EN.CITE.DATA </w:instrText>
      </w:r>
      <w:r w:rsidR="00F36548">
        <w:rPr>
          <w:rFonts w:ascii="Times New Roman" w:eastAsia="Times New Roman" w:hAnsi="Times New Roman" w:cs="Times New Roman"/>
          <w:sz w:val="24"/>
          <w:szCs w:val="24"/>
          <w:lang w:eastAsia="en-GB"/>
        </w:rPr>
      </w:r>
      <w:r w:rsidR="00F36548">
        <w:rPr>
          <w:rFonts w:ascii="Times New Roman" w:eastAsia="Times New Roman" w:hAnsi="Times New Roman" w:cs="Times New Roman"/>
          <w:sz w:val="24"/>
          <w:szCs w:val="24"/>
          <w:lang w:eastAsia="en-GB"/>
        </w:rPr>
        <w:fldChar w:fldCharType="end"/>
      </w:r>
      <w:r w:rsidR="008F11C2">
        <w:rPr>
          <w:rFonts w:ascii="Times New Roman" w:eastAsia="Times New Roman" w:hAnsi="Times New Roman" w:cs="Times New Roman"/>
          <w:sz w:val="24"/>
          <w:szCs w:val="24"/>
          <w:lang w:eastAsia="en-GB"/>
        </w:rPr>
      </w:r>
      <w:r w:rsidR="008F11C2">
        <w:rPr>
          <w:rFonts w:ascii="Times New Roman" w:eastAsia="Times New Roman" w:hAnsi="Times New Roman" w:cs="Times New Roman"/>
          <w:sz w:val="24"/>
          <w:szCs w:val="24"/>
          <w:lang w:eastAsia="en-GB"/>
        </w:rPr>
        <w:fldChar w:fldCharType="separate"/>
      </w:r>
      <w:r w:rsidR="00F36548">
        <w:rPr>
          <w:rFonts w:ascii="Times New Roman" w:eastAsia="Times New Roman" w:hAnsi="Times New Roman" w:cs="Times New Roman"/>
          <w:noProof/>
          <w:sz w:val="24"/>
          <w:szCs w:val="24"/>
          <w:lang w:eastAsia="en-GB"/>
        </w:rPr>
        <w:t>(Carlile, 2004, Kellogg et al., 2006, Zuzul, 2018)</w:t>
      </w:r>
      <w:r w:rsidR="008F11C2">
        <w:rPr>
          <w:rFonts w:ascii="Times New Roman" w:eastAsia="Times New Roman" w:hAnsi="Times New Roman" w:cs="Times New Roman"/>
          <w:sz w:val="24"/>
          <w:szCs w:val="24"/>
          <w:lang w:eastAsia="en-GB"/>
        </w:rPr>
        <w:fldChar w:fldCharType="end"/>
      </w:r>
      <w:r w:rsidR="002C58FD" w:rsidRPr="009B3D72">
        <w:rPr>
          <w:rFonts w:ascii="Times New Roman" w:eastAsia="Times New Roman" w:hAnsi="Times New Roman" w:cs="Times New Roman"/>
          <w:sz w:val="24"/>
          <w:szCs w:val="24"/>
          <w:lang w:eastAsia="en-GB"/>
        </w:rPr>
        <w:t xml:space="preserve">. This is, however, an underexplored theme within the servitization literature </w:t>
      </w:r>
      <w:r w:rsidR="008F11C2" w:rsidRPr="009B3D72">
        <w:rPr>
          <w:rFonts w:ascii="Times New Roman" w:eastAsia="Times New Roman" w:hAnsi="Times New Roman" w:cs="Times New Roman"/>
          <w:sz w:val="24"/>
          <w:szCs w:val="24"/>
          <w:lang w:eastAsia="en-GB"/>
        </w:rPr>
        <w:fldChar w:fldCharType="begin"/>
      </w:r>
      <w:r w:rsidR="00FA11BA">
        <w:rPr>
          <w:rFonts w:ascii="Times New Roman" w:eastAsia="Times New Roman" w:hAnsi="Times New Roman" w:cs="Times New Roman"/>
          <w:sz w:val="24"/>
          <w:szCs w:val="24"/>
          <w:lang w:eastAsia="en-GB"/>
        </w:rPr>
        <w:instrText xml:space="preserve"> ADDIN EN.CITE &lt;EndNote&gt;&lt;Cite&gt;&lt;Author&gt;Valtakoski&lt;/Author&gt;&lt;Year&gt;2017&lt;/Year&gt;&lt;RecNum&gt;1332&lt;/RecNum&gt;&lt;IDText&gt;Explaining servitization failure and deservitization: A knowledge-based perspective&lt;/IDText&gt;&lt;DisplayText&gt;(Valtakoski, 2017, Kohtamäki et al., 2019)&lt;/DisplayText&gt;&lt;record&gt;&lt;rec-number&gt;1332&lt;/rec-number&gt;&lt;foreign-keys&gt;&lt;key app="EN" db-id="w5wwedtv0tftsiesxvkp00frxtxtrazssvww" timestamp="1519923963" guid="1dd7c1a7-67ff-4a9e-81ed-de53efc4f004"&gt;1332&lt;/key&gt;&lt;/foreign-keys&gt;&lt;ref-type name="Journal Article"&gt;17&lt;/ref-type&gt;&lt;contributors&gt;&lt;authors&gt;&lt;author&gt;Valtakoski, Aku&lt;/author&gt;&lt;/authors&gt;&lt;/contributors&gt;&lt;titles&gt;&lt;title&gt;Explaining servitization failure and deservitization: A knowledge-based perspective&lt;/title&gt;&lt;secondary-title&gt;Industrial Marketing Management&lt;/secondary-title&gt;&lt;/titles&gt;&lt;periodical&gt;&lt;full-title&gt;Industrial Marketing Management&lt;/full-title&gt;&lt;/periodical&gt;&lt;pages&gt;138-150&lt;/pages&gt;&lt;volume&gt;60&lt;/volume&gt;&lt;dates&gt;&lt;year&gt;2017&lt;/year&gt;&lt;/dates&gt;&lt;isbn&gt;0019-8501&lt;/isbn&gt;&lt;urls&gt;&lt;/urls&gt;&lt;/record&gt;&lt;/Cite&gt;&lt;Cite&gt;&lt;Author&gt;Kohtamäki&lt;/Author&gt;&lt;Year&gt;2019&lt;/Year&gt;&lt;RecNum&gt;433&lt;/RecNum&gt;&lt;IDText&gt;Digital servitization business models in ecosystems: A theory of the firm&lt;/IDText&gt;&lt;record&gt;&lt;rec-number&gt;433&lt;/rec-number&gt;&lt;foreign-keys&gt;&lt;key app="EN" db-id="wwddewsswdrrfkewdv6vdtw22ewvtrdt9e0p" timestamp="1582133566"&gt;433&lt;/key&gt;&lt;/foreign-keys&gt;&lt;ref-type name="Journal Article"&gt;17&lt;/ref-type&gt;&lt;contributors&gt;&lt;authors&gt;&lt;author&gt;Kohtamäki, Marko&lt;/author&gt;&lt;author&gt;Parida, Vinit&lt;/author&gt;&lt;author&gt;Oghazi, Pejvak&lt;/author&gt;&lt;author&gt;Gebauer, Heiko&lt;/author&gt;&lt;author&gt;Baines, Tim&lt;/author&gt;&lt;/authors&gt;&lt;/contributors&gt;&lt;titles&gt;&lt;title&gt;Digital servitization business models in ecosystems: A theory of the firm&lt;/title&gt;&lt;secondary-title&gt;Journal of Business Research&lt;/secondary-title&gt;&lt;/titles&gt;&lt;periodical&gt;&lt;full-title&gt;Journal of Business Research&lt;/full-title&gt;&lt;/periodical&gt;&lt;pages&gt;380-392&lt;/pages&gt;&lt;volume&gt;104&lt;/volume&gt;&lt;dates&gt;&lt;year&gt;2019&lt;/year&gt;&lt;/dates&gt;&lt;isbn&gt;0148-2963&lt;/isbn&gt;&lt;urls&gt;&lt;/urls&gt;&lt;/record&gt;&lt;/Cite&gt;&lt;/EndNote&gt;</w:instrText>
      </w:r>
      <w:r w:rsidR="008F11C2" w:rsidRPr="009B3D72">
        <w:rPr>
          <w:rFonts w:ascii="Times New Roman" w:eastAsia="Times New Roman" w:hAnsi="Times New Roman" w:cs="Times New Roman"/>
          <w:sz w:val="24"/>
          <w:szCs w:val="24"/>
          <w:lang w:eastAsia="en-GB"/>
        </w:rPr>
        <w:fldChar w:fldCharType="separate"/>
      </w:r>
      <w:r w:rsidR="00F36548">
        <w:rPr>
          <w:rFonts w:ascii="Times New Roman" w:eastAsia="Times New Roman" w:hAnsi="Times New Roman" w:cs="Times New Roman"/>
          <w:noProof/>
          <w:sz w:val="24"/>
          <w:szCs w:val="24"/>
          <w:lang w:eastAsia="en-GB"/>
        </w:rPr>
        <w:t>(Valtakoski, 2017, Kohtamäki et al., 2019)</w:t>
      </w:r>
      <w:r w:rsidR="008F11C2" w:rsidRPr="009B3D72">
        <w:rPr>
          <w:rFonts w:ascii="Times New Roman" w:eastAsia="Times New Roman" w:hAnsi="Times New Roman" w:cs="Times New Roman"/>
          <w:sz w:val="24"/>
          <w:szCs w:val="24"/>
          <w:lang w:eastAsia="en-GB"/>
        </w:rPr>
        <w:fldChar w:fldCharType="end"/>
      </w:r>
      <w:r w:rsidR="0072655E">
        <w:rPr>
          <w:rFonts w:ascii="Times New Roman" w:eastAsia="Times New Roman" w:hAnsi="Times New Roman" w:cs="Times New Roman"/>
          <w:sz w:val="24"/>
          <w:szCs w:val="24"/>
          <w:lang w:eastAsia="en-GB"/>
        </w:rPr>
        <w:t>, and the opportunity such</w:t>
      </w:r>
      <w:r w:rsidR="005311EF">
        <w:rPr>
          <w:rFonts w:ascii="Times New Roman" w:eastAsia="Times New Roman" w:hAnsi="Times New Roman" w:cs="Times New Roman"/>
          <w:sz w:val="24"/>
          <w:szCs w:val="24"/>
          <w:lang w:eastAsia="en-GB"/>
        </w:rPr>
        <w:t xml:space="preserve"> a</w:t>
      </w:r>
      <w:r w:rsidR="0072655E">
        <w:rPr>
          <w:rFonts w:ascii="Times New Roman" w:eastAsia="Times New Roman" w:hAnsi="Times New Roman" w:cs="Times New Roman"/>
          <w:sz w:val="24"/>
          <w:szCs w:val="24"/>
          <w:lang w:eastAsia="en-GB"/>
        </w:rPr>
        <w:t xml:space="preserve"> concept </w:t>
      </w:r>
      <w:r w:rsidR="00D96A17">
        <w:rPr>
          <w:rFonts w:ascii="Times New Roman" w:eastAsia="Times New Roman" w:hAnsi="Times New Roman" w:cs="Times New Roman"/>
          <w:sz w:val="24"/>
          <w:szCs w:val="24"/>
          <w:lang w:eastAsia="en-GB"/>
        </w:rPr>
        <w:t xml:space="preserve">offers </w:t>
      </w:r>
      <w:r w:rsidR="0072655E">
        <w:rPr>
          <w:rFonts w:ascii="Times New Roman" w:eastAsia="Times New Roman" w:hAnsi="Times New Roman" w:cs="Times New Roman"/>
          <w:sz w:val="24"/>
          <w:szCs w:val="24"/>
          <w:lang w:eastAsia="en-GB"/>
        </w:rPr>
        <w:t>to explain the</w:t>
      </w:r>
      <w:r w:rsidR="00485B3A">
        <w:rPr>
          <w:rFonts w:ascii="Times New Roman" w:eastAsia="Times New Roman" w:hAnsi="Times New Roman" w:cs="Times New Roman"/>
          <w:sz w:val="24"/>
          <w:szCs w:val="24"/>
          <w:lang w:eastAsia="en-GB"/>
        </w:rPr>
        <w:t xml:space="preserve"> root causes</w:t>
      </w:r>
      <w:r w:rsidR="0072655E">
        <w:rPr>
          <w:rFonts w:ascii="Times New Roman" w:eastAsia="Times New Roman" w:hAnsi="Times New Roman" w:cs="Times New Roman"/>
          <w:sz w:val="24"/>
          <w:szCs w:val="24"/>
          <w:lang w:eastAsia="en-GB"/>
        </w:rPr>
        <w:t xml:space="preserve"> </w:t>
      </w:r>
      <w:r w:rsidR="00485B3A">
        <w:rPr>
          <w:rFonts w:ascii="Times New Roman" w:eastAsia="Times New Roman" w:hAnsi="Times New Roman" w:cs="Times New Roman"/>
          <w:sz w:val="24"/>
          <w:szCs w:val="24"/>
          <w:lang w:eastAsia="en-GB"/>
        </w:rPr>
        <w:t xml:space="preserve">of </w:t>
      </w:r>
      <w:r w:rsidR="0072655E">
        <w:rPr>
          <w:rFonts w:ascii="Times New Roman" w:eastAsia="Times New Roman" w:hAnsi="Times New Roman" w:cs="Times New Roman"/>
          <w:sz w:val="24"/>
          <w:szCs w:val="24"/>
          <w:lang w:eastAsia="en-GB"/>
        </w:rPr>
        <w:t xml:space="preserve">servitization challenges has not </w:t>
      </w:r>
      <w:r w:rsidR="00485B3A">
        <w:rPr>
          <w:rFonts w:ascii="Times New Roman" w:eastAsia="Times New Roman" w:hAnsi="Times New Roman" w:cs="Times New Roman"/>
          <w:sz w:val="24"/>
          <w:szCs w:val="24"/>
          <w:lang w:eastAsia="en-GB"/>
        </w:rPr>
        <w:t>received much attention</w:t>
      </w:r>
      <w:r w:rsidR="0072655E">
        <w:rPr>
          <w:rFonts w:ascii="Times New Roman" w:eastAsia="Times New Roman" w:hAnsi="Times New Roman" w:cs="Times New Roman"/>
          <w:sz w:val="24"/>
          <w:szCs w:val="24"/>
          <w:lang w:eastAsia="en-GB"/>
        </w:rPr>
        <w:t>.</w:t>
      </w:r>
    </w:p>
    <w:p w14:paraId="5C5BF38B" w14:textId="1211A8B1" w:rsidR="00D96A17" w:rsidRPr="009B3D72" w:rsidRDefault="00E34D9D" w:rsidP="00A82609">
      <w:pPr>
        <w:spacing w:before="240" w:line="36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 xml:space="preserve">So far, </w:t>
      </w:r>
      <w:r w:rsidR="002C58FD" w:rsidRPr="00DE49AF">
        <w:rPr>
          <w:rFonts w:ascii="Times New Roman" w:eastAsia="Times New Roman" w:hAnsi="Times New Roman" w:cs="Times New Roman"/>
          <w:sz w:val="24"/>
          <w:szCs w:val="24"/>
          <w:lang w:eastAsia="en-GB"/>
        </w:rPr>
        <w:t>authors have implicitly referred to</w:t>
      </w:r>
      <w:r w:rsidR="00CE22E2">
        <w:rPr>
          <w:rFonts w:ascii="Times New Roman" w:eastAsia="Times New Roman" w:hAnsi="Times New Roman" w:cs="Times New Roman"/>
          <w:sz w:val="24"/>
          <w:szCs w:val="24"/>
          <w:lang w:eastAsia="en-GB"/>
        </w:rPr>
        <w:t xml:space="preserve"> </w:t>
      </w:r>
      <w:r w:rsidR="002C58FD" w:rsidRPr="00DE49AF">
        <w:rPr>
          <w:rFonts w:ascii="Times New Roman" w:eastAsia="Times New Roman" w:hAnsi="Times New Roman" w:cs="Times New Roman"/>
          <w:sz w:val="24"/>
          <w:szCs w:val="24"/>
          <w:lang w:eastAsia="en-GB"/>
        </w:rPr>
        <w:t xml:space="preserve">boundary </w:t>
      </w:r>
      <w:r>
        <w:rPr>
          <w:rFonts w:ascii="Times New Roman" w:eastAsia="Times New Roman" w:hAnsi="Times New Roman" w:cs="Times New Roman"/>
          <w:sz w:val="24"/>
          <w:szCs w:val="24"/>
          <w:lang w:eastAsia="en-GB"/>
        </w:rPr>
        <w:t>disruptions</w:t>
      </w:r>
      <w:r w:rsidR="002C58FD" w:rsidRPr="00DE49AF">
        <w:rPr>
          <w:rFonts w:ascii="Times New Roman" w:eastAsia="Times New Roman" w:hAnsi="Times New Roman" w:cs="Times New Roman"/>
          <w:sz w:val="24"/>
          <w:szCs w:val="24"/>
          <w:lang w:eastAsia="en-GB"/>
        </w:rPr>
        <w:t xml:space="preserve"> when discussing servitization challen</w:t>
      </w:r>
      <w:r w:rsidR="002C58FD" w:rsidRPr="009B3D72">
        <w:rPr>
          <w:rFonts w:ascii="Times New Roman" w:eastAsia="Times New Roman" w:hAnsi="Times New Roman" w:cs="Times New Roman"/>
          <w:sz w:val="24"/>
          <w:szCs w:val="24"/>
          <w:lang w:eastAsia="en-GB"/>
        </w:rPr>
        <w:t>ges; for instance, how product</w:t>
      </w:r>
      <w:r w:rsidR="00E07B61">
        <w:rPr>
          <w:rFonts w:ascii="Times New Roman" w:eastAsia="Times New Roman" w:hAnsi="Times New Roman" w:cs="Times New Roman"/>
          <w:sz w:val="24"/>
          <w:szCs w:val="24"/>
          <w:lang w:eastAsia="en-GB"/>
        </w:rPr>
        <w:t>-</w:t>
      </w:r>
      <w:r w:rsidR="002C58FD" w:rsidRPr="009B3D72">
        <w:rPr>
          <w:rFonts w:ascii="Times New Roman" w:eastAsia="Times New Roman" w:hAnsi="Times New Roman" w:cs="Times New Roman"/>
          <w:sz w:val="24"/>
          <w:szCs w:val="24"/>
          <w:lang w:eastAsia="en-GB"/>
        </w:rPr>
        <w:t xml:space="preserve"> and service-related activities (e.g.</w:t>
      </w:r>
      <w:r w:rsidR="00E07B61">
        <w:rPr>
          <w:rFonts w:ascii="Times New Roman" w:eastAsia="Times New Roman" w:hAnsi="Times New Roman" w:cs="Times New Roman"/>
          <w:sz w:val="24"/>
          <w:szCs w:val="24"/>
          <w:lang w:eastAsia="en-GB"/>
        </w:rPr>
        <w:t>,</w:t>
      </w:r>
      <w:r w:rsidR="002C58FD" w:rsidRPr="009B3D72">
        <w:rPr>
          <w:rFonts w:ascii="Times New Roman" w:eastAsia="Times New Roman" w:hAnsi="Times New Roman" w:cs="Times New Roman"/>
          <w:sz w:val="24"/>
          <w:szCs w:val="24"/>
          <w:lang w:eastAsia="en-GB"/>
        </w:rPr>
        <w:t xml:space="preserve"> development, sales and delivery) become</w:t>
      </w:r>
      <w:r w:rsidR="0010181F">
        <w:rPr>
          <w:rFonts w:ascii="Times New Roman" w:eastAsia="Times New Roman" w:hAnsi="Times New Roman" w:cs="Times New Roman"/>
          <w:sz w:val="24"/>
          <w:szCs w:val="24"/>
          <w:lang w:eastAsia="en-GB"/>
        </w:rPr>
        <w:t xml:space="preserve"> indistinct</w:t>
      </w:r>
      <w:r w:rsidR="002C58FD" w:rsidRPr="009B3D72">
        <w:rPr>
          <w:rFonts w:ascii="Times New Roman" w:eastAsia="Times New Roman" w:hAnsi="Times New Roman" w:cs="Times New Roman"/>
          <w:sz w:val="24"/>
          <w:szCs w:val="24"/>
          <w:lang w:eastAsia="en-GB"/>
        </w:rPr>
        <w:t xml:space="preserve">, leading to wider organisational </w:t>
      </w:r>
      <w:r w:rsidR="00C639D1">
        <w:rPr>
          <w:rFonts w:ascii="Times New Roman" w:eastAsia="Times New Roman" w:hAnsi="Times New Roman" w:cs="Times New Roman"/>
          <w:sz w:val="24"/>
          <w:szCs w:val="24"/>
          <w:lang w:eastAsia="en-GB"/>
        </w:rPr>
        <w:t>challenges</w:t>
      </w:r>
      <w:r w:rsidR="002C58FD" w:rsidRPr="009B3D72">
        <w:rPr>
          <w:rFonts w:ascii="Times New Roman" w:eastAsia="Times New Roman" w:hAnsi="Times New Roman" w:cs="Times New Roman"/>
          <w:sz w:val="24"/>
          <w:szCs w:val="24"/>
          <w:lang w:eastAsia="en-GB"/>
        </w:rPr>
        <w:t xml:space="preserve"> </w:t>
      </w:r>
      <w:r w:rsidR="008F11C2" w:rsidRPr="009B3D72">
        <w:rPr>
          <w:rFonts w:ascii="Times New Roman" w:eastAsia="Times New Roman" w:hAnsi="Times New Roman" w:cs="Times New Roman"/>
          <w:sz w:val="24"/>
          <w:szCs w:val="24"/>
          <w:lang w:eastAsia="en-GB"/>
        </w:rPr>
        <w:fldChar w:fldCharType="begin"/>
      </w:r>
      <w:r w:rsidR="00F36548">
        <w:rPr>
          <w:rFonts w:ascii="Times New Roman" w:eastAsia="Times New Roman" w:hAnsi="Times New Roman" w:cs="Times New Roman"/>
          <w:sz w:val="24"/>
          <w:szCs w:val="24"/>
          <w:lang w:eastAsia="en-GB"/>
        </w:rPr>
        <w:instrText xml:space="preserve"> ADDIN EN.CITE &lt;EndNote&gt;&lt;Cite&gt;&lt;Author&gt;Kindström&lt;/Author&gt;&lt;Year&gt;2013&lt;/Year&gt;&lt;RecNum&gt;1556&lt;/RecNum&gt;&lt;IDText&gt;Enabling service innovation: A dynamic capabilities approach&lt;/IDText&gt;&lt;DisplayText&gt;(Kindström et al., 2013, Eggert et al., 2015)&lt;/DisplayText&gt;&lt;record&gt;&lt;rec-number&gt;1556&lt;/rec-number&gt;&lt;foreign-keys&gt;&lt;key app="EN" db-id="w5wwedtv0tftsiesxvkp00frxtxtrazssvww" timestamp="1581672611" guid="a29c7320-2c0f-48ba-8316-6a70c0872017"&gt;1556&lt;/key&gt;&lt;/foreign-keys&gt;&lt;ref-type name="Journal Article"&gt;17&lt;/ref-type&gt;&lt;contributors&gt;&lt;authors&gt;&lt;author&gt;Kindström, Daniel&lt;/author&gt;&lt;author&gt;Kowalkowski, Christian&lt;/author&gt;&lt;author&gt;Sandberg, Erik&lt;/author&gt;&lt;/authors&gt;&lt;/contributors&gt;&lt;titles&gt;&lt;title&gt;Enabling service innovation: A dynamic capabilities approach&lt;/title&gt;&lt;secondary-title&gt;Journal of business research&lt;/secondary-title&gt;&lt;/titles&gt;&lt;periodical&gt;&lt;full-title&gt;Journal of Business Research&lt;/full-title&gt;&lt;/periodical&gt;&lt;pages&gt;1063-1073&lt;/pages&gt;&lt;volume&gt;66&lt;/volume&gt;&lt;number&gt;8&lt;/number&gt;&lt;dates&gt;&lt;year&gt;2013&lt;/year&gt;&lt;/dates&gt;&lt;isbn&gt;0148-2963&lt;/isbn&gt;&lt;urls&gt;&lt;/urls&gt;&lt;/record&gt;&lt;/Cite&gt;&lt;Cite&gt;&lt;Author&gt;Eggert&lt;/Author&gt;&lt;Year&gt;2015&lt;/Year&gt;&lt;RecNum&gt;1557&lt;/RecNum&gt;&lt;IDText&gt;Heading for new shores: Do service and hybrid innovations outperform product innovations in industrial companies?&lt;/IDText&gt;&lt;record&gt;&lt;rec-number&gt;1557&lt;/rec-number&gt;&lt;foreign-keys&gt;&lt;key app="EN" db-id="w5wwedtv0tftsiesxvkp00frxtxtrazssvww" timestamp="1581672611" guid="40b88b71-5730-4b5d-9175-0ba14e10c5f1"&gt;1557&lt;/key&gt;&lt;/foreign-keys&gt;&lt;ref-type name="Journal Article"&gt;17&lt;/ref-type&gt;&lt;contributors&gt;&lt;authors&gt;&lt;author&gt;Eggert, Andreas&lt;/author&gt;&lt;author&gt;Thiesbrummel, Christoph&lt;/author&gt;&lt;author&gt;Deutscher, Christian&lt;/author&gt;&lt;/authors&gt;&lt;/contributors&gt;&lt;titles&gt;&lt;title&gt;Heading for new shores: Do service and hybrid innovations outperform product innovations in industrial companies?&lt;/title&gt;&lt;secondary-title&gt;Industrial Marketing Management&lt;/secondary-title&gt;&lt;/titles&gt;&lt;periodical&gt;&lt;full-title&gt;Industrial Marketing Management&lt;/full-title&gt;&lt;/periodical&gt;&lt;pages&gt;173-183&lt;/pages&gt;&lt;volume&gt;45&lt;/volume&gt;&lt;dates&gt;&lt;year&gt;2015&lt;/year&gt;&lt;/dates&gt;&lt;isbn&gt;0019-8501&lt;/isbn&gt;&lt;urls&gt;&lt;/urls&gt;&lt;/record&gt;&lt;/Cite&gt;&lt;/EndNote&gt;</w:instrText>
      </w:r>
      <w:r w:rsidR="008F11C2" w:rsidRPr="009B3D72">
        <w:rPr>
          <w:rFonts w:ascii="Times New Roman" w:eastAsia="Times New Roman" w:hAnsi="Times New Roman" w:cs="Times New Roman"/>
          <w:sz w:val="24"/>
          <w:szCs w:val="24"/>
          <w:lang w:eastAsia="en-GB"/>
        </w:rPr>
        <w:fldChar w:fldCharType="separate"/>
      </w:r>
      <w:r w:rsidR="00F36548">
        <w:rPr>
          <w:rFonts w:ascii="Times New Roman" w:eastAsia="Times New Roman" w:hAnsi="Times New Roman" w:cs="Times New Roman"/>
          <w:noProof/>
          <w:sz w:val="24"/>
          <w:szCs w:val="24"/>
          <w:lang w:eastAsia="en-GB"/>
        </w:rPr>
        <w:t>(Kindström et al., 2013, Eggert et al., 2015)</w:t>
      </w:r>
      <w:r w:rsidR="008F11C2" w:rsidRPr="009B3D72">
        <w:rPr>
          <w:rFonts w:ascii="Times New Roman" w:eastAsia="Times New Roman" w:hAnsi="Times New Roman" w:cs="Times New Roman"/>
          <w:sz w:val="24"/>
          <w:szCs w:val="24"/>
          <w:lang w:eastAsia="en-GB"/>
        </w:rPr>
        <w:fldChar w:fldCharType="end"/>
      </w:r>
      <w:r w:rsidR="002C58FD" w:rsidRPr="00DE49AF">
        <w:rPr>
          <w:rFonts w:ascii="Times New Roman" w:eastAsia="Times New Roman" w:hAnsi="Times New Roman" w:cs="Times New Roman"/>
          <w:sz w:val="24"/>
          <w:szCs w:val="24"/>
          <w:lang w:eastAsia="en-GB"/>
        </w:rPr>
        <w:t xml:space="preserve">, or how </w:t>
      </w:r>
      <w:r w:rsidR="00B43B4E">
        <w:rPr>
          <w:rFonts w:ascii="Times New Roman" w:eastAsia="Times New Roman" w:hAnsi="Times New Roman" w:cs="Times New Roman"/>
          <w:sz w:val="24"/>
          <w:szCs w:val="24"/>
          <w:lang w:eastAsia="en-GB"/>
        </w:rPr>
        <w:t xml:space="preserve">objections to </w:t>
      </w:r>
      <w:r w:rsidR="002C58FD" w:rsidRPr="00DE49AF">
        <w:rPr>
          <w:rFonts w:ascii="Times New Roman" w:eastAsia="Times New Roman" w:hAnsi="Times New Roman" w:cs="Times New Roman"/>
          <w:sz w:val="24"/>
          <w:szCs w:val="24"/>
          <w:lang w:eastAsia="en-GB"/>
        </w:rPr>
        <w:t xml:space="preserve">changes in roles and responsibilities impede the transformation </w:t>
      </w:r>
      <w:r w:rsidR="00CD0094">
        <w:rPr>
          <w:rFonts w:ascii="Times New Roman" w:eastAsia="Times New Roman" w:hAnsi="Times New Roman" w:cs="Times New Roman"/>
          <w:sz w:val="24"/>
          <w:szCs w:val="24"/>
          <w:lang w:eastAsia="en-GB"/>
        </w:rPr>
        <w:t xml:space="preserve">effort </w:t>
      </w:r>
      <w:r w:rsidR="002C58FD" w:rsidRPr="00DE49AF">
        <w:rPr>
          <w:rFonts w:ascii="Times New Roman" w:eastAsia="Times New Roman" w:hAnsi="Times New Roman" w:cs="Times New Roman"/>
          <w:sz w:val="24"/>
          <w:szCs w:val="24"/>
          <w:lang w:eastAsia="en-GB"/>
        </w:rPr>
        <w:t>towards s</w:t>
      </w:r>
      <w:r w:rsidR="00324CF7">
        <w:rPr>
          <w:rFonts w:ascii="Times New Roman" w:eastAsia="Times New Roman" w:hAnsi="Times New Roman" w:cs="Times New Roman"/>
          <w:sz w:val="24"/>
          <w:szCs w:val="24"/>
          <w:lang w:eastAsia="en-GB"/>
        </w:rPr>
        <w:t>ervices</w:t>
      </w:r>
      <w:r w:rsidR="002C58FD" w:rsidRPr="009B3D72">
        <w:rPr>
          <w:rFonts w:ascii="Times New Roman" w:eastAsia="Times New Roman" w:hAnsi="Times New Roman" w:cs="Times New Roman"/>
          <w:sz w:val="24"/>
          <w:szCs w:val="24"/>
          <w:lang w:eastAsia="en-GB"/>
        </w:rPr>
        <w:t xml:space="preserve"> </w:t>
      </w:r>
      <w:r w:rsidR="008F11C2" w:rsidRPr="009B3D72">
        <w:rPr>
          <w:rFonts w:ascii="Times New Roman" w:eastAsia="Times New Roman" w:hAnsi="Times New Roman" w:cs="Times New Roman"/>
          <w:sz w:val="24"/>
          <w:szCs w:val="24"/>
          <w:lang w:eastAsia="en-GB"/>
        </w:rPr>
        <w:fldChar w:fldCharType="begin"/>
      </w:r>
      <w:r w:rsidR="00F36548">
        <w:rPr>
          <w:rFonts w:ascii="Times New Roman" w:eastAsia="Times New Roman" w:hAnsi="Times New Roman" w:cs="Times New Roman"/>
          <w:sz w:val="24"/>
          <w:szCs w:val="24"/>
          <w:lang w:eastAsia="en-GB"/>
        </w:rPr>
        <w:instrText xml:space="preserve"> ADDIN EN.CITE &lt;EndNote&gt;&lt;Cite&gt;&lt;Author&gt;Sklyar&lt;/Author&gt;&lt;Year&gt;2019&lt;/Year&gt;&lt;RecNum&gt;1480&lt;/RecNum&gt;&lt;IDText&gt;Organizing for digital servitization: A service ecosystem perspective&lt;/IDText&gt;&lt;DisplayText&gt;(Sklyar et al., 2019, Hullova et al., 2019)&lt;/DisplayText&gt;&lt;record&gt;&lt;rec-number&gt;1480&lt;/rec-number&gt;&lt;foreign-keys&gt;&lt;key app="EN" db-id="w5wwedtv0tftsiesxvkp00frxtxtrazssvww" timestamp="1568382388" guid="20948ec5-cee1-4f2c-bd0f-fac6409476bb"&gt;1480&lt;/key&gt;&lt;/foreign-keys&gt;&lt;ref-type name="Journal Article"&gt;17&lt;/ref-type&gt;&lt;contributors&gt;&lt;authors&gt;&lt;author&gt;Sklyar, Alexey&lt;/author&gt;&lt;author&gt;Kowalkowski, Christian&lt;/author&gt;&lt;author&gt;Tronvoll, Bård&lt;/author&gt;&lt;author&gt;Sörhammar, David&lt;/author&gt;&lt;/authors&gt;&lt;/contributors&gt;&lt;titles&gt;&lt;title&gt;Organizing for digital servitization: A service ecosystem perspective&lt;/title&gt;&lt;secondary-title&gt;Journal of Business Research&lt;/secondary-title&gt;&lt;/titles&gt;&lt;periodical&gt;&lt;full-title&gt;Journal of Business Research&lt;/full-title&gt;&lt;/periodical&gt;&lt;dates&gt;&lt;year&gt;2019&lt;/year&gt;&lt;/dates&gt;&lt;isbn&gt;0148-2963&lt;/isbn&gt;&lt;urls&gt;&lt;/urls&gt;&lt;/record&gt;&lt;/Cite&gt;&lt;Cite&gt;&lt;Author&gt;Hullova&lt;/Author&gt;&lt;Year&gt;2019&lt;/Year&gt;&lt;RecNum&gt;1485&lt;/RecNum&gt;&lt;IDText&gt;Independent distributors in servitization: An assessment of key internal and ecosystem-related problems&lt;/IDText&gt;&lt;record&gt;&lt;rec-number&gt;1485&lt;/rec-number&gt;&lt;foreign-keys&gt;&lt;key app="EN" db-id="w5wwedtv0tftsiesxvkp00frxtxtrazssvww" timestamp="1569414901" guid="52d31730-e9b0-432f-99b2-741cd8c55151"&gt;1485&lt;/key&gt;&lt;/foreign-keys&gt;&lt;ref-type name="Journal Article"&gt;17&lt;/ref-type&gt;&lt;contributors&gt;&lt;authors&gt;&lt;author&gt;Hullova, Dusana&lt;/author&gt;&lt;author&gt;Laczko, Pavel&lt;/author&gt;&lt;author&gt;Frishammar, Johan&lt;/author&gt;&lt;/authors&gt;&lt;/contributors&gt;&lt;titles&gt;&lt;title&gt;Independent distributors in servitization: An assessment of key internal and ecosystem-related problems&lt;/title&gt;&lt;secondary-title&gt;Journal of Business Research&lt;/secondary-title&gt;&lt;/titles&gt;&lt;periodical&gt;&lt;full-title&gt;Journal of Business Research&lt;/full-title&gt;&lt;/periodical&gt;&lt;dates&gt;&lt;year&gt;2019&lt;/year&gt;&lt;/dates&gt;&lt;isbn&gt;0148-2963&lt;/isbn&gt;&lt;urls&gt;&lt;/urls&gt;&lt;/record&gt;&lt;/Cite&gt;&lt;/EndNote&gt;</w:instrText>
      </w:r>
      <w:r w:rsidR="008F11C2" w:rsidRPr="009B3D72">
        <w:rPr>
          <w:rFonts w:ascii="Times New Roman" w:eastAsia="Times New Roman" w:hAnsi="Times New Roman" w:cs="Times New Roman"/>
          <w:sz w:val="24"/>
          <w:szCs w:val="24"/>
          <w:lang w:eastAsia="en-GB"/>
        </w:rPr>
        <w:fldChar w:fldCharType="separate"/>
      </w:r>
      <w:r w:rsidR="00F36548">
        <w:rPr>
          <w:rFonts w:ascii="Times New Roman" w:eastAsia="Times New Roman" w:hAnsi="Times New Roman" w:cs="Times New Roman"/>
          <w:noProof/>
          <w:sz w:val="24"/>
          <w:szCs w:val="24"/>
          <w:lang w:eastAsia="en-GB"/>
        </w:rPr>
        <w:t>(Sklyar et al., 2019, Hullova et al., 2019)</w:t>
      </w:r>
      <w:r w:rsidR="008F11C2" w:rsidRPr="009B3D72">
        <w:rPr>
          <w:rFonts w:ascii="Times New Roman" w:eastAsia="Times New Roman" w:hAnsi="Times New Roman" w:cs="Times New Roman"/>
          <w:sz w:val="24"/>
          <w:szCs w:val="24"/>
          <w:lang w:eastAsia="en-GB"/>
        </w:rPr>
        <w:fldChar w:fldCharType="end"/>
      </w:r>
      <w:r w:rsidR="002C58FD" w:rsidRPr="00DE49AF">
        <w:rPr>
          <w:rFonts w:ascii="Times New Roman" w:eastAsia="Times New Roman" w:hAnsi="Times New Roman" w:cs="Times New Roman"/>
          <w:sz w:val="24"/>
          <w:szCs w:val="24"/>
          <w:lang w:eastAsia="en-GB"/>
        </w:rPr>
        <w:t xml:space="preserve">, or even lead </w:t>
      </w:r>
      <w:r w:rsidR="00E07B61">
        <w:rPr>
          <w:rFonts w:ascii="Times New Roman" w:eastAsia="Times New Roman" w:hAnsi="Times New Roman" w:cs="Times New Roman"/>
          <w:sz w:val="24"/>
          <w:szCs w:val="24"/>
          <w:lang w:eastAsia="en-GB"/>
        </w:rPr>
        <w:t xml:space="preserve">an organisation </w:t>
      </w:r>
      <w:r w:rsidR="003A11FE">
        <w:rPr>
          <w:rFonts w:ascii="Times New Roman" w:eastAsia="Times New Roman" w:hAnsi="Times New Roman" w:cs="Times New Roman"/>
          <w:sz w:val="24"/>
          <w:szCs w:val="24"/>
          <w:lang w:eastAsia="en-GB"/>
        </w:rPr>
        <w:t xml:space="preserve">to </w:t>
      </w:r>
      <w:r w:rsidR="00F75433">
        <w:rPr>
          <w:rFonts w:ascii="Times New Roman" w:eastAsia="Times New Roman" w:hAnsi="Times New Roman" w:cs="Times New Roman"/>
          <w:sz w:val="24"/>
          <w:szCs w:val="24"/>
          <w:lang w:eastAsia="en-GB"/>
        </w:rPr>
        <w:t xml:space="preserve">abandon </w:t>
      </w:r>
      <w:r w:rsidR="00C94A44">
        <w:rPr>
          <w:rFonts w:ascii="Times New Roman" w:eastAsia="Times New Roman" w:hAnsi="Times New Roman" w:cs="Times New Roman"/>
          <w:sz w:val="24"/>
          <w:szCs w:val="24"/>
          <w:lang w:eastAsia="en-GB"/>
        </w:rPr>
        <w:t>s</w:t>
      </w:r>
      <w:r w:rsidR="00324CF7">
        <w:rPr>
          <w:rFonts w:ascii="Times New Roman" w:eastAsia="Times New Roman" w:hAnsi="Times New Roman" w:cs="Times New Roman"/>
          <w:sz w:val="24"/>
          <w:szCs w:val="24"/>
          <w:lang w:eastAsia="en-GB"/>
        </w:rPr>
        <w:t>ervitization</w:t>
      </w:r>
      <w:r w:rsidR="00E2409C">
        <w:rPr>
          <w:rFonts w:ascii="Times New Roman" w:eastAsia="Times New Roman" w:hAnsi="Times New Roman" w:cs="Times New Roman"/>
          <w:sz w:val="24"/>
          <w:szCs w:val="24"/>
          <w:lang w:eastAsia="en-GB"/>
        </w:rPr>
        <w:t xml:space="preserve"> </w:t>
      </w:r>
      <w:r w:rsidR="008F11C2" w:rsidRPr="009B3D72">
        <w:rPr>
          <w:rFonts w:ascii="Times New Roman" w:eastAsia="Times New Roman" w:hAnsi="Times New Roman" w:cs="Times New Roman"/>
          <w:sz w:val="24"/>
          <w:szCs w:val="24"/>
          <w:lang w:eastAsia="en-GB"/>
        </w:rPr>
        <w:fldChar w:fldCharType="begin"/>
      </w:r>
      <w:r w:rsidR="00D667E7">
        <w:rPr>
          <w:rFonts w:ascii="Times New Roman" w:eastAsia="Times New Roman" w:hAnsi="Times New Roman" w:cs="Times New Roman"/>
          <w:sz w:val="24"/>
          <w:szCs w:val="24"/>
          <w:lang w:eastAsia="en-GB"/>
        </w:rPr>
        <w:instrText xml:space="preserve"> ADDIN EN.CITE &lt;EndNote&gt;&lt;Cite&gt;&lt;Author&gt;Valtakoski&lt;/Author&gt;&lt;Year&gt;2017&lt;/Year&gt;&lt;RecNum&gt;1332&lt;/RecNum&gt;&lt;IDText&gt;Explaining servitization failure and deservitization: A knowledge-based perspective&lt;/IDText&gt;&lt;DisplayText&gt;(Valtakoski, 2017)&lt;/DisplayText&gt;&lt;record&gt;&lt;rec-number&gt;1332&lt;/rec-number&gt;&lt;foreign-keys&gt;&lt;key app="EN" db-id="w5wwedtv0tftsiesxvkp00frxtxtrazssvww" timestamp="1519923963" guid="1dd7c1a7-67ff-4a9e-81ed-de53efc4f004"&gt;1332&lt;/key&gt;&lt;/foreign-keys&gt;&lt;ref-type name="Journal Article"&gt;17&lt;/ref-type&gt;&lt;contributors&gt;&lt;authors&gt;&lt;author&gt;Valtakoski, Aku&lt;/author&gt;&lt;/authors&gt;&lt;/contributors&gt;&lt;titles&gt;&lt;title&gt;Explaining servitization failure and deservitization: A knowledge-based perspective&lt;/title&gt;&lt;secondary-title&gt;Industrial Marketing Management&lt;/secondary-title&gt;&lt;/titles&gt;&lt;periodical&gt;&lt;full-title&gt;Industrial Marketing Management&lt;/full-title&gt;&lt;/periodical&gt;&lt;pages&gt;138-150&lt;/pages&gt;&lt;volume&gt;60&lt;/volume&gt;&lt;dates&gt;&lt;year&gt;2017&lt;/year&gt;&lt;/dates&gt;&lt;isbn&gt;0019-8501&lt;/isbn&gt;&lt;urls&gt;&lt;/urls&gt;&lt;/record&gt;&lt;/Cite&gt;&lt;/EndNote&gt;</w:instrText>
      </w:r>
      <w:r w:rsidR="008F11C2" w:rsidRPr="009B3D72">
        <w:rPr>
          <w:rFonts w:ascii="Times New Roman" w:eastAsia="Times New Roman" w:hAnsi="Times New Roman" w:cs="Times New Roman"/>
          <w:sz w:val="24"/>
          <w:szCs w:val="24"/>
          <w:lang w:eastAsia="en-GB"/>
        </w:rPr>
        <w:fldChar w:fldCharType="separate"/>
      </w:r>
      <w:r w:rsidR="002C58FD" w:rsidRPr="009B3D72">
        <w:rPr>
          <w:rFonts w:ascii="Times New Roman" w:eastAsia="Times New Roman" w:hAnsi="Times New Roman" w:cs="Times New Roman"/>
          <w:noProof/>
          <w:sz w:val="24"/>
          <w:szCs w:val="24"/>
          <w:lang w:eastAsia="en-GB"/>
        </w:rPr>
        <w:t>(Valtakoski, 2017)</w:t>
      </w:r>
      <w:r w:rsidR="008F11C2" w:rsidRPr="009B3D72">
        <w:rPr>
          <w:rFonts w:ascii="Times New Roman" w:eastAsia="Times New Roman" w:hAnsi="Times New Roman" w:cs="Times New Roman"/>
          <w:sz w:val="24"/>
          <w:szCs w:val="24"/>
          <w:lang w:eastAsia="en-GB"/>
        </w:rPr>
        <w:fldChar w:fldCharType="end"/>
      </w:r>
      <w:r w:rsidR="002C58FD" w:rsidRPr="00DE49AF">
        <w:rPr>
          <w:rFonts w:ascii="Times New Roman" w:eastAsia="Times New Roman" w:hAnsi="Times New Roman" w:cs="Times New Roman"/>
          <w:sz w:val="24"/>
          <w:szCs w:val="24"/>
          <w:lang w:eastAsia="en-GB"/>
        </w:rPr>
        <w:t xml:space="preserve">. </w:t>
      </w:r>
      <w:r w:rsidR="00CE22E2">
        <w:rPr>
          <w:rFonts w:ascii="Times New Roman" w:eastAsia="Times New Roman" w:hAnsi="Times New Roman" w:cs="Times New Roman"/>
          <w:sz w:val="24"/>
          <w:szCs w:val="24"/>
          <w:lang w:eastAsia="en-GB"/>
        </w:rPr>
        <w:t xml:space="preserve">Although these studies </w:t>
      </w:r>
      <w:r w:rsidR="00EA3A27">
        <w:rPr>
          <w:rFonts w:ascii="Times New Roman" w:eastAsia="Times New Roman" w:hAnsi="Times New Roman" w:cs="Times New Roman"/>
          <w:sz w:val="24"/>
          <w:szCs w:val="24"/>
          <w:lang w:eastAsia="en-GB"/>
        </w:rPr>
        <w:t>demonstrate</w:t>
      </w:r>
      <w:r w:rsidR="00CE22E2">
        <w:rPr>
          <w:rFonts w:ascii="Times New Roman" w:eastAsia="Times New Roman" w:hAnsi="Times New Roman" w:cs="Times New Roman"/>
          <w:sz w:val="24"/>
          <w:szCs w:val="24"/>
          <w:lang w:eastAsia="en-GB"/>
        </w:rPr>
        <w:t xml:space="preserve"> that servitization </w:t>
      </w:r>
      <w:r w:rsidR="00EA3A27">
        <w:rPr>
          <w:rFonts w:ascii="Times New Roman" w:eastAsia="Times New Roman" w:hAnsi="Times New Roman" w:cs="Times New Roman"/>
          <w:sz w:val="24"/>
          <w:szCs w:val="24"/>
          <w:lang w:eastAsia="en-GB"/>
        </w:rPr>
        <w:t xml:space="preserve">has a disruptive impact on the </w:t>
      </w:r>
      <w:r w:rsidR="00CE22E2">
        <w:rPr>
          <w:rFonts w:ascii="Times New Roman" w:eastAsia="Times New Roman" w:hAnsi="Times New Roman" w:cs="Times New Roman"/>
          <w:sz w:val="24"/>
          <w:szCs w:val="24"/>
          <w:lang w:eastAsia="en-GB"/>
        </w:rPr>
        <w:t xml:space="preserve">established </w:t>
      </w:r>
      <w:r w:rsidR="00765217" w:rsidRPr="00765217">
        <w:rPr>
          <w:rFonts w:ascii="Times New Roman" w:eastAsia="Times New Roman" w:hAnsi="Times New Roman" w:cs="Times New Roman"/>
          <w:sz w:val="24"/>
          <w:szCs w:val="24"/>
          <w:lang w:eastAsia="en-GB"/>
        </w:rPr>
        <w:t>social, symbolic and material demarcations that separate various stakeholders, groups or entities</w:t>
      </w:r>
      <w:r w:rsidR="00765217">
        <w:rPr>
          <w:rFonts w:ascii="Times New Roman" w:eastAsia="Times New Roman" w:hAnsi="Times New Roman" w:cs="Times New Roman"/>
          <w:sz w:val="24"/>
          <w:szCs w:val="24"/>
          <w:lang w:eastAsia="en-GB"/>
        </w:rPr>
        <w:t xml:space="preserve"> </w:t>
      </w:r>
      <w:r w:rsidR="00CE22E2">
        <w:rPr>
          <w:rFonts w:ascii="Times New Roman" w:eastAsia="Times New Roman" w:hAnsi="Times New Roman" w:cs="Times New Roman"/>
          <w:sz w:val="24"/>
          <w:szCs w:val="24"/>
          <w:lang w:eastAsia="en-GB"/>
        </w:rPr>
        <w:t>of product-focused manufacturers</w:t>
      </w:r>
      <w:r w:rsidR="00EA3A27">
        <w:rPr>
          <w:rFonts w:ascii="Times New Roman" w:eastAsia="Times New Roman" w:hAnsi="Times New Roman" w:cs="Times New Roman"/>
          <w:sz w:val="24"/>
          <w:szCs w:val="24"/>
          <w:lang w:eastAsia="en-GB"/>
        </w:rPr>
        <w:t xml:space="preserve"> </w:t>
      </w:r>
      <w:r w:rsidR="008F11C2">
        <w:rPr>
          <w:rFonts w:ascii="Times New Roman" w:eastAsia="Times New Roman" w:hAnsi="Times New Roman" w:cs="Times New Roman"/>
          <w:sz w:val="24"/>
          <w:szCs w:val="24"/>
          <w:lang w:eastAsia="en-GB"/>
        </w:rPr>
        <w:fldChar w:fldCharType="begin"/>
      </w:r>
      <w:r w:rsidR="00F36548">
        <w:rPr>
          <w:rFonts w:ascii="Times New Roman" w:eastAsia="Times New Roman" w:hAnsi="Times New Roman" w:cs="Times New Roman"/>
          <w:sz w:val="24"/>
          <w:szCs w:val="24"/>
          <w:lang w:eastAsia="en-GB"/>
        </w:rPr>
        <w:instrText xml:space="preserve"> ADDIN EN.CITE &lt;EndNote&gt;&lt;Cite&gt;&lt;Author&gt;Huikkola&lt;/Author&gt;&lt;Year&gt;2020&lt;/Year&gt;&lt;RecNum&gt;1591&lt;/RecNum&gt;&lt;IDText&gt;Firm boundaries in servitization: Interplay and repositioning practices&lt;/IDText&gt;&lt;DisplayText&gt;(Huikkola et al., 2020)&lt;/DisplayText&gt;&lt;record&gt;&lt;rec-number&gt;1591&lt;/rec-number&gt;&lt;foreign-keys&gt;&lt;key app="EN" db-id="w5wwedtv0tftsiesxvkp00frxtxtrazssvww" timestamp="1601626740" guid="c66036f1-9853-4720-a99b-980f79a7dcf9"&gt;1591&lt;/key&gt;&lt;/foreign-keys&gt;&lt;ref-type name="Journal Article"&gt;17&lt;/ref-type&gt;&lt;contributors&gt;&lt;authors&gt;&lt;author&gt;Huikkola, Tuomas.&lt;/author&gt;&lt;author&gt;Rabetino, Rodrigo.&lt;/author&gt;&lt;author&gt;Kohtamäki, Marko.&lt;/author&gt;&lt;author&gt;Gebauer, Heiko.&lt;/author&gt;&lt;/authors&gt;&lt;/contributors&gt;&lt;titles&gt;&lt;title&gt;Firm boundaries in servitization: Interplay and repositioning practices&lt;/title&gt;&lt;secondary-title&gt;Industrial Marketing Management&lt;/secondary-title&gt;&lt;/titles&gt;&lt;periodical&gt;&lt;full-title&gt;Industrial Marketing Management&lt;/full-title&gt;&lt;/periodical&gt;&lt;pages&gt;90-105&lt;/pages&gt;&lt;volume&gt;90&lt;/volume&gt;&lt;dates&gt;&lt;year&gt;2020&lt;/year&gt;&lt;/dates&gt;&lt;urls&gt;&lt;/urls&gt;&lt;/record&gt;&lt;/Cite&gt;&lt;/EndNote&gt;</w:instrText>
      </w:r>
      <w:r w:rsidR="008F11C2">
        <w:rPr>
          <w:rFonts w:ascii="Times New Roman" w:eastAsia="Times New Roman" w:hAnsi="Times New Roman" w:cs="Times New Roman"/>
          <w:sz w:val="24"/>
          <w:szCs w:val="24"/>
          <w:lang w:eastAsia="en-GB"/>
        </w:rPr>
        <w:fldChar w:fldCharType="separate"/>
      </w:r>
      <w:r w:rsidR="00F36548">
        <w:rPr>
          <w:rFonts w:ascii="Times New Roman" w:eastAsia="Times New Roman" w:hAnsi="Times New Roman" w:cs="Times New Roman"/>
          <w:noProof/>
          <w:sz w:val="24"/>
          <w:szCs w:val="24"/>
          <w:lang w:eastAsia="en-GB"/>
        </w:rPr>
        <w:t>(Huikkola et al., 2020)</w:t>
      </w:r>
      <w:r w:rsidR="008F11C2">
        <w:rPr>
          <w:rFonts w:ascii="Times New Roman" w:eastAsia="Times New Roman" w:hAnsi="Times New Roman" w:cs="Times New Roman"/>
          <w:sz w:val="24"/>
          <w:szCs w:val="24"/>
          <w:lang w:eastAsia="en-GB"/>
        </w:rPr>
        <w:fldChar w:fldCharType="end"/>
      </w:r>
      <w:r w:rsidR="00CE22E2">
        <w:rPr>
          <w:rFonts w:ascii="Times New Roman" w:eastAsia="Times New Roman" w:hAnsi="Times New Roman" w:cs="Times New Roman"/>
          <w:sz w:val="24"/>
          <w:szCs w:val="24"/>
          <w:lang w:eastAsia="en-GB"/>
        </w:rPr>
        <w:t xml:space="preserve">, </w:t>
      </w:r>
      <w:r w:rsidR="00EA3A27">
        <w:rPr>
          <w:rFonts w:ascii="Times New Roman" w:eastAsia="Times New Roman" w:hAnsi="Times New Roman" w:cs="Times New Roman"/>
          <w:sz w:val="24"/>
          <w:szCs w:val="24"/>
          <w:lang w:eastAsia="en-GB"/>
        </w:rPr>
        <w:t>a detailed and systematic understanding of this impact</w:t>
      </w:r>
      <w:r w:rsidR="00045536">
        <w:rPr>
          <w:rFonts w:ascii="Times New Roman" w:eastAsia="Times New Roman" w:hAnsi="Times New Roman" w:cs="Times New Roman"/>
          <w:sz w:val="24"/>
          <w:szCs w:val="24"/>
          <w:lang w:eastAsia="en-GB"/>
        </w:rPr>
        <w:t>,</w:t>
      </w:r>
      <w:r w:rsidR="00EA3A27">
        <w:rPr>
          <w:rFonts w:ascii="Times New Roman" w:eastAsia="Times New Roman" w:hAnsi="Times New Roman" w:cs="Times New Roman"/>
          <w:sz w:val="24"/>
          <w:szCs w:val="24"/>
          <w:lang w:eastAsia="en-GB"/>
        </w:rPr>
        <w:t xml:space="preserve"> and the way</w:t>
      </w:r>
      <w:r w:rsidR="00765217">
        <w:rPr>
          <w:rFonts w:ascii="Times New Roman" w:eastAsia="Times New Roman" w:hAnsi="Times New Roman" w:cs="Times New Roman"/>
          <w:sz w:val="24"/>
          <w:szCs w:val="24"/>
          <w:lang w:eastAsia="en-GB"/>
        </w:rPr>
        <w:t>s in which</w:t>
      </w:r>
      <w:r w:rsidR="00EA3A27">
        <w:rPr>
          <w:rFonts w:ascii="Times New Roman" w:eastAsia="Times New Roman" w:hAnsi="Times New Roman" w:cs="Times New Roman"/>
          <w:sz w:val="24"/>
          <w:szCs w:val="24"/>
          <w:lang w:eastAsia="en-GB"/>
        </w:rPr>
        <w:t xml:space="preserve"> it creates the servitization challenges</w:t>
      </w:r>
      <w:r w:rsidR="00045536">
        <w:rPr>
          <w:rFonts w:ascii="Times New Roman" w:eastAsia="Times New Roman" w:hAnsi="Times New Roman" w:cs="Times New Roman"/>
          <w:sz w:val="24"/>
          <w:szCs w:val="24"/>
          <w:lang w:eastAsia="en-GB"/>
        </w:rPr>
        <w:t>,</w:t>
      </w:r>
      <w:r w:rsidR="00EA3A27">
        <w:rPr>
          <w:rFonts w:ascii="Times New Roman" w:eastAsia="Times New Roman" w:hAnsi="Times New Roman" w:cs="Times New Roman"/>
          <w:sz w:val="24"/>
          <w:szCs w:val="24"/>
          <w:lang w:eastAsia="en-GB"/>
        </w:rPr>
        <w:t xml:space="preserve"> </w:t>
      </w:r>
      <w:r w:rsidR="00F75433">
        <w:rPr>
          <w:rFonts w:ascii="Times New Roman" w:eastAsia="Times New Roman" w:hAnsi="Times New Roman" w:cs="Times New Roman"/>
          <w:sz w:val="24"/>
          <w:szCs w:val="24"/>
          <w:lang w:eastAsia="en-GB"/>
        </w:rPr>
        <w:t>has not</w:t>
      </w:r>
      <w:r w:rsidR="00EA3A27">
        <w:rPr>
          <w:rFonts w:ascii="Times New Roman" w:eastAsia="Times New Roman" w:hAnsi="Times New Roman" w:cs="Times New Roman"/>
          <w:sz w:val="24"/>
          <w:szCs w:val="24"/>
          <w:lang w:eastAsia="en-GB"/>
        </w:rPr>
        <w:t xml:space="preserve"> yet </w:t>
      </w:r>
      <w:r w:rsidR="00F75433">
        <w:rPr>
          <w:rFonts w:ascii="Times New Roman" w:eastAsia="Times New Roman" w:hAnsi="Times New Roman" w:cs="Times New Roman"/>
          <w:sz w:val="24"/>
          <w:szCs w:val="24"/>
          <w:lang w:eastAsia="en-GB"/>
        </w:rPr>
        <w:t>been</w:t>
      </w:r>
      <w:r w:rsidR="000E3FDB">
        <w:rPr>
          <w:rFonts w:ascii="Times New Roman" w:eastAsia="Times New Roman" w:hAnsi="Times New Roman" w:cs="Times New Roman"/>
          <w:sz w:val="24"/>
          <w:szCs w:val="24"/>
          <w:lang w:eastAsia="en-GB"/>
        </w:rPr>
        <w:t xml:space="preserve"> established. </w:t>
      </w:r>
      <w:r w:rsidR="00765217">
        <w:rPr>
          <w:rFonts w:ascii="Times New Roman" w:eastAsia="Times New Roman" w:hAnsi="Times New Roman" w:cs="Times New Roman"/>
          <w:sz w:val="24"/>
          <w:szCs w:val="24"/>
          <w:lang w:eastAsia="en-GB"/>
        </w:rPr>
        <w:t xml:space="preserve">Therefore, the present study focuses on the following research question: </w:t>
      </w:r>
      <w:r w:rsidR="00765217">
        <w:rPr>
          <w:rFonts w:ascii="Times New Roman" w:eastAsia="Times New Roman" w:hAnsi="Times New Roman" w:cs="Times New Roman"/>
          <w:i/>
          <w:sz w:val="24"/>
          <w:szCs w:val="24"/>
          <w:lang w:eastAsia="en-GB"/>
        </w:rPr>
        <w:t>H</w:t>
      </w:r>
      <w:r w:rsidR="00765217" w:rsidRPr="0016532D">
        <w:rPr>
          <w:rFonts w:ascii="Times New Roman" w:eastAsia="Times New Roman" w:hAnsi="Times New Roman" w:cs="Times New Roman"/>
          <w:i/>
          <w:sz w:val="24"/>
          <w:szCs w:val="24"/>
          <w:lang w:eastAsia="en-GB"/>
        </w:rPr>
        <w:t>ow does servitization affect manufacturers</w:t>
      </w:r>
      <w:r w:rsidR="00765217">
        <w:rPr>
          <w:rFonts w:ascii="Times New Roman" w:eastAsia="Times New Roman" w:hAnsi="Times New Roman" w:cs="Times New Roman"/>
          <w:i/>
          <w:sz w:val="24"/>
          <w:szCs w:val="24"/>
          <w:lang w:eastAsia="en-GB"/>
        </w:rPr>
        <w:t>’</w:t>
      </w:r>
      <w:r w:rsidR="00765217" w:rsidRPr="0016532D">
        <w:rPr>
          <w:rFonts w:ascii="Times New Roman" w:eastAsia="Times New Roman" w:hAnsi="Times New Roman" w:cs="Times New Roman"/>
          <w:i/>
          <w:sz w:val="24"/>
          <w:szCs w:val="24"/>
          <w:lang w:eastAsia="en-GB"/>
        </w:rPr>
        <w:t xml:space="preserve"> internal and external boundaries</w:t>
      </w:r>
      <w:r w:rsidR="00765217" w:rsidRPr="00BB1D13">
        <w:rPr>
          <w:rFonts w:ascii="Times New Roman" w:eastAsia="Times New Roman" w:hAnsi="Times New Roman" w:cs="Times New Roman"/>
          <w:i/>
          <w:iCs/>
          <w:sz w:val="24"/>
          <w:szCs w:val="24"/>
          <w:lang w:eastAsia="en-GB"/>
        </w:rPr>
        <w:t>?</w:t>
      </w:r>
      <w:r w:rsidR="00765217" w:rsidRPr="009B3D72">
        <w:rPr>
          <w:rFonts w:ascii="Times New Roman" w:eastAsia="Times New Roman" w:hAnsi="Times New Roman" w:cs="Times New Roman"/>
          <w:sz w:val="24"/>
          <w:szCs w:val="24"/>
          <w:lang w:eastAsia="en-GB"/>
        </w:rPr>
        <w:t xml:space="preserve"> </w:t>
      </w:r>
    </w:p>
    <w:p w14:paraId="3798AE9A" w14:textId="1D6A2C97" w:rsidR="004C4E89" w:rsidRDefault="00765217" w:rsidP="001B5687">
      <w:pPr>
        <w:spacing w:line="36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order to answer the research question and conceptualise the diverse</w:t>
      </w:r>
      <w:r w:rsidR="0012358A">
        <w:rPr>
          <w:rFonts w:ascii="Times New Roman" w:eastAsia="Times New Roman" w:hAnsi="Times New Roman" w:cs="Times New Roman"/>
          <w:sz w:val="24"/>
          <w:szCs w:val="24"/>
          <w:lang w:eastAsia="en-GB"/>
        </w:rPr>
        <w:t xml:space="preserve"> </w:t>
      </w:r>
      <w:r w:rsidR="0012358A" w:rsidRPr="00DE49AF">
        <w:rPr>
          <w:rFonts w:ascii="Times New Roman" w:eastAsia="Times New Roman" w:hAnsi="Times New Roman" w:cs="Times New Roman"/>
          <w:sz w:val="24"/>
          <w:szCs w:val="24"/>
          <w:lang w:eastAsia="en-GB"/>
        </w:rPr>
        <w:t>implications of servitization</w:t>
      </w:r>
      <w:r w:rsidR="003B2A8D">
        <w:rPr>
          <w:rFonts w:ascii="Times New Roman" w:eastAsia="Times New Roman" w:hAnsi="Times New Roman" w:cs="Times New Roman"/>
          <w:sz w:val="24"/>
          <w:szCs w:val="24"/>
          <w:lang w:eastAsia="en-GB"/>
        </w:rPr>
        <w:t xml:space="preserve"> on manufacturers</w:t>
      </w:r>
      <w:r w:rsidR="0012358A" w:rsidRPr="00DE49AF">
        <w:rPr>
          <w:rFonts w:ascii="Times New Roman" w:eastAsia="Times New Roman" w:hAnsi="Times New Roman" w:cs="Times New Roman"/>
          <w:sz w:val="24"/>
          <w:szCs w:val="24"/>
          <w:lang w:eastAsia="en-GB"/>
        </w:rPr>
        <w:t xml:space="preserve">, this study draws on </w:t>
      </w:r>
      <w:r w:rsidR="0012358A">
        <w:rPr>
          <w:rFonts w:ascii="Times New Roman" w:eastAsia="Times New Roman" w:hAnsi="Times New Roman" w:cs="Times New Roman"/>
          <w:sz w:val="24"/>
          <w:szCs w:val="24"/>
          <w:lang w:eastAsia="en-GB"/>
        </w:rPr>
        <w:t xml:space="preserve">an </w:t>
      </w:r>
      <w:r w:rsidR="0012358A" w:rsidRPr="00DE49AF">
        <w:rPr>
          <w:rFonts w:ascii="Times New Roman" w:eastAsia="Times New Roman" w:hAnsi="Times New Roman" w:cs="Times New Roman"/>
          <w:sz w:val="24"/>
          <w:szCs w:val="24"/>
          <w:lang w:eastAsia="en-GB"/>
        </w:rPr>
        <w:t>integrative framework on organisational boundar</w:t>
      </w:r>
      <w:r w:rsidR="00E355DB">
        <w:rPr>
          <w:rFonts w:ascii="Times New Roman" w:eastAsia="Times New Roman" w:hAnsi="Times New Roman" w:cs="Times New Roman"/>
          <w:sz w:val="24"/>
          <w:szCs w:val="24"/>
          <w:lang w:eastAsia="en-GB"/>
        </w:rPr>
        <w:t>ies</w:t>
      </w:r>
      <w:r w:rsidR="0012358A" w:rsidRPr="007945B4" w:rsidDel="007945B4">
        <w:rPr>
          <w:rFonts w:ascii="Times New Roman" w:eastAsia="Times New Roman" w:hAnsi="Times New Roman" w:cs="Times New Roman"/>
          <w:sz w:val="24"/>
          <w:szCs w:val="24"/>
          <w:lang w:eastAsia="en-GB"/>
        </w:rPr>
        <w:t xml:space="preserve"> </w:t>
      </w:r>
      <w:r w:rsidR="0012358A">
        <w:rPr>
          <w:rFonts w:ascii="Times New Roman" w:eastAsia="Times New Roman" w:hAnsi="Times New Roman" w:cs="Times New Roman"/>
          <w:sz w:val="24"/>
          <w:szCs w:val="24"/>
          <w:lang w:eastAsia="en-GB"/>
        </w:rPr>
        <w:t xml:space="preserve">by </w:t>
      </w:r>
      <w:r w:rsidR="0012358A">
        <w:rPr>
          <w:rFonts w:ascii="Times New Roman" w:eastAsia="Times New Roman" w:hAnsi="Times New Roman" w:cs="Times New Roman"/>
          <w:noProof/>
          <w:sz w:val="24"/>
          <w:szCs w:val="24"/>
          <w:lang w:eastAsia="en-GB"/>
        </w:rPr>
        <w:t>Santos and Eisenhardt</w:t>
      </w:r>
      <w:r w:rsidR="0012358A">
        <w:rPr>
          <w:rFonts w:ascii="Times New Roman" w:eastAsia="Times New Roman" w:hAnsi="Times New Roman" w:cs="Times New Roman"/>
          <w:sz w:val="24"/>
          <w:szCs w:val="24"/>
          <w:lang w:eastAsia="en-GB"/>
        </w:rPr>
        <w:t xml:space="preserve"> </w:t>
      </w:r>
      <w:r w:rsidR="008F11C2">
        <w:rPr>
          <w:rFonts w:ascii="Times New Roman" w:eastAsia="Times New Roman" w:hAnsi="Times New Roman" w:cs="Times New Roman"/>
          <w:sz w:val="24"/>
          <w:szCs w:val="24"/>
          <w:lang w:eastAsia="en-GB"/>
        </w:rPr>
        <w:fldChar w:fldCharType="begin"/>
      </w:r>
      <w:r w:rsidR="00FA11BA">
        <w:rPr>
          <w:rFonts w:ascii="Times New Roman" w:eastAsia="Times New Roman" w:hAnsi="Times New Roman" w:cs="Times New Roman"/>
          <w:sz w:val="24"/>
          <w:szCs w:val="24"/>
          <w:lang w:eastAsia="en-GB"/>
        </w:rPr>
        <w:instrText xml:space="preserve"> ADDIN EN.CITE &lt;EndNote&gt;&lt;Cite ExcludeAuth="1"&gt;&lt;Author&gt;Santos&lt;/Author&gt;&lt;Year&gt;2005&lt;/Year&gt;&lt;RecNum&gt;419&lt;/RecNum&gt;&lt;DisplayText&gt;(2005)&lt;/DisplayText&gt;&lt;record&gt;&lt;rec-number&gt;419&lt;/rec-number&gt;&lt;foreign-keys&gt;&lt;key app="EN" db-id="wwddewsswdrrfkewdv6vdtw22ewvtrdt9e0p" timestamp="1581676665"&gt;419&lt;/key&gt;&lt;/foreign-keys&gt;&lt;ref-type name="Journal Article"&gt;17&lt;/ref-type&gt;&lt;contributors&gt;&lt;authors&gt;&lt;author&gt;Santos, Filipe M&lt;/author&gt;&lt;author&gt;Eisenhardt, Kathleen M&lt;/author&gt;&lt;/authors&gt;&lt;/contributors&gt;&lt;titles&gt;&lt;title&gt;Organizational boundaries and theories of organization&lt;/title&gt;&lt;secondary-title&gt;Organization science&lt;/secondary-title&gt;&lt;/titles&gt;&lt;periodical&gt;&lt;full-title&gt;Organization Science&lt;/full-title&gt;&lt;/periodical&gt;&lt;pages&gt;491-508&lt;/pages&gt;&lt;volume&gt;16&lt;/volume&gt;&lt;number&gt;5&lt;/number&gt;&lt;dates&gt;&lt;year&gt;2005&lt;/year&gt;&lt;/dates&gt;&lt;isbn&gt;1047-7039&lt;/isbn&gt;&lt;urls&gt;&lt;/urls&gt;&lt;/record&gt;&lt;/Cite&gt;&lt;/EndNote&gt;</w:instrText>
      </w:r>
      <w:r w:rsidR="008F11C2">
        <w:rPr>
          <w:rFonts w:ascii="Times New Roman" w:eastAsia="Times New Roman" w:hAnsi="Times New Roman" w:cs="Times New Roman"/>
          <w:sz w:val="24"/>
          <w:szCs w:val="24"/>
          <w:lang w:eastAsia="en-GB"/>
        </w:rPr>
        <w:fldChar w:fldCharType="separate"/>
      </w:r>
      <w:r w:rsidR="0012358A">
        <w:rPr>
          <w:rFonts w:ascii="Times New Roman" w:eastAsia="Times New Roman" w:hAnsi="Times New Roman" w:cs="Times New Roman"/>
          <w:noProof/>
          <w:sz w:val="24"/>
          <w:szCs w:val="24"/>
          <w:lang w:eastAsia="en-GB"/>
        </w:rPr>
        <w:t>(2005)</w:t>
      </w:r>
      <w:r w:rsidR="008F11C2">
        <w:rPr>
          <w:rFonts w:ascii="Times New Roman" w:eastAsia="Times New Roman" w:hAnsi="Times New Roman" w:cs="Times New Roman"/>
          <w:sz w:val="24"/>
          <w:szCs w:val="24"/>
          <w:lang w:eastAsia="en-GB"/>
        </w:rPr>
        <w:fldChar w:fldCharType="end"/>
      </w:r>
      <w:r w:rsidR="0012358A" w:rsidRPr="009B3D72">
        <w:rPr>
          <w:rFonts w:ascii="Times New Roman" w:eastAsia="Times New Roman" w:hAnsi="Times New Roman" w:cs="Times New Roman"/>
          <w:sz w:val="24"/>
          <w:szCs w:val="24"/>
          <w:lang w:eastAsia="en-GB"/>
        </w:rPr>
        <w:t>.</w:t>
      </w:r>
      <w:r w:rsidR="00D2044F">
        <w:rPr>
          <w:rFonts w:ascii="Times New Roman" w:eastAsia="Times New Roman" w:hAnsi="Times New Roman" w:cs="Times New Roman"/>
          <w:sz w:val="24"/>
          <w:szCs w:val="24"/>
          <w:lang w:eastAsia="en-GB"/>
        </w:rPr>
        <w:t xml:space="preserve"> </w:t>
      </w:r>
      <w:r w:rsidR="0012358A" w:rsidRPr="009B3D72">
        <w:rPr>
          <w:rFonts w:ascii="Times New Roman" w:eastAsia="Times New Roman" w:hAnsi="Times New Roman" w:cs="Times New Roman"/>
          <w:sz w:val="24"/>
          <w:szCs w:val="24"/>
          <w:lang w:eastAsia="en-GB"/>
        </w:rPr>
        <w:t>This framework distinguishes between power</w:t>
      </w:r>
      <w:r w:rsidR="0012358A">
        <w:rPr>
          <w:rFonts w:ascii="Times New Roman" w:eastAsia="Times New Roman" w:hAnsi="Times New Roman" w:cs="Times New Roman"/>
          <w:sz w:val="24"/>
          <w:szCs w:val="24"/>
          <w:lang w:eastAsia="en-GB"/>
        </w:rPr>
        <w:t xml:space="preserve">, competency and identity </w:t>
      </w:r>
      <w:r w:rsidR="0012358A" w:rsidRPr="009B3D72">
        <w:rPr>
          <w:rFonts w:ascii="Times New Roman" w:eastAsia="Times New Roman" w:hAnsi="Times New Roman" w:cs="Times New Roman"/>
          <w:sz w:val="24"/>
          <w:szCs w:val="24"/>
          <w:lang w:eastAsia="en-GB"/>
        </w:rPr>
        <w:t xml:space="preserve">boundaries, and provides a comprehensive understanding of the different underlying boundary conceptions. We draw from the collective experiences of </w:t>
      </w:r>
      <w:r w:rsidR="0012358A">
        <w:rPr>
          <w:rFonts w:ascii="Times New Roman" w:eastAsia="Times New Roman" w:hAnsi="Times New Roman" w:cs="Times New Roman"/>
          <w:sz w:val="24"/>
          <w:szCs w:val="24"/>
          <w:lang w:eastAsia="en-GB"/>
        </w:rPr>
        <w:t>20</w:t>
      </w:r>
      <w:r w:rsidR="0012358A" w:rsidRPr="0016532D">
        <w:rPr>
          <w:rFonts w:ascii="Times New Roman" w:eastAsia="Times New Roman" w:hAnsi="Times New Roman" w:cs="Times New Roman"/>
          <w:sz w:val="24"/>
          <w:szCs w:val="24"/>
          <w:lang w:eastAsia="en-GB"/>
        </w:rPr>
        <w:t xml:space="preserve"> </w:t>
      </w:r>
      <w:r w:rsidR="0012358A" w:rsidRPr="00DE49AF">
        <w:rPr>
          <w:rFonts w:ascii="Times New Roman" w:eastAsia="Times New Roman" w:hAnsi="Times New Roman" w:cs="Times New Roman"/>
          <w:sz w:val="24"/>
          <w:szCs w:val="24"/>
          <w:lang w:eastAsia="en-GB"/>
        </w:rPr>
        <w:t>senior e</w:t>
      </w:r>
      <w:r w:rsidR="0012358A" w:rsidRPr="009B3D72">
        <w:rPr>
          <w:rFonts w:ascii="Times New Roman" w:eastAsia="Times New Roman" w:hAnsi="Times New Roman" w:cs="Times New Roman"/>
          <w:sz w:val="24"/>
          <w:szCs w:val="24"/>
          <w:lang w:eastAsia="en-GB"/>
        </w:rPr>
        <w:t xml:space="preserve">xecutives from </w:t>
      </w:r>
      <w:r w:rsidR="0012358A">
        <w:rPr>
          <w:rFonts w:ascii="Times New Roman" w:eastAsia="Times New Roman" w:hAnsi="Times New Roman" w:cs="Times New Roman"/>
          <w:sz w:val="24"/>
          <w:szCs w:val="24"/>
          <w:lang w:eastAsia="en-GB"/>
        </w:rPr>
        <w:t>ten multinational</w:t>
      </w:r>
      <w:r w:rsidR="0012358A" w:rsidRPr="0016532D">
        <w:rPr>
          <w:rFonts w:ascii="Times New Roman" w:eastAsia="Times New Roman" w:hAnsi="Times New Roman" w:cs="Times New Roman"/>
          <w:sz w:val="24"/>
          <w:szCs w:val="24"/>
          <w:lang w:eastAsia="en-GB"/>
        </w:rPr>
        <w:t xml:space="preserve"> </w:t>
      </w:r>
      <w:r w:rsidR="0012358A" w:rsidRPr="00DE49AF">
        <w:rPr>
          <w:rFonts w:ascii="Times New Roman" w:eastAsia="Times New Roman" w:hAnsi="Times New Roman" w:cs="Times New Roman"/>
          <w:sz w:val="24"/>
          <w:szCs w:val="24"/>
          <w:lang w:eastAsia="en-GB"/>
        </w:rPr>
        <w:t xml:space="preserve">manufacturers involved in servitization, using a multiple case study approach. </w:t>
      </w:r>
      <w:r w:rsidR="0012358A">
        <w:rPr>
          <w:rFonts w:ascii="Times New Roman" w:eastAsia="Times New Roman" w:hAnsi="Times New Roman" w:cs="Times New Roman"/>
          <w:sz w:val="24"/>
          <w:szCs w:val="24"/>
          <w:lang w:eastAsia="en-GB"/>
        </w:rPr>
        <w:t xml:space="preserve">The study </w:t>
      </w:r>
      <w:r w:rsidR="00F97F47">
        <w:rPr>
          <w:rFonts w:ascii="Times New Roman" w:eastAsia="Times New Roman" w:hAnsi="Times New Roman" w:cs="Times New Roman"/>
          <w:sz w:val="24"/>
          <w:szCs w:val="24"/>
          <w:lang w:eastAsia="en-GB"/>
        </w:rPr>
        <w:t>takes into account</w:t>
      </w:r>
      <w:r w:rsidR="0012358A">
        <w:rPr>
          <w:rFonts w:ascii="Times New Roman" w:eastAsia="Times New Roman" w:hAnsi="Times New Roman" w:cs="Times New Roman"/>
          <w:sz w:val="24"/>
          <w:szCs w:val="24"/>
          <w:lang w:eastAsia="en-GB"/>
        </w:rPr>
        <w:t xml:space="preserve"> both internal and external boundaries t</w:t>
      </w:r>
      <w:r w:rsidR="0012358A" w:rsidRPr="00DE49AF">
        <w:rPr>
          <w:rFonts w:ascii="Times New Roman" w:eastAsia="Times New Roman" w:hAnsi="Times New Roman" w:cs="Times New Roman"/>
          <w:sz w:val="24"/>
          <w:szCs w:val="24"/>
          <w:lang w:eastAsia="en-GB"/>
        </w:rPr>
        <w:t>o better understand the root</w:t>
      </w:r>
      <w:r w:rsidR="0012358A">
        <w:rPr>
          <w:rFonts w:ascii="Times New Roman" w:eastAsia="Times New Roman" w:hAnsi="Times New Roman" w:cs="Times New Roman"/>
          <w:sz w:val="24"/>
          <w:szCs w:val="24"/>
          <w:lang w:eastAsia="en-GB"/>
        </w:rPr>
        <w:t xml:space="preserve"> </w:t>
      </w:r>
      <w:r w:rsidR="0012358A" w:rsidRPr="00DE49AF">
        <w:rPr>
          <w:rFonts w:ascii="Times New Roman" w:eastAsia="Times New Roman" w:hAnsi="Times New Roman" w:cs="Times New Roman"/>
          <w:sz w:val="24"/>
          <w:szCs w:val="24"/>
          <w:lang w:eastAsia="en-GB"/>
        </w:rPr>
        <w:t xml:space="preserve">causes of </w:t>
      </w:r>
      <w:r w:rsidR="0012358A">
        <w:rPr>
          <w:rFonts w:ascii="Times New Roman" w:eastAsia="Times New Roman" w:hAnsi="Times New Roman" w:cs="Times New Roman"/>
          <w:sz w:val="24"/>
          <w:szCs w:val="24"/>
          <w:lang w:eastAsia="en-GB"/>
        </w:rPr>
        <w:t>servitization challenges</w:t>
      </w:r>
      <w:r w:rsidR="0012358A" w:rsidRPr="00DE49AF">
        <w:rPr>
          <w:rFonts w:ascii="Times New Roman" w:eastAsia="Times New Roman" w:hAnsi="Times New Roman" w:cs="Times New Roman"/>
          <w:sz w:val="24"/>
          <w:szCs w:val="24"/>
          <w:lang w:eastAsia="en-GB"/>
        </w:rPr>
        <w:t xml:space="preserve"> </w:t>
      </w:r>
      <w:r w:rsidR="0012358A">
        <w:rPr>
          <w:rFonts w:ascii="Times New Roman" w:eastAsia="Times New Roman" w:hAnsi="Times New Roman" w:cs="Times New Roman"/>
          <w:sz w:val="24"/>
          <w:szCs w:val="24"/>
          <w:lang w:eastAsia="en-GB"/>
        </w:rPr>
        <w:t>and</w:t>
      </w:r>
      <w:r w:rsidR="0012358A" w:rsidRPr="009B3D72">
        <w:rPr>
          <w:rFonts w:ascii="Times New Roman" w:eastAsia="Times New Roman" w:hAnsi="Times New Roman" w:cs="Times New Roman"/>
          <w:sz w:val="24"/>
          <w:szCs w:val="24"/>
          <w:lang w:eastAsia="en-GB"/>
        </w:rPr>
        <w:t xml:space="preserve"> establish a holistic understanding of boundary implications</w:t>
      </w:r>
      <w:r w:rsidR="0012358A">
        <w:rPr>
          <w:rFonts w:ascii="Times New Roman" w:eastAsia="Times New Roman" w:hAnsi="Times New Roman" w:cs="Times New Roman"/>
          <w:sz w:val="24"/>
          <w:szCs w:val="24"/>
          <w:lang w:eastAsia="en-GB"/>
        </w:rPr>
        <w:t>.</w:t>
      </w:r>
    </w:p>
    <w:p w14:paraId="5BD2415B" w14:textId="5A1D7868" w:rsidR="00B43B4E" w:rsidRPr="003B2A8D" w:rsidRDefault="00B43B4E" w:rsidP="00A82609">
      <w:pPr>
        <w:spacing w:line="360" w:lineRule="auto"/>
        <w:jc w:val="both"/>
        <w:rPr>
          <w:rFonts w:ascii="Times New Roman" w:eastAsia="Times New Roman" w:hAnsi="Times New Roman" w:cs="Times New Roman"/>
          <w:sz w:val="24"/>
          <w:szCs w:val="24"/>
          <w:lang w:eastAsia="en-GB"/>
        </w:rPr>
      </w:pPr>
      <w:r w:rsidRPr="001B5687">
        <w:rPr>
          <w:rFonts w:ascii="Times New Roman" w:eastAsia="Times New Roman" w:hAnsi="Times New Roman" w:cs="Times New Roman"/>
          <w:sz w:val="24"/>
          <w:szCs w:val="24"/>
          <w:lang w:eastAsia="en-GB"/>
        </w:rPr>
        <w:t>The paper contributes to</w:t>
      </w:r>
      <w:r>
        <w:rPr>
          <w:rFonts w:ascii="Times New Roman" w:eastAsia="Times New Roman" w:hAnsi="Times New Roman" w:cs="Times New Roman"/>
          <w:sz w:val="24"/>
          <w:szCs w:val="24"/>
          <w:lang w:eastAsia="en-GB"/>
        </w:rPr>
        <w:t xml:space="preserve"> the</w:t>
      </w:r>
      <w:r w:rsidRPr="001B5687">
        <w:rPr>
          <w:rFonts w:ascii="Times New Roman" w:eastAsia="Times New Roman" w:hAnsi="Times New Roman" w:cs="Times New Roman"/>
          <w:sz w:val="24"/>
          <w:szCs w:val="24"/>
          <w:lang w:eastAsia="en-GB"/>
        </w:rPr>
        <w:t xml:space="preserve"> servitization </w:t>
      </w:r>
      <w:r>
        <w:rPr>
          <w:rFonts w:ascii="Times New Roman" w:eastAsia="Times New Roman" w:hAnsi="Times New Roman" w:cs="Times New Roman"/>
          <w:sz w:val="24"/>
          <w:szCs w:val="24"/>
          <w:lang w:eastAsia="en-GB"/>
        </w:rPr>
        <w:t>research</w:t>
      </w:r>
      <w:r w:rsidRPr="001B5687">
        <w:rPr>
          <w:rFonts w:ascii="Times New Roman" w:eastAsia="Times New Roman" w:hAnsi="Times New Roman" w:cs="Times New Roman"/>
          <w:sz w:val="24"/>
          <w:szCs w:val="24"/>
          <w:lang w:eastAsia="en-GB"/>
        </w:rPr>
        <w:t xml:space="preserve"> in two distinct ways. </w:t>
      </w:r>
      <w:commentRangeStart w:id="22"/>
      <w:r>
        <w:rPr>
          <w:rFonts w:ascii="Times New Roman" w:eastAsia="Times New Roman" w:hAnsi="Times New Roman" w:cs="Times New Roman"/>
          <w:sz w:val="24"/>
          <w:szCs w:val="24"/>
          <w:lang w:eastAsia="en-GB"/>
        </w:rPr>
        <w:t>First, b</w:t>
      </w:r>
      <w:r w:rsidRPr="001B5687">
        <w:rPr>
          <w:rFonts w:ascii="Times New Roman" w:eastAsia="Times New Roman" w:hAnsi="Times New Roman" w:cs="Times New Roman"/>
          <w:sz w:val="24"/>
          <w:szCs w:val="24"/>
          <w:lang w:eastAsia="en-GB"/>
        </w:rPr>
        <w:t xml:space="preserve">y drawing on </w:t>
      </w:r>
      <w:r>
        <w:rPr>
          <w:rFonts w:asciiTheme="majorBidi" w:hAnsiTheme="majorBidi" w:cstheme="majorBidi"/>
          <w:sz w:val="24"/>
          <w:szCs w:val="24"/>
        </w:rPr>
        <w:t>Santos and Eisenhardt’s (2005)</w:t>
      </w:r>
      <w:r w:rsidRPr="001B568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B</w:t>
      </w:r>
      <w:r w:rsidRPr="001B5687">
        <w:rPr>
          <w:rFonts w:ascii="Times New Roman" w:eastAsia="Times New Roman" w:hAnsi="Times New Roman" w:cs="Times New Roman"/>
          <w:sz w:val="24"/>
          <w:szCs w:val="24"/>
          <w:lang w:eastAsia="en-GB"/>
        </w:rPr>
        <w:t>oundary Framework</w:t>
      </w:r>
      <w:r>
        <w:rPr>
          <w:rFonts w:ascii="Times New Roman" w:eastAsia="Times New Roman" w:hAnsi="Times New Roman" w:cs="Times New Roman"/>
          <w:sz w:val="24"/>
          <w:szCs w:val="24"/>
          <w:lang w:eastAsia="en-GB"/>
        </w:rPr>
        <w:t>,</w:t>
      </w:r>
      <w:r w:rsidRPr="001B5687">
        <w:rPr>
          <w:rFonts w:ascii="Times New Roman" w:eastAsia="Times New Roman" w:hAnsi="Times New Roman" w:cs="Times New Roman"/>
          <w:sz w:val="24"/>
          <w:szCs w:val="24"/>
          <w:lang w:eastAsia="en-GB"/>
        </w:rPr>
        <w:t xml:space="preserve"> the study introduces a new theoretical lens into </w:t>
      </w:r>
      <w:r>
        <w:rPr>
          <w:rFonts w:ascii="Times New Roman" w:eastAsia="Times New Roman" w:hAnsi="Times New Roman" w:cs="Times New Roman"/>
          <w:sz w:val="24"/>
          <w:szCs w:val="24"/>
          <w:lang w:eastAsia="en-GB"/>
        </w:rPr>
        <w:t xml:space="preserve">the </w:t>
      </w:r>
      <w:r w:rsidRPr="001B5687">
        <w:rPr>
          <w:rFonts w:ascii="Times New Roman" w:eastAsia="Times New Roman" w:hAnsi="Times New Roman" w:cs="Times New Roman"/>
          <w:sz w:val="24"/>
          <w:szCs w:val="24"/>
          <w:lang w:eastAsia="en-GB"/>
        </w:rPr>
        <w:t xml:space="preserve">servitization </w:t>
      </w:r>
      <w:r>
        <w:rPr>
          <w:rFonts w:ascii="Times New Roman" w:eastAsia="Times New Roman" w:hAnsi="Times New Roman" w:cs="Times New Roman"/>
          <w:sz w:val="24"/>
          <w:szCs w:val="24"/>
          <w:lang w:eastAsia="en-GB"/>
        </w:rPr>
        <w:t xml:space="preserve">context </w:t>
      </w:r>
      <w:r w:rsidRPr="001B5687">
        <w:rPr>
          <w:rFonts w:ascii="Times New Roman" w:eastAsia="Times New Roman" w:hAnsi="Times New Roman" w:cs="Times New Roman"/>
          <w:sz w:val="24"/>
          <w:szCs w:val="24"/>
          <w:lang w:eastAsia="en-GB"/>
        </w:rPr>
        <w:t>(</w:t>
      </w:r>
      <w:r w:rsidRPr="00F2050C">
        <w:rPr>
          <w:rFonts w:ascii="Times New Roman" w:eastAsia="Times New Roman" w:hAnsi="Times New Roman" w:cs="Times New Roman"/>
          <w:sz w:val="24"/>
          <w:szCs w:val="24"/>
          <w:lang w:eastAsia="en-GB"/>
        </w:rPr>
        <w:t>theory adaptation</w:t>
      </w:r>
      <w:r w:rsidRPr="001B5687">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fldChar w:fldCharType="begin"/>
      </w:r>
      <w:r w:rsidR="00FA11BA">
        <w:rPr>
          <w:rFonts w:ascii="Times New Roman" w:eastAsia="Times New Roman" w:hAnsi="Times New Roman" w:cs="Times New Roman"/>
          <w:sz w:val="24"/>
          <w:szCs w:val="24"/>
          <w:lang w:eastAsia="en-GB"/>
        </w:rPr>
        <w:instrText xml:space="preserve"> ADDIN EN.CITE &lt;EndNote&gt;&lt;Cite AuthorYear="1"&gt;&lt;Author&gt;Jaakkola&lt;/Author&gt;&lt;Year&gt;2020&lt;/Year&gt;&lt;RecNum&gt;1615&lt;/RecNum&gt;&lt;IDText&gt;Designing conceptual articles: four approaches&lt;/IDText&gt;&lt;DisplayText&gt;Jaakkola (2020)&lt;/DisplayText&gt;&lt;record&gt;&lt;rec-number&gt;1615&lt;/rec-number&gt;&lt;foreign-keys&gt;&lt;key app="EN" db-id="w5wwedtv0tftsiesxvkp00frxtxtrazssvww" timestamp="1608139857" guid="aa923714-c05e-4f3a-addf-67e4c5b52fff"&gt;1615&lt;/key&gt;&lt;/foreign-keys&gt;&lt;ref-type name="Journal Article"&gt;17&lt;/ref-type&gt;&lt;contributors&gt;&lt;authors&gt;&lt;author&gt;Jaakkola, Elina&lt;/author&gt;&lt;/authors&gt;&lt;/contributors&gt;&lt;titles&gt;&lt;title&gt;Designing conceptual articles: four approaches&lt;/title&gt;&lt;secondary-title&gt;AMS Review&lt;/secondary-title&gt;&lt;/titles&gt;&lt;periodical&gt;&lt;full-title&gt;AMS Review&lt;/full-title&gt;&lt;/periodical&gt;&lt;pages&gt;1-9&lt;/pages&gt;&lt;dates&gt;&lt;year&gt;2020&lt;/year&gt;&lt;/dates&gt;&lt;isbn&gt;1869-8182&lt;/isbn&gt;&lt;urls&gt;&lt;/urls&gt;&lt;/record&gt;&lt;/Cite&gt;&lt;/EndNote&gt;</w:instrText>
      </w:r>
      <w:r>
        <w:rPr>
          <w:rFonts w:ascii="Times New Roman" w:eastAsia="Times New Roman" w:hAnsi="Times New Roman" w:cs="Times New Roman"/>
          <w:sz w:val="24"/>
          <w:szCs w:val="24"/>
          <w:lang w:eastAsia="en-GB"/>
        </w:rPr>
        <w:fldChar w:fldCharType="separate"/>
      </w:r>
      <w:r w:rsidR="00FA11BA">
        <w:rPr>
          <w:rFonts w:ascii="Times New Roman" w:eastAsia="Times New Roman" w:hAnsi="Times New Roman" w:cs="Times New Roman"/>
          <w:noProof/>
          <w:sz w:val="24"/>
          <w:szCs w:val="24"/>
          <w:lang w:eastAsia="en-GB"/>
        </w:rPr>
        <w:t>Jaakkola (2020)</w:t>
      </w:r>
      <w:r>
        <w:rPr>
          <w:rFonts w:ascii="Times New Roman" w:eastAsia="Times New Roman" w:hAnsi="Times New Roman" w:cs="Times New Roman"/>
          <w:sz w:val="24"/>
          <w:szCs w:val="24"/>
          <w:lang w:eastAsia="en-GB"/>
        </w:rPr>
        <w:fldChar w:fldCharType="end"/>
      </w:r>
      <w:r>
        <w:rPr>
          <w:rFonts w:ascii="Times New Roman" w:eastAsia="Times New Roman" w:hAnsi="Times New Roman" w:cs="Times New Roman"/>
          <w:sz w:val="24"/>
          <w:szCs w:val="24"/>
          <w:lang w:eastAsia="en-GB"/>
        </w:rPr>
        <w:t>)</w:t>
      </w:r>
      <w:r w:rsidRPr="001B5687">
        <w:rPr>
          <w:rFonts w:ascii="Times New Roman" w:eastAsia="Times New Roman" w:hAnsi="Times New Roman" w:cs="Times New Roman"/>
          <w:sz w:val="24"/>
          <w:szCs w:val="24"/>
          <w:lang w:eastAsia="en-GB"/>
        </w:rPr>
        <w:t xml:space="preserve"> while</w:t>
      </w:r>
      <w:r>
        <w:rPr>
          <w:rFonts w:ascii="Times New Roman" w:eastAsia="Times New Roman" w:hAnsi="Times New Roman" w:cs="Times New Roman"/>
          <w:sz w:val="24"/>
          <w:szCs w:val="24"/>
          <w:lang w:eastAsia="en-GB"/>
        </w:rPr>
        <w:t>,</w:t>
      </w:r>
      <w:r w:rsidRPr="001B5687">
        <w:rPr>
          <w:rFonts w:ascii="Times New Roman" w:eastAsia="Times New Roman" w:hAnsi="Times New Roman" w:cs="Times New Roman"/>
          <w:sz w:val="24"/>
          <w:szCs w:val="24"/>
          <w:lang w:eastAsia="en-GB"/>
        </w:rPr>
        <w:t xml:space="preserve"> </w:t>
      </w:r>
      <w:commentRangeEnd w:id="22"/>
      <w:r w:rsidR="00093D99">
        <w:rPr>
          <w:rStyle w:val="CommentReference"/>
        </w:rPr>
        <w:commentReference w:id="22"/>
      </w:r>
      <w:r>
        <w:rPr>
          <w:rFonts w:ascii="Times New Roman" w:eastAsia="Times New Roman" w:hAnsi="Times New Roman" w:cs="Times New Roman"/>
          <w:sz w:val="24"/>
          <w:szCs w:val="24"/>
          <w:lang w:eastAsia="en-GB"/>
        </w:rPr>
        <w:t>second,</w:t>
      </w:r>
      <w:r w:rsidRPr="001B568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it proposes an integrative framework</w:t>
      </w:r>
      <w:r w:rsidRPr="001B568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that </w:t>
      </w:r>
      <w:r>
        <w:rPr>
          <w:rFonts w:ascii="Times New Roman" w:hAnsi="Times New Roman" w:cs="Times New Roman"/>
          <w:color w:val="131413"/>
          <w:sz w:val="24"/>
          <w:szCs w:val="24"/>
        </w:rPr>
        <w:t>i</w:t>
      </w:r>
      <w:r w:rsidRPr="001B5687">
        <w:rPr>
          <w:rFonts w:ascii="Times New Roman" w:hAnsi="Times New Roman" w:cs="Times New Roman"/>
          <w:color w:val="131413"/>
          <w:sz w:val="24"/>
          <w:szCs w:val="24"/>
        </w:rPr>
        <w:t>dentif</w:t>
      </w:r>
      <w:r>
        <w:rPr>
          <w:rFonts w:ascii="Times New Roman" w:hAnsi="Times New Roman" w:cs="Times New Roman"/>
          <w:color w:val="131413"/>
          <w:sz w:val="24"/>
          <w:szCs w:val="24"/>
        </w:rPr>
        <w:t>ies</w:t>
      </w:r>
      <w:r w:rsidRPr="001B5687">
        <w:rPr>
          <w:rFonts w:ascii="Times New Roman" w:hAnsi="Times New Roman" w:cs="Times New Roman"/>
          <w:color w:val="131413"/>
          <w:sz w:val="24"/>
          <w:szCs w:val="24"/>
        </w:rPr>
        <w:t xml:space="preserve"> servitization</w:t>
      </w:r>
      <w:r>
        <w:rPr>
          <w:rFonts w:ascii="Times New Roman" w:hAnsi="Times New Roman" w:cs="Times New Roman"/>
          <w:color w:val="131413"/>
          <w:sz w:val="24"/>
          <w:szCs w:val="24"/>
        </w:rPr>
        <w:t>-</w:t>
      </w:r>
      <w:r w:rsidRPr="001B5687">
        <w:rPr>
          <w:rFonts w:ascii="Times New Roman" w:hAnsi="Times New Roman" w:cs="Times New Roman"/>
          <w:color w:val="131413"/>
          <w:sz w:val="24"/>
          <w:szCs w:val="24"/>
        </w:rPr>
        <w:t>specific boundary dimensions that can reconcile conflicting findings from previous rese</w:t>
      </w:r>
      <w:r w:rsidR="00A82609">
        <w:rPr>
          <w:rFonts w:ascii="Times New Roman" w:hAnsi="Times New Roman" w:cs="Times New Roman"/>
          <w:color w:val="131413"/>
          <w:sz w:val="24"/>
          <w:szCs w:val="24"/>
        </w:rPr>
        <w:t>arch. O</w:t>
      </w:r>
      <w:r>
        <w:rPr>
          <w:rFonts w:ascii="Times New Roman" w:eastAsia="Times New Roman" w:hAnsi="Times New Roman" w:cs="Times New Roman"/>
          <w:sz w:val="24"/>
          <w:szCs w:val="24"/>
          <w:lang w:eastAsia="en-GB"/>
        </w:rPr>
        <w:t>ur proposed framework</w:t>
      </w:r>
      <w:r>
        <w:rPr>
          <w:rFonts w:ascii="Times New Roman" w:hAnsi="Times New Roman" w:cs="Times New Roman"/>
          <w:sz w:val="24"/>
          <w:szCs w:val="24"/>
        </w:rPr>
        <w:t xml:space="preserve"> demonstrates how servitization</w:t>
      </w:r>
      <w:r w:rsidRPr="008D73FA">
        <w:rPr>
          <w:rFonts w:ascii="Times New Roman" w:hAnsi="Times New Roman" w:cs="Times New Roman"/>
          <w:sz w:val="24"/>
          <w:szCs w:val="24"/>
        </w:rPr>
        <w:t xml:space="preserve"> disrupts long-established internal and external boundaries of product-</w:t>
      </w:r>
      <w:r>
        <w:rPr>
          <w:rFonts w:ascii="Times New Roman" w:hAnsi="Times New Roman" w:cs="Times New Roman"/>
          <w:sz w:val="24"/>
          <w:szCs w:val="24"/>
        </w:rPr>
        <w:t>focused</w:t>
      </w:r>
      <w:r w:rsidRPr="008D73FA">
        <w:rPr>
          <w:rFonts w:ascii="Times New Roman" w:hAnsi="Times New Roman" w:cs="Times New Roman"/>
          <w:sz w:val="24"/>
          <w:szCs w:val="24"/>
        </w:rPr>
        <w:t xml:space="preserve"> </w:t>
      </w:r>
      <w:r>
        <w:rPr>
          <w:rFonts w:ascii="Times New Roman" w:hAnsi="Times New Roman" w:cs="Times New Roman"/>
          <w:sz w:val="24"/>
          <w:szCs w:val="24"/>
        </w:rPr>
        <w:t xml:space="preserve">manufacturers building on the </w:t>
      </w:r>
      <w:r w:rsidRPr="00001133">
        <w:rPr>
          <w:rFonts w:ascii="Times New Roman" w:hAnsi="Times New Roman" w:cs="Times New Roman"/>
          <w:sz w:val="24"/>
          <w:szCs w:val="24"/>
        </w:rPr>
        <w:t>theoretical notions of power, competency</w:t>
      </w:r>
      <w:r>
        <w:rPr>
          <w:rFonts w:ascii="Times New Roman" w:hAnsi="Times New Roman" w:cs="Times New Roman"/>
          <w:sz w:val="24"/>
          <w:szCs w:val="24"/>
        </w:rPr>
        <w:t xml:space="preserve">, </w:t>
      </w:r>
      <w:r w:rsidRPr="00001133">
        <w:rPr>
          <w:rFonts w:ascii="Times New Roman" w:hAnsi="Times New Roman" w:cs="Times New Roman"/>
          <w:sz w:val="24"/>
          <w:szCs w:val="24"/>
        </w:rPr>
        <w:t>and identity boundaries</w:t>
      </w:r>
      <w:r>
        <w:rPr>
          <w:rFonts w:ascii="Times New Roman" w:hAnsi="Times New Roman" w:cs="Times New Roman"/>
          <w:sz w:val="24"/>
          <w:szCs w:val="24"/>
        </w:rPr>
        <w:t xml:space="preserve">; it offers </w:t>
      </w:r>
      <w:r w:rsidRPr="003B2A8D">
        <w:rPr>
          <w:rFonts w:ascii="Times New Roman" w:eastAsia="Times New Roman" w:hAnsi="Times New Roman" w:cs="Times New Roman"/>
          <w:sz w:val="24"/>
          <w:szCs w:val="24"/>
          <w:lang w:eastAsia="en-GB"/>
        </w:rPr>
        <w:t>insights into the root causes of servitization challenges and the management intervention</w:t>
      </w:r>
      <w:r>
        <w:rPr>
          <w:rFonts w:ascii="Times New Roman" w:eastAsia="Times New Roman" w:hAnsi="Times New Roman" w:cs="Times New Roman"/>
          <w:sz w:val="24"/>
          <w:szCs w:val="24"/>
          <w:lang w:eastAsia="en-GB"/>
        </w:rPr>
        <w:t>s</w:t>
      </w:r>
      <w:r w:rsidRPr="003B2A8D">
        <w:rPr>
          <w:rFonts w:ascii="Times New Roman" w:eastAsia="Times New Roman" w:hAnsi="Times New Roman" w:cs="Times New Roman"/>
          <w:sz w:val="24"/>
          <w:szCs w:val="24"/>
          <w:lang w:eastAsia="en-GB"/>
        </w:rPr>
        <w:t xml:space="preserve"> needed </w:t>
      </w:r>
      <w:r>
        <w:rPr>
          <w:rFonts w:ascii="Times New Roman" w:eastAsia="Times New Roman" w:hAnsi="Times New Roman" w:cs="Times New Roman"/>
          <w:sz w:val="24"/>
          <w:szCs w:val="24"/>
          <w:lang w:eastAsia="en-GB"/>
        </w:rPr>
        <w:t>to</w:t>
      </w:r>
      <w:r w:rsidRPr="003B2A8D">
        <w:rPr>
          <w:rFonts w:ascii="Times New Roman" w:eastAsia="Times New Roman" w:hAnsi="Times New Roman" w:cs="Times New Roman"/>
          <w:sz w:val="24"/>
          <w:szCs w:val="24"/>
          <w:lang w:eastAsia="en-GB"/>
        </w:rPr>
        <w:t xml:space="preserve"> address them.</w:t>
      </w:r>
      <w:r>
        <w:rPr>
          <w:rFonts w:ascii="Times New Roman" w:eastAsia="Times New Roman" w:hAnsi="Times New Roman" w:cs="Times New Roman"/>
          <w:sz w:val="24"/>
          <w:szCs w:val="24"/>
          <w:lang w:eastAsia="en-GB"/>
        </w:rPr>
        <w:t xml:space="preserve"> </w:t>
      </w:r>
      <w:r w:rsidRPr="003B2A8D">
        <w:rPr>
          <w:rFonts w:ascii="Times New Roman" w:eastAsia="Times New Roman" w:hAnsi="Times New Roman" w:cs="Times New Roman"/>
          <w:sz w:val="24"/>
          <w:szCs w:val="24"/>
          <w:lang w:eastAsia="en-GB"/>
        </w:rPr>
        <w:t xml:space="preserve">From a practical perspective, therefore, this research provides a foundation for managers to recognise, anticipate and systematically manage the challenges created by servitization. Without such </w:t>
      </w:r>
      <w:r>
        <w:rPr>
          <w:rFonts w:ascii="Times New Roman" w:eastAsia="Times New Roman" w:hAnsi="Times New Roman" w:cs="Times New Roman"/>
          <w:sz w:val="24"/>
          <w:szCs w:val="24"/>
          <w:lang w:eastAsia="en-GB"/>
        </w:rPr>
        <w:t xml:space="preserve">an </w:t>
      </w:r>
      <w:r w:rsidRPr="003B2A8D">
        <w:rPr>
          <w:rFonts w:ascii="Times New Roman" w:eastAsia="Times New Roman" w:hAnsi="Times New Roman" w:cs="Times New Roman"/>
          <w:sz w:val="24"/>
          <w:szCs w:val="24"/>
          <w:lang w:eastAsia="en-GB"/>
        </w:rPr>
        <w:t xml:space="preserve">investigation, we risk having </w:t>
      </w:r>
      <w:r w:rsidRPr="003B2A8D">
        <w:rPr>
          <w:rFonts w:ascii="Times New Roman" w:eastAsia="Times New Roman" w:hAnsi="Times New Roman" w:cs="Times New Roman"/>
          <w:sz w:val="24"/>
          <w:szCs w:val="24"/>
          <w:lang w:eastAsia="en-GB"/>
        </w:rPr>
        <w:lastRenderedPageBreak/>
        <w:t>a limited understanding of the root causes of servitization challenges, which could then lead to imprecise management efforts being made</w:t>
      </w:r>
      <w:r>
        <w:rPr>
          <w:rFonts w:ascii="Times New Roman" w:eastAsia="Times New Roman" w:hAnsi="Times New Roman" w:cs="Times New Roman"/>
          <w:sz w:val="24"/>
          <w:szCs w:val="24"/>
          <w:lang w:eastAsia="en-GB"/>
        </w:rPr>
        <w:t>,</w:t>
      </w:r>
      <w:r w:rsidRPr="003B2A8D">
        <w:rPr>
          <w:rFonts w:ascii="Times New Roman" w:eastAsia="Times New Roman" w:hAnsi="Times New Roman" w:cs="Times New Roman"/>
          <w:sz w:val="24"/>
          <w:szCs w:val="24"/>
          <w:lang w:eastAsia="en-GB"/>
        </w:rPr>
        <w:t xml:space="preserve"> or poor decisions taken to tackle these challenges. </w:t>
      </w:r>
    </w:p>
    <w:p w14:paraId="7CC04898" w14:textId="22780EE6" w:rsidR="002C58FD" w:rsidRPr="00B01E17" w:rsidRDefault="002C58FD" w:rsidP="00D37A8C">
      <w:pPr>
        <w:spacing w:line="360" w:lineRule="auto"/>
        <w:jc w:val="both"/>
        <w:rPr>
          <w:rFonts w:ascii="Times New Roman" w:eastAsia="Times New Roman" w:hAnsi="Times New Roman" w:cs="Times New Roman"/>
          <w:sz w:val="24"/>
          <w:szCs w:val="24"/>
          <w:lang w:eastAsia="en-GB"/>
        </w:rPr>
      </w:pPr>
      <w:r w:rsidRPr="00B01E17">
        <w:rPr>
          <w:rFonts w:ascii="Times New Roman" w:eastAsia="Times New Roman" w:hAnsi="Times New Roman" w:cs="Times New Roman"/>
          <w:sz w:val="24"/>
          <w:szCs w:val="24"/>
          <w:lang w:eastAsia="en-GB"/>
        </w:rPr>
        <w:t>The remainder of the paper is structured as follows. Section 2 reviews the literature on</w:t>
      </w:r>
      <w:r w:rsidR="00024728" w:rsidRPr="00B01E17">
        <w:rPr>
          <w:rFonts w:ascii="Times New Roman" w:eastAsia="Times New Roman" w:hAnsi="Times New Roman" w:cs="Times New Roman"/>
          <w:sz w:val="24"/>
          <w:szCs w:val="24"/>
          <w:lang w:eastAsia="en-GB"/>
        </w:rPr>
        <w:t xml:space="preserve"> servitization challenges and then</w:t>
      </w:r>
      <w:r w:rsidR="00D54509">
        <w:rPr>
          <w:rStyle w:val="CommentReference"/>
        </w:rPr>
        <w:t xml:space="preserve"> </w:t>
      </w:r>
      <w:r w:rsidR="00D54509" w:rsidRPr="00D54509">
        <w:rPr>
          <w:rFonts w:ascii="Times New Roman" w:eastAsia="Times New Roman" w:hAnsi="Times New Roman" w:cs="Times New Roman"/>
          <w:sz w:val="24"/>
          <w:szCs w:val="24"/>
          <w:lang w:eastAsia="en-GB"/>
        </w:rPr>
        <w:t>discusses t</w:t>
      </w:r>
      <w:r w:rsidR="00024728" w:rsidRPr="00B01E17">
        <w:rPr>
          <w:rFonts w:ascii="Times New Roman" w:eastAsia="Times New Roman" w:hAnsi="Times New Roman" w:cs="Times New Roman"/>
          <w:sz w:val="24"/>
          <w:szCs w:val="24"/>
          <w:lang w:eastAsia="en-GB"/>
        </w:rPr>
        <w:t xml:space="preserve">he </w:t>
      </w:r>
      <w:r w:rsidR="00B01E17" w:rsidRPr="00B01E17">
        <w:rPr>
          <w:rFonts w:ascii="Times New Roman" w:eastAsia="Times New Roman" w:hAnsi="Times New Roman" w:cs="Times New Roman"/>
          <w:sz w:val="24"/>
          <w:szCs w:val="24"/>
          <w:lang w:eastAsia="en-GB"/>
        </w:rPr>
        <w:t>notion</w:t>
      </w:r>
      <w:r w:rsidR="00024728" w:rsidRPr="00B01E17">
        <w:rPr>
          <w:rFonts w:ascii="Times New Roman" w:eastAsia="Times New Roman" w:hAnsi="Times New Roman" w:cs="Times New Roman"/>
          <w:sz w:val="24"/>
          <w:szCs w:val="24"/>
          <w:lang w:eastAsia="en-GB"/>
        </w:rPr>
        <w:t xml:space="preserve"> of</w:t>
      </w:r>
      <w:r w:rsidRPr="00B01E17">
        <w:rPr>
          <w:rFonts w:ascii="Times New Roman" w:eastAsia="Times New Roman" w:hAnsi="Times New Roman" w:cs="Times New Roman"/>
          <w:sz w:val="24"/>
          <w:szCs w:val="24"/>
          <w:lang w:eastAsia="en-GB"/>
        </w:rPr>
        <w:t xml:space="preserve"> organisational boundar</w:t>
      </w:r>
      <w:r w:rsidR="00024728" w:rsidRPr="00B01E17">
        <w:rPr>
          <w:rFonts w:ascii="Times New Roman" w:eastAsia="Times New Roman" w:hAnsi="Times New Roman" w:cs="Times New Roman"/>
          <w:sz w:val="24"/>
          <w:szCs w:val="24"/>
          <w:lang w:eastAsia="en-GB"/>
        </w:rPr>
        <w:t xml:space="preserve">y </w:t>
      </w:r>
      <w:r w:rsidR="0015665A">
        <w:rPr>
          <w:rFonts w:ascii="Times New Roman" w:eastAsia="Times New Roman" w:hAnsi="Times New Roman" w:cs="Times New Roman"/>
          <w:sz w:val="24"/>
          <w:szCs w:val="24"/>
          <w:lang w:eastAsia="en-GB"/>
        </w:rPr>
        <w:t>in a servitization context</w:t>
      </w:r>
      <w:r w:rsidR="00024728" w:rsidRPr="00B01E17">
        <w:rPr>
          <w:rFonts w:ascii="Times New Roman" w:eastAsia="Times New Roman" w:hAnsi="Times New Roman" w:cs="Times New Roman"/>
          <w:sz w:val="24"/>
          <w:szCs w:val="24"/>
          <w:lang w:eastAsia="en-GB"/>
        </w:rPr>
        <w:t xml:space="preserve">. </w:t>
      </w:r>
      <w:r w:rsidRPr="00B01E17">
        <w:rPr>
          <w:rFonts w:ascii="Times New Roman" w:eastAsia="Times New Roman" w:hAnsi="Times New Roman" w:cs="Times New Roman"/>
          <w:sz w:val="24"/>
          <w:szCs w:val="24"/>
          <w:lang w:eastAsia="en-GB"/>
        </w:rPr>
        <w:t>Section 3 outlines the methodological approach</w:t>
      </w:r>
      <w:r w:rsidR="00A502DA" w:rsidRPr="00B01E17">
        <w:rPr>
          <w:rFonts w:ascii="Times New Roman" w:eastAsia="Times New Roman" w:hAnsi="Times New Roman" w:cs="Times New Roman"/>
          <w:sz w:val="24"/>
          <w:szCs w:val="24"/>
          <w:lang w:eastAsia="en-GB"/>
        </w:rPr>
        <w:t xml:space="preserve"> of the research</w:t>
      </w:r>
      <w:r w:rsidR="00312BBB" w:rsidRPr="00B01E17">
        <w:rPr>
          <w:rFonts w:ascii="Times New Roman" w:eastAsia="Times New Roman" w:hAnsi="Times New Roman" w:cs="Times New Roman"/>
          <w:sz w:val="24"/>
          <w:szCs w:val="24"/>
          <w:lang w:eastAsia="en-GB"/>
        </w:rPr>
        <w:t>,</w:t>
      </w:r>
      <w:r w:rsidRPr="00B01E17">
        <w:rPr>
          <w:rFonts w:ascii="Times New Roman" w:eastAsia="Times New Roman" w:hAnsi="Times New Roman" w:cs="Times New Roman"/>
          <w:sz w:val="24"/>
          <w:szCs w:val="24"/>
          <w:lang w:eastAsia="en-GB"/>
        </w:rPr>
        <w:t xml:space="preserve"> followed by </w:t>
      </w:r>
      <w:r w:rsidR="002658C1">
        <w:rPr>
          <w:rFonts w:ascii="Times New Roman" w:eastAsia="Times New Roman" w:hAnsi="Times New Roman" w:cs="Times New Roman"/>
          <w:sz w:val="24"/>
          <w:szCs w:val="24"/>
          <w:lang w:eastAsia="en-GB"/>
        </w:rPr>
        <w:t>the</w:t>
      </w:r>
      <w:r w:rsidR="002658C1" w:rsidRPr="00B01E17">
        <w:rPr>
          <w:rFonts w:ascii="Times New Roman" w:eastAsia="Times New Roman" w:hAnsi="Times New Roman" w:cs="Times New Roman"/>
          <w:sz w:val="24"/>
          <w:szCs w:val="24"/>
          <w:lang w:eastAsia="en-GB"/>
        </w:rPr>
        <w:t xml:space="preserve"> </w:t>
      </w:r>
      <w:r w:rsidRPr="00B01E17">
        <w:rPr>
          <w:rFonts w:ascii="Times New Roman" w:eastAsia="Times New Roman" w:hAnsi="Times New Roman" w:cs="Times New Roman"/>
          <w:sz w:val="24"/>
          <w:szCs w:val="24"/>
          <w:lang w:eastAsia="en-GB"/>
        </w:rPr>
        <w:t xml:space="preserve">analysis </w:t>
      </w:r>
      <w:r w:rsidR="002658C1">
        <w:rPr>
          <w:rFonts w:ascii="Times New Roman" w:eastAsia="Times New Roman" w:hAnsi="Times New Roman" w:cs="Times New Roman"/>
          <w:sz w:val="24"/>
          <w:szCs w:val="24"/>
          <w:lang w:eastAsia="en-GB"/>
        </w:rPr>
        <w:t>and description of</w:t>
      </w:r>
      <w:r w:rsidR="002658C1" w:rsidRPr="00B01E17">
        <w:rPr>
          <w:rFonts w:ascii="Times New Roman" w:eastAsia="Times New Roman" w:hAnsi="Times New Roman" w:cs="Times New Roman"/>
          <w:sz w:val="24"/>
          <w:szCs w:val="24"/>
          <w:lang w:eastAsia="en-GB"/>
        </w:rPr>
        <w:t xml:space="preserve"> </w:t>
      </w:r>
      <w:r w:rsidR="003665DA" w:rsidRPr="00B01E17">
        <w:rPr>
          <w:rFonts w:ascii="Times New Roman" w:eastAsia="Times New Roman" w:hAnsi="Times New Roman" w:cs="Times New Roman"/>
          <w:sz w:val="24"/>
          <w:szCs w:val="24"/>
          <w:lang w:eastAsia="en-GB"/>
        </w:rPr>
        <w:t>the</w:t>
      </w:r>
      <w:r w:rsidRPr="00B01E17">
        <w:rPr>
          <w:rFonts w:ascii="Times New Roman" w:eastAsia="Times New Roman" w:hAnsi="Times New Roman" w:cs="Times New Roman"/>
          <w:sz w:val="24"/>
          <w:szCs w:val="24"/>
          <w:lang w:eastAsia="en-GB"/>
        </w:rPr>
        <w:t xml:space="preserve"> key findings in Section 4</w:t>
      </w:r>
      <w:r w:rsidR="00B01E17" w:rsidRPr="00B01E17">
        <w:rPr>
          <w:rFonts w:ascii="Times New Roman" w:eastAsia="Times New Roman" w:hAnsi="Times New Roman" w:cs="Times New Roman"/>
          <w:sz w:val="24"/>
          <w:szCs w:val="24"/>
          <w:lang w:eastAsia="en-GB"/>
        </w:rPr>
        <w:t xml:space="preserve">. The theoretical framework developed through the research is presented and discussed </w:t>
      </w:r>
      <w:r w:rsidR="00591F41" w:rsidRPr="00B01E17">
        <w:rPr>
          <w:rFonts w:ascii="Times New Roman" w:eastAsia="Times New Roman" w:hAnsi="Times New Roman" w:cs="Times New Roman"/>
          <w:sz w:val="24"/>
          <w:szCs w:val="24"/>
          <w:lang w:eastAsia="en-GB"/>
        </w:rPr>
        <w:t>in Section 5</w:t>
      </w:r>
      <w:r w:rsidRPr="00B01E17">
        <w:rPr>
          <w:rFonts w:ascii="Times New Roman" w:eastAsia="Times New Roman" w:hAnsi="Times New Roman" w:cs="Times New Roman"/>
          <w:sz w:val="24"/>
          <w:szCs w:val="24"/>
          <w:lang w:eastAsia="en-GB"/>
        </w:rPr>
        <w:t>.</w:t>
      </w:r>
      <w:r w:rsidR="00B01E17" w:rsidRPr="00B01E17">
        <w:rPr>
          <w:rFonts w:ascii="Times New Roman" w:eastAsia="Times New Roman" w:hAnsi="Times New Roman" w:cs="Times New Roman"/>
          <w:sz w:val="24"/>
          <w:szCs w:val="24"/>
          <w:lang w:eastAsia="en-GB"/>
        </w:rPr>
        <w:t xml:space="preserve"> Finally, S</w:t>
      </w:r>
      <w:r w:rsidRPr="00B01E17">
        <w:rPr>
          <w:rFonts w:ascii="Times New Roman" w:eastAsia="Times New Roman" w:hAnsi="Times New Roman" w:cs="Times New Roman"/>
          <w:sz w:val="24"/>
          <w:szCs w:val="24"/>
          <w:lang w:eastAsia="en-GB"/>
        </w:rPr>
        <w:t xml:space="preserve">ection </w:t>
      </w:r>
      <w:r w:rsidR="00591F41" w:rsidRPr="00B01E17">
        <w:rPr>
          <w:rFonts w:ascii="Times New Roman" w:eastAsia="Times New Roman" w:hAnsi="Times New Roman" w:cs="Times New Roman"/>
          <w:sz w:val="24"/>
          <w:szCs w:val="24"/>
          <w:lang w:eastAsia="en-GB"/>
        </w:rPr>
        <w:t xml:space="preserve">6 </w:t>
      </w:r>
      <w:r w:rsidRPr="00B01E17">
        <w:rPr>
          <w:rFonts w:ascii="Times New Roman" w:eastAsia="Times New Roman" w:hAnsi="Times New Roman" w:cs="Times New Roman"/>
          <w:sz w:val="24"/>
          <w:szCs w:val="24"/>
          <w:lang w:eastAsia="en-GB"/>
        </w:rPr>
        <w:t xml:space="preserve">presents the key contributions towards research and </w:t>
      </w:r>
      <w:r w:rsidR="00CF120B" w:rsidRPr="00B01E17">
        <w:rPr>
          <w:rFonts w:ascii="Times New Roman" w:eastAsia="Times New Roman" w:hAnsi="Times New Roman" w:cs="Times New Roman"/>
          <w:sz w:val="24"/>
          <w:szCs w:val="24"/>
          <w:lang w:eastAsia="en-GB"/>
        </w:rPr>
        <w:t>practice and</w:t>
      </w:r>
      <w:r w:rsidRPr="00B01E17">
        <w:rPr>
          <w:rFonts w:ascii="Times New Roman" w:eastAsia="Times New Roman" w:hAnsi="Times New Roman" w:cs="Times New Roman"/>
          <w:sz w:val="24"/>
          <w:szCs w:val="24"/>
          <w:lang w:eastAsia="en-GB"/>
        </w:rPr>
        <w:t xml:space="preserve"> offers directions for future research</w:t>
      </w:r>
      <w:r w:rsidR="00312BBB" w:rsidRPr="00B01E17">
        <w:rPr>
          <w:rFonts w:ascii="Times New Roman" w:eastAsia="Times New Roman" w:hAnsi="Times New Roman" w:cs="Times New Roman"/>
          <w:sz w:val="24"/>
          <w:szCs w:val="24"/>
          <w:lang w:eastAsia="en-GB"/>
        </w:rPr>
        <w:t xml:space="preserve"> based on the limitations of this</w:t>
      </w:r>
      <w:r w:rsidRPr="00B01E17">
        <w:rPr>
          <w:rFonts w:ascii="Times New Roman" w:eastAsia="Times New Roman" w:hAnsi="Times New Roman" w:cs="Times New Roman"/>
          <w:sz w:val="24"/>
          <w:szCs w:val="24"/>
          <w:lang w:eastAsia="en-GB"/>
        </w:rPr>
        <w:t xml:space="preserve"> study.  </w:t>
      </w:r>
    </w:p>
    <w:p w14:paraId="77ADE48E" w14:textId="77777777" w:rsidR="00690867" w:rsidRDefault="00CF353E" w:rsidP="00E247CD">
      <w:pPr>
        <w:pStyle w:val="Heading1"/>
      </w:pPr>
      <w:r w:rsidRPr="009B3D72">
        <w:t xml:space="preserve">THEORETICAL BACKGROUND </w:t>
      </w:r>
    </w:p>
    <w:p w14:paraId="652606CE" w14:textId="77777777" w:rsidR="001C2B68" w:rsidRDefault="001C2B68" w:rsidP="001C2B68">
      <w:pPr>
        <w:pStyle w:val="Heading2"/>
      </w:pPr>
      <w:r>
        <w:t xml:space="preserve">2.1 </w:t>
      </w:r>
      <w:r w:rsidR="00B663B9">
        <w:t xml:space="preserve">Framing </w:t>
      </w:r>
      <w:r>
        <w:t xml:space="preserve">Servitization Challenges  </w:t>
      </w:r>
    </w:p>
    <w:p w14:paraId="577EB3D7" w14:textId="11A5EE8D" w:rsidR="00274A21" w:rsidRDefault="00DE50E2" w:rsidP="00A8260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It is widely accepted that servitization </w:t>
      </w:r>
      <w:r w:rsidRPr="00DE50E2">
        <w:rPr>
          <w:rFonts w:ascii="Times New Roman" w:hAnsi="Times New Roman" w:cs="Times New Roman"/>
          <w:sz w:val="24"/>
          <w:szCs w:val="24"/>
        </w:rPr>
        <w:t xml:space="preserve">is fraught with </w:t>
      </w:r>
      <w:r>
        <w:rPr>
          <w:rFonts w:ascii="Times New Roman" w:hAnsi="Times New Roman" w:cs="Times New Roman"/>
          <w:sz w:val="24"/>
          <w:szCs w:val="24"/>
        </w:rPr>
        <w:t xml:space="preserve">strategic and operational challenges since services require </w:t>
      </w:r>
      <w:r w:rsidR="00995EDF">
        <w:rPr>
          <w:rFonts w:ascii="Times New Roman" w:hAnsi="Times New Roman" w:cs="Times New Roman"/>
          <w:sz w:val="24"/>
          <w:szCs w:val="24"/>
        </w:rPr>
        <w:t xml:space="preserve">structure, resources, and processes that are new to product-focused manufacturers </w:t>
      </w:r>
      <w:r w:rsidR="008F11C2">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&lt;EndNote&gt;&lt;Cite&gt;&lt;Author&gt;Oliva&lt;/Author&gt;&lt;Year&gt;2012&lt;/Year&gt;&lt;RecNum&gt;485&lt;/RecNum&gt;&lt;IDText&gt;Separate or integrate? Assessing the impact of separation between product and service business on service performance in product manufacturing firms&lt;/IDText&gt;&lt;DisplayText&gt;(Oliva et al., 2012)&lt;/DisplayText&gt;&lt;record&gt;&lt;rec-number&gt;485&lt;/rec-number&gt;&lt;foreign-keys&gt;&lt;key app="EN" db-id="wwddewsswdrrfkewdv6vdtw22ewvtrdt9e0p" timestamp="1591362594"&gt;485&lt;/key&gt;&lt;/foreign-keys&gt;&lt;ref-type name="Journal Article"&gt;17&lt;/ref-type&gt;&lt;contributors&gt;&lt;authors&gt;&lt;author&gt;Oliva, Rogelio&lt;/author&gt;&lt;author&gt;Gebauer, Heiko&lt;/author&gt;&lt;author&gt;Brann, Jeremy M&lt;/author&gt;&lt;/authors&gt;&lt;/contributors&gt;&lt;titles&gt;&lt;title&gt;Separate or integrate? Assessing the impact of separation between product and service business on service performance in product manufacturing firms&lt;/title&gt;&lt;secondary-title&gt;Journal of Business-to-Business Marketing&lt;/secondary-title&gt;&lt;/titles&gt;&lt;periodical&gt;&lt;full-title&gt;Journal of Business-to-Business Marketing&lt;/full-title&gt;&lt;/periodical&gt;&lt;pages&gt;309-334&lt;/pages&gt;&lt;volume&gt;19&lt;/volume&gt;&lt;number&gt;4&lt;/number&gt;&lt;dates&gt;&lt;year&gt;2012&lt;/year&gt;&lt;/dates&gt;&lt;isbn&gt;1051-712X&lt;/isbn&gt;&lt;urls&gt;&lt;/urls&gt;&lt;/record&gt;&lt;/Cite&gt;&lt;/EndNote&gt;</w:instrText>
      </w:r>
      <w:r w:rsidR="008F11C2">
        <w:rPr>
          <w:rFonts w:ascii="Times New Roman" w:hAnsi="Times New Roman" w:cs="Times New Roman"/>
          <w:sz w:val="24"/>
          <w:szCs w:val="24"/>
        </w:rPr>
        <w:fldChar w:fldCharType="separate"/>
      </w:r>
      <w:r w:rsidR="00F36548">
        <w:rPr>
          <w:rFonts w:ascii="Times New Roman" w:hAnsi="Times New Roman" w:cs="Times New Roman"/>
          <w:noProof/>
          <w:sz w:val="24"/>
          <w:szCs w:val="24"/>
        </w:rPr>
        <w:t>(Oliva et al., 2012)</w:t>
      </w:r>
      <w:r w:rsidR="008F11C2">
        <w:rPr>
          <w:rFonts w:ascii="Times New Roman" w:hAnsi="Times New Roman" w:cs="Times New Roman"/>
          <w:sz w:val="24"/>
          <w:szCs w:val="24"/>
        </w:rPr>
        <w:fldChar w:fldCharType="end"/>
      </w:r>
      <w:r w:rsidR="00995EDF">
        <w:rPr>
          <w:rFonts w:ascii="Times New Roman" w:hAnsi="Times New Roman" w:cs="Times New Roman"/>
          <w:sz w:val="24"/>
          <w:szCs w:val="24"/>
        </w:rPr>
        <w:t xml:space="preserve">. </w:t>
      </w:r>
      <w:r w:rsidR="0015756D" w:rsidRPr="006B5D09">
        <w:rPr>
          <w:rFonts w:ascii="Times New Roman" w:hAnsi="Times New Roman" w:cs="Times New Roman"/>
          <w:sz w:val="24"/>
          <w:szCs w:val="24"/>
        </w:rPr>
        <w:t>A number of authors have</w:t>
      </w:r>
      <w:r w:rsidR="00A64914">
        <w:rPr>
          <w:rFonts w:ascii="Times New Roman" w:hAnsi="Times New Roman" w:cs="Times New Roman"/>
          <w:sz w:val="24"/>
          <w:szCs w:val="24"/>
        </w:rPr>
        <w:t xml:space="preserve"> taken a broad view and</w:t>
      </w:r>
      <w:r w:rsidR="0015756D" w:rsidRPr="006B5D09">
        <w:rPr>
          <w:rFonts w:ascii="Times New Roman" w:hAnsi="Times New Roman" w:cs="Times New Roman"/>
          <w:sz w:val="24"/>
          <w:szCs w:val="24"/>
        </w:rPr>
        <w:t xml:space="preserve"> show</w:t>
      </w:r>
      <w:r w:rsidR="00A64914">
        <w:rPr>
          <w:rFonts w:ascii="Times New Roman" w:hAnsi="Times New Roman" w:cs="Times New Roman"/>
          <w:sz w:val="24"/>
          <w:szCs w:val="24"/>
        </w:rPr>
        <w:t xml:space="preserve">ed </w:t>
      </w:r>
      <w:r w:rsidR="0015756D" w:rsidRPr="006B5D09">
        <w:rPr>
          <w:rFonts w:ascii="Times New Roman" w:hAnsi="Times New Roman" w:cs="Times New Roman"/>
          <w:sz w:val="24"/>
          <w:szCs w:val="24"/>
        </w:rPr>
        <w:t>how the</w:t>
      </w:r>
      <w:r w:rsidR="00A64914">
        <w:rPr>
          <w:rFonts w:ascii="Times New Roman" w:hAnsi="Times New Roman" w:cs="Times New Roman"/>
          <w:sz w:val="24"/>
          <w:szCs w:val="24"/>
        </w:rPr>
        <w:t>se challenges</w:t>
      </w:r>
      <w:r w:rsidR="0015756D" w:rsidRPr="006B5D09">
        <w:rPr>
          <w:rFonts w:ascii="Times New Roman" w:hAnsi="Times New Roman" w:cs="Times New Roman"/>
          <w:sz w:val="24"/>
          <w:szCs w:val="24"/>
        </w:rPr>
        <w:t xml:space="preserve"> extend beyond</w:t>
      </w:r>
      <w:r w:rsidR="0060034F" w:rsidRPr="006B5D09">
        <w:rPr>
          <w:rFonts w:ascii="Times New Roman" w:hAnsi="Times New Roman" w:cs="Times New Roman"/>
          <w:sz w:val="24"/>
          <w:szCs w:val="24"/>
        </w:rPr>
        <w:t xml:space="preserve"> </w:t>
      </w:r>
      <w:r w:rsidR="0015756D" w:rsidRPr="006B5D09">
        <w:rPr>
          <w:rFonts w:ascii="Times New Roman" w:hAnsi="Times New Roman" w:cs="Times New Roman"/>
          <w:sz w:val="24"/>
          <w:szCs w:val="24"/>
        </w:rPr>
        <w:t>the manufacturers’ internal effort into their external context.</w:t>
      </w:r>
      <w:r w:rsidR="0015756D">
        <w:rPr>
          <w:rFonts w:ascii="Times New Roman" w:hAnsi="Times New Roman" w:cs="Times New Roman"/>
          <w:sz w:val="24"/>
          <w:szCs w:val="24"/>
        </w:rPr>
        <w:t xml:space="preserve"> </w:t>
      </w:r>
      <w:r w:rsidR="005927B4">
        <w:rPr>
          <w:rFonts w:ascii="Times New Roman" w:hAnsi="Times New Roman" w:cs="Times New Roman"/>
          <w:noProof/>
          <w:sz w:val="24"/>
          <w:szCs w:val="24"/>
        </w:rPr>
        <w:t>Zhang and Banerji (2017)</w:t>
      </w:r>
      <w:r w:rsidR="0015756D">
        <w:rPr>
          <w:rFonts w:ascii="Times New Roman" w:hAnsi="Times New Roman" w:cs="Times New Roman"/>
          <w:noProof/>
          <w:sz w:val="24"/>
          <w:szCs w:val="24"/>
        </w:rPr>
        <w:t>, for instance,</w:t>
      </w:r>
      <w:r w:rsidR="005927B4">
        <w:rPr>
          <w:rFonts w:ascii="Times New Roman" w:hAnsi="Times New Roman" w:cs="Times New Roman"/>
          <w:noProof/>
          <w:sz w:val="24"/>
          <w:szCs w:val="24"/>
        </w:rPr>
        <w:t xml:space="preserve"> </w:t>
      </w:r>
      <w:r w:rsidR="001973F4">
        <w:rPr>
          <w:rFonts w:ascii="Times New Roman" w:hAnsi="Times New Roman" w:cs="Times New Roman"/>
          <w:noProof/>
          <w:sz w:val="24"/>
          <w:szCs w:val="24"/>
        </w:rPr>
        <w:t>distinguish</w:t>
      </w:r>
      <w:r w:rsidR="002B2D15">
        <w:rPr>
          <w:rFonts w:ascii="Times New Roman" w:hAnsi="Times New Roman" w:cs="Times New Roman"/>
          <w:noProof/>
          <w:sz w:val="24"/>
          <w:szCs w:val="24"/>
        </w:rPr>
        <w:t xml:space="preserve"> between challenges at the level of</w:t>
      </w:r>
      <w:r w:rsidR="001973F4">
        <w:rPr>
          <w:rFonts w:ascii="Times New Roman" w:hAnsi="Times New Roman" w:cs="Times New Roman"/>
          <w:noProof/>
          <w:sz w:val="24"/>
          <w:szCs w:val="24"/>
        </w:rPr>
        <w:t xml:space="preserve"> the</w:t>
      </w:r>
      <w:r w:rsidR="002B2D15">
        <w:rPr>
          <w:rFonts w:ascii="Times New Roman" w:hAnsi="Times New Roman" w:cs="Times New Roman"/>
          <w:noProof/>
          <w:sz w:val="24"/>
          <w:szCs w:val="24"/>
        </w:rPr>
        <w:t xml:space="preserve"> </w:t>
      </w:r>
      <w:r w:rsidR="001973F4">
        <w:rPr>
          <w:rFonts w:ascii="Times New Roman" w:hAnsi="Times New Roman" w:cs="Times New Roman"/>
          <w:noProof/>
          <w:sz w:val="24"/>
          <w:szCs w:val="24"/>
        </w:rPr>
        <w:t>organisation</w:t>
      </w:r>
      <w:r w:rsidR="002B2D15">
        <w:rPr>
          <w:rFonts w:ascii="Times New Roman" w:hAnsi="Times New Roman" w:cs="Times New Roman"/>
          <w:noProof/>
          <w:sz w:val="24"/>
          <w:szCs w:val="24"/>
        </w:rPr>
        <w:t xml:space="preserve"> (internal) and those at the level of customer/ecosystem (external). </w:t>
      </w:r>
      <w:r w:rsidR="002907D3">
        <w:rPr>
          <w:rFonts w:ascii="Times New Roman" w:hAnsi="Times New Roman" w:cs="Times New Roman"/>
          <w:sz w:val="24"/>
          <w:szCs w:val="24"/>
        </w:rPr>
        <w:t xml:space="preserve">Within the first </w:t>
      </w:r>
      <w:r w:rsidR="002F6ABC">
        <w:rPr>
          <w:rFonts w:ascii="Times New Roman" w:hAnsi="Times New Roman" w:cs="Times New Roman"/>
          <w:sz w:val="24"/>
          <w:szCs w:val="24"/>
        </w:rPr>
        <w:t>group</w:t>
      </w:r>
      <w:r w:rsidR="002907D3">
        <w:rPr>
          <w:rFonts w:ascii="Times New Roman" w:hAnsi="Times New Roman" w:cs="Times New Roman"/>
          <w:sz w:val="24"/>
          <w:szCs w:val="24"/>
        </w:rPr>
        <w:t xml:space="preserve">, </w:t>
      </w:r>
      <w:r w:rsidR="002F6ABC">
        <w:rPr>
          <w:rFonts w:ascii="Times New Roman" w:hAnsi="Times New Roman" w:cs="Times New Roman"/>
          <w:sz w:val="24"/>
          <w:szCs w:val="24"/>
        </w:rPr>
        <w:t xml:space="preserve">the </w:t>
      </w:r>
      <w:r w:rsidR="009B2111">
        <w:rPr>
          <w:rFonts w:ascii="Times New Roman" w:hAnsi="Times New Roman" w:cs="Times New Roman"/>
          <w:sz w:val="24"/>
          <w:szCs w:val="24"/>
        </w:rPr>
        <w:t>contributions</w:t>
      </w:r>
      <w:r w:rsidR="005E0304">
        <w:rPr>
          <w:rFonts w:ascii="Times New Roman" w:hAnsi="Times New Roman" w:cs="Times New Roman"/>
          <w:sz w:val="24"/>
          <w:szCs w:val="24"/>
        </w:rPr>
        <w:t xml:space="preserve"> </w:t>
      </w:r>
      <w:r w:rsidR="003C3750" w:rsidRPr="009B3D72">
        <w:rPr>
          <w:rFonts w:ascii="Times New Roman" w:hAnsi="Times New Roman" w:cs="Times New Roman"/>
          <w:sz w:val="24"/>
          <w:szCs w:val="24"/>
        </w:rPr>
        <w:t xml:space="preserve">emphasise the internal challenges </w:t>
      </w:r>
      <w:r w:rsidR="003C3750">
        <w:rPr>
          <w:rFonts w:ascii="Times New Roman" w:hAnsi="Times New Roman" w:cs="Times New Roman"/>
          <w:sz w:val="24"/>
          <w:szCs w:val="24"/>
        </w:rPr>
        <w:t>that manufacturers face;</w:t>
      </w:r>
      <w:r w:rsidR="003C3750" w:rsidRPr="009B3D72">
        <w:rPr>
          <w:rFonts w:ascii="Times New Roman" w:hAnsi="Times New Roman" w:cs="Times New Roman"/>
          <w:sz w:val="24"/>
          <w:szCs w:val="24"/>
        </w:rPr>
        <w:t xml:space="preserve"> for instance, </w:t>
      </w:r>
      <w:r w:rsidR="003C3750">
        <w:rPr>
          <w:rFonts w:ascii="Times New Roman" w:hAnsi="Times New Roman" w:cs="Times New Roman"/>
          <w:sz w:val="24"/>
          <w:szCs w:val="24"/>
        </w:rPr>
        <w:t xml:space="preserve">in </w:t>
      </w:r>
      <w:r w:rsidR="003C3750" w:rsidRPr="009B3D72">
        <w:rPr>
          <w:rFonts w:ascii="Times New Roman" w:hAnsi="Times New Roman" w:cs="Times New Roman"/>
          <w:sz w:val="24"/>
          <w:szCs w:val="24"/>
        </w:rPr>
        <w:t xml:space="preserve">effectively transitioning towards </w:t>
      </w:r>
      <w:r w:rsidR="003C3750">
        <w:rPr>
          <w:rFonts w:ascii="Times New Roman" w:hAnsi="Times New Roman" w:cs="Times New Roman"/>
          <w:sz w:val="24"/>
          <w:szCs w:val="24"/>
        </w:rPr>
        <w:t xml:space="preserve">a </w:t>
      </w:r>
      <w:r w:rsidR="003C3750" w:rsidRPr="009B3D72">
        <w:rPr>
          <w:rFonts w:ascii="Times New Roman" w:hAnsi="Times New Roman" w:cs="Times New Roman"/>
          <w:sz w:val="24"/>
          <w:szCs w:val="24"/>
        </w:rPr>
        <w:t xml:space="preserve">service culture </w:t>
      </w:r>
      <w:r w:rsidR="008F11C2" w:rsidRPr="009B3D72">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&lt;EndNote&gt;&lt;Cite&gt;&lt;Author&gt;Homburg&lt;/Author&gt;&lt;Year&gt;2003&lt;/Year&gt;&lt;RecNum&gt;1549&lt;/RecNum&gt;&lt;IDText&gt;The role of soft factors in implementing a service-oriented strategy in industrial marketing companies&lt;/IDText&gt;&lt;DisplayText&gt;(Homburg et al., 2003)&lt;/DisplayText&gt;&lt;record&gt;&lt;rec-number&gt;1549&lt;/rec-number&gt;&lt;foreign-keys&gt;&lt;key app="EN" db-id="w5wwedtv0tftsiesxvkp00frxtxtrazssvww" timestamp="1581672610" guid="d741cf8e-fb74-4394-a9ca-acd9353830ac"&gt;1549&lt;/key&gt;&lt;/foreign-keys&gt;&lt;ref-type name="Journal Article"&gt;17&lt;/ref-type&gt;&lt;contributors&gt;&lt;authors&gt;&lt;author&gt;Homburg, Christian&lt;/author&gt;&lt;author&gt;Fassnacht, Martin&lt;/author&gt;&lt;author&gt;Guenther, Christof&lt;/author&gt;&lt;/authors&gt;&lt;/contributors&gt;&lt;titles&gt;&lt;title&gt;The role of soft factors in implementing a service-oriented strategy in industrial marketing companies&lt;/title&gt;&lt;secondary-title&gt;Journal of Business to Business Marketing&lt;/secondary-title&gt;&lt;/titles&gt;&lt;periodical&gt;&lt;full-title&gt;Journal of Business to Business Marketing&lt;/full-title&gt;&lt;/periodical&gt;&lt;pages&gt;23-51&lt;/pages&gt;&lt;volume&gt;10&lt;/volume&gt;&lt;number&gt;2&lt;/number&gt;&lt;dates&gt;&lt;year&gt;2003&lt;/year&gt;&lt;/dates&gt;&lt;isbn&gt;1051-712X&lt;/isbn&gt;&lt;urls&gt;&lt;/urls&gt;&lt;/record&gt;&lt;/Cite&gt;&lt;/EndNote&gt;</w:instrText>
      </w:r>
      <w:r w:rsidR="008F11C2" w:rsidRPr="009B3D72">
        <w:rPr>
          <w:rFonts w:ascii="Times New Roman" w:hAnsi="Times New Roman" w:cs="Times New Roman"/>
          <w:sz w:val="24"/>
          <w:szCs w:val="24"/>
        </w:rPr>
        <w:fldChar w:fldCharType="separate"/>
      </w:r>
      <w:r w:rsidR="00F36548">
        <w:rPr>
          <w:rFonts w:ascii="Times New Roman" w:hAnsi="Times New Roman" w:cs="Times New Roman"/>
          <w:noProof/>
          <w:sz w:val="24"/>
          <w:szCs w:val="24"/>
        </w:rPr>
        <w:t>(Homburg et al., 2003)</w:t>
      </w:r>
      <w:r w:rsidR="008F11C2" w:rsidRPr="009B3D72">
        <w:rPr>
          <w:rFonts w:ascii="Times New Roman" w:hAnsi="Times New Roman" w:cs="Times New Roman"/>
          <w:sz w:val="24"/>
          <w:szCs w:val="24"/>
        </w:rPr>
        <w:fldChar w:fldCharType="end"/>
      </w:r>
      <w:r w:rsidR="003C3750" w:rsidRPr="00DE49AF">
        <w:rPr>
          <w:rFonts w:ascii="Times New Roman" w:hAnsi="Times New Roman" w:cs="Times New Roman"/>
          <w:sz w:val="24"/>
          <w:szCs w:val="24"/>
        </w:rPr>
        <w:t xml:space="preserve">, creating </w:t>
      </w:r>
      <w:r w:rsidR="003C3750">
        <w:rPr>
          <w:rFonts w:ascii="Times New Roman" w:hAnsi="Times New Roman" w:cs="Times New Roman"/>
          <w:sz w:val="24"/>
          <w:szCs w:val="24"/>
        </w:rPr>
        <w:t xml:space="preserve">a </w:t>
      </w:r>
      <w:r w:rsidR="003C3750" w:rsidRPr="00DE49AF">
        <w:rPr>
          <w:rFonts w:ascii="Times New Roman" w:hAnsi="Times New Roman" w:cs="Times New Roman"/>
          <w:sz w:val="24"/>
          <w:szCs w:val="24"/>
        </w:rPr>
        <w:t xml:space="preserve">new service organisation </w:t>
      </w:r>
      <w:r w:rsidR="003C3750">
        <w:rPr>
          <w:rFonts w:ascii="Times New Roman" w:hAnsi="Times New Roman" w:cs="Times New Roman"/>
          <w:sz w:val="24"/>
          <w:szCs w:val="24"/>
        </w:rPr>
        <w:t xml:space="preserve">that is </w:t>
      </w:r>
      <w:r w:rsidR="003C3750" w:rsidRPr="00DE49AF">
        <w:rPr>
          <w:rFonts w:ascii="Times New Roman" w:hAnsi="Times New Roman" w:cs="Times New Roman"/>
          <w:sz w:val="24"/>
          <w:szCs w:val="24"/>
        </w:rPr>
        <w:t>responsible for service-related activities</w:t>
      </w:r>
      <w:r w:rsidR="003C3750">
        <w:rPr>
          <w:rFonts w:ascii="Times New Roman" w:hAnsi="Times New Roman" w:cs="Times New Roman"/>
          <w:sz w:val="24"/>
          <w:szCs w:val="24"/>
        </w:rPr>
        <w:t xml:space="preserve"> </w:t>
      </w:r>
      <w:r w:rsidR="008F11C2">
        <w:rPr>
          <w:rFonts w:ascii="Times New Roman" w:hAnsi="Times New Roman" w:cs="Times New Roman"/>
          <w:sz w:val="24"/>
          <w:szCs w:val="24"/>
        </w:rPr>
        <w:fldChar w:fldCharType="begin"/>
      </w:r>
      <w:r w:rsidR="003C3750">
        <w:rPr>
          <w:rFonts w:ascii="Times New Roman" w:hAnsi="Times New Roman" w:cs="Times New Roman"/>
          <w:sz w:val="24"/>
          <w:szCs w:val="24"/>
        </w:rPr>
        <w:instrText xml:space="preserve"> ADDIN EN.CITE &lt;EndNote&gt;&lt;Cite&gt;&lt;Author&gt;Bustinza&lt;/Author&gt;&lt;Year&gt;2015&lt;/Year&gt;&lt;RecNum&gt;537&lt;/RecNum&gt;&lt;DisplayText&gt;(Bustinza et al., 2015)&lt;/DisplayText&gt;&lt;record&gt;&lt;rec-number&gt;537&lt;/rec-number&gt;&lt;foreign-keys&gt;&lt;key app="EN" db-id="wwddewsswdrrfkewdv6vdtw22ewvtrdt9e0p" timestamp="1594815360"&gt;537&lt;/key&gt;&lt;/foreign-keys&gt;&lt;ref-type name="Journal Article"&gt;17&lt;/ref-type&gt;&lt;contributors&gt;&lt;authors&gt;&lt;author&gt;Bustinza, Oscar F&lt;/author&gt;&lt;author&gt;Ziaee Bigdeli, Ali &lt;/author&gt;&lt;author&gt;Baines, Tim&lt;/author&gt;&lt;author&gt;Elliot, Cindy&lt;/author&gt;&lt;/authors&gt;&lt;/contributors&gt;&lt;titles&gt;&lt;title&gt;Servitization and competitive advantage: the importance of organizational structure and value chain position&lt;/title&gt;&lt;secondary-title&gt;Research-Technology Management&lt;/secondary-title&gt;&lt;/titles&gt;&lt;periodical&gt;&lt;full-title&gt;Research-Technology Management&lt;/full-title&gt;&lt;/periodical&gt;&lt;pages&gt;53-60&lt;/pages&gt;&lt;volume&gt;58&lt;/volume&gt;&lt;number&gt;5&lt;/number&gt;&lt;dates&gt;&lt;year&gt;2015&lt;/year&gt;&lt;/dates&gt;&lt;isbn&gt;0895-6308&lt;/isbn&gt;&lt;urls&gt;&lt;/urls&gt;&lt;/record&gt;&lt;/Cite&gt;&lt;/EndNote&gt;</w:instrText>
      </w:r>
      <w:r w:rsidR="008F11C2">
        <w:rPr>
          <w:rFonts w:ascii="Times New Roman" w:hAnsi="Times New Roman" w:cs="Times New Roman"/>
          <w:sz w:val="24"/>
          <w:szCs w:val="24"/>
        </w:rPr>
        <w:fldChar w:fldCharType="separate"/>
      </w:r>
      <w:r w:rsidR="003C3750">
        <w:rPr>
          <w:rFonts w:ascii="Times New Roman" w:hAnsi="Times New Roman" w:cs="Times New Roman"/>
          <w:sz w:val="24"/>
          <w:szCs w:val="24"/>
        </w:rPr>
        <w:t>(Bustinza et al., 2015)</w:t>
      </w:r>
      <w:r w:rsidR="008F11C2">
        <w:rPr>
          <w:rFonts w:ascii="Times New Roman" w:hAnsi="Times New Roman" w:cs="Times New Roman"/>
          <w:sz w:val="24"/>
          <w:szCs w:val="24"/>
        </w:rPr>
        <w:fldChar w:fldCharType="end"/>
      </w:r>
      <w:r w:rsidR="003C3750" w:rsidRPr="00DE49AF">
        <w:rPr>
          <w:rFonts w:ascii="Times New Roman" w:hAnsi="Times New Roman" w:cs="Times New Roman"/>
          <w:sz w:val="24"/>
          <w:szCs w:val="24"/>
        </w:rPr>
        <w:t xml:space="preserve">, and </w:t>
      </w:r>
      <w:r w:rsidR="003C3750" w:rsidRPr="003C3750">
        <w:rPr>
          <w:rFonts w:ascii="Times New Roman" w:hAnsi="Times New Roman" w:cs="Times New Roman"/>
          <w:sz w:val="24"/>
          <w:szCs w:val="24"/>
        </w:rPr>
        <w:t xml:space="preserve">developing the required service capabilities and methods </w:t>
      </w:r>
      <w:r w:rsidR="008F11C2" w:rsidRPr="003C3750">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&lt;EndNote&gt;&lt;Cite&gt;&lt;Author&gt;Story&lt;/Author&gt;&lt;Year&gt;2017&lt;/Year&gt;&lt;RecNum&gt;355&lt;/RecNum&gt;&lt;IDText&gt;Capabilities for advanced services: A multi-actor perspective&lt;/IDText&gt;&lt;DisplayText&gt;(Story et al., 2017)&lt;/DisplayText&gt;&lt;record&gt;&lt;rec-number&gt;355&lt;/rec-number&gt;&lt;foreign-keys&gt;&lt;key app="EN" db-id="wwddewsswdrrfkewdv6vdtw22ewvtrdt9e0p" timestamp="1557314064"&gt;355&lt;/key&gt;&lt;/foreign-keys&gt;&lt;ref-type name="Journal Article"&gt;17&lt;/ref-type&gt;&lt;contributors&gt;&lt;authors&gt;&lt;author&gt;Story, Vicky M&lt;/author&gt;&lt;author&gt;Raddats, Chris&lt;/author&gt;&lt;author&gt;Burton, Jamie&lt;/author&gt;&lt;author&gt;Zolkiewski, Judy&lt;/author&gt;&lt;author&gt;Baines, Tim&lt;/author&gt;&lt;/authors&gt;&lt;/contributors&gt;&lt;titles&gt;&lt;title&gt;Capabilities for advanced services: A multi-actor perspective&lt;/title&gt;&lt;secondary-title&gt;Industrial Marketing Management&lt;/secondary-title&gt;&lt;/titles&gt;&lt;periodical&gt;&lt;full-title&gt;Industrial Marketing Management&lt;/full-title&gt;&lt;/periodical&gt;&lt;pages&gt;54-68&lt;/pages&gt;&lt;volume&gt;60&lt;/volume&gt;&lt;dates&gt;&lt;year&gt;2017&lt;/year&gt;&lt;/dates&gt;&lt;isbn&gt;0019-8501&lt;/isbn&gt;&lt;urls&gt;&lt;/urls&gt;&lt;/record&gt;&lt;/Cite&gt;&lt;/EndNote&gt;</w:instrText>
      </w:r>
      <w:r w:rsidR="008F11C2" w:rsidRPr="003C3750">
        <w:rPr>
          <w:rFonts w:ascii="Times New Roman" w:hAnsi="Times New Roman" w:cs="Times New Roman"/>
          <w:sz w:val="24"/>
          <w:szCs w:val="24"/>
        </w:rPr>
        <w:fldChar w:fldCharType="separate"/>
      </w:r>
      <w:r w:rsidR="00F36548">
        <w:rPr>
          <w:rFonts w:ascii="Times New Roman" w:hAnsi="Times New Roman" w:cs="Times New Roman"/>
          <w:noProof/>
          <w:sz w:val="24"/>
          <w:szCs w:val="24"/>
        </w:rPr>
        <w:t>(Story et al., 2017)</w:t>
      </w:r>
      <w:r w:rsidR="008F11C2" w:rsidRPr="003C3750">
        <w:rPr>
          <w:rFonts w:ascii="Times New Roman" w:hAnsi="Times New Roman" w:cs="Times New Roman"/>
          <w:sz w:val="24"/>
          <w:szCs w:val="24"/>
        </w:rPr>
        <w:fldChar w:fldCharType="end"/>
      </w:r>
      <w:r w:rsidR="003C3750" w:rsidRPr="003C3750">
        <w:rPr>
          <w:rFonts w:ascii="Times New Roman" w:hAnsi="Times New Roman" w:cs="Times New Roman"/>
          <w:sz w:val="24"/>
          <w:szCs w:val="24"/>
        </w:rPr>
        <w:t xml:space="preserve">. </w:t>
      </w:r>
      <w:r w:rsidR="003C3750" w:rsidRPr="009B3D72">
        <w:rPr>
          <w:rFonts w:ascii="Times New Roman" w:hAnsi="Times New Roman" w:cs="Times New Roman"/>
          <w:sz w:val="24"/>
          <w:szCs w:val="24"/>
        </w:rPr>
        <w:t xml:space="preserve">The customer/ecosystem-oriented contributions tend to emphasise the external challenges </w:t>
      </w:r>
      <w:r w:rsidR="003C3750">
        <w:rPr>
          <w:rFonts w:ascii="Times New Roman" w:hAnsi="Times New Roman" w:cs="Times New Roman"/>
          <w:sz w:val="24"/>
          <w:szCs w:val="24"/>
        </w:rPr>
        <w:t xml:space="preserve">that </w:t>
      </w:r>
      <w:r w:rsidR="003C3750" w:rsidRPr="009B3D72">
        <w:rPr>
          <w:rFonts w:ascii="Times New Roman" w:hAnsi="Times New Roman" w:cs="Times New Roman"/>
          <w:sz w:val="24"/>
          <w:szCs w:val="24"/>
        </w:rPr>
        <w:t>manufacturers face</w:t>
      </w:r>
      <w:r w:rsidR="003C3750">
        <w:rPr>
          <w:rFonts w:ascii="Times New Roman" w:hAnsi="Times New Roman" w:cs="Times New Roman"/>
          <w:sz w:val="24"/>
          <w:szCs w:val="24"/>
        </w:rPr>
        <w:t>;</w:t>
      </w:r>
      <w:r w:rsidR="003C3750" w:rsidRPr="009B3D72">
        <w:rPr>
          <w:rFonts w:ascii="Times New Roman" w:hAnsi="Times New Roman" w:cs="Times New Roman"/>
          <w:sz w:val="24"/>
          <w:szCs w:val="24"/>
        </w:rPr>
        <w:t xml:space="preserve"> for instance, </w:t>
      </w:r>
      <w:r w:rsidR="003C3750">
        <w:rPr>
          <w:rFonts w:ascii="Times New Roman" w:hAnsi="Times New Roman" w:cs="Times New Roman"/>
          <w:sz w:val="24"/>
          <w:szCs w:val="24"/>
        </w:rPr>
        <w:t xml:space="preserve">in </w:t>
      </w:r>
      <w:r w:rsidR="003C3750" w:rsidRPr="009B3D72">
        <w:rPr>
          <w:rFonts w:ascii="Times New Roman" w:hAnsi="Times New Roman" w:cs="Times New Roman"/>
          <w:sz w:val="24"/>
          <w:szCs w:val="24"/>
        </w:rPr>
        <w:t>effectively selling or delivering their service-based offerings</w:t>
      </w:r>
      <w:r w:rsidR="009B2111">
        <w:rPr>
          <w:rFonts w:ascii="Times New Roman" w:hAnsi="Times New Roman" w:cs="Times New Roman"/>
          <w:sz w:val="24"/>
          <w:szCs w:val="24"/>
        </w:rPr>
        <w:t xml:space="preserve"> to different market segment</w:t>
      </w:r>
      <w:r w:rsidR="007A3A61">
        <w:rPr>
          <w:rFonts w:ascii="Times New Roman" w:hAnsi="Times New Roman" w:cs="Times New Roman"/>
          <w:sz w:val="24"/>
          <w:szCs w:val="24"/>
        </w:rPr>
        <w:t>s</w:t>
      </w:r>
      <w:r w:rsidR="003C3750" w:rsidRPr="009B3D72">
        <w:rPr>
          <w:rFonts w:ascii="Times New Roman" w:hAnsi="Times New Roman" w:cs="Times New Roman"/>
          <w:sz w:val="24"/>
          <w:szCs w:val="24"/>
        </w:rPr>
        <w:t xml:space="preserve"> </w:t>
      </w:r>
      <w:r w:rsidR="008F11C2" w:rsidRPr="009B3D72">
        <w:rPr>
          <w:rFonts w:ascii="Times New Roman" w:hAnsi="Times New Roman" w:cs="Times New Roman"/>
          <w:sz w:val="24"/>
          <w:szCs w:val="24"/>
        </w:rPr>
        <w:fldChar w:fldCharType="begin">
          <w:fldData xml:space="preserve">PEVuZE5vdGU+PENpdGU+PEF1dGhvcj5SZWluYXJ0ejwvQXV0aG9yPjxZZWFyPjIwMDg8L1llYXI+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</w:fldData>
        </w:fldChar>
      </w:r>
      <w:r w:rsidR="00F36548">
        <w:rPr>
          <w:rFonts w:ascii="Times New Roman" w:hAnsi="Times New Roman" w:cs="Times New Roman"/>
          <w:sz w:val="24"/>
          <w:szCs w:val="24"/>
        </w:rPr>
        <w:instrText xml:space="preserve"> ADDIN EN.CITE </w:instrText>
      </w:r>
      <w:r w:rsidR="00F36548">
        <w:rPr>
          <w:rFonts w:ascii="Times New Roman" w:hAnsi="Times New Roman" w:cs="Times New Roman"/>
          <w:sz w:val="24"/>
          <w:szCs w:val="24"/>
        </w:rPr>
        <w:fldChar w:fldCharType="begin">
          <w:fldData xml:space="preserve">PEVuZE5vdGU+PENpdGU+PEF1dGhvcj5SZWluYXJ0ejwvQXV0aG9yPjxZZWFyPjIwMDg8L1llYXI+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</w:fldData>
        </w:fldChar>
      </w:r>
      <w:r w:rsidR="00F36548">
        <w:rPr>
          <w:rFonts w:ascii="Times New Roman" w:hAnsi="Times New Roman" w:cs="Times New Roman"/>
          <w:sz w:val="24"/>
          <w:szCs w:val="24"/>
        </w:rPr>
        <w:instrText xml:space="preserve"> ADDIN EN.CITE.DATA </w:instrText>
      </w:r>
      <w:r w:rsidR="00F36548">
        <w:rPr>
          <w:rFonts w:ascii="Times New Roman" w:hAnsi="Times New Roman" w:cs="Times New Roman"/>
          <w:sz w:val="24"/>
          <w:szCs w:val="24"/>
        </w:rPr>
      </w:r>
      <w:r w:rsidR="00F36548">
        <w:rPr>
          <w:rFonts w:ascii="Times New Roman" w:hAnsi="Times New Roman" w:cs="Times New Roman"/>
          <w:sz w:val="24"/>
          <w:szCs w:val="24"/>
        </w:rPr>
        <w:fldChar w:fldCharType="end"/>
      </w:r>
      <w:r w:rsidR="008F11C2" w:rsidRPr="009B3D72">
        <w:rPr>
          <w:rFonts w:ascii="Times New Roman" w:hAnsi="Times New Roman" w:cs="Times New Roman"/>
          <w:sz w:val="24"/>
          <w:szCs w:val="24"/>
        </w:rPr>
      </w:r>
      <w:r w:rsidR="008F11C2" w:rsidRPr="009B3D72">
        <w:rPr>
          <w:rFonts w:ascii="Times New Roman" w:hAnsi="Times New Roman" w:cs="Times New Roman"/>
          <w:sz w:val="24"/>
          <w:szCs w:val="24"/>
        </w:rPr>
        <w:fldChar w:fldCharType="separate"/>
      </w:r>
      <w:r w:rsidR="00F36548">
        <w:rPr>
          <w:rFonts w:ascii="Times New Roman" w:hAnsi="Times New Roman" w:cs="Times New Roman"/>
          <w:noProof/>
          <w:sz w:val="24"/>
          <w:szCs w:val="24"/>
        </w:rPr>
        <w:t>(Reinartz and Ulaga, 2008, Ulaga and Reinartz, 2011)</w:t>
      </w:r>
      <w:r w:rsidR="008F11C2" w:rsidRPr="009B3D72">
        <w:rPr>
          <w:rFonts w:ascii="Times New Roman" w:hAnsi="Times New Roman" w:cs="Times New Roman"/>
          <w:sz w:val="24"/>
          <w:szCs w:val="24"/>
        </w:rPr>
        <w:fldChar w:fldCharType="end"/>
      </w:r>
      <w:r w:rsidR="003C3750" w:rsidRPr="00DE49AF">
        <w:rPr>
          <w:rFonts w:ascii="Times New Roman" w:hAnsi="Times New Roman" w:cs="Times New Roman"/>
          <w:sz w:val="24"/>
          <w:szCs w:val="24"/>
        </w:rPr>
        <w:t>, building long-term relationship</w:t>
      </w:r>
      <w:r w:rsidR="003C3750">
        <w:rPr>
          <w:rFonts w:ascii="Times New Roman" w:hAnsi="Times New Roman" w:cs="Times New Roman"/>
          <w:sz w:val="24"/>
          <w:szCs w:val="24"/>
        </w:rPr>
        <w:t>s</w:t>
      </w:r>
      <w:r w:rsidR="003C3750" w:rsidRPr="00DE49AF">
        <w:rPr>
          <w:rFonts w:ascii="Times New Roman" w:hAnsi="Times New Roman" w:cs="Times New Roman"/>
          <w:sz w:val="24"/>
          <w:szCs w:val="24"/>
        </w:rPr>
        <w:t xml:space="preserve"> with customers, suppliers and other key </w:t>
      </w:r>
      <w:r w:rsidR="009B2111">
        <w:rPr>
          <w:rFonts w:ascii="Times New Roman" w:hAnsi="Times New Roman" w:cs="Times New Roman"/>
          <w:sz w:val="24"/>
          <w:szCs w:val="24"/>
        </w:rPr>
        <w:t>players</w:t>
      </w:r>
      <w:r w:rsidR="003C3750" w:rsidRPr="00DE49AF">
        <w:rPr>
          <w:rFonts w:ascii="Times New Roman" w:hAnsi="Times New Roman" w:cs="Times New Roman"/>
          <w:sz w:val="24"/>
          <w:szCs w:val="24"/>
        </w:rPr>
        <w:t xml:space="preserve"> </w:t>
      </w:r>
      <w:r w:rsidR="008F11C2" w:rsidRPr="009B3D72">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&lt;EndNote&gt;&lt;Cite&gt;&lt;Author&gt;Helander&lt;/Author&gt;&lt;Year&gt;2007&lt;/Year&gt;&lt;RecNum&gt;1476&lt;/RecNum&gt;&lt;IDText&gt;System supplier&amp;apos;s customer strategy&lt;/IDText&gt;&lt;DisplayText&gt;(Helander and Möller, 2007, Penttinen and Palmer, 2007)&lt;/DisplayText&gt;&lt;record&gt;&lt;rec-number&gt;1476&lt;/rec-number&gt;&lt;foreign-keys&gt;&lt;key app="EN" db-id="w5wwedtv0tftsiesxvkp00frxtxtrazssvww" timestamp="1568381861" guid="228802c9-1810-4066-9f6f-1dc46021ab06"&gt;1476&lt;/key&gt;&lt;/foreign-keys&gt;&lt;ref-type name="Journal Article"&gt;17&lt;/ref-type&gt;&lt;contributors&gt;&lt;authors&gt;&lt;author&gt;Helander, Anton&lt;/author&gt;&lt;author&gt;Möller, Kristian&lt;/author&gt;&lt;/authors&gt;&lt;/contributors&gt;&lt;titles&gt;&lt;title&gt;System supplier&amp;apos;s customer strategy&lt;/title&gt;&lt;secondary-title&gt;Industrial Marketing Management&lt;/secondary-title&gt;&lt;/titles&gt;&lt;periodical&gt;&lt;full-title&gt;Industrial Marketing Management&lt;/full-title&gt;&lt;/periodical&gt;&lt;pages&gt;719-730&lt;/pages&gt;&lt;volume&gt;36&lt;/volume&gt;&lt;number&gt;6&lt;/number&gt;&lt;dates&gt;&lt;year&gt;2007&lt;/year&gt;&lt;/dates&gt;&lt;isbn&gt;0019-8501&lt;/isbn&gt;&lt;urls&gt;&lt;/urls&gt;&lt;/record&gt;&lt;/Cite&gt;&lt;Cite&gt;&lt;Author&gt;Penttinen&lt;/Author&gt;&lt;Year&gt;2007&lt;/Year&gt;&lt;RecNum&gt;1552&lt;/RecNum&gt;&lt;IDText&gt;Improving firm positioning through enhanced offerings and buyer–seller relationships&lt;/IDText&gt;&lt;record&gt;&lt;rec-number&gt;1552&lt;/rec-number&gt;&lt;foreign-keys&gt;&lt;key app="EN" db-id="w5wwedtv0tftsiesxvkp00frxtxtrazssvww" timestamp="1581672610" guid="ab259069-d160-4750-aef9-f08d812dd28f"&gt;1552&lt;/key&gt;&lt;/foreign-keys&gt;&lt;ref-type name="Journal Article"&gt;17&lt;/ref-type&gt;&lt;contributors&gt;&lt;authors&gt;&lt;author&gt;Penttinen, Esko&lt;/author&gt;&lt;author&gt;Palmer, Jonathan&lt;/author&gt;&lt;/authors&gt;&lt;/contributors&gt;&lt;titles&gt;&lt;title&gt;Improving firm positioning through enhanced offerings and buyer–seller relationships&lt;/title&gt;&lt;secondary-title&gt;Industrial Marketing Management&lt;/secondary-title&gt;&lt;/titles&gt;&lt;periodical&gt;&lt;full-title&gt;Industrial Marketing Management&lt;/full-title&gt;&lt;/periodical&gt;&lt;pages&gt;552-564&lt;/pages&gt;&lt;volume&gt;36&lt;/volume&gt;&lt;number&gt;5&lt;/number&gt;&lt;dates&gt;&lt;year&gt;2007&lt;/year&gt;&lt;/dates&gt;&lt;isbn&gt;0019-8501&lt;/isbn&gt;&lt;urls&gt;&lt;/urls&gt;&lt;/record&gt;&lt;/Cite&gt;&lt;/EndNote&gt;</w:instrText>
      </w:r>
      <w:r w:rsidR="008F11C2" w:rsidRPr="009B3D72">
        <w:rPr>
          <w:rFonts w:ascii="Times New Roman" w:hAnsi="Times New Roman" w:cs="Times New Roman"/>
          <w:sz w:val="24"/>
          <w:szCs w:val="24"/>
        </w:rPr>
        <w:fldChar w:fldCharType="separate"/>
      </w:r>
      <w:r w:rsidR="00F36548">
        <w:rPr>
          <w:rFonts w:ascii="Times New Roman" w:hAnsi="Times New Roman" w:cs="Times New Roman"/>
          <w:noProof/>
          <w:sz w:val="24"/>
          <w:szCs w:val="24"/>
        </w:rPr>
        <w:t>(Helander and Möller, 2007, Penttinen and Palmer, 2007)</w:t>
      </w:r>
      <w:r w:rsidR="008F11C2" w:rsidRPr="009B3D72">
        <w:rPr>
          <w:rFonts w:ascii="Times New Roman" w:hAnsi="Times New Roman" w:cs="Times New Roman"/>
          <w:sz w:val="24"/>
          <w:szCs w:val="24"/>
        </w:rPr>
        <w:fldChar w:fldCharType="end"/>
      </w:r>
      <w:r w:rsidR="003C3750">
        <w:rPr>
          <w:rFonts w:ascii="Times New Roman" w:hAnsi="Times New Roman" w:cs="Times New Roman"/>
          <w:sz w:val="24"/>
          <w:szCs w:val="24"/>
        </w:rPr>
        <w:t>,</w:t>
      </w:r>
      <w:r w:rsidR="003C3750" w:rsidRPr="00DE49AF">
        <w:rPr>
          <w:rFonts w:ascii="Times New Roman" w:hAnsi="Times New Roman" w:cs="Times New Roman"/>
          <w:sz w:val="24"/>
          <w:szCs w:val="24"/>
        </w:rPr>
        <w:t xml:space="preserve"> and aligning key activities with</w:t>
      </w:r>
      <w:r w:rsidR="003C3750">
        <w:rPr>
          <w:rFonts w:ascii="Times New Roman" w:hAnsi="Times New Roman" w:cs="Times New Roman"/>
          <w:sz w:val="24"/>
          <w:szCs w:val="24"/>
        </w:rPr>
        <w:t xml:space="preserve"> the</w:t>
      </w:r>
      <w:r w:rsidR="003C3750" w:rsidRPr="00DE49AF">
        <w:rPr>
          <w:rFonts w:ascii="Times New Roman" w:hAnsi="Times New Roman" w:cs="Times New Roman"/>
          <w:sz w:val="24"/>
          <w:szCs w:val="24"/>
        </w:rPr>
        <w:t xml:space="preserve"> wider value network </w:t>
      </w:r>
      <w:r w:rsidR="008F11C2" w:rsidRPr="009B3D72">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&lt;EndNote&gt;&lt;Cite&gt;&lt;Author&gt;Matthyssens&lt;/Author&gt;&lt;Year&gt;2008&lt;/Year&gt;&lt;RecNum&gt;1553&lt;/RecNum&gt;&lt;IDText&gt;Moving from basic offerings to value-added solutions: Strategies, barriers and alignment&lt;/IDText&gt;&lt;DisplayText&gt;(Matthyssens and Vandenbempt, 2008, Martin et al., 2019)&lt;/DisplayText&gt;&lt;record&gt;&lt;rec-number&gt;1553&lt;/rec-number&gt;&lt;foreign-keys&gt;&lt;key app="EN" db-id="w5wwedtv0tftsiesxvkp00frxtxtrazssvww" timestamp="1581672610" guid="510585a8-7881-4615-8ac2-a85aea032d7e"&gt;1553&lt;/key&gt;&lt;/foreign-keys&gt;&lt;ref-type name="Journal Article"&gt;17&lt;/ref-type&gt;&lt;contributors&gt;&lt;authors&gt;&lt;author&gt;Matthyssens, Paul&lt;/author&gt;&lt;author&gt;Vandenbempt, Koen&lt;/author&gt;&lt;/authors&gt;&lt;/contributors&gt;&lt;titles&gt;&lt;title&gt;Moving from basic offerings to value-added solutions: Strategies, barriers and alignment&lt;/title&gt;&lt;secondary-title&gt;Industrial Marketing Management&lt;/secondary-title&gt;&lt;/titles&gt;&lt;periodical&gt;&lt;full-title&gt;Industrial Marketing Management&lt;/full-title&gt;&lt;/periodical&gt;&lt;pages&gt;316-328&lt;/pages&gt;&lt;volume&gt;37&lt;/volume&gt;&lt;number&gt;3&lt;/number&gt;&lt;dates&gt;&lt;year&gt;2008&lt;/year&gt;&lt;/dates&gt;&lt;isbn&gt;0019-8501&lt;/isbn&gt;&lt;urls&gt;&lt;/urls&gt;&lt;/record&gt;&lt;/Cite&gt;&lt;Cite&gt;&lt;Author&gt;Martin&lt;/Author&gt;&lt;Year&gt;2019&lt;/Year&gt;&lt;RecNum&gt;0&lt;/RecNum&gt;&lt;IDText&gt;The value architecture of servitization: Expanding the research scope&lt;/IDText&gt;&lt;record&gt;&lt;isbn&gt;0148-2963&lt;/isbn&gt;&lt;titles&gt;&lt;title&gt;The value architecture of servitization: Expanding the research scope&lt;/title&gt;&lt;secondary-title&gt;Journal of Business Research&lt;/secondary-title&gt;&lt;/titles&gt;&lt;contributors&gt;&lt;authors&gt;&lt;author&gt;Martin, Patricia Carolina Garcia&lt;/author&gt;&lt;author&gt;Schroeder, Andreas&lt;/author&gt;&lt;author&gt;Bigdeli, Ali Ziaee&lt;/author&gt;&lt;/authors&gt;&lt;/contributors&gt;&lt;added-date format="utc"&gt;1569415608&lt;/added-date&gt;&lt;ref-type name="Journal Article"&gt;17&lt;/ref-type&gt;&lt;dates&gt;&lt;year&gt;2019&lt;/year&gt;&lt;/dates&gt;&lt;rec-number&gt;1503&lt;/rec-number&gt;&lt;last-updated-date format="utc"&gt;1571140198&lt;/last-updated-date&gt;&lt;/record&gt;&lt;/Cite&gt;&lt;/EndNote&gt;</w:instrText>
      </w:r>
      <w:r w:rsidR="008F11C2" w:rsidRPr="009B3D72">
        <w:rPr>
          <w:rFonts w:ascii="Times New Roman" w:hAnsi="Times New Roman" w:cs="Times New Roman"/>
          <w:sz w:val="24"/>
          <w:szCs w:val="24"/>
        </w:rPr>
        <w:fldChar w:fldCharType="separate"/>
      </w:r>
      <w:r w:rsidR="00F36548">
        <w:rPr>
          <w:rFonts w:ascii="Times New Roman" w:hAnsi="Times New Roman" w:cs="Times New Roman"/>
          <w:noProof/>
          <w:sz w:val="24"/>
          <w:szCs w:val="24"/>
        </w:rPr>
        <w:t>(Matthyssens and Vandenbempt, 2008, Martin et al., 2019)</w:t>
      </w:r>
      <w:r w:rsidR="008F11C2" w:rsidRPr="009B3D72">
        <w:rPr>
          <w:rFonts w:ascii="Times New Roman" w:hAnsi="Times New Roman" w:cs="Times New Roman"/>
          <w:sz w:val="24"/>
          <w:szCs w:val="24"/>
        </w:rPr>
        <w:fldChar w:fldCharType="end"/>
      </w:r>
      <w:r w:rsidR="001715CB">
        <w:rPr>
          <w:rFonts w:ascii="Times New Roman" w:hAnsi="Times New Roman" w:cs="Times New Roman"/>
          <w:sz w:val="24"/>
          <w:szCs w:val="24"/>
        </w:rPr>
        <w:t xml:space="preserve">. </w:t>
      </w:r>
    </w:p>
    <w:p w14:paraId="73F98EF5" w14:textId="3A69156A" w:rsidR="00006F7A" w:rsidRPr="006C79D9" w:rsidRDefault="001C749B" w:rsidP="00C90CD3">
      <w:pPr>
        <w:spacing w:line="360" w:lineRule="auto"/>
        <w:jc w:val="both"/>
        <w:rPr>
          <w:rFonts w:ascii="Times New Roman" w:hAnsi="Times New Roman" w:cs="Times New Roman"/>
          <w:sz w:val="24"/>
          <w:szCs w:val="24"/>
        </w:rPr>
      </w:pPr>
      <w:r>
        <w:rPr>
          <w:rFonts w:ascii="Times New Roman" w:hAnsi="Times New Roman" w:cs="Times New Roman"/>
          <w:sz w:val="24"/>
          <w:szCs w:val="24"/>
        </w:rPr>
        <w:t>In addition to pointing to the different loci (internal and external), a number of researchers have t</w:t>
      </w:r>
      <w:r w:rsidR="00274A21">
        <w:rPr>
          <w:rFonts w:ascii="Times New Roman" w:hAnsi="Times New Roman" w:cs="Times New Roman"/>
          <w:sz w:val="24"/>
          <w:szCs w:val="24"/>
        </w:rPr>
        <w:t>ak</w:t>
      </w:r>
      <w:r>
        <w:rPr>
          <w:rFonts w:ascii="Times New Roman" w:hAnsi="Times New Roman" w:cs="Times New Roman"/>
          <w:sz w:val="24"/>
          <w:szCs w:val="24"/>
        </w:rPr>
        <w:t>en</w:t>
      </w:r>
      <w:r w:rsidR="00274A21">
        <w:rPr>
          <w:rFonts w:ascii="Times New Roman" w:hAnsi="Times New Roman" w:cs="Times New Roman"/>
          <w:sz w:val="24"/>
          <w:szCs w:val="24"/>
        </w:rPr>
        <w:t xml:space="preserve"> a more specific view towards servitization challenges</w:t>
      </w:r>
      <w:r>
        <w:rPr>
          <w:rFonts w:ascii="Times New Roman" w:hAnsi="Times New Roman" w:cs="Times New Roman"/>
          <w:sz w:val="24"/>
          <w:szCs w:val="24"/>
        </w:rPr>
        <w:t xml:space="preserve">, which </w:t>
      </w:r>
      <w:r w:rsidR="004E1D7C">
        <w:rPr>
          <w:rFonts w:ascii="Times New Roman" w:hAnsi="Times New Roman" w:cs="Times New Roman"/>
          <w:sz w:val="24"/>
          <w:szCs w:val="24"/>
        </w:rPr>
        <w:t>can</w:t>
      </w:r>
      <w:r>
        <w:rPr>
          <w:rFonts w:ascii="Times New Roman" w:hAnsi="Times New Roman" w:cs="Times New Roman"/>
          <w:sz w:val="24"/>
          <w:szCs w:val="24"/>
        </w:rPr>
        <w:t xml:space="preserve"> be</w:t>
      </w:r>
      <w:r w:rsidR="00192E67">
        <w:rPr>
          <w:rFonts w:ascii="Times New Roman" w:hAnsi="Times New Roman" w:cs="Times New Roman"/>
          <w:sz w:val="24"/>
          <w:szCs w:val="24"/>
        </w:rPr>
        <w:t xml:space="preserve"> </w:t>
      </w:r>
      <w:r w:rsidR="004E1D7C">
        <w:rPr>
          <w:rFonts w:ascii="Times New Roman" w:hAnsi="Times New Roman" w:cs="Times New Roman"/>
          <w:sz w:val="24"/>
          <w:szCs w:val="24"/>
        </w:rPr>
        <w:t xml:space="preserve">largely </w:t>
      </w:r>
      <w:r w:rsidR="00192E67">
        <w:rPr>
          <w:rFonts w:ascii="Times New Roman" w:hAnsi="Times New Roman" w:cs="Times New Roman"/>
          <w:sz w:val="24"/>
          <w:szCs w:val="24"/>
        </w:rPr>
        <w:t>categorised into</w:t>
      </w:r>
      <w:r w:rsidR="006C79D9">
        <w:rPr>
          <w:rFonts w:ascii="Times New Roman" w:hAnsi="Times New Roman" w:cs="Times New Roman"/>
          <w:sz w:val="24"/>
          <w:szCs w:val="24"/>
        </w:rPr>
        <w:t xml:space="preserve"> </w:t>
      </w:r>
      <w:r w:rsidR="006D447F" w:rsidRPr="006D447F">
        <w:rPr>
          <w:rFonts w:ascii="Times New Roman" w:hAnsi="Times New Roman" w:cs="Times New Roman"/>
          <w:sz w:val="24"/>
          <w:szCs w:val="24"/>
        </w:rPr>
        <w:t>organisational</w:t>
      </w:r>
      <w:r w:rsidR="005F5DAE" w:rsidRPr="006D447F">
        <w:rPr>
          <w:rFonts w:ascii="Times New Roman" w:hAnsi="Times New Roman" w:cs="Times New Roman"/>
          <w:sz w:val="24"/>
          <w:szCs w:val="24"/>
        </w:rPr>
        <w:t xml:space="preserve"> structure and leadership, resources and </w:t>
      </w:r>
      <w:r w:rsidR="006D447F">
        <w:rPr>
          <w:rFonts w:ascii="Times New Roman" w:hAnsi="Times New Roman" w:cs="Times New Roman"/>
          <w:sz w:val="24"/>
          <w:szCs w:val="24"/>
        </w:rPr>
        <w:t>capabilities</w:t>
      </w:r>
      <w:r w:rsidR="005F5DAE" w:rsidRPr="006D447F">
        <w:rPr>
          <w:rFonts w:ascii="Times New Roman" w:hAnsi="Times New Roman" w:cs="Times New Roman"/>
          <w:sz w:val="24"/>
          <w:szCs w:val="24"/>
        </w:rPr>
        <w:t xml:space="preserve">, and cultural and </w:t>
      </w:r>
      <w:r w:rsidR="00A650E3" w:rsidRPr="00505B8E">
        <w:rPr>
          <w:rFonts w:ascii="Times New Roman" w:hAnsi="Times New Roman" w:cs="Times New Roman"/>
          <w:sz w:val="24"/>
          <w:szCs w:val="24"/>
        </w:rPr>
        <w:t>mind-set</w:t>
      </w:r>
      <w:r w:rsidR="005F5DAE" w:rsidRPr="00505B8E">
        <w:rPr>
          <w:rFonts w:ascii="Times New Roman" w:hAnsi="Times New Roman" w:cs="Times New Roman"/>
          <w:i/>
          <w:iCs/>
          <w:sz w:val="24"/>
          <w:szCs w:val="24"/>
        </w:rPr>
        <w:t xml:space="preserve"> </w:t>
      </w:r>
      <w:r w:rsidR="00225602" w:rsidRPr="00225602">
        <w:rPr>
          <w:rFonts w:ascii="Times New Roman" w:hAnsi="Times New Roman" w:cs="Times New Roman"/>
          <w:sz w:val="24"/>
          <w:szCs w:val="24"/>
        </w:rPr>
        <w:t xml:space="preserve"> </w:t>
      </w:r>
      <w:r w:rsidR="008F11C2" w:rsidRPr="00225602">
        <w:rPr>
          <w:rFonts w:ascii="Times New Roman" w:hAnsi="Times New Roman" w:cs="Times New Roman"/>
          <w:sz w:val="24"/>
          <w:szCs w:val="24"/>
        </w:rPr>
        <w:fldChar w:fldCharType="begin">
          <w:fldData xml:space="preserve">PEVuZE5vdGU+PENpdGU+PEF1dGhvcj5aaGFuZzwvQXV0aG9yPjxZZWFyPjIwMTc8L1llYXI+PFJl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</w:fldData>
        </w:fldChar>
      </w:r>
      <w:r w:rsidR="00F36548">
        <w:rPr>
          <w:rFonts w:ascii="Times New Roman" w:hAnsi="Times New Roman" w:cs="Times New Roman"/>
          <w:sz w:val="24"/>
          <w:szCs w:val="24"/>
        </w:rPr>
        <w:instrText xml:space="preserve"> ADDIN EN.CITE </w:instrText>
      </w:r>
      <w:r w:rsidR="00F36548">
        <w:rPr>
          <w:rFonts w:ascii="Times New Roman" w:hAnsi="Times New Roman" w:cs="Times New Roman"/>
          <w:sz w:val="24"/>
          <w:szCs w:val="24"/>
        </w:rPr>
        <w:fldChar w:fldCharType="begin">
          <w:fldData xml:space="preserve">PEVuZE5vdGU+PENpdGU+PEF1dGhvcj5aaGFuZzwvQXV0aG9yPjxZZWFyPjIwMTc8L1llYXI+PFJl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</w:fldData>
        </w:fldChar>
      </w:r>
      <w:r w:rsidR="00F36548">
        <w:rPr>
          <w:rFonts w:ascii="Times New Roman" w:hAnsi="Times New Roman" w:cs="Times New Roman"/>
          <w:sz w:val="24"/>
          <w:szCs w:val="24"/>
        </w:rPr>
        <w:instrText xml:space="preserve"> ADDIN EN.CITE.DATA </w:instrText>
      </w:r>
      <w:r w:rsidR="00F36548">
        <w:rPr>
          <w:rFonts w:ascii="Times New Roman" w:hAnsi="Times New Roman" w:cs="Times New Roman"/>
          <w:sz w:val="24"/>
          <w:szCs w:val="24"/>
        </w:rPr>
      </w:r>
      <w:r w:rsidR="00F36548">
        <w:rPr>
          <w:rFonts w:ascii="Times New Roman" w:hAnsi="Times New Roman" w:cs="Times New Roman"/>
          <w:sz w:val="24"/>
          <w:szCs w:val="24"/>
        </w:rPr>
        <w:fldChar w:fldCharType="end"/>
      </w:r>
      <w:r w:rsidR="008F11C2" w:rsidRPr="00225602">
        <w:rPr>
          <w:rFonts w:ascii="Times New Roman" w:hAnsi="Times New Roman" w:cs="Times New Roman"/>
          <w:sz w:val="24"/>
          <w:szCs w:val="24"/>
        </w:rPr>
      </w:r>
      <w:r w:rsidR="008F11C2" w:rsidRPr="00225602">
        <w:rPr>
          <w:rFonts w:ascii="Times New Roman" w:hAnsi="Times New Roman" w:cs="Times New Roman"/>
          <w:sz w:val="24"/>
          <w:szCs w:val="24"/>
        </w:rPr>
        <w:fldChar w:fldCharType="separate"/>
      </w:r>
      <w:r w:rsidR="00F36548">
        <w:rPr>
          <w:rFonts w:ascii="Times New Roman" w:hAnsi="Times New Roman" w:cs="Times New Roman"/>
          <w:noProof/>
          <w:sz w:val="24"/>
          <w:szCs w:val="24"/>
        </w:rPr>
        <w:t>(see, for example, Zhang and Banerji, 2017, Kamal et al., 2020, Dmitrijeva et al., 2020)</w:t>
      </w:r>
      <w:r w:rsidR="008F11C2" w:rsidRPr="00225602">
        <w:rPr>
          <w:rFonts w:ascii="Times New Roman" w:hAnsi="Times New Roman" w:cs="Times New Roman"/>
          <w:sz w:val="24"/>
          <w:szCs w:val="24"/>
        </w:rPr>
        <w:fldChar w:fldCharType="end"/>
      </w:r>
      <w:r w:rsidR="001002B5" w:rsidRPr="00225602">
        <w:rPr>
          <w:rFonts w:ascii="Times New Roman" w:hAnsi="Times New Roman" w:cs="Times New Roman"/>
          <w:sz w:val="24"/>
          <w:szCs w:val="24"/>
        </w:rPr>
        <w:t>.</w:t>
      </w:r>
    </w:p>
    <w:p w14:paraId="31145F79" w14:textId="3224E72D" w:rsidR="00CF7DCA" w:rsidRPr="00C82F2E" w:rsidRDefault="006D447F" w:rsidP="00B66748">
      <w:pPr>
        <w:spacing w:line="360" w:lineRule="auto"/>
        <w:jc w:val="both"/>
      </w:pPr>
      <w:r>
        <w:rPr>
          <w:rFonts w:ascii="Times New Roman" w:hAnsi="Times New Roman" w:cs="Times New Roman"/>
          <w:sz w:val="24"/>
          <w:szCs w:val="24"/>
        </w:rPr>
        <w:lastRenderedPageBreak/>
        <w:t>In particular, e</w:t>
      </w:r>
      <w:r w:rsidR="00D37A8C" w:rsidRPr="0016532D">
        <w:rPr>
          <w:rFonts w:ascii="Times New Roman" w:hAnsi="Times New Roman" w:cs="Times New Roman"/>
          <w:sz w:val="24"/>
          <w:szCs w:val="24"/>
        </w:rPr>
        <w:t xml:space="preserve">vidence in the literature </w:t>
      </w:r>
      <w:r>
        <w:rPr>
          <w:rFonts w:ascii="Times New Roman" w:hAnsi="Times New Roman" w:cs="Times New Roman"/>
          <w:sz w:val="24"/>
          <w:szCs w:val="24"/>
        </w:rPr>
        <w:t xml:space="preserve">points to challenges that relate to the </w:t>
      </w:r>
      <w:r w:rsidR="00D37A8C" w:rsidRPr="00DE49AF">
        <w:rPr>
          <w:rFonts w:ascii="Times New Roman" w:hAnsi="Times New Roman" w:cs="Times New Roman"/>
          <w:sz w:val="24"/>
          <w:szCs w:val="24"/>
        </w:rPr>
        <w:t>disrupt</w:t>
      </w:r>
      <w:r>
        <w:rPr>
          <w:rFonts w:ascii="Times New Roman" w:hAnsi="Times New Roman" w:cs="Times New Roman"/>
          <w:sz w:val="24"/>
          <w:szCs w:val="24"/>
        </w:rPr>
        <w:t>ion of</w:t>
      </w:r>
      <w:r w:rsidR="00D37A8C" w:rsidRPr="00DE49AF">
        <w:rPr>
          <w:rFonts w:ascii="Times New Roman" w:hAnsi="Times New Roman" w:cs="Times New Roman"/>
          <w:sz w:val="24"/>
          <w:szCs w:val="24"/>
        </w:rPr>
        <w:t xml:space="preserve"> the </w:t>
      </w:r>
      <w:r w:rsidR="00E25543">
        <w:rPr>
          <w:rFonts w:ascii="Times New Roman" w:hAnsi="Times New Roman" w:cs="Times New Roman"/>
          <w:sz w:val="24"/>
          <w:szCs w:val="24"/>
        </w:rPr>
        <w:t>established structure and</w:t>
      </w:r>
      <w:r w:rsidR="00D37A8C" w:rsidRPr="00DE49AF">
        <w:rPr>
          <w:rFonts w:ascii="Times New Roman" w:hAnsi="Times New Roman" w:cs="Times New Roman"/>
          <w:sz w:val="24"/>
          <w:szCs w:val="24"/>
        </w:rPr>
        <w:t xml:space="preserve"> arrangement </w:t>
      </w:r>
      <w:r w:rsidR="00E25543">
        <w:rPr>
          <w:rFonts w:ascii="Times New Roman" w:hAnsi="Times New Roman" w:cs="Times New Roman"/>
          <w:sz w:val="24"/>
          <w:szCs w:val="24"/>
        </w:rPr>
        <w:t>of</w:t>
      </w:r>
      <w:r w:rsidR="00D37A8C" w:rsidRPr="00DE49AF">
        <w:rPr>
          <w:rFonts w:ascii="Times New Roman" w:hAnsi="Times New Roman" w:cs="Times New Roman"/>
          <w:sz w:val="24"/>
          <w:szCs w:val="24"/>
        </w:rPr>
        <w:t xml:space="preserve"> organisations. Manufacturers </w:t>
      </w:r>
      <w:r w:rsidR="00D37A8C">
        <w:rPr>
          <w:rFonts w:ascii="Times New Roman" w:hAnsi="Times New Roman" w:cs="Times New Roman"/>
          <w:sz w:val="24"/>
          <w:szCs w:val="24"/>
        </w:rPr>
        <w:t xml:space="preserve">are </w:t>
      </w:r>
      <w:r w:rsidR="00D37A8C" w:rsidRPr="00DE49AF">
        <w:rPr>
          <w:rFonts w:ascii="Times New Roman" w:hAnsi="Times New Roman" w:cs="Times New Roman"/>
          <w:sz w:val="24"/>
          <w:szCs w:val="24"/>
        </w:rPr>
        <w:t>require</w:t>
      </w:r>
      <w:r w:rsidR="00D37A8C">
        <w:rPr>
          <w:rFonts w:ascii="Times New Roman" w:hAnsi="Times New Roman" w:cs="Times New Roman"/>
          <w:sz w:val="24"/>
          <w:szCs w:val="24"/>
        </w:rPr>
        <w:t>d</w:t>
      </w:r>
      <w:r w:rsidR="00D37A8C" w:rsidRPr="00DE49AF">
        <w:rPr>
          <w:rFonts w:ascii="Times New Roman" w:hAnsi="Times New Roman" w:cs="Times New Roman"/>
          <w:sz w:val="24"/>
          <w:szCs w:val="24"/>
        </w:rPr>
        <w:t xml:space="preserve"> to make certain changes </w:t>
      </w:r>
      <w:r w:rsidR="00D54509">
        <w:rPr>
          <w:rFonts w:ascii="Times New Roman" w:hAnsi="Times New Roman" w:cs="Times New Roman"/>
          <w:sz w:val="24"/>
          <w:szCs w:val="24"/>
        </w:rPr>
        <w:t>to</w:t>
      </w:r>
      <w:r w:rsidR="00D37A8C" w:rsidRPr="00DE49AF">
        <w:rPr>
          <w:rFonts w:ascii="Times New Roman" w:hAnsi="Times New Roman" w:cs="Times New Roman"/>
          <w:sz w:val="24"/>
          <w:szCs w:val="24"/>
        </w:rPr>
        <w:t xml:space="preserve"> their </w:t>
      </w:r>
      <w:r w:rsidR="00230763">
        <w:rPr>
          <w:rFonts w:ascii="Times New Roman" w:hAnsi="Times New Roman" w:cs="Times New Roman"/>
          <w:sz w:val="24"/>
          <w:szCs w:val="24"/>
        </w:rPr>
        <w:t>organisational</w:t>
      </w:r>
      <w:r w:rsidR="00D37A8C" w:rsidRPr="00DE49AF">
        <w:rPr>
          <w:rFonts w:ascii="Times New Roman" w:hAnsi="Times New Roman" w:cs="Times New Roman"/>
          <w:sz w:val="24"/>
          <w:szCs w:val="24"/>
        </w:rPr>
        <w:t xml:space="preserve"> structures </w:t>
      </w:r>
      <w:r w:rsidR="00D37A8C">
        <w:rPr>
          <w:rFonts w:ascii="Times New Roman" w:hAnsi="Times New Roman" w:cs="Times New Roman"/>
          <w:sz w:val="24"/>
          <w:szCs w:val="24"/>
        </w:rPr>
        <w:t>that enable the</w:t>
      </w:r>
      <w:r w:rsidR="00D37A8C" w:rsidRPr="009B3D72">
        <w:rPr>
          <w:rFonts w:ascii="Times New Roman" w:hAnsi="Times New Roman" w:cs="Times New Roman"/>
          <w:sz w:val="24"/>
          <w:szCs w:val="24"/>
        </w:rPr>
        <w:t xml:space="preserve"> </w:t>
      </w:r>
      <w:r w:rsidR="00D37A8C">
        <w:rPr>
          <w:rFonts w:ascii="Times New Roman" w:hAnsi="Times New Roman" w:cs="Times New Roman"/>
          <w:sz w:val="24"/>
          <w:szCs w:val="24"/>
        </w:rPr>
        <w:t>use</w:t>
      </w:r>
      <w:r w:rsidR="00D37A8C" w:rsidRPr="009B3D72">
        <w:rPr>
          <w:rFonts w:ascii="Times New Roman" w:hAnsi="Times New Roman" w:cs="Times New Roman"/>
          <w:sz w:val="24"/>
          <w:szCs w:val="24"/>
        </w:rPr>
        <w:t xml:space="preserve"> </w:t>
      </w:r>
      <w:r w:rsidR="00D37A8C">
        <w:rPr>
          <w:rFonts w:ascii="Times New Roman" w:hAnsi="Times New Roman" w:cs="Times New Roman"/>
          <w:sz w:val="24"/>
          <w:szCs w:val="24"/>
        </w:rPr>
        <w:t xml:space="preserve">of </w:t>
      </w:r>
      <w:r w:rsidR="00D37A8C" w:rsidRPr="009B3D72">
        <w:rPr>
          <w:rFonts w:ascii="Times New Roman" w:hAnsi="Times New Roman" w:cs="Times New Roman"/>
          <w:sz w:val="24"/>
          <w:szCs w:val="24"/>
        </w:rPr>
        <w:t xml:space="preserve">their conventional product-oriented resources </w:t>
      </w:r>
      <w:r w:rsidR="00D37A8C">
        <w:rPr>
          <w:rFonts w:ascii="Times New Roman" w:hAnsi="Times New Roman" w:cs="Times New Roman"/>
          <w:sz w:val="24"/>
          <w:szCs w:val="24"/>
        </w:rPr>
        <w:t>to</w:t>
      </w:r>
      <w:r w:rsidR="00D37A8C" w:rsidRPr="009B3D72">
        <w:rPr>
          <w:rFonts w:ascii="Times New Roman" w:hAnsi="Times New Roman" w:cs="Times New Roman"/>
          <w:sz w:val="24"/>
          <w:szCs w:val="24"/>
        </w:rPr>
        <w:t xml:space="preserve"> support their transformation towards </w:t>
      </w:r>
      <w:r w:rsidR="00D37A8C">
        <w:rPr>
          <w:rFonts w:ascii="Times New Roman" w:hAnsi="Times New Roman" w:cs="Times New Roman"/>
          <w:sz w:val="24"/>
          <w:szCs w:val="24"/>
        </w:rPr>
        <w:t xml:space="preserve">services </w:t>
      </w:r>
      <w:r w:rsidR="008F11C2">
        <w:rPr>
          <w:rFonts w:ascii="Times New Roman" w:hAnsi="Times New Roman" w:cs="Times New Roman"/>
          <w:sz w:val="24"/>
          <w:szCs w:val="24"/>
        </w:rPr>
        <w:fldChar w:fldCharType="begin"/>
      </w:r>
      <w:r w:rsidR="00D37A8C">
        <w:rPr>
          <w:rFonts w:ascii="Times New Roman" w:hAnsi="Times New Roman" w:cs="Times New Roman"/>
          <w:sz w:val="24"/>
          <w:szCs w:val="24"/>
        </w:rPr>
        <w:instrText xml:space="preserve"> ADDIN EN.CITE &lt;EndNote&gt;&lt;Cite&gt;&lt;Author&gt;Bustinza&lt;/Author&gt;&lt;Year&gt;2015&lt;/Year&gt;&lt;RecNum&gt;537&lt;/RecNum&gt;&lt;DisplayText&gt;(Bustinza et al., 2015)&lt;/DisplayText&gt;&lt;record&gt;&lt;rec-number&gt;537&lt;/rec-number&gt;&lt;foreign-keys&gt;&lt;key app="EN" db-id="wwddewsswdrrfkewdv6vdtw22ewvtrdt9e0p" timestamp="1594815360"&gt;537&lt;/key&gt;&lt;/foreign-keys&gt;&lt;ref-type name="Journal Article"&gt;17&lt;/ref-type&gt;&lt;contributors&gt;&lt;authors&gt;&lt;author&gt;Bustinza, Oscar F&lt;/author&gt;&lt;author&gt;Ziaee Bigdeli, Ali &lt;/author&gt;&lt;author&gt;Baines, Tim&lt;/author&gt;&lt;author&gt;Elliot, Cindy&lt;/author&gt;&lt;/authors&gt;&lt;/contributors&gt;&lt;titles&gt;&lt;title&gt;Servitization and competitive advantage: the importance of organizational structure and value chain position&lt;/title&gt;&lt;secondary-title&gt;Research-Technology Management&lt;/secondary-title&gt;&lt;/titles&gt;&lt;periodical&gt;&lt;full-title&gt;Research-Technology Management&lt;/full-title&gt;&lt;/periodical&gt;&lt;pages&gt;53-60&lt;/pages&gt;&lt;volume&gt;58&lt;/volume&gt;&lt;number&gt;5&lt;/number&gt;&lt;dates&gt;&lt;year&gt;2015&lt;/year&gt;&lt;/dates&gt;&lt;isbn&gt;0895-6308&lt;/isbn&gt;&lt;urls&gt;&lt;/urls&gt;&lt;/record&gt;&lt;/Cite&gt;&lt;/EndNote&gt;</w:instrText>
      </w:r>
      <w:r w:rsidR="008F11C2">
        <w:rPr>
          <w:rFonts w:ascii="Times New Roman" w:hAnsi="Times New Roman" w:cs="Times New Roman"/>
          <w:sz w:val="24"/>
          <w:szCs w:val="24"/>
        </w:rPr>
        <w:fldChar w:fldCharType="separate"/>
      </w:r>
      <w:r w:rsidR="00D37A8C">
        <w:rPr>
          <w:rFonts w:ascii="Times New Roman" w:hAnsi="Times New Roman" w:cs="Times New Roman"/>
          <w:noProof/>
          <w:sz w:val="24"/>
          <w:szCs w:val="24"/>
        </w:rPr>
        <w:t>(Bustinza et al., 2015)</w:t>
      </w:r>
      <w:r w:rsidR="008F11C2">
        <w:rPr>
          <w:rFonts w:ascii="Times New Roman" w:hAnsi="Times New Roman" w:cs="Times New Roman"/>
          <w:sz w:val="24"/>
          <w:szCs w:val="24"/>
        </w:rPr>
        <w:fldChar w:fldCharType="end"/>
      </w:r>
      <w:r w:rsidR="00D37A8C" w:rsidRPr="00DE49AF">
        <w:rPr>
          <w:rFonts w:ascii="Times New Roman" w:hAnsi="Times New Roman" w:cs="Times New Roman"/>
          <w:sz w:val="24"/>
          <w:szCs w:val="24"/>
        </w:rPr>
        <w:t xml:space="preserve">. </w:t>
      </w:r>
      <w:r w:rsidR="00D37A8C">
        <w:rPr>
          <w:rFonts w:ascii="Times New Roman" w:hAnsi="Times New Roman" w:cs="Times New Roman"/>
          <w:sz w:val="24"/>
          <w:szCs w:val="24"/>
        </w:rPr>
        <w:t>Such</w:t>
      </w:r>
      <w:r w:rsidR="00D37A8C" w:rsidRPr="00DE49AF">
        <w:rPr>
          <w:rFonts w:ascii="Times New Roman" w:hAnsi="Times New Roman" w:cs="Times New Roman"/>
          <w:sz w:val="24"/>
          <w:szCs w:val="24"/>
        </w:rPr>
        <w:t xml:space="preserve"> restructuring </w:t>
      </w:r>
      <w:r w:rsidR="00D37A8C">
        <w:rPr>
          <w:rFonts w:ascii="Times New Roman" w:hAnsi="Times New Roman" w:cs="Times New Roman"/>
          <w:sz w:val="24"/>
          <w:szCs w:val="24"/>
        </w:rPr>
        <w:t>triggers</w:t>
      </w:r>
      <w:r w:rsidR="00D37A8C" w:rsidRPr="009B3D72">
        <w:rPr>
          <w:rFonts w:ascii="Times New Roman" w:hAnsi="Times New Roman" w:cs="Times New Roman"/>
          <w:sz w:val="24"/>
          <w:szCs w:val="24"/>
        </w:rPr>
        <w:t xml:space="preserve"> </w:t>
      </w:r>
      <w:r>
        <w:rPr>
          <w:rFonts w:ascii="Times New Roman" w:hAnsi="Times New Roman" w:cs="Times New Roman"/>
          <w:sz w:val="24"/>
          <w:szCs w:val="24"/>
        </w:rPr>
        <w:t>resistance</w:t>
      </w:r>
      <w:r w:rsidR="00D37A8C">
        <w:rPr>
          <w:rFonts w:ascii="Times New Roman" w:hAnsi="Times New Roman" w:cs="Times New Roman"/>
          <w:sz w:val="24"/>
          <w:szCs w:val="24"/>
        </w:rPr>
        <w:t xml:space="preserve">, as </w:t>
      </w:r>
      <w:r w:rsidR="00D37A8C" w:rsidRPr="001618BE">
        <w:rPr>
          <w:rFonts w:ascii="Times New Roman" w:hAnsi="Times New Roman" w:cs="Times New Roman"/>
          <w:sz w:val="24"/>
          <w:szCs w:val="24"/>
        </w:rPr>
        <w:t>it affect</w:t>
      </w:r>
      <w:r w:rsidR="00D37A8C" w:rsidRPr="00987CA3">
        <w:rPr>
          <w:rFonts w:ascii="Times New Roman" w:hAnsi="Times New Roman" w:cs="Times New Roman"/>
          <w:sz w:val="24"/>
          <w:szCs w:val="24"/>
        </w:rPr>
        <w:t xml:space="preserve">s the </w:t>
      </w:r>
      <w:r w:rsidR="00D37A8C" w:rsidRPr="00987CA3">
        <w:rPr>
          <w:rFonts w:asciiTheme="majorBidi" w:hAnsiTheme="majorBidi" w:cstheme="majorBidi"/>
          <w:sz w:val="24"/>
          <w:szCs w:val="24"/>
        </w:rPr>
        <w:t xml:space="preserve">resource dependency between the service and other business functions. </w:t>
      </w:r>
      <w:r w:rsidR="00D37A8C" w:rsidRPr="00835C54">
        <w:rPr>
          <w:rFonts w:ascii="Times New Roman" w:hAnsi="Times New Roman" w:cs="Times New Roman"/>
          <w:sz w:val="24"/>
          <w:szCs w:val="24"/>
        </w:rPr>
        <w:t>Researchers also</w:t>
      </w:r>
      <w:r w:rsidR="00D37A8C" w:rsidRPr="0016532D">
        <w:rPr>
          <w:rFonts w:ascii="Times New Roman" w:hAnsi="Times New Roman" w:cs="Times New Roman"/>
          <w:sz w:val="24"/>
          <w:szCs w:val="24"/>
        </w:rPr>
        <w:t xml:space="preserve"> suggest that servitization can disrupt </w:t>
      </w:r>
      <w:r w:rsidR="00D37A8C" w:rsidRPr="0016532D">
        <w:rPr>
          <w:rFonts w:asciiTheme="majorBidi" w:hAnsiTheme="majorBidi" w:cstheme="majorBidi"/>
          <w:sz w:val="24"/>
          <w:szCs w:val="24"/>
        </w:rPr>
        <w:t xml:space="preserve">existing </w:t>
      </w:r>
      <w:r w:rsidR="00230763">
        <w:rPr>
          <w:rFonts w:asciiTheme="majorBidi" w:hAnsiTheme="majorBidi" w:cstheme="majorBidi"/>
          <w:sz w:val="24"/>
          <w:szCs w:val="24"/>
        </w:rPr>
        <w:t xml:space="preserve">roles of </w:t>
      </w:r>
      <w:r w:rsidR="00D37A8C" w:rsidRPr="0016532D">
        <w:rPr>
          <w:rFonts w:asciiTheme="majorBidi" w:hAnsiTheme="majorBidi" w:cstheme="majorBidi"/>
          <w:sz w:val="24"/>
          <w:szCs w:val="24"/>
        </w:rPr>
        <w:t>manufacturer</w:t>
      </w:r>
      <w:r w:rsidR="00D37A8C">
        <w:rPr>
          <w:rFonts w:asciiTheme="majorBidi" w:hAnsiTheme="majorBidi" w:cstheme="majorBidi"/>
          <w:sz w:val="24"/>
          <w:szCs w:val="24"/>
        </w:rPr>
        <w:t>s</w:t>
      </w:r>
      <w:r w:rsidR="00D37A8C" w:rsidRPr="0016532D">
        <w:rPr>
          <w:rFonts w:asciiTheme="majorBidi" w:hAnsiTheme="majorBidi" w:cstheme="majorBidi"/>
          <w:sz w:val="24"/>
          <w:szCs w:val="24"/>
        </w:rPr>
        <w:t xml:space="preserve"> and the wider ecosystem </w:t>
      </w:r>
      <w:r w:rsidR="00D37A8C">
        <w:rPr>
          <w:rFonts w:asciiTheme="majorBidi" w:hAnsiTheme="majorBidi" w:cstheme="majorBidi"/>
          <w:sz w:val="24"/>
          <w:szCs w:val="24"/>
        </w:rPr>
        <w:t xml:space="preserve">in which </w:t>
      </w:r>
      <w:r w:rsidR="00D37A8C" w:rsidRPr="0016532D">
        <w:rPr>
          <w:rFonts w:asciiTheme="majorBidi" w:hAnsiTheme="majorBidi" w:cstheme="majorBidi"/>
          <w:sz w:val="24"/>
          <w:szCs w:val="24"/>
        </w:rPr>
        <w:t xml:space="preserve">they are operating. </w:t>
      </w:r>
      <w:r w:rsidR="008F11C2" w:rsidRPr="0060034F">
        <w:rPr>
          <w:rFonts w:asciiTheme="majorBidi" w:hAnsiTheme="majorBidi" w:cstheme="majorBidi"/>
          <w:sz w:val="24"/>
          <w:szCs w:val="24"/>
        </w:rPr>
        <w:fldChar w:fldCharType="begin"/>
      </w:r>
      <w:r w:rsidR="00FA11BA">
        <w:rPr>
          <w:rFonts w:asciiTheme="majorBidi" w:hAnsiTheme="majorBidi" w:cstheme="majorBidi"/>
          <w:sz w:val="24"/>
          <w:szCs w:val="24"/>
        </w:rPr>
        <w:instrText xml:space="preserve"> ADDIN EN.CITE &lt;EndNote&gt;&lt;Cite AuthorYear="1"&gt;&lt;Author&gt;Rabetino&lt;/Author&gt;&lt;Year&gt;2018&lt;/Year&gt;&lt;RecNum&gt;1561&lt;/RecNum&gt;&lt;IDText&gt;To Servitize Is to (Re) position: Utilizing a Porterian View to Understand Servitization and Value Systems&lt;/IDText&gt;&lt;DisplayText&gt;Rabetino and Kohtamäki (2018)&lt;/DisplayText&gt;&lt;record&gt;&lt;rec-number&gt;1561&lt;/rec-number&gt;&lt;foreign-keys&gt;&lt;key app="EN" db-id="w5wwedtv0tftsiesxvkp00frxtxtrazssvww" timestamp="1582552491" guid="75a8f4f2-4e0c-4564-9e10-4f8120cbef96"&gt;1561&lt;/key&gt;&lt;/foreign-keys&gt;&lt;ref-type name="Book Section"&gt;5&lt;/ref-type&gt;&lt;contributors&gt;&lt;authors&gt;&lt;author&gt;Rabetino, Rodrigo&lt;/author&gt;&lt;author&gt;Kohtamäki, Marko&lt;/author&gt;&lt;/authors&gt;&lt;/contributors&gt;&lt;titles&gt;&lt;title&gt;To Servitize Is to (Re) position: Utilizing a Porterian View to Understand Servitization and Value Systems&lt;/title&gt;&lt;secondary-title&gt;Practices and Tools for Servitization&lt;/secondary-title&gt;&lt;/titles&gt;&lt;pages&gt;325-341&lt;/pages&gt;&lt;dates&gt;&lt;year&gt;2018&lt;/year&gt;&lt;/dates&gt;&lt;publisher&gt;Springer&lt;/publisher&gt;&lt;urls&gt;&lt;/urls&gt;&lt;/record&gt;&lt;/Cite&gt;&lt;/EndNote&gt;</w:instrText>
      </w:r>
      <w:r w:rsidR="008F11C2" w:rsidRPr="0060034F">
        <w:rPr>
          <w:rFonts w:asciiTheme="majorBidi" w:hAnsiTheme="majorBidi" w:cstheme="majorBidi"/>
          <w:sz w:val="24"/>
          <w:szCs w:val="24"/>
        </w:rPr>
        <w:fldChar w:fldCharType="separate"/>
      </w:r>
      <w:r w:rsidR="00FA11BA">
        <w:rPr>
          <w:rFonts w:asciiTheme="majorBidi" w:hAnsiTheme="majorBidi" w:cstheme="majorBidi"/>
          <w:noProof/>
          <w:sz w:val="24"/>
          <w:szCs w:val="24"/>
        </w:rPr>
        <w:t>Rabetino and Kohtamäki (2018)</w:t>
      </w:r>
      <w:r w:rsidR="008F11C2" w:rsidRPr="0060034F">
        <w:rPr>
          <w:rFonts w:asciiTheme="majorBidi" w:hAnsiTheme="majorBidi" w:cstheme="majorBidi"/>
          <w:sz w:val="24"/>
          <w:szCs w:val="24"/>
        </w:rPr>
        <w:fldChar w:fldCharType="end"/>
      </w:r>
      <w:r w:rsidR="00D37A8C" w:rsidRPr="0016532D">
        <w:rPr>
          <w:rFonts w:asciiTheme="majorBidi" w:hAnsiTheme="majorBidi" w:cstheme="majorBidi"/>
          <w:sz w:val="24"/>
          <w:szCs w:val="24"/>
        </w:rPr>
        <w:t xml:space="preserve"> demonstrate that manufacturers need bargaining power in the ecosystem to develop and deliver integrated product-service offerings</w:t>
      </w:r>
      <w:r w:rsidR="00C82F2E">
        <w:rPr>
          <w:rFonts w:asciiTheme="majorBidi" w:hAnsiTheme="majorBidi" w:cstheme="majorBidi"/>
          <w:sz w:val="24"/>
          <w:szCs w:val="24"/>
        </w:rPr>
        <w:t>, and</w:t>
      </w:r>
      <w:r w:rsidR="00D37A8C" w:rsidRPr="0016532D">
        <w:rPr>
          <w:rFonts w:asciiTheme="majorBidi" w:hAnsiTheme="majorBidi" w:cstheme="majorBidi"/>
          <w:sz w:val="24"/>
          <w:szCs w:val="24"/>
        </w:rPr>
        <w:t xml:space="preserve"> </w:t>
      </w:r>
      <w:r w:rsidR="008F11C2" w:rsidRPr="001002B5">
        <w:rPr>
          <w:rFonts w:asciiTheme="majorBidi" w:hAnsiTheme="majorBidi" w:cstheme="majorBidi"/>
          <w:sz w:val="24"/>
          <w:szCs w:val="24"/>
        </w:rPr>
        <w:fldChar w:fldCharType="begin"/>
      </w:r>
      <w:r w:rsidR="00FA11BA">
        <w:rPr>
          <w:rFonts w:asciiTheme="majorBidi" w:hAnsiTheme="majorBidi" w:cstheme="majorBidi"/>
          <w:sz w:val="24"/>
          <w:szCs w:val="24"/>
        </w:rPr>
        <w:instrText xml:space="preserve"> ADDIN EN.CITE &lt;EndNote&gt;&lt;Cite AuthorYear="1"&gt;&lt;Author&gt;Turunen&lt;/Author&gt;&lt;Year&gt;2014&lt;/Year&gt;&lt;RecNum&gt;415&lt;/RecNum&gt;&lt;DisplayText&gt;Turunen and Finne (2014)&lt;/DisplayText&gt;&lt;record&gt;&lt;rec-number&gt;415&lt;/rec-number&gt;&lt;foreign-keys&gt;&lt;key app="EN" db-id="wwddewsswdrrfkewdv6vdtw22ewvtrdt9e0p" timestamp="1581598722"&gt;415&lt;/key&gt;&lt;/foreign-keys&gt;&lt;ref-type name="Journal Article"&gt;17&lt;/ref-type&gt;&lt;contributors&gt;&lt;authors&gt;&lt;author&gt;Turunen, Taija&lt;/author&gt;&lt;author&gt;Finne, Max&lt;/author&gt;&lt;/authors&gt;&lt;/contributors&gt;&lt;titles&gt;&lt;title&gt;The organisational environment’s impact on the servitization of manufacturers&lt;/title&gt;&lt;secondary-title&gt;European Management Journal&lt;/secondary-title&gt;&lt;/titles&gt;&lt;periodical&gt;&lt;full-title&gt;European Management Journal&lt;/full-title&gt;&lt;/periodical&gt;&lt;pages&gt;603-615&lt;/pages&gt;&lt;volume&gt;32&lt;/volume&gt;&lt;number&gt;4&lt;/number&gt;&lt;dates&gt;&lt;year&gt;2014&lt;/year&gt;&lt;/dates&gt;&lt;isbn&gt;0263-2373&lt;/isbn&gt;&lt;urls&gt;&lt;/urls&gt;&lt;/record&gt;&lt;/Cite&gt;&lt;/EndNote&gt;</w:instrText>
      </w:r>
      <w:r w:rsidR="008F11C2" w:rsidRPr="001002B5">
        <w:rPr>
          <w:rFonts w:asciiTheme="majorBidi" w:hAnsiTheme="majorBidi" w:cstheme="majorBidi"/>
          <w:sz w:val="24"/>
          <w:szCs w:val="24"/>
        </w:rPr>
        <w:fldChar w:fldCharType="separate"/>
      </w:r>
      <w:r w:rsidR="00FA11BA">
        <w:rPr>
          <w:rFonts w:asciiTheme="majorBidi" w:hAnsiTheme="majorBidi" w:cstheme="majorBidi"/>
          <w:noProof/>
          <w:sz w:val="24"/>
          <w:szCs w:val="24"/>
        </w:rPr>
        <w:t>Turunen and Finne (2014)</w:t>
      </w:r>
      <w:r w:rsidR="008F11C2" w:rsidRPr="001002B5">
        <w:rPr>
          <w:rFonts w:asciiTheme="majorBidi" w:hAnsiTheme="majorBidi" w:cstheme="majorBidi"/>
          <w:sz w:val="24"/>
          <w:szCs w:val="24"/>
        </w:rPr>
        <w:fldChar w:fldCharType="end"/>
      </w:r>
      <w:r w:rsidR="00D37A8C" w:rsidRPr="0016532D">
        <w:rPr>
          <w:rFonts w:asciiTheme="majorBidi" w:hAnsiTheme="majorBidi" w:cstheme="majorBidi"/>
          <w:sz w:val="24"/>
          <w:szCs w:val="24"/>
        </w:rPr>
        <w:t xml:space="preserve"> </w:t>
      </w:r>
      <w:r w:rsidR="00D37A8C">
        <w:rPr>
          <w:rFonts w:asciiTheme="majorBidi" w:hAnsiTheme="majorBidi" w:cstheme="majorBidi"/>
          <w:sz w:val="24"/>
          <w:szCs w:val="24"/>
        </w:rPr>
        <w:t>show</w:t>
      </w:r>
      <w:r w:rsidR="00D37A8C" w:rsidRPr="0016532D">
        <w:rPr>
          <w:rFonts w:asciiTheme="majorBidi" w:hAnsiTheme="majorBidi" w:cstheme="majorBidi"/>
          <w:sz w:val="24"/>
          <w:szCs w:val="24"/>
        </w:rPr>
        <w:t xml:space="preserve"> how servitization makes manufacturers increasingly dependent on third</w:t>
      </w:r>
      <w:r w:rsidR="00D37A8C">
        <w:rPr>
          <w:rFonts w:asciiTheme="majorBidi" w:hAnsiTheme="majorBidi" w:cstheme="majorBidi"/>
          <w:sz w:val="24"/>
          <w:szCs w:val="24"/>
        </w:rPr>
        <w:t>-</w:t>
      </w:r>
      <w:r w:rsidR="00D37A8C" w:rsidRPr="0016532D">
        <w:rPr>
          <w:rFonts w:asciiTheme="majorBidi" w:hAnsiTheme="majorBidi" w:cstheme="majorBidi"/>
          <w:sz w:val="24"/>
          <w:szCs w:val="24"/>
        </w:rPr>
        <w:t xml:space="preserve">party organisations for accessing resources needed </w:t>
      </w:r>
      <w:r w:rsidR="002B0CDC">
        <w:rPr>
          <w:rFonts w:asciiTheme="majorBidi" w:hAnsiTheme="majorBidi" w:cstheme="majorBidi"/>
          <w:sz w:val="24"/>
          <w:szCs w:val="24"/>
        </w:rPr>
        <w:t>to</w:t>
      </w:r>
      <w:r w:rsidR="00D37A8C" w:rsidRPr="0016532D">
        <w:rPr>
          <w:rFonts w:asciiTheme="majorBidi" w:hAnsiTheme="majorBidi" w:cstheme="majorBidi"/>
          <w:sz w:val="24"/>
          <w:szCs w:val="24"/>
        </w:rPr>
        <w:t xml:space="preserve"> develop and deliver services. </w:t>
      </w:r>
      <w:r w:rsidR="00D37A8C" w:rsidRPr="0016532D">
        <w:rPr>
          <w:rFonts w:ascii="Times New Roman" w:hAnsi="Times New Roman" w:cs="Times New Roman"/>
          <w:sz w:val="24"/>
          <w:szCs w:val="24"/>
        </w:rPr>
        <w:t xml:space="preserve">Such dependencies could potentially pose issues for manufacturers, </w:t>
      </w:r>
      <w:r w:rsidR="00D37A8C">
        <w:rPr>
          <w:rFonts w:ascii="Times New Roman" w:hAnsi="Times New Roman" w:cs="Times New Roman"/>
          <w:sz w:val="24"/>
          <w:szCs w:val="24"/>
        </w:rPr>
        <w:t>as</w:t>
      </w:r>
      <w:r w:rsidR="00D37A8C" w:rsidRPr="0016532D">
        <w:rPr>
          <w:rFonts w:ascii="Times New Roman" w:hAnsi="Times New Roman" w:cs="Times New Roman"/>
          <w:sz w:val="24"/>
          <w:szCs w:val="24"/>
        </w:rPr>
        <w:t xml:space="preserve"> they increase commercial risks in service-related contracts </w:t>
      </w:r>
      <w:r w:rsidR="008F11C2" w:rsidRPr="0016532D">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&lt;EndNote&gt;&lt;Cite&gt;&lt;Author&gt;Hou&lt;/Author&gt;&lt;Year&gt;2018&lt;/Year&gt;&lt;RecNum&gt;392&lt;/RecNum&gt;&lt;IDText&gt;Investigating risks of outcome-based service contracts from a provider’s perspective&lt;/IDText&gt;&lt;DisplayText&gt;(Hou and Neely, 2018)&lt;/DisplayText&gt;&lt;record&gt;&lt;rec-number&gt;392&lt;/rec-number&gt;&lt;foreign-keys&gt;&lt;key app="EN" db-id="wwddewsswdrrfkewdv6vdtw22ewvtrdt9e0p" timestamp="1561544838"&gt;392&lt;/key&gt;&lt;/foreign-keys&gt;&lt;ref-type name="Journal Article"&gt;17&lt;/ref-type&gt;&lt;contributors&gt;&lt;authors&gt;&lt;author&gt;Hou, Jingchen&lt;/author&gt;&lt;author&gt;Neely, Andy&lt;/author&gt;&lt;/authors&gt;&lt;/contributors&gt;&lt;titles&gt;&lt;title&gt;Investigating risks of outcome-based service contracts from a provider’s perspective&lt;/title&gt;&lt;secondary-title&gt;International Journal of Production Research&lt;/secondary-title&gt;&lt;/titles&gt;&lt;periodical&gt;&lt;full-title&gt;International Journal of Production Research&lt;/full-title&gt;&lt;/periodical&gt;&lt;pages&gt;2103-2115&lt;/pages&gt;&lt;volume&gt;56&lt;/volume&gt;&lt;number&gt;6&lt;/number&gt;&lt;dates&gt;&lt;year&gt;2018&lt;/year&gt;&lt;/dates&gt;&lt;isbn&gt;0020-7543&lt;/isbn&gt;&lt;urls&gt;&lt;/urls&gt;&lt;/record&gt;&lt;/Cite&gt;&lt;/EndNote&gt;</w:instrText>
      </w:r>
      <w:r w:rsidR="008F11C2" w:rsidRPr="0016532D">
        <w:rPr>
          <w:rFonts w:ascii="Times New Roman" w:hAnsi="Times New Roman" w:cs="Times New Roman"/>
          <w:sz w:val="24"/>
          <w:szCs w:val="24"/>
        </w:rPr>
        <w:fldChar w:fldCharType="separate"/>
      </w:r>
      <w:r w:rsidR="00D37A8C" w:rsidRPr="0016532D">
        <w:rPr>
          <w:rFonts w:ascii="Times New Roman" w:hAnsi="Times New Roman" w:cs="Times New Roman"/>
          <w:noProof/>
          <w:sz w:val="24"/>
          <w:szCs w:val="24"/>
        </w:rPr>
        <w:t>(Hou and Neely, 2018)</w:t>
      </w:r>
      <w:r w:rsidR="008F11C2" w:rsidRPr="0016532D">
        <w:rPr>
          <w:rFonts w:ascii="Times New Roman" w:hAnsi="Times New Roman" w:cs="Times New Roman"/>
          <w:sz w:val="24"/>
          <w:szCs w:val="24"/>
        </w:rPr>
        <w:fldChar w:fldCharType="end"/>
      </w:r>
      <w:r w:rsidR="00D37A8C" w:rsidRPr="0016532D">
        <w:rPr>
          <w:rFonts w:ascii="Times New Roman" w:hAnsi="Times New Roman" w:cs="Times New Roman"/>
          <w:sz w:val="24"/>
          <w:szCs w:val="24"/>
        </w:rPr>
        <w:t>.</w:t>
      </w:r>
      <w:r>
        <w:rPr>
          <w:rFonts w:ascii="Times New Roman" w:hAnsi="Times New Roman" w:cs="Times New Roman"/>
          <w:sz w:val="24"/>
          <w:szCs w:val="24"/>
        </w:rPr>
        <w:t xml:space="preserve"> </w:t>
      </w:r>
    </w:p>
    <w:p w14:paraId="27AA2137" w14:textId="042449BD" w:rsidR="00F770FE" w:rsidRPr="009B3D72" w:rsidRDefault="00C82F2E" w:rsidP="00A82609">
      <w:pPr>
        <w:spacing w:before="240" w:line="360" w:lineRule="auto"/>
        <w:jc w:val="both"/>
        <w:rPr>
          <w:rFonts w:ascii="Times New Roman" w:hAnsi="Times New Roman" w:cs="Times New Roman"/>
          <w:sz w:val="24"/>
          <w:szCs w:val="24"/>
        </w:rPr>
      </w:pPr>
      <w:r w:rsidRPr="00987CA3">
        <w:rPr>
          <w:rFonts w:ascii="Times New Roman" w:hAnsi="Times New Roman" w:cs="Times New Roman"/>
          <w:sz w:val="24"/>
          <w:szCs w:val="24"/>
        </w:rPr>
        <w:t xml:space="preserve">From the resources and </w:t>
      </w:r>
      <w:r w:rsidR="006D447F" w:rsidRPr="00987CA3">
        <w:rPr>
          <w:rFonts w:ascii="Times New Roman" w:hAnsi="Times New Roman" w:cs="Times New Roman"/>
          <w:sz w:val="24"/>
          <w:szCs w:val="24"/>
        </w:rPr>
        <w:t>capabilit</w:t>
      </w:r>
      <w:r w:rsidR="0017550C" w:rsidRPr="00987CA3">
        <w:rPr>
          <w:rFonts w:ascii="Times New Roman" w:hAnsi="Times New Roman" w:cs="Times New Roman"/>
          <w:sz w:val="24"/>
          <w:szCs w:val="24"/>
        </w:rPr>
        <w:t>ies</w:t>
      </w:r>
      <w:r w:rsidRPr="00987CA3">
        <w:rPr>
          <w:rFonts w:ascii="Times New Roman" w:hAnsi="Times New Roman" w:cs="Times New Roman"/>
          <w:sz w:val="24"/>
          <w:szCs w:val="24"/>
        </w:rPr>
        <w:t xml:space="preserve"> perspective, s</w:t>
      </w:r>
      <w:r w:rsidR="00D37A8C" w:rsidRPr="00987CA3">
        <w:rPr>
          <w:rFonts w:ascii="Times New Roman" w:hAnsi="Times New Roman" w:cs="Times New Roman"/>
          <w:sz w:val="24"/>
          <w:szCs w:val="24"/>
        </w:rPr>
        <w:t>ervitization research has shown that, in the development and delivery of service offerings, m</w:t>
      </w:r>
      <w:r w:rsidR="00D37A8C" w:rsidRPr="00556F43">
        <w:rPr>
          <w:rFonts w:ascii="Times New Roman" w:hAnsi="Times New Roman" w:cs="Times New Roman"/>
          <w:sz w:val="24"/>
          <w:szCs w:val="24"/>
        </w:rPr>
        <w:t xml:space="preserve">anufacturers are required to leverage unique resources and build distinctive capabilities and competencies </w:t>
      </w:r>
      <w:r w:rsidR="008F11C2" w:rsidRPr="00987CA3">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&lt;EndNote&gt;&lt;Cite&gt;&lt;Author&gt;Kowalkowski&lt;/Author&gt;&lt;Year&gt;2013&lt;/Year&gt;&lt;RecNum&gt;1425&lt;/RecNum&gt;&lt;DisplayText&gt;(Kowalkowski et al., 2013)&lt;/DisplayText&gt;&lt;record&gt;&lt;rec-number&gt;1425&lt;/rec-number&gt;&lt;foreign-keys&gt;&lt;key app="EN" db-id="w5wwedtv0tftsiesxvkp00frxtxtrazssvww" timestamp="1536221977" guid="0b78361d-68cb-43ae-8c33-23acd800df4c"&gt;1425&lt;/key&gt;&lt;/foreign-keys&gt;&lt;ref-type name="Journal Article"&gt;17&lt;/ref-type&gt;&lt;contributors&gt;&lt;authors&gt;&lt;author&gt;Kowalkowski, Christian&lt;/author&gt;&lt;author&gt;Witell, Lars&lt;/author&gt;&lt;author&gt;Gustafsson, Anders&lt;/author&gt;&lt;/authors&gt;&lt;/contributors&gt;&lt;titles&gt;&lt;title&gt;Any way goes: Identifying value constellations for service infusion in SMEs&lt;/title&gt;&lt;secondary-title&gt;Industrial Marketing Management&lt;/secondary-title&gt;&lt;/titles&gt;&lt;periodical&gt;&lt;full-title&gt;Industrial Marketing Management&lt;/full-title&gt;&lt;/periodical&gt;&lt;pages&gt;18-30&lt;/pages&gt;&lt;volume&gt;42&lt;/volume&gt;&lt;number&gt;1&lt;/number&gt;&lt;keywords&gt;&lt;keyword&gt;Service infusion&lt;/keyword&gt;&lt;keyword&gt;Small- and medium-sized enterprises&lt;/keyword&gt;&lt;keyword&gt;Value constellation&lt;/keyword&gt;&lt;keyword&gt;Service strategy&lt;/keyword&gt;&lt;keyword&gt;Service transition&lt;/keyword&gt;&lt;/keywords&gt;&lt;dates&gt;&lt;year&gt;2013&lt;/year&gt;&lt;pub-dates&gt;&lt;date&gt;2013/01/01/&lt;/date&gt;&lt;/pub-dates&gt;&lt;/dates&gt;&lt;isbn&gt;0019-8501&lt;/isbn&gt;&lt;urls&gt;&lt;related-urls&gt;&lt;url&gt;http://www.sciencedirect.com/science/article/pii/S0019850112001873&lt;/url&gt;&lt;/related-urls&gt;&lt;/urls&gt;&lt;electronic-resource-num&gt;https://doi.org/10.1016/j.indmarman.2012.11.004&lt;/electronic-resource-num&gt;&lt;/record&gt;&lt;/Cite&gt;&lt;/EndNote&gt;</w:instrText>
      </w:r>
      <w:r w:rsidR="008F11C2" w:rsidRPr="00987CA3">
        <w:rPr>
          <w:rFonts w:ascii="Times New Roman" w:hAnsi="Times New Roman" w:cs="Times New Roman"/>
          <w:sz w:val="24"/>
          <w:szCs w:val="24"/>
        </w:rPr>
        <w:fldChar w:fldCharType="separate"/>
      </w:r>
      <w:r w:rsidR="00F36548">
        <w:rPr>
          <w:rFonts w:ascii="Times New Roman" w:hAnsi="Times New Roman" w:cs="Times New Roman"/>
          <w:noProof/>
          <w:sz w:val="24"/>
          <w:szCs w:val="24"/>
        </w:rPr>
        <w:t>(Kowalkowski et al., 2013)</w:t>
      </w:r>
      <w:r w:rsidR="008F11C2" w:rsidRPr="00987CA3">
        <w:rPr>
          <w:rFonts w:ascii="Times New Roman" w:hAnsi="Times New Roman" w:cs="Times New Roman"/>
          <w:sz w:val="24"/>
          <w:szCs w:val="24"/>
        </w:rPr>
        <w:fldChar w:fldCharType="end"/>
      </w:r>
      <w:r w:rsidR="00D37A8C" w:rsidRPr="00987CA3">
        <w:rPr>
          <w:rFonts w:ascii="Times New Roman" w:hAnsi="Times New Roman" w:cs="Times New Roman"/>
          <w:sz w:val="24"/>
          <w:szCs w:val="24"/>
        </w:rPr>
        <w:t>. Existing</w:t>
      </w:r>
      <w:r w:rsidR="00D37A8C" w:rsidRPr="00DE49AF">
        <w:rPr>
          <w:rFonts w:ascii="Times New Roman" w:hAnsi="Times New Roman" w:cs="Times New Roman"/>
          <w:sz w:val="24"/>
          <w:szCs w:val="24"/>
        </w:rPr>
        <w:t xml:space="preserve"> research also indicate</w:t>
      </w:r>
      <w:r w:rsidR="00D37A8C">
        <w:rPr>
          <w:rFonts w:ascii="Times New Roman" w:hAnsi="Times New Roman" w:cs="Times New Roman"/>
          <w:sz w:val="24"/>
          <w:szCs w:val="24"/>
        </w:rPr>
        <w:t>s</w:t>
      </w:r>
      <w:r w:rsidR="00D37A8C" w:rsidRPr="00DE49AF">
        <w:rPr>
          <w:rFonts w:ascii="Times New Roman" w:hAnsi="Times New Roman" w:cs="Times New Roman"/>
          <w:sz w:val="24"/>
          <w:szCs w:val="24"/>
        </w:rPr>
        <w:t xml:space="preserve"> that </w:t>
      </w:r>
      <w:r w:rsidR="00701608">
        <w:rPr>
          <w:rFonts w:asciiTheme="majorBidi" w:hAnsiTheme="majorBidi" w:cstheme="majorBidi"/>
          <w:sz w:val="24"/>
          <w:szCs w:val="24"/>
        </w:rPr>
        <w:t>manufacturers</w:t>
      </w:r>
      <w:r w:rsidR="00D37A8C">
        <w:rPr>
          <w:rFonts w:asciiTheme="majorBidi" w:hAnsiTheme="majorBidi" w:cstheme="majorBidi"/>
          <w:sz w:val="24"/>
          <w:szCs w:val="24"/>
        </w:rPr>
        <w:t xml:space="preserve"> </w:t>
      </w:r>
      <w:r w:rsidR="00D37A8C" w:rsidRPr="009B3D72">
        <w:rPr>
          <w:rFonts w:asciiTheme="majorBidi" w:hAnsiTheme="majorBidi" w:cstheme="majorBidi"/>
          <w:sz w:val="24"/>
          <w:szCs w:val="24"/>
        </w:rPr>
        <w:t xml:space="preserve">lack </w:t>
      </w:r>
      <w:r w:rsidR="00701608">
        <w:rPr>
          <w:rFonts w:asciiTheme="majorBidi" w:hAnsiTheme="majorBidi" w:cstheme="majorBidi"/>
          <w:sz w:val="24"/>
          <w:szCs w:val="24"/>
        </w:rPr>
        <w:t>the</w:t>
      </w:r>
      <w:r w:rsidR="00D37A8C" w:rsidRPr="009B3D72">
        <w:rPr>
          <w:rFonts w:asciiTheme="majorBidi" w:hAnsiTheme="majorBidi" w:cstheme="majorBidi"/>
          <w:sz w:val="24"/>
          <w:szCs w:val="24"/>
        </w:rPr>
        <w:t xml:space="preserve"> required resources within </w:t>
      </w:r>
      <w:r w:rsidR="00D37A8C">
        <w:rPr>
          <w:rFonts w:asciiTheme="majorBidi" w:hAnsiTheme="majorBidi" w:cstheme="majorBidi"/>
          <w:sz w:val="24"/>
          <w:szCs w:val="24"/>
        </w:rPr>
        <w:t>manufacturing organisations</w:t>
      </w:r>
      <w:r w:rsidR="00D37A8C" w:rsidRPr="009B3D72">
        <w:rPr>
          <w:rFonts w:asciiTheme="majorBidi" w:hAnsiTheme="majorBidi" w:cstheme="majorBidi"/>
          <w:sz w:val="24"/>
          <w:szCs w:val="24"/>
        </w:rPr>
        <w:t>. This requires changes in the position of the manufacturers in the wider ecosystem</w:t>
      </w:r>
      <w:r w:rsidR="00D37A8C">
        <w:rPr>
          <w:rFonts w:asciiTheme="majorBidi" w:hAnsiTheme="majorBidi" w:cstheme="majorBidi"/>
          <w:sz w:val="24"/>
          <w:szCs w:val="24"/>
        </w:rPr>
        <w:t>,</w:t>
      </w:r>
      <w:r w:rsidR="00D37A8C" w:rsidRPr="009B3D72">
        <w:rPr>
          <w:rFonts w:asciiTheme="majorBidi" w:hAnsiTheme="majorBidi" w:cstheme="majorBidi"/>
          <w:sz w:val="24"/>
          <w:szCs w:val="24"/>
        </w:rPr>
        <w:t xml:space="preserve"> not only to leverage the use of existing resources and core capabilities but also to acquire capabilities </w:t>
      </w:r>
      <w:r w:rsidR="00D37A8C">
        <w:rPr>
          <w:rFonts w:asciiTheme="majorBidi" w:hAnsiTheme="majorBidi" w:cstheme="majorBidi"/>
          <w:sz w:val="24"/>
          <w:szCs w:val="24"/>
        </w:rPr>
        <w:t>they</w:t>
      </w:r>
      <w:r w:rsidR="00D37A8C" w:rsidRPr="009B3D72">
        <w:rPr>
          <w:rFonts w:asciiTheme="majorBidi" w:hAnsiTheme="majorBidi" w:cstheme="majorBidi"/>
          <w:sz w:val="24"/>
          <w:szCs w:val="24"/>
        </w:rPr>
        <w:t xml:space="preserve"> do not currently possess </w:t>
      </w:r>
      <w:r w:rsidR="008F11C2" w:rsidRPr="009B3D72">
        <w:rPr>
          <w:rFonts w:asciiTheme="majorBidi" w:hAnsiTheme="majorBidi" w:cstheme="majorBidi"/>
          <w:sz w:val="24"/>
          <w:szCs w:val="24"/>
        </w:rPr>
        <w:fldChar w:fldCharType="begin"/>
      </w:r>
      <w:r w:rsidR="00D667E7">
        <w:rPr>
          <w:rFonts w:asciiTheme="majorBidi" w:hAnsiTheme="majorBidi" w:cstheme="majorBidi"/>
          <w:sz w:val="24"/>
          <w:szCs w:val="24"/>
        </w:rPr>
        <w:instrText xml:space="preserve"> ADDIN EN.CITE &lt;EndNote&gt;&lt;Cite&gt;&lt;Author&gt;Rabetino&lt;/Author&gt;&lt;Year&gt;2013&lt;/Year&gt;&lt;RecNum&gt;1566&lt;/RecNum&gt;&lt;DisplayText&gt;(Rabetino and Kohtamäki, 2013)&lt;/DisplayText&gt;&lt;record&gt;&lt;rec-number&gt;1566&lt;/rec-number&gt;&lt;foreign-keys&gt;&lt;key app="EN" db-id="w5wwedtv0tftsiesxvkp00frxtxtrazssvww" timestamp="1582648646" guid="14a40476-b01c-47f4-8f68-86dce4b474b7"&gt;1566&lt;/key&gt;&lt;/foreign-keys&gt;&lt;ref-type name="Conference Proceedings"&gt;10&lt;/ref-type&gt;&lt;contributors&gt;&lt;authors&gt;&lt;author&gt;Rabetino, Rodrigo&lt;/author&gt;&lt;author&gt;Kohtamäki, Marko&lt;/author&gt;&lt;/authors&gt;&lt;/contributors&gt;&lt;titles&gt;&lt;title&gt;System integration, integrated solutions and industry organization: A value system approach&lt;/title&gt;&lt;secondary-title&gt;29th IMP Conference, 30th August-2nd September 2013, Atlanta, Georgia&lt;/secondary-title&gt;&lt;/titles&gt;&lt;dates&gt;&lt;year&gt;2013&lt;/year&gt;&lt;/dates&gt;&lt;urls&gt;&lt;/urls&gt;&lt;/record&gt;&lt;/Cite&gt;&lt;/EndNote&gt;</w:instrText>
      </w:r>
      <w:r w:rsidR="008F11C2" w:rsidRPr="009B3D72">
        <w:rPr>
          <w:rFonts w:asciiTheme="majorBidi" w:hAnsiTheme="majorBidi" w:cstheme="majorBidi"/>
          <w:sz w:val="24"/>
          <w:szCs w:val="24"/>
        </w:rPr>
        <w:fldChar w:fldCharType="separate"/>
      </w:r>
      <w:r w:rsidR="00D37A8C" w:rsidRPr="009B3D72">
        <w:rPr>
          <w:rFonts w:asciiTheme="majorBidi" w:hAnsiTheme="majorBidi" w:cstheme="majorBidi"/>
          <w:noProof/>
          <w:sz w:val="24"/>
          <w:szCs w:val="24"/>
        </w:rPr>
        <w:t>(Rabetino and Kohtamäki, 2013)</w:t>
      </w:r>
      <w:r w:rsidR="008F11C2" w:rsidRPr="009B3D72">
        <w:rPr>
          <w:rFonts w:asciiTheme="majorBidi" w:hAnsiTheme="majorBidi" w:cstheme="majorBidi"/>
          <w:sz w:val="24"/>
          <w:szCs w:val="24"/>
        </w:rPr>
        <w:fldChar w:fldCharType="end"/>
      </w:r>
      <w:r w:rsidR="00D37A8C" w:rsidRPr="00DE49AF">
        <w:rPr>
          <w:rFonts w:asciiTheme="majorBidi" w:hAnsiTheme="majorBidi" w:cstheme="majorBidi"/>
          <w:sz w:val="24"/>
          <w:szCs w:val="24"/>
        </w:rPr>
        <w:t xml:space="preserve">. For </w:t>
      </w:r>
      <w:r w:rsidR="00D37A8C" w:rsidRPr="00987CA3">
        <w:rPr>
          <w:rFonts w:asciiTheme="majorBidi" w:hAnsiTheme="majorBidi" w:cstheme="majorBidi"/>
          <w:sz w:val="24"/>
          <w:szCs w:val="24"/>
        </w:rPr>
        <w:t xml:space="preserve">instance, </w:t>
      </w:r>
      <w:r w:rsidR="008F11C2" w:rsidRPr="00987CA3">
        <w:rPr>
          <w:rFonts w:asciiTheme="majorBidi" w:hAnsiTheme="majorBidi" w:cstheme="majorBidi"/>
          <w:sz w:val="24"/>
          <w:szCs w:val="24"/>
        </w:rPr>
        <w:fldChar w:fldCharType="begin"/>
      </w:r>
      <w:r w:rsidR="00FA11BA">
        <w:rPr>
          <w:rFonts w:asciiTheme="majorBidi" w:hAnsiTheme="majorBidi" w:cstheme="majorBidi"/>
          <w:sz w:val="24"/>
          <w:szCs w:val="24"/>
        </w:rPr>
        <w:instrText xml:space="preserve"> ADDIN EN.CITE &lt;EndNote&gt;&lt;Cite AuthorYear="1"&gt;&lt;Author&gt;Coreynen&lt;/Author&gt;&lt;Year&gt;2017&lt;/Year&gt;&lt;RecNum&gt;426&lt;/RecNum&gt;&lt;DisplayText&gt;Coreynen et al. (2017)&lt;/DisplayText&gt;&lt;record&gt;&lt;rec-number&gt;426&lt;/rec-number&gt;&lt;foreign-keys&gt;&lt;key app="EN" db-id="wwddewsswdrrfkewdv6vdtw22ewvtrdt9e0p" timestamp="1582121325"&gt;426&lt;/key&gt;&lt;/foreign-keys&gt;&lt;ref-type name="Journal Article"&gt;17&lt;/ref-type&gt;&lt;contributors&gt;&lt;authors&gt;&lt;author&gt;Coreynen, Wim&lt;/author&gt;&lt;author&gt;Matthyssens, Paul&lt;/author&gt;&lt;author&gt;Van Bockhaven, Wouter&lt;/author&gt;&lt;/authors&gt;&lt;/contributors&gt;&lt;titles&gt;&lt;title&gt;Boosting servitization through digitization: Pathways and dynamic resource configurations for manufacturers&lt;/title&gt;&lt;secondary-title&gt;Industrial Marketing Management&lt;/secondary-title&gt;&lt;/titles&gt;&lt;periodical&gt;&lt;full-title&gt;Industrial Marketing Management&lt;/full-title&gt;&lt;/periodical&gt;&lt;pages&gt;42-53&lt;/pages&gt;&lt;volume&gt;60&lt;/volume&gt;&lt;dates&gt;&lt;year&gt;2017&lt;/year&gt;&lt;/dates&gt;&lt;isbn&gt;0019-8501&lt;/isbn&gt;&lt;urls&gt;&lt;/urls&gt;&lt;/record&gt;&lt;/Cite&gt;&lt;/EndNote&gt;</w:instrText>
      </w:r>
      <w:r w:rsidR="008F11C2" w:rsidRPr="00987CA3">
        <w:rPr>
          <w:rFonts w:asciiTheme="majorBidi" w:hAnsiTheme="majorBidi" w:cstheme="majorBidi"/>
          <w:sz w:val="24"/>
          <w:szCs w:val="24"/>
        </w:rPr>
        <w:fldChar w:fldCharType="separate"/>
      </w:r>
      <w:r w:rsidR="00FA11BA">
        <w:rPr>
          <w:rFonts w:asciiTheme="majorBidi" w:hAnsiTheme="majorBidi" w:cstheme="majorBidi"/>
          <w:noProof/>
          <w:sz w:val="24"/>
          <w:szCs w:val="24"/>
        </w:rPr>
        <w:t>Coreynen et al. (2017)</w:t>
      </w:r>
      <w:r w:rsidR="008F11C2" w:rsidRPr="00987CA3">
        <w:rPr>
          <w:rFonts w:asciiTheme="majorBidi" w:hAnsiTheme="majorBidi" w:cstheme="majorBidi"/>
          <w:sz w:val="24"/>
          <w:szCs w:val="24"/>
        </w:rPr>
        <w:fldChar w:fldCharType="end"/>
      </w:r>
      <w:r w:rsidR="00D37A8C" w:rsidRPr="00987CA3">
        <w:rPr>
          <w:rFonts w:asciiTheme="majorBidi" w:hAnsiTheme="majorBidi" w:cstheme="majorBidi"/>
          <w:sz w:val="24"/>
          <w:szCs w:val="24"/>
        </w:rPr>
        <w:t xml:space="preserve"> explain</w:t>
      </w:r>
      <w:r w:rsidR="00D37A8C" w:rsidRPr="002B0CDC">
        <w:rPr>
          <w:rFonts w:asciiTheme="majorBidi" w:hAnsiTheme="majorBidi" w:cstheme="majorBidi"/>
          <w:sz w:val="24"/>
          <w:szCs w:val="24"/>
        </w:rPr>
        <w:t xml:space="preserve"> how servitizing manufacturers are required to collaborate with external</w:t>
      </w:r>
      <w:r w:rsidR="00D37A8C" w:rsidRPr="00DE49AF">
        <w:rPr>
          <w:rFonts w:asciiTheme="majorBidi" w:hAnsiTheme="majorBidi" w:cstheme="majorBidi"/>
          <w:sz w:val="24"/>
          <w:szCs w:val="24"/>
        </w:rPr>
        <w:t xml:space="preserve"> </w:t>
      </w:r>
      <w:r w:rsidR="006460F6">
        <w:rPr>
          <w:rFonts w:asciiTheme="majorBidi" w:hAnsiTheme="majorBidi" w:cstheme="majorBidi"/>
          <w:sz w:val="24"/>
          <w:szCs w:val="24"/>
        </w:rPr>
        <w:t>firms</w:t>
      </w:r>
      <w:r w:rsidR="00D37A8C" w:rsidRPr="00DE49AF">
        <w:rPr>
          <w:rFonts w:asciiTheme="majorBidi" w:hAnsiTheme="majorBidi" w:cstheme="majorBidi"/>
          <w:sz w:val="24"/>
          <w:szCs w:val="24"/>
        </w:rPr>
        <w:t xml:space="preserve"> to either develop or acquire </w:t>
      </w:r>
      <w:r w:rsidR="00F770FE">
        <w:rPr>
          <w:rFonts w:asciiTheme="majorBidi" w:hAnsiTheme="majorBidi" w:cstheme="majorBidi"/>
          <w:sz w:val="24"/>
          <w:szCs w:val="24"/>
        </w:rPr>
        <w:t xml:space="preserve">the </w:t>
      </w:r>
      <w:r w:rsidR="00D37A8C" w:rsidRPr="00DE49AF">
        <w:rPr>
          <w:rFonts w:asciiTheme="majorBidi" w:hAnsiTheme="majorBidi" w:cstheme="majorBidi"/>
          <w:sz w:val="24"/>
          <w:szCs w:val="24"/>
        </w:rPr>
        <w:t>new</w:t>
      </w:r>
      <w:r w:rsidR="00D37A8C">
        <w:rPr>
          <w:rFonts w:asciiTheme="majorBidi" w:hAnsiTheme="majorBidi" w:cstheme="majorBidi"/>
          <w:sz w:val="24"/>
          <w:szCs w:val="24"/>
        </w:rPr>
        <w:t xml:space="preserve"> knowledge and competencies</w:t>
      </w:r>
      <w:r w:rsidR="00D37A8C" w:rsidRPr="009B3D72">
        <w:rPr>
          <w:rFonts w:asciiTheme="majorBidi" w:hAnsiTheme="majorBidi" w:cstheme="majorBidi"/>
          <w:sz w:val="24"/>
          <w:szCs w:val="24"/>
        </w:rPr>
        <w:t xml:space="preserve"> that allow them to customise their service offerings. </w:t>
      </w:r>
      <w:r w:rsidR="00701608" w:rsidRPr="009B3D72">
        <w:rPr>
          <w:rFonts w:asciiTheme="majorBidi" w:hAnsiTheme="majorBidi" w:cstheme="majorBidi"/>
          <w:sz w:val="24"/>
          <w:szCs w:val="24"/>
        </w:rPr>
        <w:t xml:space="preserve">Such service-related </w:t>
      </w:r>
      <w:r w:rsidR="00701608">
        <w:rPr>
          <w:rFonts w:asciiTheme="majorBidi" w:hAnsiTheme="majorBidi" w:cstheme="majorBidi"/>
          <w:sz w:val="24"/>
          <w:szCs w:val="24"/>
        </w:rPr>
        <w:t>competencies</w:t>
      </w:r>
      <w:r w:rsidR="00701608" w:rsidRPr="009B3D72">
        <w:rPr>
          <w:rFonts w:asciiTheme="majorBidi" w:hAnsiTheme="majorBidi" w:cstheme="majorBidi"/>
          <w:sz w:val="24"/>
          <w:szCs w:val="24"/>
        </w:rPr>
        <w:t xml:space="preserve"> </w:t>
      </w:r>
      <w:r w:rsidR="00701608">
        <w:rPr>
          <w:rFonts w:asciiTheme="majorBidi" w:hAnsiTheme="majorBidi" w:cstheme="majorBidi"/>
          <w:sz w:val="24"/>
          <w:szCs w:val="24"/>
        </w:rPr>
        <w:t xml:space="preserve">may </w:t>
      </w:r>
      <w:r w:rsidR="00701608" w:rsidRPr="009B3D72">
        <w:rPr>
          <w:rFonts w:asciiTheme="majorBidi" w:hAnsiTheme="majorBidi" w:cstheme="majorBidi"/>
          <w:sz w:val="24"/>
          <w:szCs w:val="24"/>
        </w:rPr>
        <w:t xml:space="preserve">interact with </w:t>
      </w:r>
      <w:r w:rsidR="00701608">
        <w:rPr>
          <w:rFonts w:asciiTheme="majorBidi" w:hAnsiTheme="majorBidi" w:cstheme="majorBidi"/>
          <w:sz w:val="24"/>
          <w:szCs w:val="24"/>
        </w:rPr>
        <w:t>the</w:t>
      </w:r>
      <w:r w:rsidR="00701608" w:rsidRPr="009B3D72">
        <w:rPr>
          <w:rFonts w:asciiTheme="majorBidi" w:hAnsiTheme="majorBidi" w:cstheme="majorBidi"/>
          <w:sz w:val="24"/>
          <w:szCs w:val="24"/>
        </w:rPr>
        <w:t xml:space="preserve"> </w:t>
      </w:r>
      <w:r w:rsidR="00701608">
        <w:rPr>
          <w:rFonts w:asciiTheme="majorBidi" w:hAnsiTheme="majorBidi" w:cstheme="majorBidi"/>
          <w:sz w:val="24"/>
          <w:szCs w:val="24"/>
        </w:rPr>
        <w:t>competencies</w:t>
      </w:r>
      <w:r w:rsidR="00701608" w:rsidRPr="009B3D72">
        <w:rPr>
          <w:rFonts w:asciiTheme="majorBidi" w:hAnsiTheme="majorBidi" w:cstheme="majorBidi"/>
          <w:sz w:val="24"/>
          <w:szCs w:val="24"/>
        </w:rPr>
        <w:t xml:space="preserve"> </w:t>
      </w:r>
      <w:r w:rsidR="00701608">
        <w:rPr>
          <w:rFonts w:asciiTheme="majorBidi" w:hAnsiTheme="majorBidi" w:cstheme="majorBidi"/>
          <w:sz w:val="24"/>
          <w:szCs w:val="24"/>
        </w:rPr>
        <w:t xml:space="preserve">of other actors </w:t>
      </w:r>
      <w:r w:rsidR="00701608" w:rsidRPr="009B3D72">
        <w:rPr>
          <w:rFonts w:asciiTheme="majorBidi" w:hAnsiTheme="majorBidi" w:cstheme="majorBidi"/>
          <w:sz w:val="24"/>
          <w:szCs w:val="24"/>
        </w:rPr>
        <w:t xml:space="preserve">(customers, suppliers, etc.), ultimately changing the </w:t>
      </w:r>
      <w:r w:rsidR="00701608">
        <w:rPr>
          <w:rFonts w:asciiTheme="majorBidi" w:hAnsiTheme="majorBidi" w:cstheme="majorBidi"/>
          <w:sz w:val="24"/>
          <w:szCs w:val="24"/>
        </w:rPr>
        <w:t>competency</w:t>
      </w:r>
      <w:r w:rsidR="00701608" w:rsidRPr="009B3D72">
        <w:rPr>
          <w:rFonts w:asciiTheme="majorBidi" w:hAnsiTheme="majorBidi" w:cstheme="majorBidi"/>
          <w:sz w:val="24"/>
          <w:szCs w:val="24"/>
        </w:rPr>
        <w:t xml:space="preserve"> configuration of the servitization-based ecosystem </w:t>
      </w:r>
      <w:r w:rsidR="008F11C2" w:rsidRPr="009B3D72">
        <w:rPr>
          <w:rFonts w:asciiTheme="majorBidi" w:hAnsiTheme="majorBidi" w:cstheme="majorBidi"/>
          <w:sz w:val="24"/>
          <w:szCs w:val="24"/>
        </w:rPr>
        <w:fldChar w:fldCharType="begin"/>
      </w:r>
      <w:r w:rsidR="00D37A8C" w:rsidRPr="009B3D72">
        <w:rPr>
          <w:rFonts w:asciiTheme="majorBidi" w:hAnsiTheme="majorBidi" w:cstheme="majorBidi"/>
          <w:sz w:val="24"/>
          <w:szCs w:val="24"/>
        </w:rPr>
        <w:instrText xml:space="preserve"> ADDIN EN.CITE &lt;EndNote&gt;&lt;Cite&gt;&lt;Author&gt;Gebauer&lt;/Author&gt;&lt;Year&gt;2019&lt;/Year&gt;&lt;RecNum&gt;429&lt;/RecNum&gt;&lt;DisplayText&gt;(Gebauer and Binz, 2019)&lt;/DisplayText&gt;&lt;record&gt;&lt;rec-number&gt;429&lt;/rec-number&gt;&lt;foreign-keys&gt;&lt;key app="EN" db-id="wwddewsswdrrfkewdv6vdtw22ewvtrdt9e0p" timestamp="1582130106"&gt;429&lt;/key&gt;&lt;/foreign-keys&gt;&lt;ref-type name="Journal Article"&gt;17&lt;/ref-type&gt;&lt;contributors&gt;&lt;authors&gt;&lt;author&gt;Gebauer, Heiko&lt;/author&gt;&lt;author&gt;Binz, Christian&lt;/author&gt;&lt;/authors&gt;&lt;/contributors&gt;&lt;titles&gt;&lt;title&gt;Regional benefits of servitization processes: Evidence from the wind-to-energy industry&lt;/title&gt;&lt;secondary-title&gt;Regional Studies&lt;/secondary-title&gt;&lt;/titles&gt;&lt;periodical&gt;&lt;full-title&gt;Regional Studies&lt;/full-title&gt;&lt;/periodical&gt;&lt;pages&gt;366-375&lt;/pages&gt;&lt;volume&gt;53&lt;/volume&gt;&lt;number&gt;3&lt;/number&gt;&lt;dates&gt;&lt;year&gt;2019&lt;/year&gt;&lt;/dates&gt;&lt;isbn&gt;0034-3404&lt;/isbn&gt;&lt;urls&gt;&lt;/urls&gt;&lt;/record&gt;&lt;/Cite&gt;&lt;/EndNote&gt;</w:instrText>
      </w:r>
      <w:r w:rsidR="008F11C2" w:rsidRPr="009B3D72">
        <w:rPr>
          <w:rFonts w:asciiTheme="majorBidi" w:hAnsiTheme="majorBidi" w:cstheme="majorBidi"/>
          <w:sz w:val="24"/>
          <w:szCs w:val="24"/>
        </w:rPr>
        <w:fldChar w:fldCharType="separate"/>
      </w:r>
      <w:r w:rsidR="00D37A8C" w:rsidRPr="009B3D72">
        <w:rPr>
          <w:rFonts w:asciiTheme="majorBidi" w:hAnsiTheme="majorBidi" w:cstheme="majorBidi"/>
          <w:noProof/>
          <w:sz w:val="24"/>
          <w:szCs w:val="24"/>
        </w:rPr>
        <w:t>(Gebauer and Binz, 2019)</w:t>
      </w:r>
      <w:r w:rsidR="008F11C2" w:rsidRPr="009B3D72">
        <w:rPr>
          <w:rFonts w:asciiTheme="majorBidi" w:hAnsiTheme="majorBidi" w:cstheme="majorBidi"/>
          <w:sz w:val="24"/>
          <w:szCs w:val="24"/>
        </w:rPr>
        <w:fldChar w:fldCharType="end"/>
      </w:r>
      <w:r w:rsidR="00D37A8C" w:rsidRPr="00DE49AF">
        <w:rPr>
          <w:rFonts w:asciiTheme="majorBidi" w:hAnsiTheme="majorBidi" w:cstheme="majorBidi"/>
          <w:sz w:val="24"/>
          <w:szCs w:val="24"/>
        </w:rPr>
        <w:t xml:space="preserve">. </w:t>
      </w:r>
    </w:p>
    <w:p w14:paraId="5DB4CE02" w14:textId="5FB4543D" w:rsidR="00987CA3" w:rsidRDefault="00A62DCF" w:rsidP="00A82609">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Furthermore,</w:t>
      </w:r>
      <w:r w:rsidR="00C82F2E">
        <w:rPr>
          <w:rFonts w:ascii="Times New Roman" w:hAnsi="Times New Roman" w:cs="Times New Roman"/>
          <w:sz w:val="24"/>
          <w:szCs w:val="24"/>
        </w:rPr>
        <w:t xml:space="preserve"> </w:t>
      </w:r>
      <w:r w:rsidR="00B44B58">
        <w:rPr>
          <w:rFonts w:ascii="Times New Roman" w:hAnsi="Times New Roman" w:cs="Times New Roman"/>
          <w:sz w:val="24"/>
          <w:szCs w:val="24"/>
        </w:rPr>
        <w:t>e</w:t>
      </w:r>
      <w:r w:rsidR="00D37A8C" w:rsidRPr="00DE49AF">
        <w:rPr>
          <w:rFonts w:ascii="Times New Roman" w:hAnsi="Times New Roman" w:cs="Times New Roman"/>
          <w:sz w:val="24"/>
          <w:szCs w:val="24"/>
        </w:rPr>
        <w:t>vidence in the existing literature suggests that servitization trigg</w:t>
      </w:r>
      <w:r w:rsidR="00D37A8C" w:rsidRPr="009B3D72">
        <w:rPr>
          <w:rFonts w:ascii="Times New Roman" w:hAnsi="Times New Roman" w:cs="Times New Roman"/>
          <w:sz w:val="24"/>
          <w:szCs w:val="24"/>
        </w:rPr>
        <w:t xml:space="preserve">ers </w:t>
      </w:r>
      <w:r>
        <w:rPr>
          <w:rFonts w:ascii="Times New Roman" w:hAnsi="Times New Roman" w:cs="Times New Roman"/>
          <w:sz w:val="24"/>
          <w:szCs w:val="24"/>
        </w:rPr>
        <w:t xml:space="preserve">cultural and </w:t>
      </w:r>
      <w:r w:rsidR="00C90CD3">
        <w:rPr>
          <w:rFonts w:ascii="Times New Roman" w:hAnsi="Times New Roman" w:cs="Times New Roman"/>
          <w:sz w:val="24"/>
          <w:szCs w:val="24"/>
        </w:rPr>
        <w:t>mind-set</w:t>
      </w:r>
      <w:r>
        <w:rPr>
          <w:rFonts w:ascii="Times New Roman" w:hAnsi="Times New Roman" w:cs="Times New Roman"/>
          <w:sz w:val="24"/>
          <w:szCs w:val="24"/>
        </w:rPr>
        <w:t xml:space="preserve"> </w:t>
      </w:r>
      <w:r w:rsidRPr="00FE59DB">
        <w:rPr>
          <w:rFonts w:ascii="Times New Roman" w:hAnsi="Times New Roman" w:cs="Times New Roman"/>
          <w:sz w:val="24"/>
          <w:szCs w:val="24"/>
        </w:rPr>
        <w:t xml:space="preserve">challenges </w:t>
      </w:r>
      <w:r w:rsidR="00D37A8C" w:rsidRPr="00FE59DB">
        <w:rPr>
          <w:rFonts w:ascii="Times New Roman" w:hAnsi="Times New Roman" w:cs="Times New Roman"/>
          <w:sz w:val="24"/>
          <w:szCs w:val="24"/>
        </w:rPr>
        <w:t>in traditionally product-</w:t>
      </w:r>
      <w:r w:rsidR="00D01185">
        <w:rPr>
          <w:rFonts w:ascii="Times New Roman" w:hAnsi="Times New Roman" w:cs="Times New Roman"/>
          <w:sz w:val="24"/>
          <w:szCs w:val="24"/>
        </w:rPr>
        <w:t>focused</w:t>
      </w:r>
      <w:r w:rsidR="00D37A8C" w:rsidRPr="00FE59DB">
        <w:rPr>
          <w:rFonts w:ascii="Times New Roman" w:hAnsi="Times New Roman" w:cs="Times New Roman"/>
          <w:sz w:val="24"/>
          <w:szCs w:val="24"/>
        </w:rPr>
        <w:t xml:space="preserve"> environment</w:t>
      </w:r>
      <w:r w:rsidR="00185DE9" w:rsidRPr="00FE59DB">
        <w:rPr>
          <w:rFonts w:ascii="Times New Roman" w:hAnsi="Times New Roman" w:cs="Times New Roman"/>
          <w:sz w:val="24"/>
          <w:szCs w:val="24"/>
        </w:rPr>
        <w:t>s</w:t>
      </w:r>
      <w:r w:rsidR="00D37A8C" w:rsidRPr="009B3D72">
        <w:rPr>
          <w:rFonts w:ascii="Times New Roman" w:hAnsi="Times New Roman" w:cs="Times New Roman"/>
          <w:sz w:val="24"/>
          <w:szCs w:val="24"/>
        </w:rPr>
        <w:t xml:space="preserve"> </w:t>
      </w:r>
      <w:r w:rsidR="008F11C2" w:rsidRPr="009B3D72">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&lt;EndNote&gt;&lt;Cite&gt;&lt;Author&gt;Tronvoll&lt;/Author&gt;&lt;Year&gt;2020&lt;/Year&gt;&lt;RecNum&gt;1571&lt;/RecNum&gt;&lt;DisplayText&gt;(Tronvoll et al., 2020)&lt;/DisplayText&gt;&lt;record&gt;&lt;rec-number&gt;1571&lt;/rec-number&gt;&lt;foreign-keys&gt;&lt;key app="EN" db-id="w5wwedtv0tftsiesxvkp00frxtxtrazssvww" timestamp="1601626732" guid="c5e506f3-a536-4527-811c-75d393f67602"&gt;1571&lt;/key&gt;&lt;/foreign-keys&gt;&lt;ref-type name="Journal Article"&gt;17&lt;/ref-type&gt;&lt;contributors&gt;&lt;authors&gt;&lt;author&gt;Tronvoll, Bård&lt;/author&gt;&lt;author&gt;Sklyar, Alexey&lt;/author&gt;&lt;author&gt;Sörhammar, David&lt;/author&gt;&lt;author&gt;Kowalkowski, Christian&lt;/author&gt;&lt;/authors&gt;&lt;/contributors&gt;&lt;titles&gt;&lt;title&gt;Transformational shifts through digital servitization&lt;/title&gt;&lt;secondary-title&gt;Industrial Marketing Management&lt;/secondary-title&gt;&lt;/titles&gt;&lt;periodical&gt;&lt;full-title&gt;Industrial Marketing Management&lt;/full-title&gt;&lt;/periodical&gt;&lt;dates&gt;&lt;year&gt;2020&lt;/year&gt;&lt;/dates&gt;&lt;isbn&gt;0019-8501&lt;/isbn&gt;&lt;urls&gt;&lt;/urls&gt;&lt;/record&gt;&lt;/Cite&gt;&lt;/EndNote&gt;</w:instrText>
      </w:r>
      <w:r w:rsidR="008F11C2" w:rsidRPr="009B3D72">
        <w:rPr>
          <w:rFonts w:ascii="Times New Roman" w:hAnsi="Times New Roman" w:cs="Times New Roman"/>
          <w:sz w:val="24"/>
          <w:szCs w:val="24"/>
        </w:rPr>
        <w:fldChar w:fldCharType="separate"/>
      </w:r>
      <w:r w:rsidR="00F36548">
        <w:rPr>
          <w:rFonts w:ascii="Times New Roman" w:hAnsi="Times New Roman" w:cs="Times New Roman"/>
          <w:noProof/>
          <w:sz w:val="24"/>
          <w:szCs w:val="24"/>
        </w:rPr>
        <w:t>(Tronvoll et al., 2020)</w:t>
      </w:r>
      <w:r w:rsidR="008F11C2" w:rsidRPr="009B3D72">
        <w:rPr>
          <w:rFonts w:ascii="Times New Roman" w:hAnsi="Times New Roman" w:cs="Times New Roman"/>
          <w:sz w:val="24"/>
          <w:szCs w:val="24"/>
        </w:rPr>
        <w:fldChar w:fldCharType="end"/>
      </w:r>
      <w:r w:rsidR="00D37A8C" w:rsidRPr="00DE49AF">
        <w:rPr>
          <w:rFonts w:ascii="Times New Roman" w:hAnsi="Times New Roman" w:cs="Times New Roman"/>
          <w:sz w:val="24"/>
          <w:szCs w:val="24"/>
        </w:rPr>
        <w:t xml:space="preserve">. Servitization requires relationship-based value creation, and this increases the number of </w:t>
      </w:r>
      <w:r w:rsidR="00D37A8C">
        <w:rPr>
          <w:rFonts w:ascii="Times New Roman" w:hAnsi="Times New Roman" w:cs="Times New Roman"/>
          <w:sz w:val="24"/>
          <w:szCs w:val="24"/>
        </w:rPr>
        <w:t>employees</w:t>
      </w:r>
      <w:r w:rsidR="00D37A8C" w:rsidRPr="00DE49AF">
        <w:rPr>
          <w:rFonts w:ascii="Times New Roman" w:hAnsi="Times New Roman" w:cs="Times New Roman"/>
          <w:sz w:val="24"/>
          <w:szCs w:val="24"/>
        </w:rPr>
        <w:t xml:space="preserve"> who interact with customer</w:t>
      </w:r>
      <w:r w:rsidR="00D37A8C">
        <w:rPr>
          <w:rFonts w:ascii="Times New Roman" w:hAnsi="Times New Roman" w:cs="Times New Roman"/>
          <w:sz w:val="24"/>
          <w:szCs w:val="24"/>
        </w:rPr>
        <w:t>s</w:t>
      </w:r>
      <w:r w:rsidR="00D37A8C" w:rsidRPr="00DE49AF">
        <w:rPr>
          <w:rFonts w:ascii="Times New Roman" w:hAnsi="Times New Roman" w:cs="Times New Roman"/>
          <w:sz w:val="24"/>
          <w:szCs w:val="24"/>
        </w:rPr>
        <w:t xml:space="preserve"> directly. Such re</w:t>
      </w:r>
      <w:r w:rsidR="00D37A8C" w:rsidRPr="009B3D72">
        <w:rPr>
          <w:rFonts w:ascii="Times New Roman" w:hAnsi="Times New Roman" w:cs="Times New Roman"/>
          <w:sz w:val="24"/>
          <w:szCs w:val="24"/>
        </w:rPr>
        <w:t xml:space="preserve">orientation in roles </w:t>
      </w:r>
      <w:r w:rsidR="00D37A8C">
        <w:rPr>
          <w:rFonts w:ascii="Times New Roman" w:hAnsi="Times New Roman" w:cs="Times New Roman"/>
          <w:sz w:val="24"/>
          <w:szCs w:val="24"/>
        </w:rPr>
        <w:t>is</w:t>
      </w:r>
      <w:r w:rsidR="00D37A8C" w:rsidRPr="009B3D72">
        <w:rPr>
          <w:rFonts w:ascii="Times New Roman" w:hAnsi="Times New Roman" w:cs="Times New Roman"/>
          <w:sz w:val="24"/>
          <w:szCs w:val="24"/>
        </w:rPr>
        <w:t xml:space="preserve"> one of the principal challenges of servitization </w:t>
      </w:r>
      <w:r w:rsidR="008F11C2" w:rsidRPr="009B3D72">
        <w:rPr>
          <w:rFonts w:ascii="Times New Roman" w:hAnsi="Times New Roman" w:cs="Times New Roman"/>
          <w:sz w:val="24"/>
          <w:szCs w:val="24"/>
        </w:rPr>
        <w:fldChar w:fldCharType="begin"/>
      </w:r>
      <w:r w:rsidR="00D667E7">
        <w:rPr>
          <w:rFonts w:ascii="Times New Roman" w:hAnsi="Times New Roman" w:cs="Times New Roman"/>
          <w:sz w:val="24"/>
          <w:szCs w:val="24"/>
        </w:rPr>
        <w:instrText xml:space="preserve"> ADDIN EN.CITE &lt;EndNote&gt;&lt;Cite&gt;&lt;Author&gt;Martinez&lt;/Author&gt;&lt;Year&gt;2010&lt;/Year&gt;&lt;RecNum&gt;315&lt;/RecNum&gt;&lt;IDText&gt;Challenges in transforming manufacturing organisations into product-service providers&lt;/IDText&gt;&lt;DisplayText&gt;(Martinez et al., 2010)&lt;/DisplayText&gt;&lt;record&gt;&lt;rec-number&gt;315&lt;/rec-number&gt;&lt;foreign-keys&gt;&lt;key app="EN" db-id="w5wwedtv0tftsiesxvkp00frxtxtrazssvww" timestamp="1519923831" guid="8cae6ed7-9305-442a-8f52-cd3cc7f56f14"&gt;315&lt;/key&gt;&lt;/foreign-keys&gt;&lt;ref-type name="Journal Article"&gt;17&lt;/ref-type&gt;&lt;contributors&gt;&lt;authors&gt;&lt;author&gt;Martinez, V.&lt;/author&gt;&lt;author&gt;Bastl, M.&lt;/author&gt;&lt;author&gt;Kingston, J.&lt;/author&gt;&lt;author&gt;Evans, S.&lt;/author&gt;&lt;/authors&gt;&lt;/contributors&gt;&lt;titles&gt;&lt;title&gt;Challenges in transforming manufacturing organisations into product-service providers&lt;/title&gt;&lt;secondary-title&gt;Journal of Manufacturing Technology Management&lt;/secondary-title&gt;&lt;/titles&gt;&lt;periodical&gt;&lt;full-title&gt;Journal of manufacturing technology management&lt;/full-title&gt;&lt;/periodical&gt;&lt;pages&gt;449-469&lt;/pages&gt;&lt;volume&gt;21&lt;/volume&gt;&lt;number&gt;4&lt;/number&gt;&lt;dates&gt;&lt;year&gt;2010&lt;/year&gt;&lt;/dates&gt;&lt;urls&gt;&lt;related-urls&gt;&lt;url&gt;http://www.scopus.com/inward/record.url?eid=2-s2.0-77952595250&amp;amp;partnerID=40&amp;amp;md5=925604fc83735cdb91bfaae44ed7f6f7&lt;/url&gt;&lt;/related-urls&gt;&lt;/urls&gt;&lt;/record&gt;&lt;/Cite&gt;&lt;/EndNote&gt;</w:instrText>
      </w:r>
      <w:r w:rsidR="008F11C2" w:rsidRPr="009B3D72">
        <w:rPr>
          <w:rFonts w:ascii="Times New Roman" w:hAnsi="Times New Roman" w:cs="Times New Roman"/>
          <w:sz w:val="24"/>
          <w:szCs w:val="24"/>
        </w:rPr>
        <w:fldChar w:fldCharType="separate"/>
      </w:r>
      <w:r w:rsidR="00D37A8C" w:rsidRPr="009B3D72">
        <w:rPr>
          <w:rFonts w:ascii="Times New Roman" w:hAnsi="Times New Roman" w:cs="Times New Roman"/>
          <w:noProof/>
          <w:sz w:val="24"/>
          <w:szCs w:val="24"/>
        </w:rPr>
        <w:t>(Martinez et al., 2010)</w:t>
      </w:r>
      <w:r w:rsidR="008F11C2" w:rsidRPr="009B3D72">
        <w:rPr>
          <w:rFonts w:ascii="Times New Roman" w:hAnsi="Times New Roman" w:cs="Times New Roman"/>
          <w:sz w:val="24"/>
          <w:szCs w:val="24"/>
        </w:rPr>
        <w:fldChar w:fldCharType="end"/>
      </w:r>
      <w:r w:rsidR="00D37A8C" w:rsidRPr="00DE49AF">
        <w:rPr>
          <w:rFonts w:ascii="Times New Roman" w:hAnsi="Times New Roman" w:cs="Times New Roman"/>
          <w:sz w:val="24"/>
          <w:szCs w:val="24"/>
        </w:rPr>
        <w:t xml:space="preserve">. </w:t>
      </w:r>
      <w:r w:rsidR="00651B34">
        <w:rPr>
          <w:rFonts w:ascii="Times New Roman" w:hAnsi="Times New Roman" w:cs="Times New Roman"/>
          <w:sz w:val="24"/>
          <w:szCs w:val="24"/>
        </w:rPr>
        <w:t>The e</w:t>
      </w:r>
      <w:r w:rsidR="00D37A8C" w:rsidRPr="0016532D">
        <w:rPr>
          <w:rFonts w:ascii="Times New Roman" w:hAnsi="Times New Roman" w:cs="Times New Roman"/>
          <w:sz w:val="24"/>
          <w:szCs w:val="24"/>
        </w:rPr>
        <w:t xml:space="preserve">xtant literature also suggests that servitization affects the role and </w:t>
      </w:r>
      <w:r w:rsidR="002B0CDC">
        <w:rPr>
          <w:rFonts w:ascii="Times New Roman" w:hAnsi="Times New Roman" w:cs="Times New Roman"/>
          <w:sz w:val="24"/>
          <w:szCs w:val="24"/>
        </w:rPr>
        <w:t>identity</w:t>
      </w:r>
      <w:r w:rsidR="00D37A8C" w:rsidRPr="0016532D">
        <w:rPr>
          <w:rFonts w:ascii="Times New Roman" w:hAnsi="Times New Roman" w:cs="Times New Roman"/>
          <w:sz w:val="24"/>
          <w:szCs w:val="24"/>
        </w:rPr>
        <w:t xml:space="preserve"> of manufacturers in the wider ecosystem </w:t>
      </w:r>
      <w:r w:rsidR="008F11C2" w:rsidRPr="0016532D">
        <w:rPr>
          <w:rFonts w:ascii="Times New Roman" w:hAnsi="Times New Roman" w:cs="Times New Roman"/>
          <w:sz w:val="24"/>
          <w:szCs w:val="24"/>
        </w:rPr>
        <w:fldChar w:fldCharType="begin"/>
      </w:r>
      <w:r w:rsidR="00D37A8C" w:rsidRPr="0016532D">
        <w:rPr>
          <w:rFonts w:ascii="Times New Roman" w:hAnsi="Times New Roman" w:cs="Times New Roman"/>
          <w:sz w:val="24"/>
          <w:szCs w:val="24"/>
        </w:rPr>
        <w:instrText xml:space="preserve"> ADDIN EN.CITE &lt;EndNote&gt;&lt;Cite&gt;&lt;Author&gt;Martin&lt;/Author&gt;&lt;Year&gt;2019&lt;/Year&gt;&lt;RecNum&gt;0&lt;/RecNum&gt;&lt;IDText&gt;The value architecture of servitization: Expanding the research scope&lt;/IDText&gt;&lt;DisplayText&gt;(Martin et al., 2019)&lt;/DisplayText&gt;&lt;record&gt;&lt;isbn&gt;0148-2963&lt;/isbn&gt;&lt;titles&gt;&lt;title&gt;The value architecture of servitization: Expanding the research scope&lt;/title&gt;&lt;secondary-title&gt;Journal of Business Research&lt;/secondary-title&gt;&lt;/titles&gt;&lt;contributors&gt;&lt;authors&gt;&lt;author&gt;Martin, Patricia Carolina Garcia&lt;/author&gt;&lt;author&gt;Schroeder, Andreas&lt;/author&gt;&lt;author&gt;Bigdeli, Ali Ziaee&lt;/author&gt;&lt;/authors&gt;&lt;/contributors&gt;&lt;added-date format="utc"&gt;1569415608&lt;/added-date&gt;&lt;ref-type name="Journal Article"&gt;17&lt;/ref-type&gt;&lt;dates&gt;&lt;year&gt;2019&lt;/year&gt;&lt;/dates&gt;&lt;rec-number&gt;1503&lt;/rec-number&gt;&lt;last-updated-date format="utc"&gt;1571140198&lt;/last-updated-date&gt;&lt;/record&gt;&lt;/Cite&gt;&lt;/EndNote&gt;</w:instrText>
      </w:r>
      <w:r w:rsidR="008F11C2" w:rsidRPr="0016532D">
        <w:rPr>
          <w:rFonts w:ascii="Times New Roman" w:hAnsi="Times New Roman" w:cs="Times New Roman"/>
          <w:sz w:val="24"/>
          <w:szCs w:val="24"/>
        </w:rPr>
        <w:fldChar w:fldCharType="separate"/>
      </w:r>
      <w:r w:rsidR="00D37A8C" w:rsidRPr="0016532D">
        <w:rPr>
          <w:rFonts w:ascii="Times New Roman" w:hAnsi="Times New Roman" w:cs="Times New Roman"/>
          <w:noProof/>
          <w:sz w:val="24"/>
          <w:szCs w:val="24"/>
        </w:rPr>
        <w:t xml:space="preserve">(Martin </w:t>
      </w:r>
      <w:r w:rsidR="00D37A8C" w:rsidRPr="0016532D">
        <w:rPr>
          <w:rFonts w:ascii="Times New Roman" w:hAnsi="Times New Roman" w:cs="Times New Roman"/>
          <w:noProof/>
          <w:sz w:val="24"/>
          <w:szCs w:val="24"/>
        </w:rPr>
        <w:lastRenderedPageBreak/>
        <w:t>et al., 2019)</w:t>
      </w:r>
      <w:r w:rsidR="008F11C2" w:rsidRPr="0016532D">
        <w:rPr>
          <w:rFonts w:ascii="Times New Roman" w:hAnsi="Times New Roman" w:cs="Times New Roman"/>
          <w:sz w:val="24"/>
          <w:szCs w:val="24"/>
        </w:rPr>
        <w:fldChar w:fldCharType="end"/>
      </w:r>
      <w:r w:rsidR="00D37A8C">
        <w:rPr>
          <w:rFonts w:ascii="Times New Roman" w:hAnsi="Times New Roman" w:cs="Times New Roman"/>
          <w:sz w:val="24"/>
          <w:szCs w:val="24"/>
        </w:rPr>
        <w:t>,</w:t>
      </w:r>
      <w:r w:rsidR="00D37A8C" w:rsidRPr="0016532D">
        <w:rPr>
          <w:rFonts w:ascii="Times New Roman" w:hAnsi="Times New Roman" w:cs="Times New Roman"/>
          <w:sz w:val="24"/>
          <w:szCs w:val="24"/>
        </w:rPr>
        <w:t xml:space="preserve"> largely due to the innovative value creation and capture processes. The transformation toward</w:t>
      </w:r>
      <w:r w:rsidR="00D37A8C">
        <w:rPr>
          <w:rFonts w:ascii="Times New Roman" w:hAnsi="Times New Roman" w:cs="Times New Roman"/>
          <w:sz w:val="24"/>
          <w:szCs w:val="24"/>
        </w:rPr>
        <w:t>s</w:t>
      </w:r>
      <w:r w:rsidR="00D37A8C" w:rsidRPr="0016532D">
        <w:rPr>
          <w:rFonts w:ascii="Times New Roman" w:hAnsi="Times New Roman" w:cs="Times New Roman"/>
          <w:sz w:val="24"/>
          <w:szCs w:val="24"/>
        </w:rPr>
        <w:t xml:space="preserve"> a service- and customer-centric logic requires a </w:t>
      </w:r>
      <w:r w:rsidR="00D37A8C">
        <w:rPr>
          <w:rFonts w:ascii="Times New Roman" w:hAnsi="Times New Roman" w:cs="Times New Roman"/>
          <w:sz w:val="24"/>
          <w:szCs w:val="24"/>
        </w:rPr>
        <w:t>new thinking towards</w:t>
      </w:r>
      <w:r w:rsidR="00D37A8C" w:rsidRPr="0016532D">
        <w:rPr>
          <w:rFonts w:ascii="Times New Roman" w:hAnsi="Times New Roman" w:cs="Times New Roman"/>
          <w:sz w:val="24"/>
          <w:szCs w:val="24"/>
        </w:rPr>
        <w:t xml:space="preserve"> the traditional product-view of value creation and an improved understanding of how customers experience value </w:t>
      </w:r>
      <w:r w:rsidR="008F11C2">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&lt;EndNote&gt;&lt;Cite&gt;&lt;Author&gt;Brady&lt;/Author&gt;&lt;Year&gt;2005&lt;/Year&gt;&lt;RecNum&gt;484&lt;/RecNum&gt;&lt;DisplayText&gt;(Brady et al., 2005)&lt;/DisplayText&gt;&lt;record&gt;&lt;rec-number&gt;484&lt;/rec-number&gt;&lt;foreign-keys&gt;&lt;key app="EN" db-id="wwddewsswdrrfkewdv6vdtw22ewvtrdt9e0p" timestamp="1591362436"&gt;484&lt;/key&gt;&lt;/foreign-keys&gt;&lt;ref-type name="Journal Article"&gt;17&lt;/ref-type&gt;&lt;contributors&gt;&lt;authors&gt;&lt;author&gt;Brady, Tim&lt;/author&gt;&lt;author&gt;Davies, Andrew&lt;/author&gt;&lt;author&gt;Gann, David&lt;/author&gt;&lt;/authors&gt;&lt;/contributors&gt;&lt;titles&gt;&lt;title&gt;Can integrated solutions business models work in construction?&lt;/title&gt;&lt;secondary-title&gt;Building research &amp;amp; information&lt;/secondary-title&gt;&lt;/titles&gt;&lt;periodical&gt;&lt;full-title&gt;Building research &amp;amp; information&lt;/full-title&gt;&lt;/periodical&gt;&lt;pages&gt;571-579&lt;/pages&gt;&lt;volume&gt;33&lt;/volume&gt;&lt;number&gt;6&lt;/number&gt;&lt;dates&gt;&lt;year&gt;2005&lt;/year&gt;&lt;/dates&gt;&lt;isbn&gt;0961-3218&lt;/isbn&gt;&lt;urls&gt;&lt;/urls&gt;&lt;/record&gt;&lt;/Cite&gt;&lt;/EndNote&gt;</w:instrText>
      </w:r>
      <w:r w:rsidR="008F11C2">
        <w:rPr>
          <w:rFonts w:ascii="Times New Roman" w:hAnsi="Times New Roman" w:cs="Times New Roman"/>
          <w:sz w:val="24"/>
          <w:szCs w:val="24"/>
        </w:rPr>
        <w:fldChar w:fldCharType="separate"/>
      </w:r>
      <w:r w:rsidR="00F36548">
        <w:rPr>
          <w:rFonts w:ascii="Times New Roman" w:hAnsi="Times New Roman" w:cs="Times New Roman"/>
          <w:noProof/>
          <w:sz w:val="24"/>
          <w:szCs w:val="24"/>
        </w:rPr>
        <w:t>(Brady et al., 2005)</w:t>
      </w:r>
      <w:r w:rsidR="008F11C2">
        <w:rPr>
          <w:rFonts w:ascii="Times New Roman" w:hAnsi="Times New Roman" w:cs="Times New Roman"/>
          <w:sz w:val="24"/>
          <w:szCs w:val="24"/>
        </w:rPr>
        <w:fldChar w:fldCharType="end"/>
      </w:r>
      <w:r w:rsidR="00D37A8C" w:rsidRPr="0016532D">
        <w:rPr>
          <w:rFonts w:ascii="Times New Roman" w:hAnsi="Times New Roman" w:cs="Times New Roman"/>
          <w:sz w:val="24"/>
          <w:szCs w:val="24"/>
        </w:rPr>
        <w:t xml:space="preserve">. Such redirection, therefore, determines how external </w:t>
      </w:r>
      <w:r w:rsidR="00651B34">
        <w:rPr>
          <w:rFonts w:ascii="Times New Roman" w:hAnsi="Times New Roman" w:cs="Times New Roman"/>
          <w:sz w:val="24"/>
          <w:szCs w:val="24"/>
        </w:rPr>
        <w:t>players</w:t>
      </w:r>
      <w:r w:rsidR="00D37A8C" w:rsidRPr="0016532D">
        <w:rPr>
          <w:rFonts w:ascii="Times New Roman" w:hAnsi="Times New Roman" w:cs="Times New Roman"/>
          <w:sz w:val="24"/>
          <w:szCs w:val="24"/>
        </w:rPr>
        <w:t xml:space="preserve"> (suppliers, partners, customers, etc.) perceive the identity and role of servitizing manufacturer</w:t>
      </w:r>
      <w:r w:rsidR="00D37A8C">
        <w:rPr>
          <w:rFonts w:ascii="Times New Roman" w:hAnsi="Times New Roman" w:cs="Times New Roman"/>
          <w:sz w:val="24"/>
          <w:szCs w:val="24"/>
        </w:rPr>
        <w:t>s</w:t>
      </w:r>
      <w:r w:rsidR="00D37A8C" w:rsidRPr="0016532D">
        <w:rPr>
          <w:rFonts w:ascii="Times New Roman" w:hAnsi="Times New Roman" w:cs="Times New Roman"/>
          <w:sz w:val="24"/>
          <w:szCs w:val="24"/>
        </w:rPr>
        <w:t xml:space="preserve"> </w:t>
      </w:r>
      <w:r w:rsidR="008F11C2" w:rsidRPr="0016532D">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&lt;EndNote&gt;&lt;Cite&gt;&lt;Author&gt;Kohtamäki&lt;/Author&gt;&lt;Year&gt;2019&lt;/Year&gt;&lt;RecNum&gt;433&lt;/RecNum&gt;&lt;DisplayText&gt;(Kohtamäki et al., 2019)&lt;/DisplayText&gt;&lt;record&gt;&lt;rec-number&gt;433&lt;/rec-number&gt;&lt;foreign-keys&gt;&lt;key app="EN" db-id="wwddewsswdrrfkewdv6vdtw22ewvtrdt9e0p" timestamp="1582133566"&gt;433&lt;/key&gt;&lt;/foreign-keys&gt;&lt;ref-type name="Journal Article"&gt;17&lt;/ref-type&gt;&lt;contributors&gt;&lt;authors&gt;&lt;author&gt;Kohtamäki, Marko&lt;/author&gt;&lt;author&gt;Parida, Vinit&lt;/author&gt;&lt;author&gt;Oghazi, Pejvak&lt;/author&gt;&lt;author&gt;Gebauer, Heiko&lt;/author&gt;&lt;author&gt;Baines, Tim&lt;/author&gt;&lt;/authors&gt;&lt;/contributors&gt;&lt;titles&gt;&lt;title&gt;Digital servitization business models in ecosystems: A theory of the firm&lt;/title&gt;&lt;secondary-title&gt;Journal of Business Research&lt;/secondary-title&gt;&lt;/titles&gt;&lt;periodical&gt;&lt;full-title&gt;Journal of Business Research&lt;/full-title&gt;&lt;/periodical&gt;&lt;pages&gt;380-392&lt;/pages&gt;&lt;volume&gt;104&lt;/volume&gt;&lt;dates&gt;&lt;year&gt;2019&lt;/year&gt;&lt;/dates&gt;&lt;isbn&gt;0148-2963&lt;/isbn&gt;&lt;urls&gt;&lt;/urls&gt;&lt;/record&gt;&lt;/Cite&gt;&lt;/EndNote&gt;</w:instrText>
      </w:r>
      <w:r w:rsidR="008F11C2" w:rsidRPr="0016532D">
        <w:rPr>
          <w:rFonts w:ascii="Times New Roman" w:hAnsi="Times New Roman" w:cs="Times New Roman"/>
          <w:sz w:val="24"/>
          <w:szCs w:val="24"/>
        </w:rPr>
        <w:fldChar w:fldCharType="separate"/>
      </w:r>
      <w:r w:rsidR="00D37A8C" w:rsidRPr="0016532D">
        <w:rPr>
          <w:rFonts w:ascii="Times New Roman" w:hAnsi="Times New Roman" w:cs="Times New Roman"/>
          <w:noProof/>
          <w:sz w:val="24"/>
          <w:szCs w:val="24"/>
        </w:rPr>
        <w:t xml:space="preserve">(Kohtamäki </w:t>
      </w:r>
      <w:r w:rsidR="00D37A8C" w:rsidRPr="00C90CD3">
        <w:rPr>
          <w:rFonts w:ascii="Times New Roman" w:hAnsi="Times New Roman" w:cs="Times New Roman"/>
          <w:i/>
          <w:iCs/>
          <w:noProof/>
          <w:sz w:val="24"/>
          <w:szCs w:val="24"/>
        </w:rPr>
        <w:t>et al</w:t>
      </w:r>
      <w:r w:rsidR="00D37A8C" w:rsidRPr="0016532D">
        <w:rPr>
          <w:rFonts w:ascii="Times New Roman" w:hAnsi="Times New Roman" w:cs="Times New Roman"/>
          <w:noProof/>
          <w:sz w:val="24"/>
          <w:szCs w:val="24"/>
        </w:rPr>
        <w:t>., 2019)</w:t>
      </w:r>
      <w:r w:rsidR="008F11C2" w:rsidRPr="0016532D">
        <w:rPr>
          <w:rFonts w:ascii="Times New Roman" w:hAnsi="Times New Roman" w:cs="Times New Roman"/>
          <w:sz w:val="24"/>
          <w:szCs w:val="24"/>
        </w:rPr>
        <w:fldChar w:fldCharType="end"/>
      </w:r>
      <w:r w:rsidR="00D37A8C" w:rsidRPr="0016532D">
        <w:rPr>
          <w:rFonts w:ascii="Times New Roman" w:hAnsi="Times New Roman" w:cs="Times New Roman"/>
          <w:sz w:val="24"/>
          <w:szCs w:val="24"/>
        </w:rPr>
        <w:t xml:space="preserve">. </w:t>
      </w:r>
    </w:p>
    <w:p w14:paraId="27F6688D" w14:textId="77777777" w:rsidR="00D01185" w:rsidRPr="00E66148" w:rsidRDefault="00D01185" w:rsidP="00D01185">
      <w:pPr>
        <w:spacing w:before="240" w:line="360" w:lineRule="auto"/>
        <w:jc w:val="both"/>
        <w:rPr>
          <w:rFonts w:ascii="Times New Roman" w:hAnsi="Times New Roman" w:cs="Times New Roman"/>
          <w:sz w:val="24"/>
          <w:szCs w:val="24"/>
        </w:rPr>
      </w:pPr>
      <w:r w:rsidRPr="00FE59DB">
        <w:rPr>
          <w:rFonts w:ascii="Times New Roman" w:hAnsi="Times New Roman" w:cs="Times New Roman"/>
          <w:sz w:val="24"/>
          <w:szCs w:val="24"/>
        </w:rPr>
        <w:t xml:space="preserve">It is evident that the servitization literature has identified and examined a considerable number of challenges that manufacturers confront while servitizing. Though, they principally express the symptoms of such challenges without providing comprehensive explanations of the underlying root causes that create them. Such explanations are vital for manufacturers to better prepare for the </w:t>
      </w:r>
      <w:r>
        <w:rPr>
          <w:rFonts w:ascii="Times New Roman" w:hAnsi="Times New Roman" w:cs="Times New Roman"/>
          <w:sz w:val="24"/>
          <w:szCs w:val="24"/>
        </w:rPr>
        <w:t>wider</w:t>
      </w:r>
      <w:r w:rsidRPr="00FE59DB">
        <w:rPr>
          <w:rFonts w:ascii="Times New Roman" w:hAnsi="Times New Roman" w:cs="Times New Roman"/>
          <w:sz w:val="24"/>
          <w:szCs w:val="24"/>
        </w:rPr>
        <w:t xml:space="preserve"> implications servitization </w:t>
      </w:r>
      <w:r>
        <w:rPr>
          <w:rFonts w:ascii="Times New Roman" w:hAnsi="Times New Roman" w:cs="Times New Roman"/>
          <w:sz w:val="24"/>
          <w:szCs w:val="24"/>
        </w:rPr>
        <w:t xml:space="preserve">may </w:t>
      </w:r>
      <w:r w:rsidRPr="00FE59DB">
        <w:rPr>
          <w:rFonts w:ascii="Times New Roman" w:hAnsi="Times New Roman" w:cs="Times New Roman"/>
          <w:sz w:val="24"/>
          <w:szCs w:val="24"/>
        </w:rPr>
        <w:t xml:space="preserve">create, particularly </w:t>
      </w:r>
      <w:r>
        <w:rPr>
          <w:rFonts w:ascii="Times New Roman" w:hAnsi="Times New Roman" w:cs="Times New Roman"/>
          <w:sz w:val="24"/>
          <w:szCs w:val="24"/>
        </w:rPr>
        <w:t>with regard to</w:t>
      </w:r>
      <w:r w:rsidRPr="00FE59DB">
        <w:rPr>
          <w:rFonts w:ascii="Times New Roman" w:hAnsi="Times New Roman" w:cs="Times New Roman"/>
          <w:sz w:val="24"/>
          <w:szCs w:val="24"/>
        </w:rPr>
        <w:t xml:space="preserve"> the power dynamics, competency gaps, and identity differences. </w:t>
      </w:r>
      <w:r w:rsidRPr="00FE59DB">
        <w:rPr>
          <w:rFonts w:ascii="Times New Roman" w:eastAsia="Times New Roman" w:hAnsi="Times New Roman" w:cs="Times New Roman"/>
          <w:sz w:val="24"/>
          <w:szCs w:val="24"/>
          <w:lang w:eastAsia="en-GB"/>
        </w:rPr>
        <w:t>This study, therefore, focuses on the concept of organisational boundary as a theoretical perspective that integrates and explains the root causes of the internal and external challenges that servitizing manufacturers face.</w:t>
      </w:r>
      <w:r>
        <w:rPr>
          <w:rFonts w:ascii="Times New Roman" w:eastAsia="Times New Roman" w:hAnsi="Times New Roman" w:cs="Times New Roman"/>
          <w:sz w:val="24"/>
          <w:szCs w:val="24"/>
          <w:lang w:eastAsia="en-GB"/>
        </w:rPr>
        <w:t xml:space="preserve"> </w:t>
      </w:r>
    </w:p>
    <w:p w14:paraId="1A21679B" w14:textId="77777777" w:rsidR="00640F1F" w:rsidRPr="00940B34" w:rsidRDefault="00640F1F" w:rsidP="00640F1F">
      <w:pPr>
        <w:pStyle w:val="Heading2"/>
      </w:pPr>
      <w:r w:rsidRPr="00D14A3C">
        <w:t>2.</w:t>
      </w:r>
      <w:r>
        <w:t>2</w:t>
      </w:r>
      <w:r w:rsidRPr="00D14A3C">
        <w:t xml:space="preserve"> Boundaries within and across </w:t>
      </w:r>
      <w:r>
        <w:t>o</w:t>
      </w:r>
      <w:r w:rsidRPr="00D14A3C">
        <w:t>rganisations</w:t>
      </w:r>
      <w:r>
        <w:t xml:space="preserve"> </w:t>
      </w:r>
    </w:p>
    <w:p w14:paraId="0E90612E" w14:textId="59250E4D" w:rsidR="00C542BB" w:rsidRDefault="00C542BB" w:rsidP="00C542BB">
      <w:pPr>
        <w:spacing w:line="36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The above review of the servitization challenges </w:t>
      </w:r>
      <w:r w:rsidR="00D67262">
        <w:rPr>
          <w:rFonts w:ascii="Times New Roman" w:eastAsia="Times New Roman" w:hAnsi="Times New Roman" w:cs="Times New Roman"/>
          <w:sz w:val="24"/>
          <w:szCs w:val="24"/>
          <w:lang w:eastAsia="en-GB"/>
        </w:rPr>
        <w:t xml:space="preserve">suggests </w:t>
      </w:r>
      <w:r>
        <w:rPr>
          <w:rFonts w:ascii="Times New Roman" w:eastAsia="Times New Roman" w:hAnsi="Times New Roman" w:cs="Times New Roman"/>
          <w:sz w:val="24"/>
          <w:szCs w:val="24"/>
          <w:lang w:eastAsia="en-GB"/>
        </w:rPr>
        <w:t xml:space="preserve">that servitization disrupts the status quo in </w:t>
      </w:r>
      <w:r w:rsidR="00B646FD">
        <w:rPr>
          <w:rFonts w:ascii="Times New Roman" w:eastAsia="Times New Roman" w:hAnsi="Times New Roman" w:cs="Times New Roman"/>
          <w:sz w:val="24"/>
          <w:szCs w:val="24"/>
          <w:lang w:eastAsia="en-GB"/>
        </w:rPr>
        <w:t>manufacturers</w:t>
      </w:r>
      <w:r>
        <w:rPr>
          <w:rFonts w:ascii="Times New Roman" w:eastAsia="Times New Roman" w:hAnsi="Times New Roman" w:cs="Times New Roman"/>
          <w:sz w:val="24"/>
          <w:szCs w:val="24"/>
          <w:lang w:eastAsia="en-GB"/>
        </w:rPr>
        <w:t xml:space="preserve"> as it demands changes in the</w:t>
      </w:r>
      <w:r w:rsidR="00000A90">
        <w:rPr>
          <w:rFonts w:ascii="Times New Roman" w:eastAsia="Times New Roman" w:hAnsi="Times New Roman" w:cs="Times New Roman"/>
          <w:sz w:val="24"/>
          <w:szCs w:val="24"/>
          <w:lang w:eastAsia="en-GB"/>
        </w:rPr>
        <w:t>ir</w:t>
      </w:r>
      <w:r>
        <w:rPr>
          <w:rFonts w:ascii="Times New Roman" w:eastAsia="Times New Roman" w:hAnsi="Times New Roman" w:cs="Times New Roman"/>
          <w:sz w:val="24"/>
          <w:szCs w:val="24"/>
          <w:lang w:eastAsia="en-GB"/>
        </w:rPr>
        <w:t xml:space="preserve"> structure, the</w:t>
      </w:r>
      <w:r w:rsidR="00000A90">
        <w:rPr>
          <w:rFonts w:ascii="Times New Roman" w:eastAsia="Times New Roman" w:hAnsi="Times New Roman" w:cs="Times New Roman"/>
          <w:sz w:val="24"/>
          <w:szCs w:val="24"/>
          <w:lang w:eastAsia="en-GB"/>
        </w:rPr>
        <w:t>ir</w:t>
      </w:r>
      <w:r>
        <w:rPr>
          <w:rFonts w:ascii="Times New Roman" w:eastAsia="Times New Roman" w:hAnsi="Times New Roman" w:cs="Times New Roman"/>
          <w:sz w:val="24"/>
          <w:szCs w:val="24"/>
          <w:lang w:eastAsia="en-GB"/>
        </w:rPr>
        <w:t xml:space="preserve"> existing resources and competencies, and the prevalent mind</w:t>
      </w:r>
      <w:r w:rsidR="00C90CD3">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 xml:space="preserve">set and culture inside and outside </w:t>
      </w:r>
      <w:r w:rsidR="00964AD0">
        <w:rPr>
          <w:rFonts w:ascii="Times New Roman" w:eastAsia="Times New Roman" w:hAnsi="Times New Roman" w:cs="Times New Roman"/>
          <w:sz w:val="24"/>
          <w:szCs w:val="24"/>
          <w:lang w:eastAsia="en-GB"/>
        </w:rPr>
        <w:t xml:space="preserve">of </w:t>
      </w:r>
      <w:r w:rsidR="00000A90">
        <w:rPr>
          <w:rFonts w:ascii="Times New Roman" w:eastAsia="Times New Roman" w:hAnsi="Times New Roman" w:cs="Times New Roman"/>
          <w:sz w:val="24"/>
          <w:szCs w:val="24"/>
          <w:lang w:eastAsia="en-GB"/>
        </w:rPr>
        <w:t>its boundaries</w:t>
      </w:r>
      <w:r>
        <w:rPr>
          <w:rFonts w:ascii="Times New Roman" w:eastAsia="Times New Roman" w:hAnsi="Times New Roman" w:cs="Times New Roman"/>
          <w:sz w:val="24"/>
          <w:szCs w:val="24"/>
          <w:lang w:eastAsia="en-GB"/>
        </w:rPr>
        <w:t xml:space="preserve">. At their core, these challenges reveal how servitization disrupts the </w:t>
      </w:r>
      <w:r w:rsidRPr="002B0CDC">
        <w:rPr>
          <w:rFonts w:ascii="Times New Roman" w:eastAsia="Times New Roman" w:hAnsi="Times New Roman" w:cs="Times New Roman"/>
          <w:sz w:val="24"/>
          <w:szCs w:val="24"/>
          <w:lang w:eastAsia="en-GB"/>
        </w:rPr>
        <w:t>relationships</w:t>
      </w:r>
      <w:r>
        <w:rPr>
          <w:rFonts w:ascii="Times New Roman" w:eastAsia="Times New Roman" w:hAnsi="Times New Roman" w:cs="Times New Roman"/>
          <w:sz w:val="24"/>
          <w:szCs w:val="24"/>
          <w:lang w:eastAsia="en-GB"/>
        </w:rPr>
        <w:t xml:space="preserve"> between various stakeholders </w:t>
      </w:r>
      <w:r w:rsidR="006460F6">
        <w:rPr>
          <w:rFonts w:ascii="Times New Roman" w:eastAsia="Times New Roman" w:hAnsi="Times New Roman" w:cs="Times New Roman"/>
          <w:sz w:val="24"/>
          <w:szCs w:val="24"/>
          <w:lang w:eastAsia="en-GB"/>
        </w:rPr>
        <w:t>(internal employees and external firms)</w:t>
      </w:r>
      <w:r>
        <w:rPr>
          <w:rFonts w:ascii="Times New Roman" w:eastAsia="Times New Roman" w:hAnsi="Times New Roman" w:cs="Times New Roman"/>
          <w:sz w:val="24"/>
          <w:szCs w:val="24"/>
          <w:lang w:eastAsia="en-GB"/>
        </w:rPr>
        <w:t xml:space="preserve"> and how those relationships change </w:t>
      </w:r>
      <w:r w:rsidR="00DE0331">
        <w:rPr>
          <w:rFonts w:ascii="Times New Roman" w:eastAsia="Times New Roman" w:hAnsi="Times New Roman" w:cs="Times New Roman"/>
          <w:sz w:val="24"/>
          <w:szCs w:val="24"/>
          <w:lang w:eastAsia="en-GB"/>
        </w:rPr>
        <w:t xml:space="preserve">in the course of the </w:t>
      </w:r>
      <w:r>
        <w:rPr>
          <w:rFonts w:ascii="Times New Roman" w:eastAsia="Times New Roman" w:hAnsi="Times New Roman" w:cs="Times New Roman"/>
          <w:sz w:val="24"/>
          <w:szCs w:val="24"/>
          <w:lang w:eastAsia="en-GB"/>
        </w:rPr>
        <w:t>servitization.</w:t>
      </w:r>
    </w:p>
    <w:p w14:paraId="53ECDA35" w14:textId="01BD2D08" w:rsidR="00C542BB" w:rsidRPr="001E5F8A" w:rsidRDefault="00C542BB" w:rsidP="00B66748">
      <w:pPr>
        <w:spacing w:line="36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Organisational B</w:t>
      </w:r>
      <w:r w:rsidRPr="00DE49AF">
        <w:rPr>
          <w:rFonts w:ascii="Times New Roman" w:eastAsia="Times New Roman" w:hAnsi="Times New Roman" w:cs="Times New Roman"/>
          <w:sz w:val="24"/>
          <w:szCs w:val="24"/>
          <w:lang w:eastAsia="en-GB"/>
        </w:rPr>
        <w:t>oundar</w:t>
      </w:r>
      <w:r>
        <w:rPr>
          <w:rFonts w:ascii="Times New Roman" w:eastAsia="Times New Roman" w:hAnsi="Times New Roman" w:cs="Times New Roman"/>
          <w:sz w:val="24"/>
          <w:szCs w:val="24"/>
          <w:lang w:eastAsia="en-GB"/>
        </w:rPr>
        <w:t>ies are</w:t>
      </w:r>
      <w:r w:rsidRPr="00DE49AF">
        <w:rPr>
          <w:rFonts w:ascii="Times New Roman" w:eastAsia="Times New Roman" w:hAnsi="Times New Roman" w:cs="Times New Roman"/>
          <w:sz w:val="24"/>
          <w:szCs w:val="24"/>
          <w:lang w:eastAsia="en-GB"/>
        </w:rPr>
        <w:t xml:space="preserve"> critical in understanding how </w:t>
      </w:r>
      <w:r w:rsidR="006460F6">
        <w:rPr>
          <w:rFonts w:ascii="Times New Roman" w:eastAsia="Times New Roman" w:hAnsi="Times New Roman" w:cs="Times New Roman"/>
          <w:sz w:val="24"/>
          <w:szCs w:val="24"/>
          <w:lang w:eastAsia="en-GB"/>
        </w:rPr>
        <w:t>employees</w:t>
      </w:r>
      <w:r w:rsidRPr="00DE49AF">
        <w:rPr>
          <w:rFonts w:ascii="Times New Roman" w:eastAsia="Times New Roman" w:hAnsi="Times New Roman" w:cs="Times New Roman"/>
          <w:sz w:val="24"/>
          <w:szCs w:val="24"/>
          <w:lang w:eastAsia="en-GB"/>
        </w:rPr>
        <w:t xml:space="preserve"> perceive, regulate and manage their relationships with others in organ</w:t>
      </w:r>
      <w:r w:rsidRPr="009B3D72">
        <w:rPr>
          <w:rFonts w:ascii="Times New Roman" w:eastAsia="Times New Roman" w:hAnsi="Times New Roman" w:cs="Times New Roman"/>
          <w:sz w:val="24"/>
          <w:szCs w:val="24"/>
          <w:lang w:eastAsia="en-GB"/>
        </w:rPr>
        <w:t>isations and wider ecosystems</w:t>
      </w:r>
      <w:r w:rsidRPr="009B3D72">
        <w:rPr>
          <w:rFonts w:asciiTheme="majorBidi" w:hAnsiTheme="majorBidi" w:cstheme="majorBidi"/>
          <w:sz w:val="24"/>
          <w:szCs w:val="24"/>
        </w:rPr>
        <w:t xml:space="preserve">. </w:t>
      </w:r>
      <w:r>
        <w:rPr>
          <w:rFonts w:asciiTheme="majorBidi" w:hAnsiTheme="majorBidi" w:cstheme="majorBidi"/>
          <w:sz w:val="24"/>
          <w:szCs w:val="24"/>
        </w:rPr>
        <w:t>They capture the relational properties of social processes and have, therefore,</w:t>
      </w:r>
      <w:r w:rsidRPr="009B3D72">
        <w:rPr>
          <w:rFonts w:asciiTheme="majorBidi" w:hAnsiTheme="majorBidi" w:cstheme="majorBidi"/>
          <w:sz w:val="24"/>
          <w:szCs w:val="24"/>
        </w:rPr>
        <w:t xml:space="preserve"> become central</w:t>
      </w:r>
      <w:r>
        <w:rPr>
          <w:rFonts w:asciiTheme="majorBidi" w:hAnsiTheme="majorBidi" w:cstheme="majorBidi"/>
          <w:sz w:val="24"/>
          <w:szCs w:val="24"/>
        </w:rPr>
        <w:t xml:space="preserve"> to</w:t>
      </w:r>
      <w:r w:rsidRPr="009B3D72">
        <w:rPr>
          <w:rFonts w:asciiTheme="majorBidi" w:hAnsiTheme="majorBidi" w:cstheme="majorBidi"/>
          <w:sz w:val="24"/>
          <w:szCs w:val="24"/>
        </w:rPr>
        <w:t xml:space="preserve"> various branches of social sciences and organisational studies</w:t>
      </w:r>
      <w:r>
        <w:rPr>
          <w:rFonts w:asciiTheme="majorBidi" w:hAnsiTheme="majorBidi" w:cstheme="majorBidi"/>
          <w:sz w:val="24"/>
          <w:szCs w:val="24"/>
        </w:rPr>
        <w:t xml:space="preserve"> </w:t>
      </w:r>
      <w:r w:rsidR="008F11C2">
        <w:rPr>
          <w:rFonts w:asciiTheme="majorBidi" w:hAnsiTheme="majorBidi" w:cstheme="majorBidi"/>
          <w:sz w:val="24"/>
          <w:szCs w:val="24"/>
        </w:rPr>
        <w:fldChar w:fldCharType="begin"/>
      </w:r>
      <w:r w:rsidR="00F36548">
        <w:rPr>
          <w:rFonts w:asciiTheme="majorBidi" w:hAnsiTheme="majorBidi" w:cstheme="majorBidi"/>
          <w:sz w:val="24"/>
          <w:szCs w:val="24"/>
        </w:rPr>
        <w:instrText xml:space="preserve"> ADDIN EN.CITE &lt;EndNote&gt;&lt;Cite&gt;&lt;Author&gt;Lamont&lt;/Author&gt;&lt;Year&gt;2002&lt;/Year&gt;&lt;RecNum&gt;461&lt;/RecNum&gt;&lt;DisplayText&gt;(Lamont and Molnár, 2002, Emirbayer, 1997)&lt;/DisplayText&gt;&lt;record&gt;&lt;rec-number&gt;461&lt;/rec-number&gt;&lt;foreign-keys&gt;&lt;key app="EN" db-id="wwddewsswdrrfkewdv6vdtw22ewvtrdt9e0p" timestamp="1587371467"&gt;461&lt;/key&gt;&lt;/foreign-keys&gt;&lt;ref-type name="Journal Article"&gt;17&lt;/ref-type&gt;&lt;contributors&gt;&lt;authors&gt;&lt;author&gt;Lamont, Michèle&lt;/author&gt;&lt;author&gt;Molnár, Virág&lt;/author&gt;&lt;/authors&gt;&lt;/contributors&gt;&lt;titles&gt;&lt;title&gt;The study of boundaries in the social sciences&lt;/title&gt;&lt;secondary-title&gt;Annual review of sociology&lt;/secondary-title&gt;&lt;/titles&gt;&lt;periodical&gt;&lt;full-title&gt;Annual review of sociology&lt;/full-title&gt;&lt;/periodical&gt;&lt;pages&gt;167-195&lt;/pages&gt;&lt;volume&gt;28&lt;/volume&gt;&lt;number&gt;1&lt;/number&gt;&lt;dates&gt;&lt;year&gt;2002&lt;/year&gt;&lt;/dates&gt;&lt;isbn&gt;0360-0572&lt;/isbn&gt;&lt;urls&gt;&lt;/urls&gt;&lt;/record&gt;&lt;/Cite&gt;&lt;Cite&gt;&lt;Author&gt;Emirbayer&lt;/Author&gt;&lt;Year&gt;1997&lt;/Year&gt;&lt;RecNum&gt;460&lt;/RecNum&gt;&lt;record&gt;&lt;rec-number&gt;460&lt;/rec-number&gt;&lt;foreign-keys&gt;&lt;key app="EN" db-id="wwddewsswdrrfkewdv6vdtw22ewvtrdt9e0p" timestamp="1587371409"&gt;460&lt;/key&gt;&lt;/foreign-keys&gt;&lt;ref-type name="Journal Article"&gt;17&lt;/ref-type&gt;&lt;contributors&gt;&lt;authors&gt;&lt;author&gt;Emirbayer, Mustafa&lt;/author&gt;&lt;/authors&gt;&lt;/contributors&gt;&lt;titles&gt;&lt;title&gt;Manifesto for a relational sociology&lt;/title&gt;&lt;secondary-title&gt;American journal of sociology&lt;/secondary-title&gt;&lt;/titles&gt;&lt;periodical&gt;&lt;full-title&gt;American journal of sociology&lt;/full-title&gt;&lt;/periodical&gt;&lt;pages&gt;281-317&lt;/pages&gt;&lt;volume&gt;103&lt;/volume&gt;&lt;number&gt;2&lt;/number&gt;&lt;dates&gt;&lt;year&gt;1997&lt;/year&gt;&lt;/dates&gt;&lt;isbn&gt;0002-9602&lt;/isbn&gt;&lt;urls&gt;&lt;/urls&gt;&lt;/record&gt;&lt;/Cite&gt;&lt;/EndNote&gt;</w:instrText>
      </w:r>
      <w:r w:rsidR="008F11C2">
        <w:rPr>
          <w:rFonts w:asciiTheme="majorBidi" w:hAnsiTheme="majorBidi" w:cstheme="majorBidi"/>
          <w:sz w:val="24"/>
          <w:szCs w:val="24"/>
        </w:rPr>
        <w:fldChar w:fldCharType="separate"/>
      </w:r>
      <w:r w:rsidR="00F36548">
        <w:rPr>
          <w:rFonts w:asciiTheme="majorBidi" w:hAnsiTheme="majorBidi" w:cstheme="majorBidi"/>
          <w:noProof/>
          <w:sz w:val="24"/>
          <w:szCs w:val="24"/>
        </w:rPr>
        <w:t>(Lamont and Molnár, 2002, Emirbayer, 1997)</w:t>
      </w:r>
      <w:r w:rsidR="008F11C2">
        <w:rPr>
          <w:rFonts w:asciiTheme="majorBidi" w:hAnsiTheme="majorBidi" w:cstheme="majorBidi"/>
          <w:sz w:val="24"/>
          <w:szCs w:val="24"/>
        </w:rPr>
        <w:fldChar w:fldCharType="end"/>
      </w:r>
      <w:r w:rsidRPr="009B3D72">
        <w:rPr>
          <w:rFonts w:asciiTheme="majorBidi" w:hAnsiTheme="majorBidi" w:cstheme="majorBidi"/>
          <w:sz w:val="24"/>
          <w:szCs w:val="24"/>
        </w:rPr>
        <w:t>.</w:t>
      </w:r>
      <w:r>
        <w:rPr>
          <w:rFonts w:asciiTheme="majorBidi" w:hAnsiTheme="majorBidi" w:cstheme="majorBidi"/>
          <w:sz w:val="24"/>
          <w:szCs w:val="24"/>
        </w:rPr>
        <w:t xml:space="preserve"> </w:t>
      </w:r>
      <w:r w:rsidRPr="009B3D72">
        <w:rPr>
          <w:rFonts w:asciiTheme="majorBidi" w:hAnsiTheme="majorBidi" w:cstheme="majorBidi"/>
          <w:sz w:val="24"/>
          <w:szCs w:val="24"/>
        </w:rPr>
        <w:t xml:space="preserve">Boundaries </w:t>
      </w:r>
      <w:r w:rsidRPr="009B3D72">
        <w:rPr>
          <w:rFonts w:ascii="Times New Roman" w:hAnsi="Times New Roman" w:cs="Times New Roman"/>
          <w:sz w:val="24"/>
          <w:szCs w:val="24"/>
        </w:rPr>
        <w:t xml:space="preserve">create divisions by </w:t>
      </w:r>
      <w:r>
        <w:rPr>
          <w:rFonts w:ascii="Times New Roman" w:hAnsi="Times New Roman" w:cs="Times New Roman"/>
          <w:sz w:val="24"/>
          <w:szCs w:val="24"/>
        </w:rPr>
        <w:t>separating</w:t>
      </w:r>
      <w:r w:rsidRPr="009B3D72" w:rsidDel="00501ED2">
        <w:rPr>
          <w:rFonts w:ascii="Times New Roman" w:hAnsi="Times New Roman" w:cs="Times New Roman"/>
          <w:sz w:val="24"/>
          <w:szCs w:val="24"/>
        </w:rPr>
        <w:t xml:space="preserve"> </w:t>
      </w:r>
      <w:r w:rsidRPr="009B3D72">
        <w:rPr>
          <w:rFonts w:ascii="Times New Roman" w:hAnsi="Times New Roman" w:cs="Times New Roman"/>
          <w:sz w:val="24"/>
          <w:szCs w:val="24"/>
        </w:rPr>
        <w:t>areas of information and knowledge</w:t>
      </w:r>
      <w:r>
        <w:rPr>
          <w:rFonts w:ascii="Times New Roman" w:hAnsi="Times New Roman" w:cs="Times New Roman"/>
          <w:sz w:val="24"/>
          <w:szCs w:val="24"/>
        </w:rPr>
        <w:t xml:space="preserve"> </w:t>
      </w:r>
      <w:r w:rsidR="008F11C2">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&lt;EndNote&gt;&lt;Cite&gt;&lt;Author&gt;Lawrence&lt;/Author&gt;&lt;Year&gt;1967&lt;/Year&gt;&lt;RecNum&gt;480&lt;/RecNum&gt;&lt;DisplayText&gt;(Lawrence and Lorsch, 1967)&lt;/DisplayText&gt;&lt;record&gt;&lt;rec-number&gt;480&lt;/rec-number&gt;&lt;foreign-keys&gt;&lt;key app="EN" db-id="wwddewsswdrrfkewdv6vdtw22ewvtrdt9e0p" timestamp="1587743179"&gt;480&lt;/key&gt;&lt;/foreign-keys&gt;&lt;ref-type name="Journal Article"&gt;17&lt;/ref-type&gt;&lt;contributors&gt;&lt;authors&gt;&lt;author&gt;Lawrence, Paul R&lt;/author&gt;&lt;author&gt;Lorsch, Jay W&lt;/author&gt;&lt;/authors&gt;&lt;/contributors&gt;&lt;titles&gt;&lt;title&gt;Differentiation and integration in complex organizations&lt;/title&gt;&lt;secondary-title&gt;Administrative science quarterly&lt;/secondary-title&gt;&lt;/titles&gt;&lt;periodical&gt;&lt;full-title&gt;Administrative Science Quarterly&lt;/full-title&gt;&lt;/periodical&gt;&lt;pages&gt;1-47&lt;/pages&gt;&lt;dates&gt;&lt;year&gt;1967&lt;/year&gt;&lt;/dates&gt;&lt;isbn&gt;0001-8392&lt;/isbn&gt;&lt;urls&gt;&lt;/urls&gt;&lt;/record&gt;&lt;/Cite&gt;&lt;/EndNote&gt;</w:instrText>
      </w:r>
      <w:r w:rsidR="008F11C2">
        <w:rPr>
          <w:rFonts w:ascii="Times New Roman" w:hAnsi="Times New Roman" w:cs="Times New Roman"/>
          <w:sz w:val="24"/>
          <w:szCs w:val="24"/>
        </w:rPr>
        <w:fldChar w:fldCharType="separate"/>
      </w:r>
      <w:r>
        <w:rPr>
          <w:rFonts w:ascii="Times New Roman" w:hAnsi="Times New Roman" w:cs="Times New Roman"/>
          <w:noProof/>
          <w:sz w:val="24"/>
          <w:szCs w:val="24"/>
        </w:rPr>
        <w:t>(Lawrence and Lorsch, 1967)</w:t>
      </w:r>
      <w:r w:rsidR="008F11C2">
        <w:rPr>
          <w:rFonts w:ascii="Times New Roman" w:hAnsi="Times New Roman" w:cs="Times New Roman"/>
          <w:sz w:val="24"/>
          <w:szCs w:val="24"/>
        </w:rPr>
        <w:fldChar w:fldCharType="end"/>
      </w:r>
      <w:r w:rsidRPr="009B3D72">
        <w:rPr>
          <w:rFonts w:ascii="Times New Roman" w:hAnsi="Times New Roman" w:cs="Times New Roman"/>
          <w:sz w:val="24"/>
          <w:szCs w:val="24"/>
        </w:rPr>
        <w:t>, identities and cultures</w:t>
      </w:r>
      <w:r>
        <w:rPr>
          <w:rFonts w:ascii="Times New Roman" w:hAnsi="Times New Roman" w:cs="Times New Roman"/>
          <w:sz w:val="24"/>
          <w:szCs w:val="24"/>
        </w:rPr>
        <w:t xml:space="preserve"> </w:t>
      </w:r>
      <w:r w:rsidR="008F11C2">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&lt;EndNote&gt;&lt;Cite&gt;&lt;Author&gt;Lave&lt;/Author&gt;&lt;Year&gt;1991&lt;/Year&gt;&lt;RecNum&gt;479&lt;/RecNum&gt;&lt;DisplayText&gt;(Lave and Wenger, 1991, Brown and Duguid, 2001)&lt;/DisplayText&gt;&lt;record&gt;&lt;rec-number&gt;479&lt;/rec-number&gt;&lt;foreign-keys&gt;&lt;key app="EN" db-id="wwddewsswdrrfkewdv6vdtw22ewvtrdt9e0p" timestamp="1587743153"&gt;479&lt;/key&gt;&lt;/foreign-keys&gt;&lt;ref-type name="Book"&gt;6&lt;/ref-type&gt;&lt;contributors&gt;&lt;authors&gt;&lt;author&gt;Lave, Jean&lt;/author&gt;&lt;author&gt;Wenger, Etienne&lt;/author&gt;&lt;/authors&gt;&lt;/contributors&gt;&lt;titles&gt;&lt;title&gt;Situated learning: Legitimate peripheral participation&lt;/title&gt;&lt;/titles&gt;&lt;dates&gt;&lt;year&gt;1991&lt;/year&gt;&lt;/dates&gt;&lt;publisher&gt;Cambridge university press&lt;/publisher&gt;&lt;isbn&gt;0521423740&lt;/isbn&gt;&lt;urls&gt;&lt;/urls&gt;&lt;/record&gt;&lt;/Cite&gt;&lt;Cite&gt;&lt;Author&gt;Brown&lt;/Author&gt;&lt;Year&gt;2001&lt;/Year&gt;&lt;RecNum&gt;472&lt;/RecNum&gt;&lt;record&gt;&lt;rec-number&gt;472&lt;/rec-number&gt;&lt;foreign-keys&gt;&lt;key app="EN" db-id="wwddewsswdrrfkewdv6vdtw22ewvtrdt9e0p" timestamp="1587742950"&gt;472&lt;/key&gt;&lt;/foreign-keys&gt;&lt;ref-type name="Journal Article"&gt;17&lt;/ref-type&gt;&lt;contributors&gt;&lt;authors&gt;&lt;author&gt;Brown, John Seely&lt;/author&gt;&lt;author&gt;Duguid, Paul&lt;/author&gt;&lt;/authors&gt;&lt;/contributors&gt;&lt;titles&gt;&lt;title&gt;Knowledge and organization: A social-practice perspective&lt;/title&gt;&lt;secondary-title&gt;Organization science&lt;/secondary-title&gt;&lt;/titles&gt;&lt;periodical&gt;&lt;full-title&gt;Organization Science&lt;/full-title&gt;&lt;/periodical&gt;&lt;pages&gt;198-213&lt;/pages&gt;&lt;volume&gt;12&lt;/volume&gt;&lt;number&gt;2&lt;/number&gt;&lt;dates&gt;&lt;year&gt;2001&lt;/year&gt;&lt;/dates&gt;&lt;isbn&gt;1047-7039&lt;/isbn&gt;&lt;urls&gt;&lt;/urls&gt;&lt;/record&gt;&lt;/Cite&gt;&lt;/EndNote&gt;</w:instrText>
      </w:r>
      <w:r w:rsidR="008F11C2">
        <w:rPr>
          <w:rFonts w:ascii="Times New Roman" w:hAnsi="Times New Roman" w:cs="Times New Roman"/>
          <w:sz w:val="24"/>
          <w:szCs w:val="24"/>
        </w:rPr>
        <w:fldChar w:fldCharType="separate"/>
      </w:r>
      <w:r w:rsidR="00F36548">
        <w:rPr>
          <w:rFonts w:ascii="Times New Roman" w:hAnsi="Times New Roman" w:cs="Times New Roman"/>
          <w:noProof/>
          <w:sz w:val="24"/>
          <w:szCs w:val="24"/>
        </w:rPr>
        <w:t>(Lave and Wenger, 1991, Brown and Duguid, 2001)</w:t>
      </w:r>
      <w:r w:rsidR="008F11C2">
        <w:rPr>
          <w:rFonts w:ascii="Times New Roman" w:hAnsi="Times New Roman" w:cs="Times New Roman"/>
          <w:sz w:val="24"/>
          <w:szCs w:val="24"/>
        </w:rPr>
        <w:fldChar w:fldCharType="end"/>
      </w:r>
      <w:r w:rsidRPr="009B3D72">
        <w:rPr>
          <w:rFonts w:ascii="Times New Roman" w:hAnsi="Times New Roman" w:cs="Times New Roman"/>
          <w:sz w:val="24"/>
          <w:szCs w:val="24"/>
        </w:rPr>
        <w:t>, and even political interests</w:t>
      </w:r>
      <w:r>
        <w:rPr>
          <w:rFonts w:ascii="Times New Roman" w:hAnsi="Times New Roman" w:cs="Times New Roman"/>
          <w:sz w:val="24"/>
          <w:szCs w:val="24"/>
        </w:rPr>
        <w:t xml:space="preserve"> </w:t>
      </w:r>
      <w:r w:rsidR="008F11C2">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&lt;EndNote&gt;&lt;Cite&gt;&lt;Author&gt;Carlile&lt;/Author&gt;&lt;Year&gt;2002&lt;/Year&gt;&lt;RecNum&gt;459&lt;/RecNum&gt;&lt;DisplayText&gt;(Carlile, 2002)&lt;/DisplayText&gt;&lt;record&gt;&lt;rec-number&gt;459&lt;/rec-number&gt;&lt;foreign-keys&gt;&lt;key app="EN" db-id="wwddewsswdrrfkewdv6vdtw22ewvtrdt9e0p" timestamp="1587371219"&gt;459&lt;/key&gt;&lt;/foreign-keys&gt;&lt;ref-type name="Journal Article"&gt;17&lt;/ref-type&gt;&lt;contributors&gt;&lt;authors&gt;&lt;author&gt;Carlile, Paul R&lt;/author&gt;&lt;/authors&gt;&lt;/contributors&gt;&lt;titles&gt;&lt;title&gt;A pragmatic view of knowledge and boundaries: Boundary objects in new product development&lt;/title&gt;&lt;secondary-title&gt;Organization science&lt;/secondary-title&gt;&lt;/titles&gt;&lt;periodical&gt;&lt;full-title&gt;Organization Science&lt;/full-title&gt;&lt;/periodical&gt;&lt;pages&gt;442-455&lt;/pages&gt;&lt;volume&gt;13&lt;/volume&gt;&lt;number&gt;4&lt;/number&gt;&lt;dates&gt;&lt;year&gt;2002&lt;/year&gt;&lt;/dates&gt;&lt;isbn&gt;1047-7039&lt;/isbn&gt;&lt;urls&gt;&lt;/urls&gt;&lt;/record&gt;&lt;/Cite&gt;&lt;/EndNote&gt;</w:instrText>
      </w:r>
      <w:r w:rsidR="008F11C2">
        <w:rPr>
          <w:rFonts w:ascii="Times New Roman" w:hAnsi="Times New Roman" w:cs="Times New Roman"/>
          <w:sz w:val="24"/>
          <w:szCs w:val="24"/>
        </w:rPr>
        <w:fldChar w:fldCharType="separate"/>
      </w:r>
      <w:r>
        <w:rPr>
          <w:rFonts w:ascii="Times New Roman" w:hAnsi="Times New Roman" w:cs="Times New Roman"/>
          <w:noProof/>
          <w:sz w:val="24"/>
          <w:szCs w:val="24"/>
        </w:rPr>
        <w:t>(Carlile, 2002)</w:t>
      </w:r>
      <w:r w:rsidR="008F11C2">
        <w:rPr>
          <w:rFonts w:ascii="Times New Roman" w:hAnsi="Times New Roman" w:cs="Times New Roman"/>
          <w:sz w:val="24"/>
          <w:szCs w:val="24"/>
        </w:rPr>
        <w:fldChar w:fldCharType="end"/>
      </w:r>
      <w:r w:rsidRPr="009B3D72">
        <w:rPr>
          <w:rFonts w:ascii="Times New Roman" w:hAnsi="Times New Roman" w:cs="Times New Roman"/>
          <w:sz w:val="24"/>
          <w:szCs w:val="24"/>
        </w:rPr>
        <w:t xml:space="preserve">. </w:t>
      </w:r>
      <w:r w:rsidRPr="009B3D72">
        <w:rPr>
          <w:rFonts w:asciiTheme="majorBidi" w:hAnsiTheme="majorBidi" w:cstheme="majorBidi"/>
          <w:sz w:val="24"/>
          <w:szCs w:val="24"/>
        </w:rPr>
        <w:t xml:space="preserve">They also create a sense of belonging and certainty for </w:t>
      </w:r>
      <w:r w:rsidR="006460F6">
        <w:rPr>
          <w:rFonts w:asciiTheme="majorBidi" w:hAnsiTheme="majorBidi" w:cstheme="majorBidi"/>
          <w:sz w:val="24"/>
          <w:szCs w:val="24"/>
        </w:rPr>
        <w:t>employees</w:t>
      </w:r>
      <w:r w:rsidRPr="009B3D72">
        <w:rPr>
          <w:rFonts w:asciiTheme="majorBidi" w:hAnsiTheme="majorBidi" w:cstheme="majorBidi"/>
          <w:sz w:val="24"/>
          <w:szCs w:val="24"/>
        </w:rPr>
        <w:t xml:space="preserve"> that reside within them</w:t>
      </w:r>
      <w:r w:rsidR="008A0001">
        <w:rPr>
          <w:rFonts w:asciiTheme="majorBidi" w:hAnsiTheme="majorBidi" w:cstheme="majorBidi"/>
          <w:sz w:val="24"/>
          <w:szCs w:val="24"/>
        </w:rPr>
        <w:t>,</w:t>
      </w:r>
      <w:r w:rsidRPr="009B3D72">
        <w:rPr>
          <w:rFonts w:asciiTheme="majorBidi" w:hAnsiTheme="majorBidi" w:cstheme="majorBidi"/>
          <w:sz w:val="24"/>
          <w:szCs w:val="24"/>
        </w:rPr>
        <w:t xml:space="preserve"> and determine </w:t>
      </w:r>
      <w:r w:rsidR="00357313">
        <w:rPr>
          <w:rFonts w:asciiTheme="majorBidi" w:hAnsiTheme="majorBidi" w:cstheme="majorBidi"/>
          <w:sz w:val="24"/>
          <w:szCs w:val="24"/>
        </w:rPr>
        <w:t>their</w:t>
      </w:r>
      <w:r w:rsidRPr="009B3D72">
        <w:rPr>
          <w:rFonts w:asciiTheme="majorBidi" w:hAnsiTheme="majorBidi" w:cstheme="majorBidi"/>
          <w:sz w:val="24"/>
          <w:szCs w:val="24"/>
        </w:rPr>
        <w:t xml:space="preserve"> membership in a group or organisation by showing who is ‘in’ and who is ‘out’</w:t>
      </w:r>
      <w:r>
        <w:rPr>
          <w:rFonts w:asciiTheme="majorBidi" w:hAnsiTheme="majorBidi" w:cstheme="majorBidi"/>
          <w:sz w:val="24"/>
          <w:szCs w:val="24"/>
        </w:rPr>
        <w:t xml:space="preserve"> </w:t>
      </w:r>
      <w:r w:rsidR="008F11C2">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&lt;EndNote&gt;&lt;Cite&gt;&lt;Author&gt;Aldrich&lt;/Author&gt;&lt;Year&gt;1977&lt;/Year&gt;&lt;RecNum&gt;470&lt;/RecNum&gt;&lt;DisplayText&gt;(Aldrich and Herker, 1977)&lt;/DisplayText&gt;&lt;record&gt;&lt;rec-number&gt;470&lt;/rec-number&gt;&lt;foreign-keys&gt;&lt;key app="EN" db-id="wwddewsswdrrfkewdv6vdtw22ewvtrdt9e0p" timestamp="1587742889"&gt;470&lt;/key&gt;&lt;/foreign-keys&gt;&lt;ref-type name="Journal Article"&gt;17&lt;/ref-type&gt;&lt;contributors&gt;&lt;authors&gt;&lt;author&gt;Aldrich, Howard&lt;/author&gt;&lt;author&gt;Herker, Diane&lt;/author&gt;&lt;/authors&gt;&lt;/contributors&gt;&lt;titles&gt;&lt;title&gt;Boundary spanning roles and organization structure&lt;/title&gt;&lt;secondary-title&gt;Academy of management review&lt;/secondary-title&gt;&lt;/titles&gt;&lt;periodical&gt;&lt;full-title&gt;Academy of Management Review&lt;/full-title&gt;&lt;/periodical&gt;&lt;pages&gt;217-230&lt;/pages&gt;&lt;volume&gt;2&lt;/volume&gt;&lt;number&gt;2&lt;/number&gt;&lt;dates&gt;&lt;year&gt;1977&lt;/year&gt;&lt;/dates&gt;&lt;isbn&gt;0363-7425&lt;/isbn&gt;&lt;urls&gt;&lt;/urls&gt;&lt;/record&gt;&lt;/Cite&gt;&lt;/EndNote&gt;</w:instrText>
      </w:r>
      <w:r w:rsidR="008F11C2">
        <w:rPr>
          <w:rFonts w:asciiTheme="majorBidi" w:hAnsiTheme="majorBidi" w:cstheme="majorBidi"/>
          <w:sz w:val="24"/>
          <w:szCs w:val="24"/>
        </w:rPr>
        <w:fldChar w:fldCharType="separate"/>
      </w:r>
      <w:r>
        <w:rPr>
          <w:rFonts w:asciiTheme="majorBidi" w:hAnsiTheme="majorBidi" w:cstheme="majorBidi"/>
          <w:noProof/>
          <w:sz w:val="24"/>
          <w:szCs w:val="24"/>
        </w:rPr>
        <w:t>(Aldrich and Herker, 1977)</w:t>
      </w:r>
      <w:r w:rsidR="008F11C2">
        <w:rPr>
          <w:rFonts w:asciiTheme="majorBidi" w:hAnsiTheme="majorBidi" w:cstheme="majorBidi"/>
          <w:sz w:val="24"/>
          <w:szCs w:val="24"/>
        </w:rPr>
        <w:fldChar w:fldCharType="end"/>
      </w:r>
      <w:r w:rsidRPr="009B3D72">
        <w:rPr>
          <w:rFonts w:asciiTheme="majorBidi" w:hAnsiTheme="majorBidi" w:cstheme="majorBidi"/>
          <w:sz w:val="24"/>
          <w:szCs w:val="24"/>
        </w:rPr>
        <w:t xml:space="preserve">. </w:t>
      </w:r>
    </w:p>
    <w:p w14:paraId="407BFB72" w14:textId="11705042" w:rsidR="00C542BB" w:rsidRDefault="00C542BB" w:rsidP="00B66748">
      <w:pPr>
        <w:spacing w:line="360" w:lineRule="auto"/>
        <w:jc w:val="both"/>
        <w:rPr>
          <w:rFonts w:asciiTheme="majorBidi" w:hAnsiTheme="majorBidi" w:cstheme="majorBidi"/>
          <w:sz w:val="24"/>
          <w:szCs w:val="24"/>
        </w:rPr>
      </w:pPr>
      <w:r w:rsidRPr="009B3D72">
        <w:rPr>
          <w:rFonts w:ascii="Times New Roman" w:hAnsi="Times New Roman" w:cs="Times New Roman"/>
          <w:sz w:val="24"/>
          <w:szCs w:val="24"/>
        </w:rPr>
        <w:t>Organisations</w:t>
      </w:r>
      <w:r w:rsidRPr="009B3D72">
        <w:rPr>
          <w:rFonts w:asciiTheme="majorBidi" w:hAnsiTheme="majorBidi" w:cstheme="majorBidi"/>
          <w:sz w:val="24"/>
          <w:szCs w:val="24"/>
        </w:rPr>
        <w:t xml:space="preserve"> often deal with a multitude of boundaries. </w:t>
      </w:r>
      <w:r w:rsidR="00B646FD">
        <w:rPr>
          <w:rFonts w:asciiTheme="majorBidi" w:hAnsiTheme="majorBidi" w:cstheme="majorBidi"/>
          <w:sz w:val="24"/>
          <w:szCs w:val="24"/>
        </w:rPr>
        <w:t>E</w:t>
      </w:r>
      <w:r w:rsidRPr="009B3D72">
        <w:rPr>
          <w:rFonts w:asciiTheme="majorBidi" w:hAnsiTheme="majorBidi" w:cstheme="majorBidi"/>
          <w:sz w:val="24"/>
          <w:szCs w:val="24"/>
        </w:rPr>
        <w:t>xternal organisational boundaries</w:t>
      </w:r>
      <w:r w:rsidR="00B646FD">
        <w:rPr>
          <w:rFonts w:asciiTheme="majorBidi" w:hAnsiTheme="majorBidi" w:cstheme="majorBidi"/>
          <w:sz w:val="24"/>
          <w:szCs w:val="24"/>
        </w:rPr>
        <w:t>, mostly visibly,</w:t>
      </w:r>
      <w:r w:rsidRPr="009B3D72">
        <w:rPr>
          <w:rFonts w:asciiTheme="majorBidi" w:hAnsiTheme="majorBidi" w:cstheme="majorBidi"/>
          <w:sz w:val="24"/>
          <w:szCs w:val="24"/>
        </w:rPr>
        <w:t xml:space="preserve"> demarcate organisations from their operating environment</w:t>
      </w:r>
      <w:r w:rsidR="00B646FD">
        <w:rPr>
          <w:rFonts w:asciiTheme="majorBidi" w:hAnsiTheme="majorBidi" w:cstheme="majorBidi"/>
          <w:sz w:val="24"/>
          <w:szCs w:val="24"/>
        </w:rPr>
        <w:t>s</w:t>
      </w:r>
      <w:r w:rsidRPr="009B3D72">
        <w:rPr>
          <w:rFonts w:asciiTheme="majorBidi" w:hAnsiTheme="majorBidi" w:cstheme="majorBidi"/>
          <w:sz w:val="24"/>
          <w:szCs w:val="24"/>
        </w:rPr>
        <w:t xml:space="preserve"> and are essential in </w:t>
      </w:r>
      <w:r w:rsidRPr="009B3D72">
        <w:rPr>
          <w:rFonts w:asciiTheme="majorBidi" w:hAnsiTheme="majorBidi" w:cstheme="majorBidi"/>
          <w:sz w:val="24"/>
          <w:szCs w:val="24"/>
        </w:rPr>
        <w:lastRenderedPageBreak/>
        <w:t xml:space="preserve">understanding what constitutes </w:t>
      </w:r>
      <w:r>
        <w:rPr>
          <w:rFonts w:asciiTheme="majorBidi" w:hAnsiTheme="majorBidi" w:cstheme="majorBidi"/>
          <w:sz w:val="24"/>
          <w:szCs w:val="24"/>
        </w:rPr>
        <w:t>the</w:t>
      </w:r>
      <w:r w:rsidRPr="009B3D72">
        <w:rPr>
          <w:rFonts w:asciiTheme="majorBidi" w:hAnsiTheme="majorBidi" w:cstheme="majorBidi"/>
          <w:sz w:val="24"/>
          <w:szCs w:val="24"/>
        </w:rPr>
        <w:t xml:space="preserve"> organisation. </w:t>
      </w:r>
      <w:r w:rsidRPr="009B3D72">
        <w:rPr>
          <w:rFonts w:ascii="Times New Roman" w:hAnsi="Times New Roman" w:cs="Times New Roman"/>
          <w:sz w:val="24"/>
          <w:szCs w:val="24"/>
        </w:rPr>
        <w:t xml:space="preserve">How </w:t>
      </w:r>
      <w:r w:rsidR="00357313">
        <w:rPr>
          <w:rFonts w:ascii="Times New Roman" w:hAnsi="Times New Roman" w:cs="Times New Roman"/>
          <w:sz w:val="24"/>
          <w:szCs w:val="24"/>
        </w:rPr>
        <w:t>employees</w:t>
      </w:r>
      <w:r w:rsidRPr="009B3D72">
        <w:rPr>
          <w:rFonts w:ascii="Times New Roman" w:hAnsi="Times New Roman" w:cs="Times New Roman"/>
          <w:sz w:val="24"/>
          <w:szCs w:val="24"/>
        </w:rPr>
        <w:t xml:space="preserve"> understand, respond to, and interact with their environment is largely shaped by these external organisational boundaries </w:t>
      </w:r>
      <w:r w:rsidR="008F11C2">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&lt;EndNote&gt;&lt;Cite&gt;&lt;Author&gt;Aldrich&lt;/Author&gt;&lt;Year&gt;1977&lt;/Year&gt;&lt;RecNum&gt;470&lt;/RecNum&gt;&lt;DisplayText&gt;(Aldrich and Herker, 1977, Simon, 1997)&lt;/DisplayText&gt;&lt;record&gt;&lt;rec-number&gt;470&lt;/rec-number&gt;&lt;foreign-keys&gt;&lt;key app="EN" db-id="wwddewsswdrrfkewdv6vdtw22ewvtrdt9e0p" timestamp="1587742889"&gt;470&lt;/key&gt;&lt;/foreign-keys&gt;&lt;ref-type name="Journal Article"&gt;17&lt;/ref-type&gt;&lt;contributors&gt;&lt;authors&gt;&lt;author&gt;Aldrich, Howard&lt;/author&gt;&lt;author&gt;Herker, Diane&lt;/author&gt;&lt;/authors&gt;&lt;/contributors&gt;&lt;titles&gt;&lt;title&gt;Boundary spanning roles and organization structure&lt;/title&gt;&lt;secondary-title&gt;Academy of management review&lt;/secondary-title&gt;&lt;/titles&gt;&lt;periodical&gt;&lt;full-title&gt;Academy of Management Review&lt;/full-title&gt;&lt;/periodical&gt;&lt;pages&gt;217-230&lt;/pages&gt;&lt;volume&gt;2&lt;/volume&gt;&lt;number&gt;2&lt;/number&gt;&lt;dates&gt;&lt;year&gt;1977&lt;/year&gt;&lt;/dates&gt;&lt;isbn&gt;0363-7425&lt;/isbn&gt;&lt;urls&gt;&lt;/urls&gt;&lt;/record&gt;&lt;/Cite&gt;&lt;Cite&gt;&lt;Author&gt;Simon&lt;/Author&gt;&lt;Year&gt;1997&lt;/Year&gt;&lt;RecNum&gt;477&lt;/RecNum&gt;&lt;record&gt;&lt;rec-number&gt;477&lt;/rec-number&gt;&lt;foreign-keys&gt;&lt;key app="EN" db-id="wwddewsswdrrfkewdv6vdtw22ewvtrdt9e0p" timestamp="1587743097"&gt;477&lt;/key&gt;&lt;/foreign-keys&gt;&lt;ref-type name="Book"&gt;6&lt;/ref-type&gt;&lt;contributors&gt;&lt;authors&gt;&lt;author&gt;Simon, Herbert Alexander&lt;/author&gt;&lt;/authors&gt;&lt;/contributors&gt;&lt;titles&gt;&lt;title&gt;Models of bounded rationality: Empirically grounded economic reason&lt;/title&gt;&lt;/titles&gt;&lt;volume&gt;3&lt;/volume&gt;&lt;dates&gt;&lt;year&gt;1997&lt;/year&gt;&lt;/dates&gt;&lt;publisher&gt;MIT press&lt;/publisher&gt;&lt;isbn&gt;0262193728&lt;/isbn&gt;&lt;urls&gt;&lt;/urls&gt;&lt;/record&gt;&lt;/Cite&gt;&lt;/EndNote&gt;</w:instrText>
      </w:r>
      <w:r w:rsidR="008F11C2">
        <w:rPr>
          <w:rFonts w:ascii="Times New Roman" w:hAnsi="Times New Roman" w:cs="Times New Roman"/>
          <w:sz w:val="24"/>
          <w:szCs w:val="24"/>
        </w:rPr>
        <w:fldChar w:fldCharType="separate"/>
      </w:r>
      <w:r w:rsidR="00F36548">
        <w:rPr>
          <w:rFonts w:ascii="Times New Roman" w:hAnsi="Times New Roman" w:cs="Times New Roman"/>
          <w:noProof/>
          <w:sz w:val="24"/>
          <w:szCs w:val="24"/>
        </w:rPr>
        <w:t>(Aldrich and Herker, 1977, Simon, 1997)</w:t>
      </w:r>
      <w:r w:rsidR="008F11C2">
        <w:rPr>
          <w:rFonts w:ascii="Times New Roman" w:hAnsi="Times New Roman" w:cs="Times New Roman"/>
          <w:sz w:val="24"/>
          <w:szCs w:val="24"/>
        </w:rPr>
        <w:fldChar w:fldCharType="end"/>
      </w:r>
      <w:r w:rsidRPr="009B3D72">
        <w:rPr>
          <w:rFonts w:ascii="Times New Roman" w:hAnsi="Times New Roman" w:cs="Times New Roman"/>
          <w:sz w:val="24"/>
          <w:szCs w:val="24"/>
        </w:rPr>
        <w:t>. In particular, e</w:t>
      </w:r>
      <w:r w:rsidRPr="009B3D72">
        <w:rPr>
          <w:rFonts w:asciiTheme="majorBidi" w:hAnsiTheme="majorBidi" w:cstheme="majorBidi"/>
          <w:sz w:val="24"/>
          <w:szCs w:val="24"/>
        </w:rPr>
        <w:t xml:space="preserve">xternal boundaries protect an organisation from their environment by buffering their </w:t>
      </w:r>
      <w:r w:rsidR="00357313">
        <w:rPr>
          <w:rFonts w:asciiTheme="majorBidi" w:hAnsiTheme="majorBidi" w:cstheme="majorBidi"/>
          <w:sz w:val="24"/>
          <w:szCs w:val="24"/>
        </w:rPr>
        <w:t>employees</w:t>
      </w:r>
      <w:r w:rsidRPr="009B3D72">
        <w:rPr>
          <w:rFonts w:asciiTheme="majorBidi" w:hAnsiTheme="majorBidi" w:cstheme="majorBidi"/>
          <w:sz w:val="24"/>
          <w:szCs w:val="24"/>
        </w:rPr>
        <w:t xml:space="preserve"> from the potential uncertainties that the environment may create for them</w:t>
      </w:r>
      <w:r>
        <w:rPr>
          <w:rFonts w:asciiTheme="majorBidi" w:hAnsiTheme="majorBidi" w:cstheme="majorBidi"/>
          <w:sz w:val="24"/>
          <w:szCs w:val="24"/>
        </w:rPr>
        <w:t xml:space="preserve"> </w:t>
      </w:r>
      <w:r w:rsidR="008F11C2">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&lt;EndNote&gt;&lt;Cite&gt;&lt;Author&gt;March&lt;/Author&gt;&lt;Year&gt;1958&lt;/Year&gt;&lt;RecNum&gt;464&lt;/RecNum&gt;&lt;DisplayText&gt;(March and Simon, 1958)&lt;/DisplayText&gt;&lt;record&gt;&lt;rec-number&gt;464&lt;/rec-number&gt;&lt;foreign-keys&gt;&lt;key app="EN" db-id="wwddewsswdrrfkewdv6vdtw22ewvtrdt9e0p" timestamp="1587371788"&gt;464&lt;/key&gt;&lt;/foreign-keys&gt;&lt;ref-type name="Journal Article"&gt;17&lt;/ref-type&gt;&lt;contributors&gt;&lt;authors&gt;&lt;author&gt;March, James G&lt;/author&gt;&lt;author&gt;Simon, Herbert Alexander&lt;/author&gt;&lt;/authors&gt;&lt;/contributors&gt;&lt;titles&gt;&lt;title&gt;Organizations&lt;/title&gt;&lt;/titles&gt;&lt;dates&gt;&lt;year&gt;1958&lt;/year&gt;&lt;/dates&gt;&lt;urls&gt;&lt;/urls&gt;&lt;/record&gt;&lt;/Cite&gt;&lt;/EndNote&gt;</w:instrText>
      </w:r>
      <w:r w:rsidR="008F11C2">
        <w:rPr>
          <w:rFonts w:asciiTheme="majorBidi" w:hAnsiTheme="majorBidi" w:cstheme="majorBidi"/>
          <w:sz w:val="24"/>
          <w:szCs w:val="24"/>
        </w:rPr>
        <w:fldChar w:fldCharType="separate"/>
      </w:r>
      <w:r>
        <w:rPr>
          <w:rFonts w:asciiTheme="majorBidi" w:hAnsiTheme="majorBidi" w:cstheme="majorBidi"/>
          <w:noProof/>
          <w:sz w:val="24"/>
          <w:szCs w:val="24"/>
        </w:rPr>
        <w:t>(March and Simon, 1958)</w:t>
      </w:r>
      <w:r w:rsidR="008F11C2">
        <w:rPr>
          <w:rFonts w:asciiTheme="majorBidi" w:hAnsiTheme="majorBidi" w:cstheme="majorBidi"/>
          <w:sz w:val="24"/>
          <w:szCs w:val="24"/>
        </w:rPr>
        <w:fldChar w:fldCharType="end"/>
      </w:r>
      <w:r w:rsidRPr="009B3D72">
        <w:rPr>
          <w:rFonts w:asciiTheme="majorBidi" w:hAnsiTheme="majorBidi" w:cstheme="majorBidi"/>
          <w:sz w:val="24"/>
          <w:szCs w:val="24"/>
        </w:rPr>
        <w:t xml:space="preserve">. </w:t>
      </w:r>
      <w:r>
        <w:rPr>
          <w:rFonts w:asciiTheme="majorBidi" w:hAnsiTheme="majorBidi" w:cstheme="majorBidi"/>
          <w:sz w:val="24"/>
          <w:szCs w:val="24"/>
        </w:rPr>
        <w:t>In addition, o</w:t>
      </w:r>
      <w:r w:rsidRPr="009B3D72">
        <w:rPr>
          <w:rFonts w:asciiTheme="majorBidi" w:hAnsiTheme="majorBidi" w:cstheme="majorBidi"/>
          <w:sz w:val="24"/>
          <w:szCs w:val="24"/>
        </w:rPr>
        <w:t xml:space="preserve">rganisations have internal boundaries </w:t>
      </w:r>
      <w:r>
        <w:rPr>
          <w:rFonts w:asciiTheme="majorBidi" w:hAnsiTheme="majorBidi" w:cstheme="majorBidi"/>
          <w:sz w:val="24"/>
          <w:szCs w:val="24"/>
        </w:rPr>
        <w:t xml:space="preserve">– </w:t>
      </w:r>
      <w:r w:rsidRPr="009B3D72">
        <w:rPr>
          <w:rFonts w:asciiTheme="majorBidi" w:hAnsiTheme="majorBidi" w:cstheme="majorBidi"/>
          <w:sz w:val="24"/>
          <w:szCs w:val="24"/>
        </w:rPr>
        <w:t xml:space="preserve">between various groups, teams, departments and specialties. </w:t>
      </w:r>
      <w:r>
        <w:rPr>
          <w:rFonts w:asciiTheme="majorBidi" w:hAnsiTheme="majorBidi" w:cstheme="majorBidi"/>
          <w:sz w:val="24"/>
          <w:szCs w:val="24"/>
        </w:rPr>
        <w:t>T</w:t>
      </w:r>
      <w:r w:rsidRPr="009B3D72">
        <w:rPr>
          <w:rFonts w:asciiTheme="majorBidi" w:hAnsiTheme="majorBidi" w:cstheme="majorBidi"/>
          <w:sz w:val="24"/>
          <w:szCs w:val="24"/>
        </w:rPr>
        <w:t>he common language</w:t>
      </w:r>
      <w:r>
        <w:rPr>
          <w:rFonts w:asciiTheme="majorBidi" w:hAnsiTheme="majorBidi" w:cstheme="majorBidi"/>
          <w:sz w:val="24"/>
          <w:szCs w:val="24"/>
        </w:rPr>
        <w:t xml:space="preserve"> and</w:t>
      </w:r>
      <w:r w:rsidRPr="009B3D72">
        <w:rPr>
          <w:rFonts w:asciiTheme="majorBidi" w:hAnsiTheme="majorBidi" w:cstheme="majorBidi"/>
          <w:sz w:val="24"/>
          <w:szCs w:val="24"/>
        </w:rPr>
        <w:t xml:space="preserve"> shared practice</w:t>
      </w:r>
      <w:r>
        <w:rPr>
          <w:rFonts w:asciiTheme="majorBidi" w:hAnsiTheme="majorBidi" w:cstheme="majorBidi"/>
          <w:sz w:val="24"/>
          <w:szCs w:val="24"/>
        </w:rPr>
        <w:t>s</w:t>
      </w:r>
      <w:r w:rsidRPr="009B3D72">
        <w:rPr>
          <w:rFonts w:asciiTheme="majorBidi" w:hAnsiTheme="majorBidi" w:cstheme="majorBidi"/>
          <w:sz w:val="24"/>
          <w:szCs w:val="24"/>
        </w:rPr>
        <w:t xml:space="preserve"> and interests within these boundaries </w:t>
      </w:r>
      <w:r>
        <w:rPr>
          <w:rFonts w:asciiTheme="majorBidi" w:hAnsiTheme="majorBidi" w:cstheme="majorBidi"/>
          <w:sz w:val="24"/>
          <w:szCs w:val="24"/>
        </w:rPr>
        <w:t xml:space="preserve">mean that </w:t>
      </w:r>
      <w:r w:rsidR="00357313">
        <w:rPr>
          <w:rFonts w:asciiTheme="majorBidi" w:hAnsiTheme="majorBidi" w:cstheme="majorBidi"/>
          <w:sz w:val="24"/>
          <w:szCs w:val="24"/>
        </w:rPr>
        <w:t>employees</w:t>
      </w:r>
      <w:r w:rsidRPr="009B3D72">
        <w:rPr>
          <w:rFonts w:asciiTheme="majorBidi" w:hAnsiTheme="majorBidi" w:cstheme="majorBidi"/>
          <w:sz w:val="24"/>
          <w:szCs w:val="24"/>
        </w:rPr>
        <w:t xml:space="preserve"> enjoy shared spaces in which they can comfortably communicate, interact and exchange knowledge. </w:t>
      </w:r>
      <w:r w:rsidRPr="003E7AF7">
        <w:rPr>
          <w:rFonts w:asciiTheme="majorBidi" w:hAnsiTheme="majorBidi" w:cstheme="majorBidi"/>
          <w:sz w:val="24"/>
          <w:szCs w:val="24"/>
        </w:rPr>
        <w:t xml:space="preserve">Internal boundaries often demarcate across departments, different knowledge domains and practices, and vested professional interests </w:t>
      </w:r>
      <w:r w:rsidR="008F11C2" w:rsidRPr="003E7AF7">
        <w:rPr>
          <w:rFonts w:asciiTheme="majorBidi" w:hAnsiTheme="majorBidi" w:cstheme="majorBidi"/>
          <w:sz w:val="24"/>
          <w:szCs w:val="24"/>
        </w:rPr>
        <w:fldChar w:fldCharType="begin">
          <w:fldData xml:space="preserve">PEVuZE5vdGU+PENpdGU+PEF1dGhvcj5DYXJsaWxlPC9BdXRob3I+PFllYXI+MjAwMjwvWWVhcj48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</w:fldData>
        </w:fldChar>
      </w:r>
      <w:r w:rsidR="00F36548">
        <w:rPr>
          <w:rFonts w:asciiTheme="majorBidi" w:hAnsiTheme="majorBidi" w:cstheme="majorBidi"/>
          <w:sz w:val="24"/>
          <w:szCs w:val="24"/>
        </w:rPr>
        <w:instrText xml:space="preserve"> ADDIN EN.CITE </w:instrText>
      </w:r>
      <w:r w:rsidR="00F36548">
        <w:rPr>
          <w:rFonts w:asciiTheme="majorBidi" w:hAnsiTheme="majorBidi" w:cstheme="majorBidi"/>
          <w:sz w:val="24"/>
          <w:szCs w:val="24"/>
        </w:rPr>
        <w:fldChar w:fldCharType="begin">
          <w:fldData xml:space="preserve">PEVuZE5vdGU+PENpdGU+PEF1dGhvcj5DYXJsaWxlPC9BdXRob3I+PFllYXI+MjAwMjwvWWVhcj48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</w:fldData>
        </w:fldChar>
      </w:r>
      <w:r w:rsidR="00F36548">
        <w:rPr>
          <w:rFonts w:asciiTheme="majorBidi" w:hAnsiTheme="majorBidi" w:cstheme="majorBidi"/>
          <w:sz w:val="24"/>
          <w:szCs w:val="24"/>
        </w:rPr>
        <w:instrText xml:space="preserve"> ADDIN EN.CITE.DATA </w:instrText>
      </w:r>
      <w:r w:rsidR="00F36548">
        <w:rPr>
          <w:rFonts w:asciiTheme="majorBidi" w:hAnsiTheme="majorBidi" w:cstheme="majorBidi"/>
          <w:sz w:val="24"/>
          <w:szCs w:val="24"/>
        </w:rPr>
      </w:r>
      <w:r w:rsidR="00F36548">
        <w:rPr>
          <w:rFonts w:asciiTheme="majorBidi" w:hAnsiTheme="majorBidi" w:cstheme="majorBidi"/>
          <w:sz w:val="24"/>
          <w:szCs w:val="24"/>
        </w:rPr>
        <w:fldChar w:fldCharType="end"/>
      </w:r>
      <w:r w:rsidR="008F11C2" w:rsidRPr="003E7AF7">
        <w:rPr>
          <w:rFonts w:asciiTheme="majorBidi" w:hAnsiTheme="majorBidi" w:cstheme="majorBidi"/>
          <w:sz w:val="24"/>
          <w:szCs w:val="24"/>
        </w:rPr>
      </w:r>
      <w:r w:rsidR="008F11C2" w:rsidRPr="003E7AF7">
        <w:rPr>
          <w:rFonts w:asciiTheme="majorBidi" w:hAnsiTheme="majorBidi" w:cstheme="majorBidi"/>
          <w:sz w:val="24"/>
          <w:szCs w:val="24"/>
        </w:rPr>
        <w:fldChar w:fldCharType="separate"/>
      </w:r>
      <w:r w:rsidR="00F36548">
        <w:rPr>
          <w:rFonts w:asciiTheme="majorBidi" w:hAnsiTheme="majorBidi" w:cstheme="majorBidi"/>
          <w:noProof/>
          <w:sz w:val="24"/>
          <w:szCs w:val="24"/>
        </w:rPr>
        <w:t>(Carlile, 2002, Carlile, 2004, Bechky, 2003)</w:t>
      </w:r>
      <w:r w:rsidR="008F11C2" w:rsidRPr="003E7AF7">
        <w:rPr>
          <w:rFonts w:asciiTheme="majorBidi" w:hAnsiTheme="majorBidi" w:cstheme="majorBidi"/>
          <w:sz w:val="24"/>
          <w:szCs w:val="24"/>
        </w:rPr>
        <w:fldChar w:fldCharType="end"/>
      </w:r>
      <w:r w:rsidRPr="003E7AF7">
        <w:rPr>
          <w:rFonts w:asciiTheme="majorBidi" w:hAnsiTheme="majorBidi" w:cstheme="majorBidi"/>
          <w:sz w:val="24"/>
          <w:szCs w:val="24"/>
        </w:rPr>
        <w:t xml:space="preserve">. </w:t>
      </w:r>
    </w:p>
    <w:p w14:paraId="3A561C91" w14:textId="7ED43F66" w:rsidR="00E57841" w:rsidRDefault="00B646FD" w:rsidP="00CD6658">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In an attempt to consolidate diverse views towards organisational boundaries, Santos and Eisenhardt (2005) drew on multiple theoretical perspectives to arrive at their integrative boundary framework. Drawing on the transaction cost theoretical perspective </w:t>
      </w:r>
      <w:r w:rsidR="00C542BB">
        <w:rPr>
          <w:rFonts w:asciiTheme="majorBidi" w:hAnsiTheme="majorBidi" w:cstheme="majorBidi"/>
          <w:sz w:val="24"/>
          <w:szCs w:val="24"/>
        </w:rPr>
        <w:t>(</w:t>
      </w:r>
      <w:r w:rsidR="00C542BB">
        <w:rPr>
          <w:rFonts w:asciiTheme="majorBidi" w:hAnsiTheme="majorBidi" w:cstheme="majorBidi"/>
          <w:noProof/>
          <w:sz w:val="24"/>
          <w:szCs w:val="24"/>
        </w:rPr>
        <w:t>Williamson, 19</w:t>
      </w:r>
      <w:r w:rsidR="00F76A10">
        <w:rPr>
          <w:rFonts w:asciiTheme="majorBidi" w:hAnsiTheme="majorBidi" w:cstheme="majorBidi"/>
          <w:noProof/>
          <w:sz w:val="24"/>
          <w:szCs w:val="24"/>
        </w:rPr>
        <w:t>8</w:t>
      </w:r>
      <w:r w:rsidR="00C542BB">
        <w:rPr>
          <w:rFonts w:asciiTheme="majorBidi" w:hAnsiTheme="majorBidi" w:cstheme="majorBidi"/>
          <w:noProof/>
          <w:sz w:val="24"/>
          <w:szCs w:val="24"/>
        </w:rPr>
        <w:t>9</w:t>
      </w:r>
      <w:r w:rsidR="00C542BB">
        <w:rPr>
          <w:rFonts w:asciiTheme="majorBidi" w:hAnsiTheme="majorBidi" w:cstheme="majorBidi"/>
          <w:sz w:val="24"/>
          <w:szCs w:val="24"/>
        </w:rPr>
        <w:t>), they introduce</w:t>
      </w:r>
      <w:r w:rsidR="00EF6C6D">
        <w:rPr>
          <w:rFonts w:asciiTheme="majorBidi" w:hAnsiTheme="majorBidi" w:cstheme="majorBidi"/>
          <w:sz w:val="24"/>
          <w:szCs w:val="24"/>
        </w:rPr>
        <w:t>d</w:t>
      </w:r>
      <w:r w:rsidR="00C542BB">
        <w:rPr>
          <w:rFonts w:asciiTheme="majorBidi" w:hAnsiTheme="majorBidi" w:cstheme="majorBidi"/>
          <w:sz w:val="24"/>
          <w:szCs w:val="24"/>
        </w:rPr>
        <w:t xml:space="preserve"> </w:t>
      </w:r>
      <w:r w:rsidR="00C542BB" w:rsidRPr="009B3D72">
        <w:rPr>
          <w:rFonts w:asciiTheme="majorBidi" w:hAnsiTheme="majorBidi" w:cstheme="majorBidi"/>
          <w:sz w:val="24"/>
          <w:szCs w:val="24"/>
        </w:rPr>
        <w:t>the boundary of efficiency</w:t>
      </w:r>
      <w:r w:rsidR="00C542BB">
        <w:rPr>
          <w:rFonts w:asciiTheme="majorBidi" w:hAnsiTheme="majorBidi" w:cstheme="majorBidi"/>
          <w:sz w:val="24"/>
          <w:szCs w:val="24"/>
        </w:rPr>
        <w:t xml:space="preserve"> which</w:t>
      </w:r>
      <w:r w:rsidR="00C542BB" w:rsidRPr="009B3D72">
        <w:rPr>
          <w:rFonts w:asciiTheme="majorBidi" w:hAnsiTheme="majorBidi" w:cstheme="majorBidi"/>
          <w:sz w:val="24"/>
          <w:szCs w:val="24"/>
        </w:rPr>
        <w:t xml:space="preserve"> demarcates the legal and economical boundary of the firm</w:t>
      </w:r>
      <w:r w:rsidR="00C542BB">
        <w:rPr>
          <w:rFonts w:asciiTheme="majorBidi" w:hAnsiTheme="majorBidi" w:cstheme="majorBidi"/>
          <w:sz w:val="24"/>
          <w:szCs w:val="24"/>
        </w:rPr>
        <w:t>. Building on the resource dependence view</w:t>
      </w:r>
      <w:r w:rsidR="009401B6">
        <w:rPr>
          <w:rFonts w:asciiTheme="majorBidi" w:hAnsiTheme="majorBidi" w:cstheme="majorBidi"/>
          <w:sz w:val="24"/>
          <w:szCs w:val="24"/>
        </w:rPr>
        <w:t xml:space="preserve"> </w:t>
      </w:r>
      <w:r w:rsidR="008F11C2">
        <w:rPr>
          <w:rFonts w:asciiTheme="majorBidi" w:hAnsiTheme="majorBidi" w:cstheme="majorBidi"/>
          <w:sz w:val="24"/>
          <w:szCs w:val="24"/>
        </w:rPr>
        <w:fldChar w:fldCharType="begin"/>
      </w:r>
      <w:r w:rsidR="00CD6658">
        <w:rPr>
          <w:rFonts w:asciiTheme="majorBidi" w:hAnsiTheme="majorBidi" w:cstheme="majorBidi"/>
          <w:sz w:val="24"/>
          <w:szCs w:val="24"/>
        </w:rPr>
        <w:instrText xml:space="preserve"> ADDIN EN.CITE &lt;EndNote&gt;&lt;Cite&gt;&lt;Author&gt;Pfeffer&lt;/Author&gt;&lt;Year&gt;2003&lt;/Year&gt;&lt;RecNum&gt;1560&lt;/RecNum&gt;&lt;IDText&gt;The external control of organizations: A resource dependence perspective&lt;/IDText&gt;&lt;DisplayText&gt;(Pfeffer and Salancik, 2003)&lt;/DisplayText&gt;&lt;record&gt;&lt;rec-number&gt;1560&lt;/rec-number&gt;&lt;foreign-keys&gt;&lt;key app="EN" db-id="w5wwedtv0tftsiesxvkp00frxtxtrazssvww" timestamp="1582552491" guid="cf7ff2e9-9081-4324-b585-e55a9b3be3d3"&gt;1560&lt;/key&gt;&lt;/foreign-keys&gt;&lt;ref-type name="Book"&gt;6&lt;/ref-type&gt;&lt;contributors&gt;&lt;authors&gt;&lt;author&gt;Pfeffer, Jeffrey&lt;/author&gt;&lt;author&gt;Salancik, Gerald&lt;/author&gt;&lt;/authors&gt;&lt;/contributors&gt;&lt;titles&gt;&lt;title&gt;The external control of organizations: A resource dependence perspective&lt;/title&gt;&lt;/titles&gt;&lt;dates&gt;&lt;year&gt;2003&lt;/year&gt;&lt;/dates&gt;&lt;publisher&gt;Stanford University Press&lt;/publisher&gt;&lt;isbn&gt;080474789X&lt;/isbn&gt;&lt;urls&gt;&lt;/urls&gt;&lt;/record&gt;&lt;/Cite&gt;&lt;/EndNote&gt;</w:instrText>
      </w:r>
      <w:r w:rsidR="008F11C2">
        <w:rPr>
          <w:rFonts w:asciiTheme="majorBidi" w:hAnsiTheme="majorBidi" w:cstheme="majorBidi"/>
          <w:sz w:val="24"/>
          <w:szCs w:val="24"/>
        </w:rPr>
        <w:fldChar w:fldCharType="separate"/>
      </w:r>
      <w:r w:rsidR="00CD6658">
        <w:rPr>
          <w:rFonts w:asciiTheme="majorBidi" w:hAnsiTheme="majorBidi" w:cstheme="majorBidi"/>
          <w:noProof/>
          <w:sz w:val="24"/>
          <w:szCs w:val="24"/>
        </w:rPr>
        <w:t>(Pfeffer and Salancik, 2003)</w:t>
      </w:r>
      <w:r w:rsidR="008F11C2">
        <w:rPr>
          <w:rFonts w:asciiTheme="majorBidi" w:hAnsiTheme="majorBidi" w:cstheme="majorBidi"/>
          <w:sz w:val="24"/>
          <w:szCs w:val="24"/>
        </w:rPr>
        <w:fldChar w:fldCharType="end"/>
      </w:r>
      <w:r w:rsidR="00350906">
        <w:rPr>
          <w:rFonts w:asciiTheme="majorBidi" w:hAnsiTheme="majorBidi" w:cstheme="majorBidi"/>
          <w:sz w:val="24"/>
          <w:szCs w:val="24"/>
        </w:rPr>
        <w:t>,</w:t>
      </w:r>
      <w:r w:rsidR="00C542BB">
        <w:rPr>
          <w:rFonts w:asciiTheme="majorBidi" w:hAnsiTheme="majorBidi" w:cstheme="majorBidi"/>
          <w:sz w:val="24"/>
          <w:szCs w:val="24"/>
        </w:rPr>
        <w:t xml:space="preserve"> they </w:t>
      </w:r>
      <w:r w:rsidR="00C542BB">
        <w:rPr>
          <w:rFonts w:ascii="Times New Roman" w:hAnsi="Times New Roman" w:cs="Times New Roman"/>
          <w:sz w:val="24"/>
          <w:szCs w:val="24"/>
        </w:rPr>
        <w:t xml:space="preserve">introduced </w:t>
      </w:r>
      <w:r w:rsidR="00464BBB">
        <w:rPr>
          <w:rFonts w:ascii="Times New Roman" w:hAnsi="Times New Roman" w:cs="Times New Roman"/>
          <w:sz w:val="24"/>
          <w:szCs w:val="24"/>
        </w:rPr>
        <w:t xml:space="preserve">the notion of the </w:t>
      </w:r>
      <w:r w:rsidR="00C542BB">
        <w:rPr>
          <w:rFonts w:ascii="Times New Roman" w:hAnsi="Times New Roman" w:cs="Times New Roman"/>
          <w:sz w:val="24"/>
          <w:szCs w:val="24"/>
        </w:rPr>
        <w:t>power boundary which forms around power</w:t>
      </w:r>
      <w:r w:rsidR="00C542BB" w:rsidRPr="00585693">
        <w:rPr>
          <w:rFonts w:ascii="Times New Roman" w:hAnsi="Times New Roman" w:cs="Times New Roman"/>
          <w:sz w:val="24"/>
          <w:szCs w:val="24"/>
        </w:rPr>
        <w:t xml:space="preserve"> dependencies amongst actors</w:t>
      </w:r>
      <w:r w:rsidR="006F7263">
        <w:rPr>
          <w:rFonts w:ascii="Times New Roman" w:hAnsi="Times New Roman" w:cs="Times New Roman"/>
          <w:sz w:val="24"/>
          <w:szCs w:val="24"/>
        </w:rPr>
        <w:t>,</w:t>
      </w:r>
      <w:r w:rsidR="00357313">
        <w:rPr>
          <w:rFonts w:ascii="Times New Roman" w:hAnsi="Times New Roman" w:cs="Times New Roman"/>
          <w:sz w:val="24"/>
          <w:szCs w:val="24"/>
        </w:rPr>
        <w:t xml:space="preserve"> such as employees and external firms</w:t>
      </w:r>
      <w:r w:rsidR="00C542BB" w:rsidRPr="00585693">
        <w:rPr>
          <w:rFonts w:ascii="Times New Roman" w:hAnsi="Times New Roman" w:cs="Times New Roman"/>
          <w:sz w:val="24"/>
          <w:szCs w:val="24"/>
        </w:rPr>
        <w:t xml:space="preserve"> </w:t>
      </w:r>
      <w:r w:rsidR="008F11C2" w:rsidRPr="00585693">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&lt;EndNote&gt;&lt;Cite&gt;&lt;Author&gt;Santos&lt;/Author&gt;&lt;Year&gt;2005&lt;/Year&gt;&lt;RecNum&gt;419&lt;/RecNum&gt;&lt;DisplayText&gt;(Santos and Eisenhardt, 2005, Bäck and Kohtamäki, 2015)&lt;/DisplayText&gt;&lt;record&gt;&lt;rec-number&gt;419&lt;/rec-number&gt;&lt;foreign-keys&gt;&lt;key app="EN" db-id="wwddewsswdrrfkewdv6vdtw22ewvtrdt9e0p" timestamp="1581676665"&gt;419&lt;/key&gt;&lt;/foreign-keys&gt;&lt;ref-type name="Journal Article"&gt;17&lt;/ref-type&gt;&lt;contributors&gt;&lt;authors&gt;&lt;author&gt;Santos, Filipe M&lt;/author&gt;&lt;author&gt;Eisenhardt, Kathleen M&lt;/author&gt;&lt;/authors&gt;&lt;/contributors&gt;&lt;titles&gt;&lt;title&gt;Organizational boundaries and theories of organization&lt;/title&gt;&lt;secondary-title&gt;Organization science&lt;/secondary-title&gt;&lt;/titles&gt;&lt;periodical&gt;&lt;full-title&gt;Organization Science&lt;/full-title&gt;&lt;/periodical&gt;&lt;pages&gt;491-508&lt;/pages&gt;&lt;volume&gt;16&lt;/volume&gt;&lt;number&gt;5&lt;/number&gt;&lt;dates&gt;&lt;year&gt;2005&lt;/year&gt;&lt;/dates&gt;&lt;isbn&gt;1047-7039&lt;/isbn&gt;&lt;urls&gt;&lt;/urls&gt;&lt;/record&gt;&lt;/Cite&gt;&lt;Cite&gt;&lt;Author&gt;Bäck&lt;/Author&gt;&lt;Year&gt;2015&lt;/Year&gt;&lt;RecNum&gt;418&lt;/RecNum&gt;&lt;record&gt;&lt;rec-number&gt;418&lt;/rec-number&gt;&lt;foreign-keys&gt;&lt;key app="EN" db-id="wwddewsswdrrfkewdv6vdtw22ewvtrdt9e0p" timestamp="1581676461"&gt;418&lt;/key&gt;&lt;/foreign-keys&gt;&lt;ref-type name="Journal Article"&gt;17&lt;/ref-type&gt;&lt;contributors&gt;&lt;authors&gt;&lt;author&gt;Bäck, Iivari&lt;/author&gt;&lt;author&gt;Kohtamäki, Marko&lt;/author&gt;&lt;/authors&gt;&lt;/contributors&gt;&lt;titles&gt;&lt;title&gt;Boundaries of R&amp;amp;D collaboration&lt;/title&gt;&lt;secondary-title&gt;Technovation&lt;/secondary-title&gt;&lt;/titles&gt;&lt;periodical&gt;&lt;full-title&gt;Technovation&lt;/full-title&gt;&lt;/periodical&gt;&lt;pages&gt;15-28&lt;/pages&gt;&lt;volume&gt;45&lt;/volume&gt;&lt;dates&gt;&lt;year&gt;2015&lt;/year&gt;&lt;/dates&gt;&lt;isbn&gt;0166-4972&lt;/isbn&gt;&lt;urls&gt;&lt;/urls&gt;&lt;/record&gt;&lt;/Cite&gt;&lt;/EndNote&gt;</w:instrText>
      </w:r>
      <w:r w:rsidR="008F11C2" w:rsidRPr="00585693">
        <w:rPr>
          <w:rFonts w:ascii="Times New Roman" w:hAnsi="Times New Roman" w:cs="Times New Roman"/>
          <w:sz w:val="24"/>
          <w:szCs w:val="24"/>
        </w:rPr>
        <w:fldChar w:fldCharType="separate"/>
      </w:r>
      <w:r w:rsidR="00F36548">
        <w:rPr>
          <w:rFonts w:ascii="Times New Roman" w:hAnsi="Times New Roman" w:cs="Times New Roman"/>
          <w:noProof/>
          <w:sz w:val="24"/>
          <w:szCs w:val="24"/>
        </w:rPr>
        <w:t>(Santos and Eisenhardt, 2005, Bäck and Kohtamäki, 2015)</w:t>
      </w:r>
      <w:r w:rsidR="008F11C2" w:rsidRPr="00585693">
        <w:rPr>
          <w:rFonts w:ascii="Times New Roman" w:hAnsi="Times New Roman" w:cs="Times New Roman"/>
          <w:sz w:val="24"/>
          <w:szCs w:val="24"/>
        </w:rPr>
        <w:fldChar w:fldCharType="end"/>
      </w:r>
      <w:r w:rsidR="006F7263">
        <w:rPr>
          <w:rFonts w:ascii="Times New Roman" w:hAnsi="Times New Roman" w:cs="Times New Roman"/>
          <w:sz w:val="24"/>
          <w:szCs w:val="24"/>
        </w:rPr>
        <w:t>,</w:t>
      </w:r>
      <w:r w:rsidR="00C542BB">
        <w:rPr>
          <w:rFonts w:ascii="Times New Roman" w:hAnsi="Times New Roman" w:cs="Times New Roman"/>
          <w:sz w:val="24"/>
          <w:szCs w:val="24"/>
        </w:rPr>
        <w:t xml:space="preserve"> and demarcates realms of influence</w:t>
      </w:r>
      <w:r w:rsidR="00C542BB" w:rsidRPr="00585693">
        <w:rPr>
          <w:rFonts w:ascii="Times New Roman" w:hAnsi="Times New Roman" w:cs="Times New Roman"/>
          <w:sz w:val="24"/>
          <w:szCs w:val="24"/>
        </w:rPr>
        <w:t>.</w:t>
      </w:r>
      <w:r w:rsidR="00C542BB" w:rsidRPr="00585693">
        <w:rPr>
          <w:rFonts w:asciiTheme="majorBidi" w:hAnsiTheme="majorBidi" w:cstheme="majorBidi"/>
          <w:sz w:val="24"/>
          <w:szCs w:val="24"/>
        </w:rPr>
        <w:t xml:space="preserve"> </w:t>
      </w:r>
      <w:r w:rsidR="00C542BB">
        <w:rPr>
          <w:rFonts w:asciiTheme="majorBidi" w:hAnsiTheme="majorBidi" w:cstheme="majorBidi"/>
          <w:sz w:val="24"/>
          <w:szCs w:val="24"/>
        </w:rPr>
        <w:t xml:space="preserve">Building on the resource-based view </w:t>
      </w:r>
      <w:r w:rsidR="008F11C2">
        <w:rPr>
          <w:rFonts w:asciiTheme="majorBidi" w:hAnsiTheme="majorBidi" w:cstheme="majorBidi"/>
          <w:sz w:val="24"/>
          <w:szCs w:val="24"/>
        </w:rPr>
        <w:fldChar w:fldCharType="begin"/>
      </w:r>
      <w:r w:rsidR="00D667E7">
        <w:rPr>
          <w:rFonts w:asciiTheme="majorBidi" w:hAnsiTheme="majorBidi" w:cstheme="majorBidi"/>
          <w:sz w:val="24"/>
          <w:szCs w:val="24"/>
        </w:rPr>
        <w:instrText xml:space="preserve"> ADDIN EN.CITE &lt;EndNote&gt;&lt;Cite&gt;&lt;Author&gt;Penrose&lt;/Author&gt;&lt;Year&gt;1959&lt;/Year&gt;&lt;RecNum&gt;1604&lt;/RecNum&gt;&lt;IDText&gt;The Theory of the Growth of the Firm&lt;/IDText&gt;&lt;DisplayText&gt;(Penrose, 1959)&lt;/DisplayText&gt;&lt;record&gt;&lt;rec-number&gt;1604&lt;/rec-number&gt;&lt;foreign-keys&gt;&lt;key app="EN" db-id="w5wwedtv0tftsiesxvkp00frxtxtrazssvww" timestamp="1607441861" guid="e98bbecd-7a6f-40e8-bb40-1e6be4004c5c"&gt;1604&lt;/key&gt;&lt;/foreign-keys&gt;&lt;ref-type name="Book"&gt;6&lt;/ref-type&gt;&lt;contributors&gt;&lt;authors&gt;&lt;author&gt;Penrose, Edith&lt;/author&gt;&lt;/authors&gt;&lt;/contributors&gt;&lt;titles&gt;&lt;title&gt;The Theory of the Growth of the Firm&lt;/title&gt;&lt;/titles&gt;&lt;dates&gt;&lt;year&gt;1959&lt;/year&gt;&lt;/dates&gt;&lt;publisher&gt;Oxford university press&lt;/publisher&gt;&lt;isbn&gt;0199573840&lt;/isbn&gt;&lt;urls&gt;&lt;/urls&gt;&lt;/record&gt;&lt;/Cite&gt;&lt;/EndNote&gt;</w:instrText>
      </w:r>
      <w:r w:rsidR="008F11C2">
        <w:rPr>
          <w:rFonts w:asciiTheme="majorBidi" w:hAnsiTheme="majorBidi" w:cstheme="majorBidi"/>
          <w:sz w:val="24"/>
          <w:szCs w:val="24"/>
        </w:rPr>
        <w:fldChar w:fldCharType="separate"/>
      </w:r>
      <w:r w:rsidR="00A715D8">
        <w:rPr>
          <w:rFonts w:asciiTheme="majorBidi" w:hAnsiTheme="majorBidi" w:cstheme="majorBidi"/>
          <w:noProof/>
          <w:sz w:val="24"/>
          <w:szCs w:val="24"/>
        </w:rPr>
        <w:t>(Penrose, 1959)</w:t>
      </w:r>
      <w:r w:rsidR="008F11C2">
        <w:rPr>
          <w:rFonts w:asciiTheme="majorBidi" w:hAnsiTheme="majorBidi" w:cstheme="majorBidi"/>
          <w:sz w:val="24"/>
          <w:szCs w:val="24"/>
        </w:rPr>
        <w:fldChar w:fldCharType="end"/>
      </w:r>
      <w:r w:rsidR="00C542BB">
        <w:rPr>
          <w:rFonts w:asciiTheme="majorBidi" w:hAnsiTheme="majorBidi" w:cstheme="majorBidi"/>
          <w:sz w:val="24"/>
          <w:szCs w:val="24"/>
        </w:rPr>
        <w:t>, they introduced competency boundaries which are determined by resources that a firm possesses and demarcate areas of expertise. Drawing on the organisational identity perspective</w:t>
      </w:r>
      <w:r w:rsidR="00A715D8">
        <w:rPr>
          <w:rFonts w:asciiTheme="majorBidi" w:hAnsiTheme="majorBidi" w:cstheme="majorBidi"/>
          <w:sz w:val="24"/>
          <w:szCs w:val="24"/>
        </w:rPr>
        <w:t xml:space="preserve"> </w:t>
      </w:r>
      <w:r w:rsidR="008F11C2">
        <w:rPr>
          <w:rFonts w:asciiTheme="majorBidi" w:hAnsiTheme="majorBidi" w:cstheme="majorBidi"/>
          <w:sz w:val="24"/>
          <w:szCs w:val="24"/>
        </w:rPr>
        <w:fldChar w:fldCharType="begin"/>
      </w:r>
      <w:r w:rsidR="00D667E7">
        <w:rPr>
          <w:rFonts w:asciiTheme="majorBidi" w:hAnsiTheme="majorBidi" w:cstheme="majorBidi"/>
          <w:sz w:val="24"/>
          <w:szCs w:val="24"/>
        </w:rPr>
        <w:instrText xml:space="preserve"> ADDIN EN.CITE &lt;EndNote&gt;&lt;Cite&gt;&lt;Author&gt;Albert&lt;/Author&gt;&lt;Year&gt;2004&lt;/Year&gt;&lt;RecNum&gt;1606&lt;/RecNum&gt;&lt;IDText&gt;Organizational identity&lt;/IDText&gt;&lt;DisplayText&gt;(Albert and Whetten, 2004)&lt;/DisplayText&gt;&lt;record&gt;&lt;rec-number&gt;1606&lt;/rec-number&gt;&lt;foreign-keys&gt;&lt;key app="EN" db-id="w5wwedtv0tftsiesxvkp00frxtxtrazssvww" timestamp="1607441861" guid="8c5b48f5-0d66-46b9-b435-3d53778bc6ff"&gt;1606&lt;/key&gt;&lt;/foreign-keys&gt;&lt;ref-type name="Journal Article"&gt;17&lt;/ref-type&gt;&lt;contributors&gt;&lt;authors&gt;&lt;author&gt;Albert, Stuart&lt;/author&gt;&lt;author&gt;Whetten, David A&lt;/author&gt;&lt;/authors&gt;&lt;/contributors&gt;&lt;titles&gt;&lt;title&gt;Organizational identity&lt;/title&gt;&lt;secondary-title&gt;Organizational identity: A reader&lt;/secondary-title&gt;&lt;/titles&gt;&lt;periodical&gt;&lt;full-title&gt;Organizational identity: A reader&lt;/full-title&gt;&lt;/periodical&gt;&lt;pages&gt;89-118&lt;/pages&gt;&lt;dates&gt;&lt;year&gt;2004&lt;/year&gt;&lt;/dates&gt;&lt;urls&gt;&lt;/urls&gt;&lt;/record&gt;&lt;/Cite&gt;&lt;/EndNote&gt;</w:instrText>
      </w:r>
      <w:r w:rsidR="008F11C2">
        <w:rPr>
          <w:rFonts w:asciiTheme="majorBidi" w:hAnsiTheme="majorBidi" w:cstheme="majorBidi"/>
          <w:sz w:val="24"/>
          <w:szCs w:val="24"/>
        </w:rPr>
        <w:fldChar w:fldCharType="separate"/>
      </w:r>
      <w:r w:rsidR="00A715D8">
        <w:rPr>
          <w:rFonts w:asciiTheme="majorBidi" w:hAnsiTheme="majorBidi" w:cstheme="majorBidi"/>
          <w:noProof/>
          <w:sz w:val="24"/>
          <w:szCs w:val="24"/>
        </w:rPr>
        <w:t>(Albert and Whetten, 2004)</w:t>
      </w:r>
      <w:r w:rsidR="008F11C2">
        <w:rPr>
          <w:rFonts w:asciiTheme="majorBidi" w:hAnsiTheme="majorBidi" w:cstheme="majorBidi"/>
          <w:sz w:val="24"/>
          <w:szCs w:val="24"/>
        </w:rPr>
        <w:fldChar w:fldCharType="end"/>
      </w:r>
      <w:r w:rsidR="00C542BB">
        <w:rPr>
          <w:rFonts w:asciiTheme="majorBidi" w:hAnsiTheme="majorBidi" w:cstheme="majorBidi"/>
          <w:sz w:val="24"/>
          <w:szCs w:val="24"/>
        </w:rPr>
        <w:t xml:space="preserve">, they introduced identity boundaries which relate to how </w:t>
      </w:r>
      <w:r w:rsidR="00357313">
        <w:rPr>
          <w:rFonts w:asciiTheme="majorBidi" w:hAnsiTheme="majorBidi" w:cstheme="majorBidi"/>
          <w:sz w:val="24"/>
          <w:szCs w:val="24"/>
        </w:rPr>
        <w:t>employees</w:t>
      </w:r>
      <w:r w:rsidR="00C542BB">
        <w:rPr>
          <w:rFonts w:asciiTheme="majorBidi" w:hAnsiTheme="majorBidi" w:cstheme="majorBidi"/>
          <w:sz w:val="24"/>
          <w:szCs w:val="24"/>
        </w:rPr>
        <w:t xml:space="preserve"> define their organisations holistically and demarcate membership domains. </w:t>
      </w:r>
    </w:p>
    <w:p w14:paraId="688D08AE" w14:textId="4273E3DB" w:rsidR="00C542BB" w:rsidRPr="000D79B6" w:rsidRDefault="00C542BB" w:rsidP="00506502">
      <w:pPr>
        <w:spacing w:line="360" w:lineRule="auto"/>
        <w:jc w:val="both"/>
        <w:rPr>
          <w:rFonts w:ascii="Times New Roman" w:eastAsia="Times New Roman" w:hAnsi="Times New Roman" w:cs="Times New Roman"/>
          <w:sz w:val="24"/>
          <w:szCs w:val="24"/>
          <w:lang w:eastAsia="en-GB"/>
        </w:rPr>
      </w:pPr>
      <w:r w:rsidRPr="00C90CD3">
        <w:rPr>
          <w:rFonts w:ascii="Times New Roman" w:eastAsia="Times New Roman" w:hAnsi="Times New Roman" w:cs="Times New Roman"/>
          <w:sz w:val="24"/>
          <w:szCs w:val="24"/>
          <w:lang w:eastAsia="en-GB"/>
        </w:rPr>
        <w:t>In this study, we draw on Santos and Eisenhardt’s (2005) framework to advance the understanding of servitization challenges. Their framework is widely adopted by management scholars</w:t>
      </w:r>
      <w:r w:rsidR="00506502">
        <w:rPr>
          <w:rFonts w:ascii="Times New Roman" w:eastAsia="Times New Roman" w:hAnsi="Times New Roman" w:cs="Times New Roman"/>
          <w:sz w:val="24"/>
          <w:szCs w:val="24"/>
          <w:lang w:eastAsia="en-GB"/>
        </w:rPr>
        <w:t xml:space="preserve"> </w:t>
      </w:r>
      <w:r w:rsidR="00506502">
        <w:rPr>
          <w:rFonts w:ascii="Times New Roman" w:eastAsia="Times New Roman" w:hAnsi="Times New Roman" w:cs="Times New Roman"/>
          <w:sz w:val="24"/>
          <w:szCs w:val="24"/>
          <w:lang w:eastAsia="en-GB"/>
        </w:rPr>
        <w:fldChar w:fldCharType="begin"/>
      </w:r>
      <w:r w:rsidR="00F36548">
        <w:rPr>
          <w:rFonts w:ascii="Times New Roman" w:eastAsia="Times New Roman" w:hAnsi="Times New Roman" w:cs="Times New Roman"/>
          <w:sz w:val="24"/>
          <w:szCs w:val="24"/>
          <w:lang w:eastAsia="en-GB"/>
        </w:rPr>
        <w:instrText xml:space="preserve"> ADDIN EN.CITE &lt;EndNote&gt;&lt;Cite&gt;&lt;Author&gt;Navis&lt;/Author&gt;&lt;Year&gt;2011&lt;/Year&gt;&lt;RecNum&gt;1612&lt;/RecNum&gt;&lt;Prefix&gt;see &lt;/Prefix&gt;&lt;DisplayText&gt;(see Navis and Glynn, 2011, Zott and Amit, 2008)&lt;/DisplayText&gt;&lt;record&gt;&lt;rec-number&gt;1612&lt;/rec-number&gt;&lt;foreign-keys&gt;&lt;key app="EN" db-id="w5wwedtv0tftsiesxvkp00frxtxtrazssvww" timestamp="1608139857" guid="6263741f-c36a-42c3-9bb9-88538a2c63f8"&gt;1612&lt;/key&gt;&lt;/foreign-keys&gt;&lt;ref-type name="Journal Article"&gt;17&lt;/ref-type&gt;&lt;contributors&gt;&lt;authors&gt;&lt;author&gt;Navis, Chad&lt;/author&gt;&lt;author&gt;Glynn, Mary Ann&lt;/author&gt;&lt;/authors&gt;&lt;/contributors&gt;&lt;titles&gt;&lt;title&gt;Legitimate distinctiveness and the entrepreneurial identity: Influence on investor judgments of new venture plausibility&lt;/title&gt;&lt;secondary-title&gt;Academy of Management Review&lt;/secondary-title&gt;&lt;/titles&gt;&lt;periodical&gt;&lt;full-title&gt;Academy of management review&lt;/full-title&gt;&lt;/periodical&gt;&lt;pages&gt;479-499&lt;/pages&gt;&lt;volume&gt;36&lt;/volume&gt;&lt;number&gt;3&lt;/number&gt;&lt;dates&gt;&lt;year&gt;2011&lt;/year&gt;&lt;/dates&gt;&lt;isbn&gt;0363-7425&lt;/isbn&gt;&lt;urls&gt;&lt;/urls&gt;&lt;/record&gt;&lt;/Cite&gt;&lt;Cite&gt;&lt;Author&gt;Zott&lt;/Author&gt;&lt;Year&gt;2008&lt;/Year&gt;&lt;RecNum&gt;1613&lt;/RecNum&gt;&lt;record&gt;&lt;rec-number&gt;1613&lt;/rec-number&gt;&lt;foreign-keys&gt;&lt;key app="EN" db-id="w5wwedtv0tftsiesxvkp00frxtxtrazssvww" timestamp="1608139857" guid="36c25b14-13f7-4b35-8489-327ad015e54f"&gt;1613&lt;/key&gt;&lt;/foreign-keys&gt;&lt;ref-type name="Journal Article"&gt;17&lt;/ref-type&gt;&lt;contributors&gt;&lt;authors&gt;&lt;author&gt;Zott, Christoph&lt;/author&gt;&lt;author&gt;Amit, Raphael&lt;/author&gt;&lt;/authors&gt;&lt;/contributors&gt;&lt;titles&gt;&lt;title&gt;The fit between product market strategy and business model: implications for firm performance&lt;/title&gt;&lt;secondary-title&gt;Strategic management journal&lt;/secondary-title&gt;&lt;/titles&gt;&lt;periodical&gt;&lt;full-title&gt;Strategic Management Journal&lt;/full-title&gt;&lt;/periodical&gt;&lt;pages&gt;1-26&lt;/pages&gt;&lt;volume&gt;29&lt;/volume&gt;&lt;number&gt;1&lt;/number&gt;&lt;dates&gt;&lt;year&gt;2008&lt;/year&gt;&lt;/dates&gt;&lt;isbn&gt;0143-2095&lt;/isbn&gt;&lt;urls&gt;&lt;/urls&gt;&lt;/record&gt;&lt;/Cite&gt;&lt;/EndNote&gt;</w:instrText>
      </w:r>
      <w:r w:rsidR="00506502">
        <w:rPr>
          <w:rFonts w:ascii="Times New Roman" w:eastAsia="Times New Roman" w:hAnsi="Times New Roman" w:cs="Times New Roman"/>
          <w:sz w:val="24"/>
          <w:szCs w:val="24"/>
          <w:lang w:eastAsia="en-GB"/>
        </w:rPr>
        <w:fldChar w:fldCharType="separate"/>
      </w:r>
      <w:r w:rsidR="00F36548">
        <w:rPr>
          <w:rFonts w:ascii="Times New Roman" w:eastAsia="Times New Roman" w:hAnsi="Times New Roman" w:cs="Times New Roman"/>
          <w:noProof/>
          <w:sz w:val="24"/>
          <w:szCs w:val="24"/>
          <w:lang w:eastAsia="en-GB"/>
        </w:rPr>
        <w:t>(see Navis and Glynn, 2011, Zott and Amit, 2008)</w:t>
      </w:r>
      <w:r w:rsidR="00506502">
        <w:rPr>
          <w:rFonts w:ascii="Times New Roman" w:eastAsia="Times New Roman" w:hAnsi="Times New Roman" w:cs="Times New Roman"/>
          <w:sz w:val="24"/>
          <w:szCs w:val="24"/>
          <w:lang w:eastAsia="en-GB"/>
        </w:rPr>
        <w:fldChar w:fldCharType="end"/>
      </w:r>
      <w:r w:rsidR="00E57841" w:rsidRPr="00C90CD3">
        <w:rPr>
          <w:rFonts w:ascii="Times New Roman" w:eastAsia="Times New Roman" w:hAnsi="Times New Roman" w:cs="Times New Roman"/>
          <w:sz w:val="24"/>
          <w:szCs w:val="24"/>
          <w:lang w:eastAsia="en-GB"/>
        </w:rPr>
        <w:t xml:space="preserve"> </w:t>
      </w:r>
      <w:r w:rsidRPr="00C90CD3">
        <w:rPr>
          <w:rFonts w:ascii="Times New Roman" w:eastAsia="Times New Roman" w:hAnsi="Times New Roman" w:cs="Times New Roman"/>
          <w:sz w:val="24"/>
          <w:szCs w:val="24"/>
          <w:lang w:eastAsia="en-GB"/>
        </w:rPr>
        <w:t>and is well-aligned with the servitization challenges that we identified above: structures, resources, and culture. In view of this backdrop, our main focus will be on power, competency, and identity boundaries identified by Santos and Eisenhardt (2005)</w:t>
      </w:r>
      <w:r w:rsidRPr="00C90CD3">
        <w:rPr>
          <w:rFonts w:asciiTheme="majorBidi" w:hAnsiTheme="majorBidi" w:cstheme="majorBidi"/>
          <w:sz w:val="24"/>
          <w:szCs w:val="24"/>
        </w:rPr>
        <w:t xml:space="preserve">. We leave the boundary of efficiency out of this study, mainly because the range of servitization challenges identified in the extant literature </w:t>
      </w:r>
      <w:r w:rsidR="00BC2C21" w:rsidRPr="00C90CD3">
        <w:rPr>
          <w:rFonts w:asciiTheme="majorBidi" w:hAnsiTheme="majorBidi" w:cstheme="majorBidi"/>
          <w:sz w:val="24"/>
          <w:szCs w:val="24"/>
        </w:rPr>
        <w:t xml:space="preserve">seem to </w:t>
      </w:r>
      <w:r w:rsidRPr="00C90CD3">
        <w:rPr>
          <w:rFonts w:asciiTheme="majorBidi" w:hAnsiTheme="majorBidi" w:cstheme="majorBidi"/>
          <w:sz w:val="24"/>
          <w:szCs w:val="24"/>
        </w:rPr>
        <w:t>lack an explicit focus on</w:t>
      </w:r>
      <w:r w:rsidR="008A0001" w:rsidRPr="00C90CD3">
        <w:rPr>
          <w:rFonts w:asciiTheme="majorBidi" w:hAnsiTheme="majorBidi" w:cstheme="majorBidi"/>
          <w:sz w:val="24"/>
          <w:szCs w:val="24"/>
        </w:rPr>
        <w:t xml:space="preserve"> the </w:t>
      </w:r>
      <w:r w:rsidRPr="00C90CD3">
        <w:rPr>
          <w:rFonts w:asciiTheme="majorBidi" w:hAnsiTheme="majorBidi" w:cstheme="majorBidi"/>
          <w:sz w:val="24"/>
          <w:szCs w:val="24"/>
        </w:rPr>
        <w:t>legal implications of servitization. In addition, the legal boundaries are defined contractually</w:t>
      </w:r>
      <w:r w:rsidR="008A0001" w:rsidRPr="00C90CD3">
        <w:rPr>
          <w:rFonts w:asciiTheme="majorBidi" w:hAnsiTheme="majorBidi" w:cstheme="majorBidi"/>
          <w:sz w:val="24"/>
          <w:szCs w:val="24"/>
        </w:rPr>
        <w:t xml:space="preserve"> leaving </w:t>
      </w:r>
      <w:r w:rsidRPr="00C90CD3">
        <w:rPr>
          <w:rFonts w:asciiTheme="majorBidi" w:hAnsiTheme="majorBidi" w:cstheme="majorBidi"/>
          <w:sz w:val="24"/>
          <w:szCs w:val="24"/>
        </w:rPr>
        <w:t xml:space="preserve">very little room for </w:t>
      </w:r>
      <w:r w:rsidR="007A6567" w:rsidRPr="00C90CD3">
        <w:rPr>
          <w:rFonts w:asciiTheme="majorBidi" w:hAnsiTheme="majorBidi" w:cstheme="majorBidi"/>
          <w:sz w:val="24"/>
          <w:szCs w:val="24"/>
        </w:rPr>
        <w:t xml:space="preserve">the </w:t>
      </w:r>
      <w:r w:rsidRPr="00C90CD3">
        <w:rPr>
          <w:rFonts w:asciiTheme="majorBidi" w:hAnsiTheme="majorBidi" w:cstheme="majorBidi"/>
          <w:sz w:val="24"/>
          <w:szCs w:val="24"/>
        </w:rPr>
        <w:t xml:space="preserve">negotiations and conflicts that may be experienced in other boundaries. While power, competency, and identity boundaries may be </w:t>
      </w:r>
      <w:r w:rsidRPr="00C90CD3">
        <w:rPr>
          <w:rFonts w:asciiTheme="majorBidi" w:hAnsiTheme="majorBidi" w:cstheme="majorBidi"/>
          <w:sz w:val="24"/>
          <w:szCs w:val="24"/>
        </w:rPr>
        <w:lastRenderedPageBreak/>
        <w:t>constantly disrupted during servitization journeys, once settled, legal boundaries will</w:t>
      </w:r>
      <w:r w:rsidR="003C63C0" w:rsidRPr="00C90CD3">
        <w:rPr>
          <w:rFonts w:asciiTheme="majorBidi" w:hAnsiTheme="majorBidi" w:cstheme="majorBidi"/>
          <w:sz w:val="24"/>
          <w:szCs w:val="24"/>
        </w:rPr>
        <w:t xml:space="preserve"> remain</w:t>
      </w:r>
      <w:r w:rsidR="007A6567" w:rsidRPr="00C90CD3">
        <w:rPr>
          <w:rFonts w:asciiTheme="majorBidi" w:hAnsiTheme="majorBidi" w:cstheme="majorBidi"/>
          <w:sz w:val="24"/>
          <w:szCs w:val="24"/>
        </w:rPr>
        <w:t xml:space="preserve"> for longer periods</w:t>
      </w:r>
      <w:r w:rsidRPr="00C90CD3">
        <w:rPr>
          <w:rFonts w:asciiTheme="majorBidi" w:hAnsiTheme="majorBidi" w:cstheme="majorBidi"/>
          <w:sz w:val="24"/>
          <w:szCs w:val="24"/>
        </w:rPr>
        <w:t xml:space="preserve">. Therefore, they fall outside the scope of the current research which seeks to understand how </w:t>
      </w:r>
      <w:r w:rsidR="007A6567" w:rsidRPr="00C90CD3">
        <w:rPr>
          <w:rFonts w:asciiTheme="majorBidi" w:hAnsiTheme="majorBidi" w:cstheme="majorBidi"/>
          <w:sz w:val="24"/>
          <w:szCs w:val="24"/>
        </w:rPr>
        <w:t xml:space="preserve">servitization unsettles the different </w:t>
      </w:r>
      <w:r w:rsidRPr="00C90CD3">
        <w:rPr>
          <w:rFonts w:asciiTheme="majorBidi" w:hAnsiTheme="majorBidi" w:cstheme="majorBidi"/>
          <w:sz w:val="24"/>
          <w:szCs w:val="24"/>
        </w:rPr>
        <w:t>boundaries.</w:t>
      </w:r>
    </w:p>
    <w:p w14:paraId="0592F50C" w14:textId="77777777" w:rsidR="007A4E3A" w:rsidRPr="00DE49AF" w:rsidRDefault="003C3ABA" w:rsidP="00E247CD">
      <w:pPr>
        <w:pStyle w:val="Heading1"/>
      </w:pPr>
      <w:r w:rsidRPr="009B3D72">
        <w:t>METHOD</w:t>
      </w:r>
      <w:r w:rsidR="00F53CF4" w:rsidRPr="009B3D72">
        <w:t>OLOGY</w:t>
      </w:r>
      <w:r w:rsidR="00CD2B07" w:rsidRPr="009B3D72">
        <w:t xml:space="preserve"> </w:t>
      </w:r>
    </w:p>
    <w:p w14:paraId="65F02B98" w14:textId="5BDB9655" w:rsidR="00D21750" w:rsidRDefault="00B3605B" w:rsidP="00D97315">
      <w:pPr>
        <w:pStyle w:val="Heading2"/>
      </w:pPr>
      <w:r>
        <w:t>3.1 Research method and c</w:t>
      </w:r>
      <w:r w:rsidRPr="002B2C85">
        <w:t>ase selection</w:t>
      </w:r>
    </w:p>
    <w:p w14:paraId="08FCD2A7" w14:textId="4D24C0B1" w:rsidR="00D940C4" w:rsidRDefault="00B3605B" w:rsidP="00A82609">
      <w:pPr>
        <w:shd w:val="clear" w:color="auto" w:fill="FFFFFF" w:themeFill="background1"/>
        <w:spacing w:line="360" w:lineRule="auto"/>
        <w:jc w:val="both"/>
        <w:rPr>
          <w:rFonts w:ascii="Times New Roman" w:hAnsi="Times New Roman" w:cs="Times New Roman"/>
          <w:sz w:val="24"/>
          <w:szCs w:val="24"/>
        </w:rPr>
      </w:pPr>
      <w:r w:rsidRPr="006E54A9">
        <w:rPr>
          <w:rFonts w:ascii="Times New Roman" w:hAnsi="Times New Roman" w:cs="Times New Roman"/>
          <w:sz w:val="24"/>
          <w:szCs w:val="24"/>
        </w:rPr>
        <w:t>This study adopts a multiple case study approach to</w:t>
      </w:r>
      <w:r w:rsidR="00D4436A" w:rsidRPr="006E54A9">
        <w:rPr>
          <w:rFonts w:ascii="Times New Roman" w:hAnsi="Times New Roman" w:cs="Times New Roman"/>
          <w:sz w:val="24"/>
          <w:szCs w:val="24"/>
        </w:rPr>
        <w:t xml:space="preserve"> address the research question</w:t>
      </w:r>
      <w:r w:rsidR="00223808" w:rsidRPr="006E54A9">
        <w:rPr>
          <w:rFonts w:ascii="Times New Roman" w:hAnsi="Times New Roman" w:cs="Times New Roman"/>
          <w:sz w:val="24"/>
          <w:szCs w:val="24"/>
        </w:rPr>
        <w:t xml:space="preserve"> </w:t>
      </w:r>
      <w:r w:rsidR="008F11C2" w:rsidRPr="006E54A9">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&lt;EndNote&gt;&lt;Cite&gt;&lt;Author&gt;Miles&lt;/Author&gt;&lt;Year&gt;1994&lt;/Year&gt;&lt;RecNum&gt;377&lt;/RecNum&gt;&lt;DisplayText&gt;(Miles et al., 1994)&lt;/DisplayText&gt;&lt;record&gt;&lt;rec-number&gt;377&lt;/rec-number&gt;&lt;foreign-keys&gt;&lt;key app="EN" db-id="wwddewsswdrrfkewdv6vdtw22ewvtrdt9e0p" timestamp="1558439159"&gt;377&lt;/key&gt;&lt;/foreign-keys&gt;&lt;ref-type name="Book"&gt;6&lt;/ref-type&gt;&lt;contributors&gt;&lt;authors&gt;&lt;author&gt;Miles, Matthew B&lt;/author&gt;&lt;author&gt;Huberman, A Michael&lt;/author&gt;&lt;author&gt;Huberman, Michael A&lt;/author&gt;&lt;author&gt;Huberman, Michael&lt;/author&gt;&lt;/authors&gt;&lt;/contributors&gt;&lt;titles&gt;&lt;title&gt;Qualitative data analysis: An expanded sourcebook&lt;/title&gt;&lt;/titles&gt;&lt;dates&gt;&lt;year&gt;1994&lt;/year&gt;&lt;/dates&gt;&lt;publisher&gt;sage&lt;/publisher&gt;&lt;isbn&gt;0803955405&lt;/isbn&gt;&lt;urls&gt;&lt;/urls&gt;&lt;/record&gt;&lt;/Cite&gt;&lt;/EndNote&gt;</w:instrText>
      </w:r>
      <w:r w:rsidR="008F11C2" w:rsidRPr="006E54A9">
        <w:rPr>
          <w:rFonts w:ascii="Times New Roman" w:hAnsi="Times New Roman" w:cs="Times New Roman"/>
          <w:sz w:val="24"/>
          <w:szCs w:val="24"/>
        </w:rPr>
        <w:fldChar w:fldCharType="separate"/>
      </w:r>
      <w:r w:rsidR="00F36548">
        <w:rPr>
          <w:rFonts w:ascii="Times New Roman" w:hAnsi="Times New Roman" w:cs="Times New Roman"/>
          <w:noProof/>
          <w:sz w:val="24"/>
          <w:szCs w:val="24"/>
        </w:rPr>
        <w:t>(Miles et al., 1994)</w:t>
      </w:r>
      <w:r w:rsidR="008F11C2" w:rsidRPr="006E54A9">
        <w:rPr>
          <w:rFonts w:ascii="Times New Roman" w:hAnsi="Times New Roman" w:cs="Times New Roman"/>
          <w:sz w:val="24"/>
          <w:szCs w:val="24"/>
        </w:rPr>
        <w:fldChar w:fldCharType="end"/>
      </w:r>
      <w:r w:rsidRPr="006E54A9">
        <w:rPr>
          <w:rFonts w:ascii="Times New Roman" w:hAnsi="Times New Roman" w:cs="Times New Roman"/>
          <w:sz w:val="24"/>
          <w:szCs w:val="24"/>
        </w:rPr>
        <w:t xml:space="preserve">. </w:t>
      </w:r>
      <w:r w:rsidR="00CF08CE" w:rsidRPr="006E54A9">
        <w:rPr>
          <w:rFonts w:ascii="Times New Roman" w:hAnsi="Times New Roman" w:cs="Times New Roman"/>
          <w:sz w:val="24"/>
          <w:szCs w:val="24"/>
        </w:rPr>
        <w:t>Hence, to understand how the manufacturer’s internal and external boundaries are affected by servitization, the study sought to draw on the experiences of a number of servitizing manufacturers. In order to ensure reproducibility and generalisability of our research and findings</w:t>
      </w:r>
      <w:r w:rsidR="006A2951">
        <w:rPr>
          <w:rFonts w:ascii="Times New Roman" w:hAnsi="Times New Roman" w:cs="Times New Roman"/>
          <w:sz w:val="24"/>
          <w:szCs w:val="24"/>
        </w:rPr>
        <w:t xml:space="preserve"> </w:t>
      </w:r>
      <w:r w:rsidR="006A2951">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&lt;EndNote&gt;&lt;Cite&gt;&lt;Author&gt;Lee&lt;/Author&gt;&lt;Year&gt;2003&lt;/Year&gt;&lt;RecNum&gt;1614&lt;/RecNum&gt;&lt;IDText&gt;Generalizing generalizability in information systems research&lt;/IDText&gt;&lt;DisplayText&gt;(Lee and Baskerville, 2003, Yin, 2003)&lt;/DisplayText&gt;&lt;record&gt;&lt;rec-number&gt;1614&lt;/rec-number&gt;&lt;foreign-keys&gt;&lt;key app="EN" db-id="w5wwedtv0tftsiesxvkp00frxtxtrazssvww" timestamp="1608139857" guid="0dbfea31-02e0-484e-a7b1-bc0528666441"&gt;1614&lt;/key&gt;&lt;/foreign-keys&gt;&lt;ref-type name="Journal Article"&gt;17&lt;/ref-type&gt;&lt;contributors&gt;&lt;authors&gt;&lt;author&gt;Lee, Allen S&lt;/author&gt;&lt;author&gt;Baskerville, Richard L&lt;/author&gt;&lt;/authors&gt;&lt;/contributors&gt;&lt;titles&gt;&lt;title&gt;Generalizing generalizability in information systems research&lt;/title&gt;&lt;secondary-title&gt;Information systems research&lt;/secondary-title&gt;&lt;/titles&gt;&lt;periodical&gt;&lt;full-title&gt;Information systems research&lt;/full-title&gt;&lt;/periodical&gt;&lt;pages&gt;221-243&lt;/pages&gt;&lt;volume&gt;14&lt;/volume&gt;&lt;number&gt;3&lt;/number&gt;&lt;dates&gt;&lt;year&gt;2003&lt;/year&gt;&lt;/dates&gt;&lt;isbn&gt;1047-7047&lt;/isbn&gt;&lt;urls&gt;&lt;/urls&gt;&lt;/record&gt;&lt;/Cite&gt;&lt;Cite&gt;&lt;Author&gt;Yin&lt;/Author&gt;&lt;Year&gt;2003&lt;/Year&gt;&lt;RecNum&gt;1320&lt;/RecNum&gt;&lt;IDText&gt;Case study research design and methods&lt;/IDText&gt;&lt;record&gt;&lt;rec-number&gt;1320&lt;/rec-number&gt;&lt;foreign-keys&gt;&lt;key app="EN" db-id="w5wwedtv0tftsiesxvkp00frxtxtrazssvww" timestamp="1519923961" guid="30293a66-a219-4335-88b3-21fa77a61898"&gt;1320&lt;/key&gt;&lt;/foreign-keys&gt;&lt;ref-type name="Journal Article"&gt;17&lt;/ref-type&gt;&lt;contributors&gt;&lt;authors&gt;&lt;author&gt;Yin, Robert K&lt;/author&gt;&lt;/authors&gt;&lt;/contributors&gt;&lt;titles&gt;&lt;title&gt;Case study research design and methods&lt;/title&gt;&lt;secondary-title&gt;Applied social research methods series&lt;/secondary-title&gt;&lt;/titles&gt;&lt;periodical&gt;&lt;full-title&gt;Applied social research methods series&lt;/full-title&gt;&lt;/periodical&gt;&lt;volume&gt;5&lt;/volume&gt;&lt;dates&gt;&lt;year&gt;2003&lt;/year&gt;&lt;/dates&gt;&lt;urls&gt;&lt;/urls&gt;&lt;/record&gt;&lt;/Cite&gt;&lt;/EndNote&gt;</w:instrText>
      </w:r>
      <w:r w:rsidR="006A2951">
        <w:rPr>
          <w:rFonts w:ascii="Times New Roman" w:hAnsi="Times New Roman" w:cs="Times New Roman"/>
          <w:sz w:val="24"/>
          <w:szCs w:val="24"/>
        </w:rPr>
        <w:fldChar w:fldCharType="separate"/>
      </w:r>
      <w:r w:rsidR="00F36548">
        <w:rPr>
          <w:rFonts w:ascii="Times New Roman" w:hAnsi="Times New Roman" w:cs="Times New Roman"/>
          <w:noProof/>
          <w:sz w:val="24"/>
          <w:szCs w:val="24"/>
        </w:rPr>
        <w:t>(Lee and Baskerville, 2003, Yin, 2003)</w:t>
      </w:r>
      <w:r w:rsidR="006A2951">
        <w:rPr>
          <w:rFonts w:ascii="Times New Roman" w:hAnsi="Times New Roman" w:cs="Times New Roman"/>
          <w:sz w:val="24"/>
          <w:szCs w:val="24"/>
        </w:rPr>
        <w:fldChar w:fldCharType="end"/>
      </w:r>
      <w:r w:rsidR="00CF08CE" w:rsidRPr="006E54A9">
        <w:rPr>
          <w:rFonts w:ascii="Times New Roman" w:hAnsi="Times New Roman" w:cs="Times New Roman"/>
          <w:sz w:val="24"/>
          <w:szCs w:val="24"/>
        </w:rPr>
        <w:t>, a number of case selection criteria were established to clearly and consistently identify a representative target group for our research</w:t>
      </w:r>
      <w:r w:rsidR="009B40DC">
        <w:rPr>
          <w:rFonts w:ascii="Times New Roman" w:hAnsi="Times New Roman" w:cs="Times New Roman"/>
          <w:sz w:val="24"/>
          <w:szCs w:val="24"/>
        </w:rPr>
        <w:t xml:space="preserve"> (literal replication logic)</w:t>
      </w:r>
      <w:r w:rsidR="00DF6B53">
        <w:rPr>
          <w:rFonts w:ascii="Times New Roman" w:hAnsi="Times New Roman" w:cs="Times New Roman"/>
          <w:sz w:val="24"/>
          <w:szCs w:val="24"/>
        </w:rPr>
        <w:t xml:space="preserve">. </w:t>
      </w:r>
      <w:r w:rsidR="00B36884">
        <w:rPr>
          <w:rFonts w:ascii="Times New Roman" w:hAnsi="Times New Roman" w:cs="Times New Roman"/>
          <w:sz w:val="24"/>
          <w:szCs w:val="24"/>
        </w:rPr>
        <w:t>These criteria focused on identifying (a) well-</w:t>
      </w:r>
      <w:r w:rsidR="00B36884" w:rsidRPr="009B3D72">
        <w:rPr>
          <w:rFonts w:ascii="Times New Roman" w:hAnsi="Times New Roman" w:cs="Times New Roman"/>
          <w:sz w:val="24"/>
          <w:szCs w:val="24"/>
        </w:rPr>
        <w:t>established multinational man</w:t>
      </w:r>
      <w:r w:rsidR="00B36884">
        <w:rPr>
          <w:rFonts w:ascii="Times New Roman" w:hAnsi="Times New Roman" w:cs="Times New Roman"/>
          <w:sz w:val="24"/>
          <w:szCs w:val="24"/>
        </w:rPr>
        <w:t xml:space="preserve">ufacturers, that (b) are grounding their competitive advantage on </w:t>
      </w:r>
      <w:ins w:id="23" w:author="Bigdeli, Ali" w:date="2021-02-11T15:12:00Z">
        <w:r w:rsidR="002D349D">
          <w:rPr>
            <w:rFonts w:ascii="Times New Roman" w:hAnsi="Times New Roman" w:cs="Times New Roman"/>
            <w:sz w:val="24"/>
            <w:szCs w:val="24"/>
          </w:rPr>
          <w:t xml:space="preserve">intermediate and/or </w:t>
        </w:r>
      </w:ins>
      <w:ins w:id="24" w:author="Bigdeli, Ali" w:date="2021-02-11T15:13:00Z">
        <w:r w:rsidR="002D349D">
          <w:rPr>
            <w:rFonts w:ascii="Times New Roman" w:hAnsi="Times New Roman" w:cs="Times New Roman"/>
            <w:sz w:val="24"/>
            <w:szCs w:val="24"/>
          </w:rPr>
          <w:t xml:space="preserve">advanced </w:t>
        </w:r>
      </w:ins>
      <w:r w:rsidR="00B36884">
        <w:rPr>
          <w:rFonts w:ascii="Times New Roman" w:hAnsi="Times New Roman" w:cs="Times New Roman"/>
          <w:sz w:val="24"/>
          <w:szCs w:val="24"/>
        </w:rPr>
        <w:t>service</w:t>
      </w:r>
      <w:ins w:id="25" w:author="Bigdeli, Ali" w:date="2021-02-11T15:13:00Z">
        <w:r w:rsidR="002D349D">
          <w:rPr>
            <w:rFonts w:ascii="Times New Roman" w:hAnsi="Times New Roman" w:cs="Times New Roman"/>
            <w:sz w:val="24"/>
            <w:szCs w:val="24"/>
          </w:rPr>
          <w:t xml:space="preserve"> offerings</w:t>
        </w:r>
      </w:ins>
      <w:del w:id="26" w:author="Bigdeli, Ali" w:date="2021-02-11T15:13:00Z">
        <w:r w:rsidR="00B36884" w:rsidDel="002D349D">
          <w:rPr>
            <w:rFonts w:ascii="Times New Roman" w:hAnsi="Times New Roman" w:cs="Times New Roman"/>
            <w:sz w:val="24"/>
            <w:szCs w:val="24"/>
          </w:rPr>
          <w:delText xml:space="preserve">s by offering </w:delText>
        </w:r>
        <w:r w:rsidR="00B36884" w:rsidRPr="009B3D72" w:rsidDel="002D349D">
          <w:rPr>
            <w:rFonts w:ascii="Times New Roman" w:hAnsi="Times New Roman" w:cs="Times New Roman"/>
            <w:sz w:val="24"/>
            <w:szCs w:val="24"/>
          </w:rPr>
          <w:delText>product-service bundles</w:delText>
        </w:r>
      </w:del>
      <w:r w:rsidR="00B36884">
        <w:rPr>
          <w:rFonts w:ascii="Times New Roman" w:hAnsi="Times New Roman" w:cs="Times New Roman"/>
          <w:sz w:val="24"/>
          <w:szCs w:val="24"/>
        </w:rPr>
        <w:t>, and (c) cover a variety of</w:t>
      </w:r>
      <w:r w:rsidR="00B36884" w:rsidRPr="009B3D72">
        <w:rPr>
          <w:rFonts w:ascii="Times New Roman" w:hAnsi="Times New Roman" w:cs="Times New Roman"/>
          <w:sz w:val="24"/>
          <w:szCs w:val="24"/>
        </w:rPr>
        <w:t xml:space="preserve"> industry sectors </w:t>
      </w:r>
      <w:r w:rsidR="00B36884">
        <w:rPr>
          <w:rFonts w:ascii="Times New Roman" w:hAnsi="Times New Roman" w:cs="Times New Roman"/>
          <w:sz w:val="24"/>
          <w:szCs w:val="24"/>
        </w:rPr>
        <w:t xml:space="preserve">to ensure </w:t>
      </w:r>
      <w:r w:rsidR="00B36884" w:rsidRPr="009B3D72">
        <w:rPr>
          <w:rFonts w:ascii="Times New Roman" w:hAnsi="Times New Roman" w:cs="Times New Roman"/>
          <w:sz w:val="24"/>
          <w:szCs w:val="24"/>
        </w:rPr>
        <w:t xml:space="preserve">the </w:t>
      </w:r>
      <w:r w:rsidR="00B36884">
        <w:rPr>
          <w:rFonts w:ascii="Times New Roman" w:hAnsi="Times New Roman" w:cs="Times New Roman"/>
          <w:sz w:val="24"/>
          <w:szCs w:val="24"/>
        </w:rPr>
        <w:t>outcomes of this study are applicable to</w:t>
      </w:r>
      <w:r w:rsidR="00B36884" w:rsidRPr="009B3D72">
        <w:rPr>
          <w:rFonts w:ascii="Times New Roman" w:hAnsi="Times New Roman" w:cs="Times New Roman"/>
          <w:sz w:val="24"/>
          <w:szCs w:val="24"/>
        </w:rPr>
        <w:t xml:space="preserve"> </w:t>
      </w:r>
      <w:r w:rsidR="00B36884">
        <w:rPr>
          <w:rFonts w:ascii="Times New Roman" w:hAnsi="Times New Roman" w:cs="Times New Roman"/>
          <w:sz w:val="24"/>
          <w:szCs w:val="24"/>
        </w:rPr>
        <w:t>wide-range of</w:t>
      </w:r>
      <w:r w:rsidR="00B36884" w:rsidRPr="009B3D72">
        <w:rPr>
          <w:rFonts w:ascii="Times New Roman" w:hAnsi="Times New Roman" w:cs="Times New Roman"/>
          <w:sz w:val="24"/>
          <w:szCs w:val="24"/>
        </w:rPr>
        <w:t xml:space="preserve"> industries engaged </w:t>
      </w:r>
      <w:r w:rsidR="00B36884">
        <w:rPr>
          <w:rFonts w:ascii="Times New Roman" w:hAnsi="Times New Roman" w:cs="Times New Roman"/>
          <w:sz w:val="24"/>
          <w:szCs w:val="24"/>
        </w:rPr>
        <w:t>in</w:t>
      </w:r>
      <w:r w:rsidR="00B36884" w:rsidRPr="009B3D72">
        <w:rPr>
          <w:rFonts w:ascii="Times New Roman" w:hAnsi="Times New Roman" w:cs="Times New Roman"/>
          <w:sz w:val="24"/>
          <w:szCs w:val="24"/>
        </w:rPr>
        <w:t xml:space="preserve"> servitization</w:t>
      </w:r>
      <w:r w:rsidR="00B36884">
        <w:rPr>
          <w:rFonts w:ascii="Times New Roman" w:hAnsi="Times New Roman" w:cs="Times New Roman"/>
          <w:sz w:val="24"/>
          <w:szCs w:val="24"/>
        </w:rPr>
        <w:t xml:space="preserve"> </w:t>
      </w:r>
      <w:r w:rsidR="008F11C2">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&lt;EndNote&gt;&lt;Cite&gt;&lt;Author&gt;Mastrogiacomo&lt;/Author&gt;&lt;Year&gt;2019&lt;/Year&gt;&lt;RecNum&gt;450&lt;/RecNum&gt;&lt;DisplayText&gt;(Mastrogiacomo et al., 2019)&lt;/DisplayText&gt;&lt;record&gt;&lt;rec-number&gt;450&lt;/rec-number&gt;&lt;foreign-keys&gt;&lt;key app="EN" db-id="wwddewsswdrrfkewdv6vdtw22ewvtrdt9e0p" timestamp="1587112066"&gt;450&lt;/key&gt;&lt;/foreign-keys&gt;&lt;ref-type name="Journal Article"&gt;17&lt;/ref-type&gt;&lt;contributors&gt;&lt;authors&gt;&lt;author&gt;Mastrogiacomo, Luca&lt;/author&gt;&lt;author&gt;Barravecchia, Federico&lt;/author&gt;&lt;author&gt;Franceschini, Fiorenzo&lt;/author&gt;&lt;/authors&gt;&lt;/contributors&gt;&lt;titles&gt;&lt;title&gt;A worldwide survey on manufacturing servitization&lt;/title&gt;&lt;secondary-title&gt;The International Journal of Advanced Manufacturing Technology&lt;/secondary-title&gt;&lt;/titles&gt;&lt;periodical&gt;&lt;full-title&gt;The International Journal of Advanced Manufacturing Technology&lt;/full-title&gt;&lt;/periodical&gt;&lt;pages&gt;3927-3942&lt;/pages&gt;&lt;volume&gt;103&lt;/volume&gt;&lt;number&gt;9-12&lt;/number&gt;&lt;dates&gt;&lt;year&gt;2019&lt;/year&gt;&lt;/dates&gt;&lt;isbn&gt;0268-3768&lt;/isbn&gt;&lt;urls&gt;&lt;/urls&gt;&lt;/record&gt;&lt;/Cite&gt;&lt;/EndNote&gt;</w:instrText>
      </w:r>
      <w:r w:rsidR="008F11C2">
        <w:rPr>
          <w:rFonts w:ascii="Times New Roman" w:hAnsi="Times New Roman" w:cs="Times New Roman"/>
          <w:sz w:val="24"/>
          <w:szCs w:val="24"/>
        </w:rPr>
        <w:fldChar w:fldCharType="separate"/>
      </w:r>
      <w:r w:rsidR="00F36548">
        <w:rPr>
          <w:rFonts w:ascii="Times New Roman" w:hAnsi="Times New Roman" w:cs="Times New Roman"/>
          <w:noProof/>
          <w:sz w:val="24"/>
          <w:szCs w:val="24"/>
        </w:rPr>
        <w:t>(Mastrogiacomo et al., 2019)</w:t>
      </w:r>
      <w:r w:rsidR="008F11C2">
        <w:rPr>
          <w:rFonts w:ascii="Times New Roman" w:hAnsi="Times New Roman" w:cs="Times New Roman"/>
          <w:sz w:val="24"/>
          <w:szCs w:val="24"/>
        </w:rPr>
        <w:fldChar w:fldCharType="end"/>
      </w:r>
      <w:r>
        <w:rPr>
          <w:rFonts w:ascii="Times New Roman" w:hAnsi="Times New Roman" w:cs="Times New Roman"/>
          <w:sz w:val="24"/>
          <w:szCs w:val="24"/>
        </w:rPr>
        <w:t xml:space="preserve">. </w:t>
      </w:r>
      <w:r w:rsidR="00D940C4" w:rsidRPr="00D940C4">
        <w:rPr>
          <w:rFonts w:ascii="Times New Roman" w:hAnsi="Times New Roman" w:cs="Times New Roman"/>
          <w:sz w:val="24"/>
          <w:szCs w:val="24"/>
        </w:rPr>
        <w:t xml:space="preserve">A range of techniques was used to establish a shortlist of </w:t>
      </w:r>
      <w:r w:rsidR="00E74E71">
        <w:rPr>
          <w:rFonts w:ascii="Times New Roman" w:hAnsi="Times New Roman" w:cs="Times New Roman"/>
          <w:sz w:val="24"/>
          <w:szCs w:val="24"/>
        </w:rPr>
        <w:t>manufacturers</w:t>
      </w:r>
      <w:r w:rsidR="00D940C4" w:rsidRPr="00D940C4">
        <w:rPr>
          <w:rFonts w:ascii="Times New Roman" w:hAnsi="Times New Roman" w:cs="Times New Roman"/>
          <w:sz w:val="24"/>
          <w:szCs w:val="24"/>
        </w:rPr>
        <w:t>, including: (</w:t>
      </w:r>
      <w:proofErr w:type="spellStart"/>
      <w:r w:rsidR="00D940C4" w:rsidRPr="00D940C4">
        <w:rPr>
          <w:rFonts w:ascii="Times New Roman" w:hAnsi="Times New Roman" w:cs="Times New Roman"/>
          <w:sz w:val="24"/>
          <w:szCs w:val="24"/>
        </w:rPr>
        <w:t>i</w:t>
      </w:r>
      <w:proofErr w:type="spellEnd"/>
      <w:r w:rsidR="00D940C4" w:rsidRPr="00D940C4">
        <w:rPr>
          <w:rFonts w:ascii="Times New Roman" w:hAnsi="Times New Roman" w:cs="Times New Roman"/>
          <w:sz w:val="24"/>
          <w:szCs w:val="24"/>
        </w:rPr>
        <w:t xml:space="preserve">) monitoring </w:t>
      </w:r>
      <w:r w:rsidR="00C02A6E">
        <w:rPr>
          <w:rFonts w:ascii="Times New Roman" w:hAnsi="Times New Roman" w:cs="Times New Roman"/>
          <w:sz w:val="24"/>
          <w:szCs w:val="24"/>
        </w:rPr>
        <w:t xml:space="preserve">and contacting </w:t>
      </w:r>
      <w:r w:rsidR="00D940C4" w:rsidRPr="00D940C4">
        <w:rPr>
          <w:rFonts w:ascii="Times New Roman" w:hAnsi="Times New Roman" w:cs="Times New Roman"/>
          <w:sz w:val="24"/>
          <w:szCs w:val="24"/>
        </w:rPr>
        <w:t xml:space="preserve">attendees at field service </w:t>
      </w:r>
      <w:r w:rsidR="00C02A6E">
        <w:rPr>
          <w:rFonts w:ascii="Times New Roman" w:hAnsi="Times New Roman" w:cs="Times New Roman"/>
          <w:sz w:val="24"/>
          <w:szCs w:val="24"/>
        </w:rPr>
        <w:t xml:space="preserve">and servitization </w:t>
      </w:r>
      <w:r w:rsidR="00D940C4" w:rsidRPr="00D940C4">
        <w:rPr>
          <w:rFonts w:ascii="Times New Roman" w:hAnsi="Times New Roman" w:cs="Times New Roman"/>
          <w:sz w:val="24"/>
          <w:szCs w:val="24"/>
        </w:rPr>
        <w:t>networking events, (ii) participating in forums and networking on LinkedIn, (iii) reviewing articles in professional peri</w:t>
      </w:r>
      <w:r w:rsidR="00CE3A92">
        <w:rPr>
          <w:rFonts w:ascii="Times New Roman" w:hAnsi="Times New Roman" w:cs="Times New Roman"/>
          <w:sz w:val="24"/>
          <w:szCs w:val="24"/>
        </w:rPr>
        <w:t xml:space="preserve">odicals and magazines, and (iv) </w:t>
      </w:r>
      <w:r w:rsidR="00D940C4" w:rsidRPr="00D940C4">
        <w:rPr>
          <w:rFonts w:ascii="Times New Roman" w:hAnsi="Times New Roman" w:cs="Times New Roman"/>
          <w:sz w:val="24"/>
          <w:szCs w:val="24"/>
        </w:rPr>
        <w:t xml:space="preserve">web searches for </w:t>
      </w:r>
      <w:r w:rsidR="0003027F">
        <w:rPr>
          <w:rFonts w:ascii="Times New Roman" w:hAnsi="Times New Roman" w:cs="Times New Roman"/>
          <w:sz w:val="24"/>
          <w:szCs w:val="24"/>
        </w:rPr>
        <w:t>manufacturers</w:t>
      </w:r>
      <w:r w:rsidR="00D940C4" w:rsidRPr="00D940C4">
        <w:rPr>
          <w:rFonts w:ascii="Times New Roman" w:hAnsi="Times New Roman" w:cs="Times New Roman"/>
          <w:sz w:val="24"/>
          <w:szCs w:val="24"/>
        </w:rPr>
        <w:t xml:space="preserve"> that have associations with </w:t>
      </w:r>
      <w:r w:rsidR="0003027F">
        <w:rPr>
          <w:rFonts w:ascii="Times New Roman" w:hAnsi="Times New Roman" w:cs="Times New Roman"/>
          <w:sz w:val="24"/>
          <w:szCs w:val="24"/>
        </w:rPr>
        <w:t>servitization</w:t>
      </w:r>
      <w:r w:rsidR="00D940C4" w:rsidRPr="00D940C4">
        <w:rPr>
          <w:rFonts w:ascii="Times New Roman" w:hAnsi="Times New Roman" w:cs="Times New Roman"/>
          <w:sz w:val="24"/>
          <w:szCs w:val="24"/>
        </w:rPr>
        <w:t>.</w:t>
      </w:r>
      <w:r w:rsidR="0003027F">
        <w:rPr>
          <w:rFonts w:ascii="Times New Roman" w:hAnsi="Times New Roman" w:cs="Times New Roman"/>
          <w:sz w:val="24"/>
          <w:szCs w:val="24"/>
        </w:rPr>
        <w:t xml:space="preserve"> </w:t>
      </w:r>
    </w:p>
    <w:p w14:paraId="7E87EF5E" w14:textId="7709748F" w:rsidR="0030475C" w:rsidRDefault="00B3605B" w:rsidP="002E76A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After confirming their eligibility to be included in the study and their interest to participate, we </w:t>
      </w:r>
      <w:r w:rsidR="00B36884">
        <w:rPr>
          <w:rFonts w:ascii="Times New Roman" w:hAnsi="Times New Roman" w:cs="Times New Roman"/>
          <w:sz w:val="24"/>
          <w:szCs w:val="24"/>
        </w:rPr>
        <w:t>focused on</w:t>
      </w:r>
      <w:r>
        <w:rPr>
          <w:rFonts w:ascii="Times New Roman" w:hAnsi="Times New Roman" w:cs="Times New Roman"/>
          <w:sz w:val="24"/>
          <w:szCs w:val="24"/>
        </w:rPr>
        <w:t xml:space="preserve"> 10 case companies (see Table 1) in line with the well-accepted recommendation of four to ten cases for case-study research </w:t>
      </w:r>
      <w:r w:rsidR="008F11C2">
        <w:rPr>
          <w:rFonts w:ascii="Times New Roman" w:hAnsi="Times New Roman" w:cs="Times New Roman"/>
          <w:sz w:val="24"/>
          <w:szCs w:val="24"/>
        </w:rPr>
        <w:fldChar w:fldCharType="begin"/>
      </w:r>
      <w:r w:rsidR="00D667E7">
        <w:rPr>
          <w:rFonts w:ascii="Times New Roman" w:hAnsi="Times New Roman" w:cs="Times New Roman"/>
          <w:sz w:val="24"/>
          <w:szCs w:val="24"/>
        </w:rPr>
        <w:instrText xml:space="preserve"> ADDIN EN.CITE &lt;EndNote&gt;&lt;Cite&gt;&lt;Author&gt;Eisenhardt&lt;/Author&gt;&lt;Year&gt;1989&lt;/Year&gt;&lt;RecNum&gt;48&lt;/RecNum&gt;&lt;DisplayText&gt;(Eisenhardt, 1989)&lt;/DisplayText&gt;&lt;record&gt;&lt;rec-number&gt;48&lt;/rec-number&gt;&lt;foreign-keys&gt;&lt;key app="EN" db-id="w5wwedtv0tftsiesxvkp00frxtxtrazssvww" timestamp="1519923773" guid="3cc4b705-3f9a-48ba-9f33-7cba58f5d1d9"&gt;48&lt;/key&gt;&lt;/foreign-keys&gt;&lt;ref-type name="Journal Article"&gt;17&lt;/ref-type&gt;&lt;contributors&gt;&lt;authors&gt;&lt;author&gt;Eisenhardt, Kathleen M.&lt;/author&gt;&lt;/authors&gt;&lt;/contributors&gt;&lt;titles&gt;&lt;title&gt;Building theories from case study research&lt;/title&gt;&lt;secondary-title&gt;Academy of management review&lt;/secondary-title&gt;&lt;/titles&gt;&lt;periodical&gt;&lt;full-title&gt;Academy of management review&lt;/full-title&gt;&lt;/periodical&gt;&lt;pages&gt;532-550&lt;/pages&gt;&lt;volume&gt;14&lt;/volume&gt;&lt;number&gt;4&lt;/number&gt;&lt;dates&gt;&lt;year&gt;1989&lt;/year&gt;&lt;/dates&gt;&lt;publisher&gt;Academy of Management&lt;/publisher&gt;&lt;urls&gt;&lt;/urls&gt;&lt;/record&gt;&lt;/Cite&gt;&lt;/EndNote&gt;</w:instrText>
      </w:r>
      <w:r w:rsidR="008F11C2">
        <w:rPr>
          <w:rFonts w:ascii="Times New Roman" w:hAnsi="Times New Roman" w:cs="Times New Roman"/>
          <w:sz w:val="24"/>
          <w:szCs w:val="24"/>
        </w:rPr>
        <w:fldChar w:fldCharType="separate"/>
      </w:r>
      <w:r>
        <w:rPr>
          <w:rFonts w:ascii="Times New Roman" w:hAnsi="Times New Roman" w:cs="Times New Roman"/>
          <w:noProof/>
          <w:sz w:val="24"/>
          <w:szCs w:val="24"/>
        </w:rPr>
        <w:t>(Eisenhardt, 1989)</w:t>
      </w:r>
      <w:r w:rsidR="008F11C2">
        <w:rPr>
          <w:rFonts w:ascii="Times New Roman" w:hAnsi="Times New Roman" w:cs="Times New Roman"/>
          <w:sz w:val="24"/>
          <w:szCs w:val="24"/>
        </w:rPr>
        <w:fldChar w:fldCharType="end"/>
      </w:r>
      <w:r>
        <w:rPr>
          <w:rFonts w:ascii="Times New Roman" w:hAnsi="Times New Roman" w:cs="Times New Roman"/>
          <w:sz w:val="24"/>
          <w:szCs w:val="24"/>
        </w:rPr>
        <w:t xml:space="preserve">. </w:t>
      </w:r>
      <w:r w:rsidR="0030475C">
        <w:rPr>
          <w:rFonts w:ascii="Times New Roman" w:hAnsi="Times New Roman" w:cs="Times New Roman"/>
          <w:sz w:val="24"/>
          <w:szCs w:val="24"/>
        </w:rPr>
        <w:t xml:space="preserve">This approach also allows the development of a more robust theory as the </w:t>
      </w:r>
      <w:r w:rsidR="0030475C" w:rsidRPr="00DA1FDE">
        <w:rPr>
          <w:rFonts w:ascii="Times New Roman" w:hAnsi="Times New Roman" w:cs="Times New Roman"/>
          <w:sz w:val="24"/>
          <w:szCs w:val="24"/>
        </w:rPr>
        <w:t>foundation</w:t>
      </w:r>
      <w:r w:rsidR="0030475C">
        <w:rPr>
          <w:rFonts w:ascii="Times New Roman" w:hAnsi="Times New Roman" w:cs="Times New Roman"/>
          <w:sz w:val="24"/>
          <w:szCs w:val="24"/>
        </w:rPr>
        <w:t xml:space="preserve">s are deeply rooted in varied empirical evidence </w:t>
      </w:r>
      <w:r w:rsidR="0030475C">
        <w:rPr>
          <w:rFonts w:ascii="Times New Roman" w:hAnsi="Times New Roman" w:cs="Times New Roman"/>
          <w:sz w:val="24"/>
          <w:szCs w:val="24"/>
        </w:rPr>
        <w:fldChar w:fldCharType="begin"/>
      </w:r>
      <w:r w:rsidR="0030475C">
        <w:rPr>
          <w:rFonts w:ascii="Times New Roman" w:hAnsi="Times New Roman" w:cs="Times New Roman"/>
          <w:sz w:val="24"/>
          <w:szCs w:val="24"/>
        </w:rPr>
        <w:instrText xml:space="preserve"> ADDIN EN.CITE &lt;EndNote&gt;&lt;Cite&gt;&lt;Author&gt;Eisenhardt&lt;/Author&gt;&lt;Year&gt;1989&lt;/Year&gt;&lt;RecNum&gt;48&lt;/RecNum&gt;&lt;DisplayText&gt;(Eisenhardt, 1989)&lt;/DisplayText&gt;&lt;record&gt;&lt;rec-number&gt;48&lt;/rec-number&gt;&lt;foreign-keys&gt;&lt;key app="EN" db-id="w5wwedtv0tftsiesxvkp00frxtxtrazssvww" timestamp="1519923773" guid="3cc4b705-3f9a-48ba-9f33-7cba58f5d1d9"&gt;48&lt;/key&gt;&lt;/foreign-keys&gt;&lt;ref-type name="Journal Article"&gt;17&lt;/ref-type&gt;&lt;contributors&gt;&lt;authors&gt;&lt;author&gt;Eisenhardt, Kathleen M.&lt;/author&gt;&lt;/authors&gt;&lt;/contributors&gt;&lt;titles&gt;&lt;title&gt;Building theories from case study research&lt;/title&gt;&lt;secondary-title&gt;Academy of management review&lt;/secondary-title&gt;&lt;/titles&gt;&lt;periodical&gt;&lt;full-title&gt;Academy of management review&lt;/full-title&gt;&lt;/periodical&gt;&lt;pages&gt;532-550&lt;/pages&gt;&lt;volume&gt;14&lt;/volume&gt;&lt;number&gt;4&lt;/number&gt;&lt;dates&gt;&lt;year&gt;1989&lt;/year&gt;&lt;/dates&gt;&lt;publisher&gt;Academy of Management&lt;/publisher&gt;&lt;urls&gt;&lt;/urls&gt;&lt;/record&gt;&lt;/Cite&gt;&lt;/EndNote&gt;</w:instrText>
      </w:r>
      <w:r w:rsidR="0030475C">
        <w:rPr>
          <w:rFonts w:ascii="Times New Roman" w:hAnsi="Times New Roman" w:cs="Times New Roman"/>
          <w:sz w:val="24"/>
          <w:szCs w:val="24"/>
        </w:rPr>
        <w:fldChar w:fldCharType="separate"/>
      </w:r>
      <w:r w:rsidR="0030475C">
        <w:rPr>
          <w:rFonts w:ascii="Times New Roman" w:hAnsi="Times New Roman" w:cs="Times New Roman"/>
          <w:noProof/>
          <w:sz w:val="24"/>
          <w:szCs w:val="24"/>
        </w:rPr>
        <w:t>(Eisenhardt, 1989)</w:t>
      </w:r>
      <w:r w:rsidR="0030475C">
        <w:rPr>
          <w:rFonts w:ascii="Times New Roman" w:hAnsi="Times New Roman" w:cs="Times New Roman"/>
          <w:sz w:val="24"/>
          <w:szCs w:val="24"/>
        </w:rPr>
        <w:fldChar w:fldCharType="end"/>
      </w:r>
      <w:r w:rsidR="0030475C">
        <w:rPr>
          <w:rFonts w:ascii="Times New Roman" w:hAnsi="Times New Roman" w:cs="Times New Roman"/>
          <w:sz w:val="24"/>
          <w:szCs w:val="24"/>
        </w:rPr>
        <w:t xml:space="preserve">.  </w:t>
      </w:r>
    </w:p>
    <w:p w14:paraId="2F53B3E0" w14:textId="77777777" w:rsidR="00B3605B" w:rsidRDefault="00B3605B" w:rsidP="00B3605B">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w:t>
      </w:r>
    </w:p>
    <w:p w14:paraId="39285717" w14:textId="77777777" w:rsidR="00B3605B" w:rsidRDefault="00B3605B" w:rsidP="00B3605B">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Table 1 about here.</w:t>
      </w:r>
    </w:p>
    <w:p w14:paraId="5BA1E878" w14:textId="77777777" w:rsidR="00B3605B" w:rsidRDefault="00B3605B" w:rsidP="00B3605B">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w:t>
      </w:r>
    </w:p>
    <w:p w14:paraId="6D6018A3" w14:textId="20F4866B" w:rsidR="00B3605B" w:rsidRDefault="00B3605B" w:rsidP="00B3605B">
      <w:pPr>
        <w:pStyle w:val="Heading2"/>
      </w:pPr>
      <w:r>
        <w:t xml:space="preserve">3.2 </w:t>
      </w:r>
      <w:r w:rsidRPr="00761445">
        <w:t>Data collection</w:t>
      </w:r>
    </w:p>
    <w:p w14:paraId="2EE1938D" w14:textId="77777777" w:rsidR="006C637E" w:rsidRDefault="00C52A18" w:rsidP="007F7644">
      <w:pPr>
        <w:spacing w:line="360" w:lineRule="auto"/>
        <w:jc w:val="both"/>
        <w:rPr>
          <w:rFonts w:ascii="Times New Roman" w:hAnsi="Times New Roman" w:cs="Times New Roman"/>
          <w:sz w:val="24"/>
          <w:szCs w:val="24"/>
        </w:rPr>
      </w:pPr>
      <w:r>
        <w:rPr>
          <w:rFonts w:ascii="Times New Roman" w:hAnsi="Times New Roman" w:cs="Times New Roman"/>
          <w:sz w:val="24"/>
          <w:szCs w:val="24"/>
        </w:rPr>
        <w:t>We used interviews to gather</w:t>
      </w:r>
      <w:r w:rsidRPr="00F61CDB">
        <w:rPr>
          <w:rFonts w:ascii="Times New Roman" w:hAnsi="Times New Roman" w:cs="Times New Roman"/>
          <w:sz w:val="24"/>
          <w:szCs w:val="24"/>
        </w:rPr>
        <w:t xml:space="preserve"> </w:t>
      </w:r>
      <w:r w:rsidRPr="0016532D">
        <w:rPr>
          <w:rFonts w:ascii="Times New Roman" w:hAnsi="Times New Roman" w:cs="Times New Roman"/>
          <w:sz w:val="24"/>
          <w:szCs w:val="24"/>
        </w:rPr>
        <w:t>data</w:t>
      </w:r>
      <w:r>
        <w:rPr>
          <w:rFonts w:ascii="Times New Roman" w:hAnsi="Times New Roman" w:cs="Times New Roman"/>
          <w:sz w:val="24"/>
          <w:szCs w:val="24"/>
        </w:rPr>
        <w:t xml:space="preserve"> on the</w:t>
      </w:r>
      <w:r w:rsidRPr="0016532D">
        <w:rPr>
          <w:rFonts w:ascii="Times New Roman" w:hAnsi="Times New Roman" w:cs="Times New Roman"/>
          <w:sz w:val="24"/>
          <w:szCs w:val="24"/>
        </w:rPr>
        <w:t xml:space="preserve"> internal and external </w:t>
      </w:r>
      <w:r>
        <w:rPr>
          <w:rFonts w:ascii="Times New Roman" w:hAnsi="Times New Roman" w:cs="Times New Roman"/>
          <w:sz w:val="24"/>
          <w:szCs w:val="24"/>
        </w:rPr>
        <w:t xml:space="preserve">impacts that </w:t>
      </w:r>
      <w:r w:rsidRPr="0016532D">
        <w:rPr>
          <w:rFonts w:ascii="Times New Roman" w:hAnsi="Times New Roman" w:cs="Times New Roman"/>
          <w:sz w:val="24"/>
          <w:szCs w:val="24"/>
        </w:rPr>
        <w:t>servitization</w:t>
      </w:r>
      <w:r>
        <w:rPr>
          <w:rFonts w:ascii="Times New Roman" w:hAnsi="Times New Roman" w:cs="Times New Roman"/>
          <w:sz w:val="24"/>
          <w:szCs w:val="24"/>
        </w:rPr>
        <w:t xml:space="preserve"> creates for the selected manufacturers. The specific r</w:t>
      </w:r>
      <w:r w:rsidRPr="0016532D">
        <w:rPr>
          <w:rFonts w:ascii="Times New Roman" w:hAnsi="Times New Roman" w:cs="Times New Roman"/>
          <w:sz w:val="24"/>
          <w:szCs w:val="24"/>
        </w:rPr>
        <w:t xml:space="preserve">esearch </w:t>
      </w:r>
      <w:proofErr w:type="gramStart"/>
      <w:r w:rsidRPr="0016532D">
        <w:rPr>
          <w:rFonts w:ascii="Times New Roman" w:hAnsi="Times New Roman" w:cs="Times New Roman"/>
          <w:sz w:val="24"/>
          <w:szCs w:val="24"/>
        </w:rPr>
        <w:t>focus</w:t>
      </w:r>
      <w:proofErr w:type="gramEnd"/>
      <w:r>
        <w:rPr>
          <w:rFonts w:ascii="Times New Roman" w:hAnsi="Times New Roman" w:cs="Times New Roman"/>
          <w:sz w:val="24"/>
          <w:szCs w:val="24"/>
        </w:rPr>
        <w:t xml:space="preserve"> warranted</w:t>
      </w:r>
      <w:r w:rsidRPr="0016532D">
        <w:rPr>
          <w:rFonts w:ascii="Times New Roman" w:hAnsi="Times New Roman" w:cs="Times New Roman"/>
          <w:sz w:val="24"/>
          <w:szCs w:val="24"/>
        </w:rPr>
        <w:t xml:space="preserve"> access to interview</w:t>
      </w:r>
      <w:r>
        <w:rPr>
          <w:rFonts w:ascii="Times New Roman" w:hAnsi="Times New Roman" w:cs="Times New Roman"/>
          <w:sz w:val="24"/>
          <w:szCs w:val="24"/>
        </w:rPr>
        <w:t>ees who have</w:t>
      </w:r>
      <w:r w:rsidRPr="0016532D">
        <w:rPr>
          <w:rFonts w:ascii="Times New Roman" w:hAnsi="Times New Roman" w:cs="Times New Roman"/>
          <w:sz w:val="24"/>
          <w:szCs w:val="24"/>
        </w:rPr>
        <w:t xml:space="preserve"> </w:t>
      </w:r>
      <w:r>
        <w:rPr>
          <w:rFonts w:ascii="Times New Roman" w:hAnsi="Times New Roman" w:cs="Times New Roman"/>
          <w:sz w:val="24"/>
          <w:szCs w:val="24"/>
        </w:rPr>
        <w:t xml:space="preserve">responsibility and </w:t>
      </w:r>
      <w:r w:rsidRPr="0016532D">
        <w:rPr>
          <w:rFonts w:ascii="Times New Roman" w:hAnsi="Times New Roman" w:cs="Times New Roman"/>
          <w:sz w:val="24"/>
          <w:szCs w:val="24"/>
        </w:rPr>
        <w:t xml:space="preserve">insights </w:t>
      </w:r>
      <w:r>
        <w:rPr>
          <w:rFonts w:ascii="Times New Roman" w:hAnsi="Times New Roman" w:cs="Times New Roman"/>
          <w:sz w:val="24"/>
          <w:szCs w:val="24"/>
        </w:rPr>
        <w:t>on both strategic decision-making and operational aspects of service development and delivery</w:t>
      </w:r>
      <w:r w:rsidRPr="0016532D">
        <w:rPr>
          <w:rFonts w:ascii="Times New Roman" w:hAnsi="Times New Roman" w:cs="Times New Roman"/>
          <w:sz w:val="24"/>
          <w:szCs w:val="24"/>
        </w:rPr>
        <w:t xml:space="preserve">. </w:t>
      </w:r>
      <w:r>
        <w:rPr>
          <w:rFonts w:ascii="Times New Roman" w:hAnsi="Times New Roman" w:cs="Times New Roman"/>
          <w:sz w:val="24"/>
          <w:szCs w:val="24"/>
        </w:rPr>
        <w:t>Therefore, data was collected in the form of</w:t>
      </w:r>
      <w:r w:rsidRPr="0016532D">
        <w:rPr>
          <w:rFonts w:ascii="Times New Roman" w:hAnsi="Times New Roman" w:cs="Times New Roman"/>
          <w:sz w:val="24"/>
          <w:szCs w:val="24"/>
        </w:rPr>
        <w:t xml:space="preserve"> expert </w:t>
      </w:r>
      <w:r w:rsidRPr="0016532D">
        <w:rPr>
          <w:rFonts w:ascii="Times New Roman" w:hAnsi="Times New Roman" w:cs="Times New Roman"/>
          <w:sz w:val="24"/>
          <w:szCs w:val="24"/>
        </w:rPr>
        <w:lastRenderedPageBreak/>
        <w:t>interviews</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&lt;EndNote&gt;&lt;Cite&gt;&lt;Author&gt;Bogner&lt;/Author&gt;&lt;Year&gt;2009&lt;/Year&gt;&lt;RecNum&gt;438&lt;/RecNum&gt;&lt;DisplayText&gt;(Bogner and Menz, 2009)&lt;/DisplayText&gt;&lt;record&gt;&lt;rec-number&gt;438&lt;/rec-number&gt;&lt;foreign-keys&gt;&lt;key app="EN" db-id="wwddewsswdrrfkewdv6vdtw22ewvtrdt9e0p" timestamp="1582737167"&gt;438&lt;/key&gt;&lt;/foreign-keys&gt;&lt;ref-type name="Book Section"&gt;5&lt;/ref-type&gt;&lt;contributors&gt;&lt;authors&gt;&lt;author&gt;Bogner, Alexander&lt;/author&gt;&lt;author&gt;Menz, Wolfgang&lt;/author&gt;&lt;/authors&gt;&lt;/contributors&gt;&lt;titles&gt;&lt;title&gt;The theory-generating expert interview: epistemological interest, forms of knowledge, interaction&lt;/title&gt;&lt;secondary-title&gt;Interviewing experts&lt;/secondary-title&gt;&lt;/titles&gt;&lt;pages&gt;43-80&lt;/pages&gt;&lt;dates&gt;&lt;year&gt;2009&lt;/year&gt;&lt;/dates&gt;&lt;publisher&gt;Springer&lt;/publisher&gt;&lt;urls&gt;&lt;/urls&gt;&lt;/record&gt;&lt;/Cite&gt;&lt;/EndNote&gt;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(Bogner and Menz, 2009)</w:t>
      </w:r>
      <w:r>
        <w:rPr>
          <w:rFonts w:ascii="Times New Roman" w:hAnsi="Times New Roman" w:cs="Times New Roman"/>
          <w:sz w:val="24"/>
          <w:szCs w:val="24"/>
        </w:rPr>
        <w:fldChar w:fldCharType="end"/>
      </w:r>
      <w:r>
        <w:rPr>
          <w:rFonts w:ascii="Times New Roman" w:hAnsi="Times New Roman" w:cs="Times New Roman"/>
          <w:sz w:val="24"/>
          <w:szCs w:val="24"/>
        </w:rPr>
        <w:t>. This approach helps</w:t>
      </w:r>
      <w:r w:rsidRPr="0016532D">
        <w:rPr>
          <w:rFonts w:ascii="Times New Roman" w:hAnsi="Times New Roman" w:cs="Times New Roman"/>
          <w:sz w:val="24"/>
          <w:szCs w:val="24"/>
        </w:rPr>
        <w:t xml:space="preserve"> explor</w:t>
      </w:r>
      <w:r>
        <w:rPr>
          <w:rFonts w:ascii="Times New Roman" w:hAnsi="Times New Roman" w:cs="Times New Roman"/>
          <w:sz w:val="24"/>
          <w:szCs w:val="24"/>
        </w:rPr>
        <w:t xml:space="preserve">e </w:t>
      </w:r>
      <w:r w:rsidRPr="0016532D">
        <w:rPr>
          <w:rFonts w:ascii="Times New Roman" w:hAnsi="Times New Roman" w:cs="Times New Roman"/>
          <w:sz w:val="24"/>
          <w:szCs w:val="24"/>
        </w:rPr>
        <w:t xml:space="preserve">complex phenomena that can only be explained by </w:t>
      </w:r>
      <w:r>
        <w:rPr>
          <w:rFonts w:ascii="Times New Roman" w:hAnsi="Times New Roman" w:cs="Times New Roman"/>
          <w:sz w:val="24"/>
          <w:szCs w:val="24"/>
        </w:rPr>
        <w:t>individuals</w:t>
      </w:r>
      <w:r w:rsidRPr="0016532D">
        <w:rPr>
          <w:rFonts w:ascii="Times New Roman" w:hAnsi="Times New Roman" w:cs="Times New Roman"/>
          <w:sz w:val="24"/>
          <w:szCs w:val="24"/>
        </w:rPr>
        <w:t xml:space="preserve"> </w:t>
      </w:r>
      <w:r>
        <w:rPr>
          <w:rFonts w:ascii="Times New Roman" w:hAnsi="Times New Roman" w:cs="Times New Roman"/>
          <w:sz w:val="24"/>
          <w:szCs w:val="24"/>
        </w:rPr>
        <w:t>with extensive</w:t>
      </w:r>
      <w:r w:rsidRPr="0016532D">
        <w:rPr>
          <w:rFonts w:ascii="Times New Roman" w:hAnsi="Times New Roman" w:cs="Times New Roman"/>
          <w:sz w:val="24"/>
          <w:szCs w:val="24"/>
        </w:rPr>
        <w:t xml:space="preserve"> insights on the </w:t>
      </w:r>
      <w:r>
        <w:rPr>
          <w:rFonts w:ascii="Times New Roman" w:hAnsi="Times New Roman" w:cs="Times New Roman"/>
          <w:sz w:val="24"/>
          <w:szCs w:val="24"/>
        </w:rPr>
        <w:t>topic</w:t>
      </w:r>
      <w:r w:rsidRPr="0016532D">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&lt;EndNote&gt;&lt;Cite&gt;&lt;Author&gt;Meuser&lt;/Author&gt;&lt;Year&gt;2009&lt;/Year&gt;&lt;RecNum&gt;453&lt;/RecNum&gt;&lt;DisplayText&gt;(Meuser and Nagel, 2009)&lt;/DisplayText&gt;&lt;record&gt;&lt;rec-number&gt;453&lt;/rec-number&gt;&lt;foreign-keys&gt;&lt;key app="EN" db-id="wwddewsswdrrfkewdv6vdtw22ewvtrdt9e0p" timestamp="1587112404"&gt;453&lt;/key&gt;&lt;/foreign-keys&gt;&lt;ref-type name="Book Section"&gt;5&lt;/ref-type&gt;&lt;contributors&gt;&lt;authors&gt;&lt;author&gt;Meuser, Michael&lt;/author&gt;&lt;author&gt;Nagel, Ulrike&lt;/author&gt;&lt;/authors&gt;&lt;/contributors&gt;&lt;titles&gt;&lt;title&gt;The expert interview and changes in knowledge production&lt;/title&gt;&lt;secondary-title&gt;Interviewing experts&lt;/secondary-title&gt;&lt;/titles&gt;&lt;pages&gt;17-42&lt;/pages&gt;&lt;dates&gt;&lt;year&gt;2009&lt;/year&gt;&lt;/dates&gt;&lt;publisher&gt;Springer&lt;/publisher&gt;&lt;urls&gt;&lt;/urls&gt;&lt;/record&gt;&lt;/Cite&gt;&lt;/EndNote&gt;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(Meuser and Nagel, 2009)</w:t>
      </w:r>
      <w:r>
        <w:rPr>
          <w:rFonts w:ascii="Times New Roman" w:hAnsi="Times New Roman" w:cs="Times New Roman"/>
          <w:sz w:val="24"/>
          <w:szCs w:val="24"/>
        </w:rPr>
        <w:fldChar w:fldCharType="end"/>
      </w:r>
      <w:r w:rsidRPr="0016532D">
        <w:rPr>
          <w:rFonts w:ascii="Times New Roman" w:hAnsi="Times New Roman" w:cs="Times New Roman"/>
          <w:sz w:val="24"/>
          <w:szCs w:val="24"/>
        </w:rPr>
        <w:t>.</w:t>
      </w:r>
      <w:r w:rsidR="00314DFC">
        <w:rPr>
          <w:rFonts w:ascii="Times New Roman" w:hAnsi="Times New Roman" w:cs="Times New Roman"/>
          <w:sz w:val="24"/>
          <w:szCs w:val="24"/>
        </w:rPr>
        <w:t xml:space="preserve"> </w:t>
      </w:r>
    </w:p>
    <w:p w14:paraId="3B3D232D" w14:textId="1902DC46" w:rsidR="008F770C" w:rsidRPr="008F770C" w:rsidRDefault="00314DFC" w:rsidP="00A82609">
      <w:pPr>
        <w:spacing w:line="360" w:lineRule="auto"/>
        <w:jc w:val="both"/>
        <w:rPr>
          <w:rFonts w:ascii="Times New Roman" w:hAnsi="Times New Roman" w:cs="Times New Roman"/>
          <w:sz w:val="24"/>
          <w:szCs w:val="24"/>
        </w:rPr>
      </w:pPr>
      <w:r>
        <w:rPr>
          <w:rFonts w:ascii="Times New Roman" w:hAnsi="Times New Roman" w:cs="Times New Roman"/>
          <w:sz w:val="24"/>
          <w:szCs w:val="24"/>
        </w:rPr>
        <w:t>We, therefore,</w:t>
      </w:r>
      <w:r w:rsidR="00C52A18">
        <w:rPr>
          <w:rFonts w:ascii="Times New Roman" w:hAnsi="Times New Roman" w:cs="Times New Roman"/>
          <w:sz w:val="24"/>
          <w:szCs w:val="24"/>
        </w:rPr>
        <w:t xml:space="preserve"> concentrated on employees who</w:t>
      </w:r>
      <w:r w:rsidR="00B36884">
        <w:rPr>
          <w:rFonts w:ascii="Times New Roman" w:hAnsi="Times New Roman" w:cs="Times New Roman"/>
          <w:sz w:val="24"/>
          <w:szCs w:val="24"/>
        </w:rPr>
        <w:t xml:space="preserve"> were</w:t>
      </w:r>
      <w:r w:rsidR="00C34E64">
        <w:rPr>
          <w:rFonts w:ascii="Times New Roman" w:hAnsi="Times New Roman" w:cs="Times New Roman"/>
          <w:sz w:val="24"/>
          <w:szCs w:val="24"/>
        </w:rPr>
        <w:t>: (</w:t>
      </w:r>
      <w:r w:rsidR="00C34E64" w:rsidRPr="008F770C">
        <w:rPr>
          <w:rFonts w:ascii="Times New Roman" w:hAnsi="Times New Roman" w:cs="Times New Roman"/>
          <w:sz w:val="24"/>
          <w:szCs w:val="24"/>
        </w:rPr>
        <w:t xml:space="preserve">a) </w:t>
      </w:r>
      <w:r w:rsidR="002E0DB2" w:rsidRPr="008F770C">
        <w:rPr>
          <w:rFonts w:ascii="Times New Roman" w:hAnsi="Times New Roman" w:cs="Times New Roman"/>
          <w:sz w:val="24"/>
          <w:szCs w:val="24"/>
        </w:rPr>
        <w:t>decision-makers involved with devising key servitization strategies</w:t>
      </w:r>
      <w:r w:rsidR="002E0DB2">
        <w:rPr>
          <w:rFonts w:ascii="Times New Roman" w:hAnsi="Times New Roman" w:cs="Times New Roman"/>
          <w:sz w:val="24"/>
          <w:szCs w:val="24"/>
        </w:rPr>
        <w:t xml:space="preserve">; (b) </w:t>
      </w:r>
      <w:r w:rsidR="00C34E64" w:rsidRPr="008F770C">
        <w:rPr>
          <w:rFonts w:ascii="Times New Roman" w:hAnsi="Times New Roman" w:cs="Times New Roman"/>
          <w:sz w:val="24"/>
          <w:szCs w:val="24"/>
        </w:rPr>
        <w:t>directly involved in development and delivery of service offerings</w:t>
      </w:r>
      <w:r w:rsidR="002E0DB2">
        <w:rPr>
          <w:rFonts w:ascii="Times New Roman" w:hAnsi="Times New Roman" w:cs="Times New Roman"/>
          <w:sz w:val="24"/>
          <w:szCs w:val="24"/>
        </w:rPr>
        <w:t>, and</w:t>
      </w:r>
      <w:r w:rsidR="00C34E64" w:rsidRPr="008F770C">
        <w:rPr>
          <w:rFonts w:ascii="Times New Roman" w:hAnsi="Times New Roman" w:cs="Times New Roman"/>
          <w:sz w:val="24"/>
          <w:szCs w:val="24"/>
        </w:rPr>
        <w:t xml:space="preserve"> (</w:t>
      </w:r>
      <w:r w:rsidR="002E0DB2">
        <w:rPr>
          <w:rFonts w:ascii="Times New Roman" w:hAnsi="Times New Roman" w:cs="Times New Roman"/>
          <w:sz w:val="24"/>
          <w:szCs w:val="24"/>
        </w:rPr>
        <w:t>c</w:t>
      </w:r>
      <w:r w:rsidR="00C34E64" w:rsidRPr="008F770C">
        <w:rPr>
          <w:rFonts w:ascii="Times New Roman" w:hAnsi="Times New Roman" w:cs="Times New Roman"/>
          <w:sz w:val="24"/>
          <w:szCs w:val="24"/>
        </w:rPr>
        <w:t>) experience</w:t>
      </w:r>
      <w:r w:rsidR="00B36884">
        <w:rPr>
          <w:rFonts w:ascii="Times New Roman" w:hAnsi="Times New Roman" w:cs="Times New Roman"/>
          <w:sz w:val="24"/>
          <w:szCs w:val="24"/>
        </w:rPr>
        <w:t>d</w:t>
      </w:r>
      <w:r w:rsidR="00C34E64" w:rsidRPr="008F770C">
        <w:rPr>
          <w:rFonts w:ascii="Times New Roman" w:hAnsi="Times New Roman" w:cs="Times New Roman"/>
          <w:sz w:val="24"/>
          <w:szCs w:val="24"/>
        </w:rPr>
        <w:t xml:space="preserve"> </w:t>
      </w:r>
      <w:r w:rsidR="00B36884">
        <w:rPr>
          <w:rFonts w:ascii="Times New Roman" w:hAnsi="Times New Roman" w:cs="Times New Roman"/>
          <w:sz w:val="24"/>
          <w:szCs w:val="24"/>
        </w:rPr>
        <w:t>in</w:t>
      </w:r>
      <w:r w:rsidR="00C34E64" w:rsidRPr="008F770C">
        <w:rPr>
          <w:rFonts w:ascii="Times New Roman" w:hAnsi="Times New Roman" w:cs="Times New Roman"/>
          <w:sz w:val="24"/>
          <w:szCs w:val="24"/>
        </w:rPr>
        <w:t xml:space="preserve"> key service-supporting functions (such as marketing, sales, etc.)</w:t>
      </w:r>
      <w:r w:rsidR="002E0DB2">
        <w:rPr>
          <w:rFonts w:ascii="Times New Roman" w:hAnsi="Times New Roman" w:cs="Times New Roman"/>
          <w:sz w:val="24"/>
          <w:szCs w:val="24"/>
        </w:rPr>
        <w:t xml:space="preserve">. </w:t>
      </w:r>
      <w:r w:rsidR="00263D92" w:rsidRPr="00263D92">
        <w:rPr>
          <w:rFonts w:ascii="Times New Roman" w:hAnsi="Times New Roman" w:cs="Times New Roman"/>
          <w:sz w:val="24"/>
          <w:szCs w:val="24"/>
        </w:rPr>
        <w:t>Across the manufacturers, only a select</w:t>
      </w:r>
      <w:r w:rsidR="00263D92">
        <w:rPr>
          <w:rFonts w:ascii="Times New Roman" w:hAnsi="Times New Roman" w:cs="Times New Roman"/>
          <w:sz w:val="24"/>
          <w:szCs w:val="24"/>
        </w:rPr>
        <w:t>ed</w:t>
      </w:r>
      <w:r w:rsidR="00263D92" w:rsidRPr="00263D92">
        <w:rPr>
          <w:rFonts w:ascii="Times New Roman" w:hAnsi="Times New Roman" w:cs="Times New Roman"/>
          <w:sz w:val="24"/>
          <w:szCs w:val="24"/>
        </w:rPr>
        <w:t xml:space="preserve"> number of representatives met these criteria</w:t>
      </w:r>
      <w:r w:rsidR="00C34E64">
        <w:rPr>
          <w:rFonts w:ascii="Times New Roman" w:hAnsi="Times New Roman" w:cs="Times New Roman"/>
          <w:sz w:val="24"/>
          <w:szCs w:val="24"/>
        </w:rPr>
        <w:t xml:space="preserve">, which </w:t>
      </w:r>
      <w:r w:rsidR="008F770C" w:rsidRPr="008F770C">
        <w:rPr>
          <w:rFonts w:ascii="Times New Roman" w:hAnsi="Times New Roman" w:cs="Times New Roman"/>
          <w:sz w:val="24"/>
          <w:szCs w:val="24"/>
        </w:rPr>
        <w:t xml:space="preserve">not only limited the pool of respondents for the study, but also revealed that only members of senior management had comprehensive, yet similar insights on the topic. Therefore, we </w:t>
      </w:r>
      <w:r w:rsidR="00263D92">
        <w:rPr>
          <w:rFonts w:ascii="Times New Roman" w:hAnsi="Times New Roman" w:cs="Times New Roman"/>
          <w:sz w:val="24"/>
          <w:szCs w:val="24"/>
        </w:rPr>
        <w:t>limited</w:t>
      </w:r>
      <w:r w:rsidR="008F770C" w:rsidRPr="008F770C">
        <w:rPr>
          <w:rFonts w:ascii="Times New Roman" w:hAnsi="Times New Roman" w:cs="Times New Roman"/>
          <w:sz w:val="24"/>
          <w:szCs w:val="24"/>
        </w:rPr>
        <w:t xml:space="preserve"> our sample size to two interviewees per case company, </w:t>
      </w:r>
      <w:r w:rsidR="00263D92">
        <w:rPr>
          <w:rFonts w:ascii="Times New Roman" w:hAnsi="Times New Roman" w:cs="Times New Roman"/>
          <w:sz w:val="24"/>
          <w:szCs w:val="24"/>
        </w:rPr>
        <w:t xml:space="preserve">which is </w:t>
      </w:r>
      <w:r w:rsidR="00263D92" w:rsidRPr="00263D92">
        <w:rPr>
          <w:rFonts w:ascii="Times New Roman" w:hAnsi="Times New Roman" w:cs="Times New Roman"/>
          <w:sz w:val="24"/>
          <w:szCs w:val="24"/>
        </w:rPr>
        <w:t xml:space="preserve">consistent with </w:t>
      </w:r>
      <w:r w:rsidR="008F770C" w:rsidRPr="008F770C">
        <w:rPr>
          <w:rFonts w:ascii="Times New Roman" w:hAnsi="Times New Roman" w:cs="Times New Roman"/>
          <w:sz w:val="24"/>
          <w:szCs w:val="24"/>
        </w:rPr>
        <w:t xml:space="preserve">other studies that have used expert interviews with limited number of interviewees </w:t>
      </w:r>
      <w:r w:rsidR="008F11C2" w:rsidRPr="008F770C">
        <w:rPr>
          <w:rFonts w:ascii="Times New Roman" w:hAnsi="Times New Roman" w:cs="Times New Roman"/>
          <w:sz w:val="24"/>
          <w:szCs w:val="24"/>
        </w:rPr>
        <w:fldChar w:fldCharType="begin">
          <w:fldData xml:space="preserve">PEVuZE5vdGU+PENpdGU+PEF1dGhvcj5TY2hyb2VkZXI8L0F1dGhvcj48WWVhcj4yMDIwPC9ZZWFy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=
</w:fldData>
        </w:fldChar>
      </w:r>
      <w:r w:rsidR="00FA11BA">
        <w:rPr>
          <w:rFonts w:ascii="Times New Roman" w:hAnsi="Times New Roman" w:cs="Times New Roman"/>
          <w:sz w:val="24"/>
          <w:szCs w:val="24"/>
        </w:rPr>
        <w:instrText xml:space="preserve"> ADDIN EN.CITE </w:instrText>
      </w:r>
      <w:r w:rsidR="00FA11BA">
        <w:rPr>
          <w:rFonts w:ascii="Times New Roman" w:hAnsi="Times New Roman" w:cs="Times New Roman"/>
          <w:sz w:val="24"/>
          <w:szCs w:val="24"/>
        </w:rPr>
        <w:fldChar w:fldCharType="begin">
          <w:fldData xml:space="preserve">PEVuZE5vdGU+PENpdGU+PEF1dGhvcj5TY2hyb2VkZXI8L0F1dGhvcj48WWVhcj4yMDIwPC9ZZWFy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=
</w:fldData>
        </w:fldChar>
      </w:r>
      <w:r w:rsidR="00FA11BA">
        <w:rPr>
          <w:rFonts w:ascii="Times New Roman" w:hAnsi="Times New Roman" w:cs="Times New Roman"/>
          <w:sz w:val="24"/>
          <w:szCs w:val="24"/>
        </w:rPr>
        <w:instrText xml:space="preserve"> ADDIN EN.CITE.DATA </w:instrText>
      </w:r>
      <w:r w:rsidR="00FA11BA">
        <w:rPr>
          <w:rFonts w:ascii="Times New Roman" w:hAnsi="Times New Roman" w:cs="Times New Roman"/>
          <w:sz w:val="24"/>
          <w:szCs w:val="24"/>
        </w:rPr>
      </w:r>
      <w:r w:rsidR="00FA11BA">
        <w:rPr>
          <w:rFonts w:ascii="Times New Roman" w:hAnsi="Times New Roman" w:cs="Times New Roman"/>
          <w:sz w:val="24"/>
          <w:szCs w:val="24"/>
        </w:rPr>
        <w:fldChar w:fldCharType="end"/>
      </w:r>
      <w:r w:rsidR="008F11C2" w:rsidRPr="008F770C">
        <w:rPr>
          <w:rFonts w:ascii="Times New Roman" w:hAnsi="Times New Roman" w:cs="Times New Roman"/>
          <w:sz w:val="24"/>
          <w:szCs w:val="24"/>
        </w:rPr>
      </w:r>
      <w:r w:rsidR="008F11C2" w:rsidRPr="008F770C">
        <w:rPr>
          <w:rFonts w:ascii="Times New Roman" w:hAnsi="Times New Roman" w:cs="Times New Roman"/>
          <w:sz w:val="24"/>
          <w:szCs w:val="24"/>
        </w:rPr>
        <w:fldChar w:fldCharType="separate"/>
      </w:r>
      <w:r w:rsidR="00F36548">
        <w:rPr>
          <w:rFonts w:ascii="Times New Roman" w:hAnsi="Times New Roman" w:cs="Times New Roman"/>
          <w:noProof/>
          <w:sz w:val="24"/>
          <w:szCs w:val="24"/>
        </w:rPr>
        <w:t>(Schroeder et al., 2020, Herterich et al., 2016, Long et al., 2016, Matthyssens and Vandenbempt, 2008)</w:t>
      </w:r>
      <w:r w:rsidR="008F11C2" w:rsidRPr="008F770C">
        <w:rPr>
          <w:rFonts w:ascii="Times New Roman" w:hAnsi="Times New Roman" w:cs="Times New Roman"/>
          <w:sz w:val="24"/>
          <w:szCs w:val="24"/>
        </w:rPr>
        <w:fldChar w:fldCharType="end"/>
      </w:r>
      <w:r w:rsidR="008F770C" w:rsidRPr="008F770C">
        <w:rPr>
          <w:rFonts w:ascii="Times New Roman" w:hAnsi="Times New Roman" w:cs="Times New Roman"/>
          <w:sz w:val="24"/>
          <w:szCs w:val="24"/>
        </w:rPr>
        <w:t xml:space="preserve">. </w:t>
      </w:r>
    </w:p>
    <w:p w14:paraId="337B3989" w14:textId="69C25002" w:rsidR="00B3605B" w:rsidRDefault="00B3605B" w:rsidP="00B3605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Data collection was carried out using </w:t>
      </w:r>
      <w:r w:rsidRPr="0016532D">
        <w:rPr>
          <w:rFonts w:ascii="Times New Roman" w:hAnsi="Times New Roman" w:cs="Times New Roman"/>
          <w:sz w:val="24"/>
          <w:szCs w:val="24"/>
        </w:rPr>
        <w:t>semi-structured interv</w:t>
      </w:r>
      <w:r>
        <w:rPr>
          <w:rFonts w:ascii="Times New Roman" w:hAnsi="Times New Roman" w:cs="Times New Roman"/>
          <w:sz w:val="24"/>
          <w:szCs w:val="24"/>
        </w:rPr>
        <w:t>iews with questions focusing on</w:t>
      </w:r>
      <w:r w:rsidR="0038139F">
        <w:rPr>
          <w:rFonts w:ascii="Times New Roman" w:hAnsi="Times New Roman" w:cs="Times New Roman"/>
          <w:sz w:val="24"/>
          <w:szCs w:val="24"/>
        </w:rPr>
        <w:t xml:space="preserve">: </w:t>
      </w:r>
      <w:r w:rsidRPr="0016532D">
        <w:rPr>
          <w:rFonts w:ascii="Times New Roman" w:hAnsi="Times New Roman" w:cs="Times New Roman"/>
          <w:sz w:val="24"/>
          <w:szCs w:val="24"/>
        </w:rPr>
        <w:t>(</w:t>
      </w:r>
      <w:r>
        <w:rPr>
          <w:rFonts w:ascii="Times New Roman" w:hAnsi="Times New Roman" w:cs="Times New Roman"/>
          <w:sz w:val="24"/>
          <w:szCs w:val="24"/>
        </w:rPr>
        <w:t>a) the manufacturer’s</w:t>
      </w:r>
      <w:r w:rsidRPr="0016532D">
        <w:rPr>
          <w:rFonts w:ascii="Times New Roman" w:hAnsi="Times New Roman" w:cs="Times New Roman"/>
          <w:sz w:val="24"/>
          <w:szCs w:val="24"/>
        </w:rPr>
        <w:t xml:space="preserve"> </w:t>
      </w:r>
      <w:r>
        <w:rPr>
          <w:rFonts w:ascii="Times New Roman" w:hAnsi="Times New Roman" w:cs="Times New Roman"/>
          <w:sz w:val="24"/>
          <w:szCs w:val="24"/>
        </w:rPr>
        <w:t>business focus</w:t>
      </w:r>
      <w:r w:rsidRPr="0016532D">
        <w:rPr>
          <w:rFonts w:ascii="Times New Roman" w:hAnsi="Times New Roman" w:cs="Times New Roman"/>
          <w:sz w:val="24"/>
          <w:szCs w:val="24"/>
        </w:rPr>
        <w:t xml:space="preserve"> and motivation</w:t>
      </w:r>
      <w:r>
        <w:rPr>
          <w:rFonts w:ascii="Times New Roman" w:hAnsi="Times New Roman" w:cs="Times New Roman"/>
          <w:sz w:val="24"/>
          <w:szCs w:val="24"/>
        </w:rPr>
        <w:t xml:space="preserve">s for </w:t>
      </w:r>
      <w:r w:rsidRPr="0016532D">
        <w:rPr>
          <w:rFonts w:ascii="Times New Roman" w:hAnsi="Times New Roman" w:cs="Times New Roman"/>
          <w:sz w:val="24"/>
          <w:szCs w:val="24"/>
        </w:rPr>
        <w:t>servitization</w:t>
      </w:r>
      <w:r>
        <w:rPr>
          <w:rFonts w:ascii="Times New Roman" w:hAnsi="Times New Roman" w:cs="Times New Roman"/>
          <w:sz w:val="24"/>
          <w:szCs w:val="24"/>
        </w:rPr>
        <w:t>; (b</w:t>
      </w:r>
      <w:r w:rsidRPr="0016532D">
        <w:rPr>
          <w:rFonts w:ascii="Times New Roman" w:hAnsi="Times New Roman" w:cs="Times New Roman"/>
          <w:sz w:val="24"/>
          <w:szCs w:val="24"/>
        </w:rPr>
        <w:t xml:space="preserve">) </w:t>
      </w:r>
      <w:r>
        <w:rPr>
          <w:rFonts w:ascii="Times New Roman" w:hAnsi="Times New Roman" w:cs="Times New Roman"/>
          <w:sz w:val="24"/>
          <w:szCs w:val="24"/>
        </w:rPr>
        <w:t xml:space="preserve">the extent of the </w:t>
      </w:r>
      <w:r w:rsidRPr="0016532D">
        <w:rPr>
          <w:rFonts w:ascii="Times New Roman" w:hAnsi="Times New Roman" w:cs="Times New Roman"/>
          <w:sz w:val="24"/>
          <w:szCs w:val="24"/>
        </w:rPr>
        <w:t>servitization</w:t>
      </w:r>
      <w:r>
        <w:rPr>
          <w:rFonts w:ascii="Times New Roman" w:hAnsi="Times New Roman" w:cs="Times New Roman"/>
          <w:sz w:val="24"/>
          <w:szCs w:val="24"/>
        </w:rPr>
        <w:t xml:space="preserve"> efforts</w:t>
      </w:r>
      <w:r w:rsidRPr="0016532D">
        <w:rPr>
          <w:rFonts w:ascii="Times New Roman" w:hAnsi="Times New Roman" w:cs="Times New Roman"/>
          <w:sz w:val="24"/>
          <w:szCs w:val="24"/>
        </w:rPr>
        <w:t xml:space="preserve"> </w:t>
      </w:r>
      <w:r>
        <w:rPr>
          <w:rFonts w:ascii="Times New Roman" w:hAnsi="Times New Roman" w:cs="Times New Roman"/>
          <w:sz w:val="24"/>
          <w:szCs w:val="24"/>
        </w:rPr>
        <w:t>so far; (c</w:t>
      </w:r>
      <w:r w:rsidRPr="0016532D">
        <w:rPr>
          <w:rFonts w:ascii="Times New Roman" w:hAnsi="Times New Roman" w:cs="Times New Roman"/>
          <w:sz w:val="24"/>
          <w:szCs w:val="24"/>
        </w:rPr>
        <w:t>) servitization</w:t>
      </w:r>
      <w:r w:rsidRPr="00311696">
        <w:rPr>
          <w:rFonts w:ascii="Times New Roman" w:hAnsi="Times New Roman" w:cs="Times New Roman"/>
          <w:sz w:val="24"/>
          <w:szCs w:val="24"/>
        </w:rPr>
        <w:t xml:space="preserve"> </w:t>
      </w:r>
      <w:r>
        <w:rPr>
          <w:rFonts w:ascii="Times New Roman" w:hAnsi="Times New Roman" w:cs="Times New Roman"/>
          <w:sz w:val="24"/>
          <w:szCs w:val="24"/>
        </w:rPr>
        <w:t>challenges and their</w:t>
      </w:r>
      <w:r w:rsidRPr="0016532D">
        <w:rPr>
          <w:rFonts w:ascii="Times New Roman" w:hAnsi="Times New Roman" w:cs="Times New Roman"/>
          <w:sz w:val="24"/>
          <w:szCs w:val="24"/>
        </w:rPr>
        <w:t xml:space="preserve"> implications</w:t>
      </w:r>
      <w:r>
        <w:rPr>
          <w:rFonts w:ascii="Times New Roman" w:hAnsi="Times New Roman" w:cs="Times New Roman"/>
          <w:sz w:val="24"/>
          <w:szCs w:val="24"/>
        </w:rPr>
        <w:t>, internal and external to the manufacturer, and (d</w:t>
      </w:r>
      <w:r w:rsidRPr="0016532D">
        <w:rPr>
          <w:rFonts w:ascii="Times New Roman" w:hAnsi="Times New Roman" w:cs="Times New Roman"/>
          <w:sz w:val="24"/>
          <w:szCs w:val="24"/>
        </w:rPr>
        <w:t xml:space="preserve">) </w:t>
      </w:r>
      <w:r>
        <w:rPr>
          <w:rFonts w:ascii="Times New Roman" w:hAnsi="Times New Roman" w:cs="Times New Roman"/>
          <w:sz w:val="24"/>
          <w:szCs w:val="24"/>
        </w:rPr>
        <w:t>management actions to address</w:t>
      </w:r>
      <w:r w:rsidRPr="0016532D">
        <w:rPr>
          <w:rFonts w:ascii="Times New Roman" w:hAnsi="Times New Roman" w:cs="Times New Roman"/>
          <w:sz w:val="24"/>
          <w:szCs w:val="24"/>
        </w:rPr>
        <w:t xml:space="preserve"> these </w:t>
      </w:r>
      <w:r>
        <w:rPr>
          <w:rFonts w:ascii="Times New Roman" w:hAnsi="Times New Roman" w:cs="Times New Roman"/>
          <w:sz w:val="24"/>
          <w:szCs w:val="24"/>
        </w:rPr>
        <w:t>challenges (the guiding interview questions are provided in A</w:t>
      </w:r>
      <w:r w:rsidRPr="005F4EB5">
        <w:rPr>
          <w:rFonts w:ascii="Times New Roman" w:hAnsi="Times New Roman" w:cs="Times New Roman"/>
          <w:sz w:val="24"/>
          <w:szCs w:val="24"/>
        </w:rPr>
        <w:t>ppendix</w:t>
      </w:r>
      <w:r>
        <w:rPr>
          <w:rFonts w:ascii="Times New Roman" w:hAnsi="Times New Roman" w:cs="Times New Roman"/>
          <w:sz w:val="24"/>
          <w:szCs w:val="24"/>
        </w:rPr>
        <w:t xml:space="preserve"> 1).</w:t>
      </w:r>
      <w:r w:rsidRPr="0016532D">
        <w:rPr>
          <w:rFonts w:ascii="Times New Roman" w:hAnsi="Times New Roman" w:cs="Times New Roman"/>
          <w:sz w:val="24"/>
          <w:szCs w:val="24"/>
        </w:rPr>
        <w:t xml:space="preserve"> </w:t>
      </w:r>
      <w:r w:rsidR="00C0245A">
        <w:rPr>
          <w:rFonts w:ascii="Times New Roman" w:hAnsi="Times New Roman" w:cs="Times New Roman"/>
          <w:sz w:val="24"/>
          <w:szCs w:val="24"/>
        </w:rPr>
        <w:t>I</w:t>
      </w:r>
      <w:r w:rsidR="00C0245A" w:rsidRPr="00BA3FA6">
        <w:rPr>
          <w:rFonts w:ascii="Times New Roman" w:hAnsi="Times New Roman" w:cs="Times New Roman"/>
          <w:sz w:val="24"/>
          <w:szCs w:val="24"/>
        </w:rPr>
        <w:t>nterviewees were ensured confidentiality to improve</w:t>
      </w:r>
      <w:r w:rsidR="00C0245A">
        <w:rPr>
          <w:rFonts w:ascii="Times New Roman" w:hAnsi="Times New Roman" w:cs="Times New Roman"/>
          <w:sz w:val="24"/>
          <w:szCs w:val="24"/>
        </w:rPr>
        <w:t xml:space="preserve"> the</w:t>
      </w:r>
      <w:r w:rsidR="00C0245A" w:rsidRPr="00BA3FA6">
        <w:rPr>
          <w:rFonts w:ascii="Times New Roman" w:hAnsi="Times New Roman" w:cs="Times New Roman"/>
          <w:sz w:val="24"/>
          <w:szCs w:val="24"/>
        </w:rPr>
        <w:t xml:space="preserve"> accuracy of their accounts.</w:t>
      </w:r>
      <w:r w:rsidR="00C0245A">
        <w:rPr>
          <w:rFonts w:ascii="Times New Roman" w:hAnsi="Times New Roman" w:cs="Times New Roman"/>
          <w:sz w:val="24"/>
          <w:szCs w:val="24"/>
        </w:rPr>
        <w:t xml:space="preserve"> </w:t>
      </w:r>
      <w:r>
        <w:rPr>
          <w:rFonts w:ascii="Times New Roman" w:hAnsi="Times New Roman" w:cs="Times New Roman"/>
          <w:sz w:val="24"/>
          <w:szCs w:val="24"/>
        </w:rPr>
        <w:t>The interviews were conducted by t</w:t>
      </w:r>
      <w:r w:rsidRPr="0016532D">
        <w:rPr>
          <w:rFonts w:ascii="Times New Roman" w:hAnsi="Times New Roman" w:cs="Times New Roman"/>
          <w:sz w:val="24"/>
          <w:szCs w:val="24"/>
        </w:rPr>
        <w:t>wo researchers</w:t>
      </w:r>
      <w:r>
        <w:rPr>
          <w:rFonts w:ascii="Times New Roman" w:hAnsi="Times New Roman" w:cs="Times New Roman"/>
          <w:sz w:val="24"/>
          <w:szCs w:val="24"/>
        </w:rPr>
        <w:t xml:space="preserve">, which </w:t>
      </w:r>
      <w:r w:rsidRPr="0016532D">
        <w:rPr>
          <w:rFonts w:ascii="Times New Roman" w:hAnsi="Times New Roman" w:cs="Times New Roman"/>
          <w:sz w:val="24"/>
          <w:szCs w:val="24"/>
        </w:rPr>
        <w:t>maintain</w:t>
      </w:r>
      <w:r>
        <w:rPr>
          <w:rFonts w:ascii="Times New Roman" w:hAnsi="Times New Roman" w:cs="Times New Roman"/>
          <w:sz w:val="24"/>
          <w:szCs w:val="24"/>
        </w:rPr>
        <w:t>ed</w:t>
      </w:r>
      <w:r w:rsidRPr="0016532D">
        <w:rPr>
          <w:rFonts w:ascii="Times New Roman" w:hAnsi="Times New Roman" w:cs="Times New Roman"/>
          <w:sz w:val="24"/>
          <w:szCs w:val="24"/>
        </w:rPr>
        <w:t xml:space="preserve"> clarity and consistency in the interview process</w:t>
      </w:r>
      <w:r w:rsidR="007E77C8">
        <w:rPr>
          <w:rFonts w:ascii="Times New Roman" w:hAnsi="Times New Roman" w:cs="Times New Roman"/>
          <w:sz w:val="24"/>
          <w:szCs w:val="24"/>
        </w:rPr>
        <w:t>,</w:t>
      </w:r>
      <w:r w:rsidRPr="0016532D">
        <w:rPr>
          <w:rFonts w:ascii="Times New Roman" w:hAnsi="Times New Roman" w:cs="Times New Roman"/>
          <w:sz w:val="24"/>
          <w:szCs w:val="24"/>
        </w:rPr>
        <w:t xml:space="preserve"> </w:t>
      </w:r>
      <w:r>
        <w:rPr>
          <w:rFonts w:ascii="Times New Roman" w:hAnsi="Times New Roman" w:cs="Times New Roman"/>
          <w:sz w:val="24"/>
          <w:szCs w:val="24"/>
        </w:rPr>
        <w:t>and</w:t>
      </w:r>
      <w:r w:rsidRPr="0016532D">
        <w:rPr>
          <w:rFonts w:ascii="Times New Roman" w:hAnsi="Times New Roman" w:cs="Times New Roman"/>
          <w:sz w:val="24"/>
          <w:szCs w:val="24"/>
        </w:rPr>
        <w:t xml:space="preserve"> confir</w:t>
      </w:r>
      <w:r>
        <w:rPr>
          <w:rFonts w:ascii="Times New Roman" w:hAnsi="Times New Roman" w:cs="Times New Roman"/>
          <w:sz w:val="24"/>
          <w:szCs w:val="24"/>
        </w:rPr>
        <w:t>med</w:t>
      </w:r>
      <w:r w:rsidRPr="0016532D">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16532D">
        <w:rPr>
          <w:rFonts w:ascii="Times New Roman" w:hAnsi="Times New Roman" w:cs="Times New Roman"/>
          <w:sz w:val="24"/>
          <w:szCs w:val="24"/>
        </w:rPr>
        <w:t>dependability of the research</w:t>
      </w:r>
      <w:r>
        <w:rPr>
          <w:rFonts w:ascii="Times New Roman" w:hAnsi="Times New Roman" w:cs="Times New Roman"/>
          <w:sz w:val="24"/>
          <w:szCs w:val="24"/>
        </w:rPr>
        <w:t xml:space="preserve"> </w:t>
      </w:r>
      <w:r w:rsidR="008F11C2">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&lt;EndNote&gt;&lt;Cite&gt;&lt;Author&gt;Guba&lt;/Author&gt;&lt;Year&gt;1994&lt;/Year&gt;&lt;RecNum&gt;534&lt;/RecNum&gt;&lt;DisplayText&gt;(Guba and Lincoln, 1994)&lt;/DisplayText&gt;&lt;record&gt;&lt;rec-number&gt;534&lt;/rec-number&gt;&lt;foreign-keys&gt;&lt;key app="EN" db-id="wwddewsswdrrfkewdv6vdtw22ewvtrdt9e0p" timestamp="1594384684"&gt;534&lt;/key&gt;&lt;/foreign-keys&gt;&lt;ref-type name="Journal Article"&gt;17&lt;/ref-type&gt;&lt;contributors&gt;&lt;authors&gt;&lt;author&gt;Guba, Egon G&lt;/author&gt;&lt;author&gt;Lincoln, Yvonna S&lt;/author&gt;&lt;/authors&gt;&lt;/contributors&gt;&lt;titles&gt;&lt;title&gt;Competing paradigms in qualitative research&lt;/title&gt;&lt;secondary-title&gt;Handbook of qualitative research&lt;/secondary-title&gt;&lt;/titles&gt;&lt;periodical&gt;&lt;full-title&gt;Handbook of qualitative research&lt;/full-title&gt;&lt;/periodical&gt;&lt;pages&gt;105&lt;/pages&gt;&lt;volume&gt;2&lt;/volume&gt;&lt;number&gt;163-194&lt;/number&gt;&lt;dates&gt;&lt;year&gt;1994&lt;/year&gt;&lt;/dates&gt;&lt;urls&gt;&lt;/urls&gt;&lt;/record&gt;&lt;/Cite&gt;&lt;/EndNote&gt;</w:instrText>
      </w:r>
      <w:r w:rsidR="008F11C2">
        <w:rPr>
          <w:rFonts w:ascii="Times New Roman" w:hAnsi="Times New Roman" w:cs="Times New Roman"/>
          <w:sz w:val="24"/>
          <w:szCs w:val="24"/>
        </w:rPr>
        <w:fldChar w:fldCharType="separate"/>
      </w:r>
      <w:r>
        <w:rPr>
          <w:rFonts w:ascii="Times New Roman" w:hAnsi="Times New Roman" w:cs="Times New Roman"/>
          <w:noProof/>
          <w:sz w:val="24"/>
          <w:szCs w:val="24"/>
        </w:rPr>
        <w:t>(Guba and Lincoln, 1994)</w:t>
      </w:r>
      <w:r w:rsidR="008F11C2">
        <w:rPr>
          <w:rFonts w:ascii="Times New Roman" w:hAnsi="Times New Roman" w:cs="Times New Roman"/>
          <w:sz w:val="24"/>
          <w:szCs w:val="24"/>
        </w:rPr>
        <w:fldChar w:fldCharType="end"/>
      </w:r>
      <w:r>
        <w:rPr>
          <w:rFonts w:ascii="Times New Roman" w:hAnsi="Times New Roman" w:cs="Times New Roman"/>
          <w:sz w:val="24"/>
          <w:szCs w:val="24"/>
        </w:rPr>
        <w:t>.</w:t>
      </w:r>
      <w:r w:rsidRPr="0016532D">
        <w:rPr>
          <w:rFonts w:ascii="Times New Roman" w:hAnsi="Times New Roman" w:cs="Times New Roman"/>
          <w:sz w:val="24"/>
          <w:szCs w:val="24"/>
        </w:rPr>
        <w:t xml:space="preserve"> </w:t>
      </w:r>
      <w:r>
        <w:rPr>
          <w:rFonts w:ascii="Times New Roman" w:hAnsi="Times New Roman" w:cs="Times New Roman"/>
          <w:sz w:val="24"/>
          <w:szCs w:val="24"/>
        </w:rPr>
        <w:t>Overall, 20 interviews were conducted</w:t>
      </w:r>
      <w:r w:rsidRPr="009B3D72">
        <w:rPr>
          <w:rFonts w:ascii="Times New Roman" w:hAnsi="Times New Roman" w:cs="Times New Roman"/>
          <w:sz w:val="24"/>
          <w:szCs w:val="24"/>
        </w:rPr>
        <w:t xml:space="preserve">, </w:t>
      </w:r>
      <w:r>
        <w:rPr>
          <w:rFonts w:ascii="Times New Roman" w:hAnsi="Times New Roman" w:cs="Times New Roman"/>
          <w:sz w:val="24"/>
          <w:szCs w:val="24"/>
        </w:rPr>
        <w:t xml:space="preserve">each lasting 45–60 minutes, resulting in over 950 minutes of recorded material. </w:t>
      </w:r>
    </w:p>
    <w:p w14:paraId="195AFB7D" w14:textId="1AA33583" w:rsidR="00BA3FA6" w:rsidRDefault="00BA3FA6" w:rsidP="00BA3FA6">
      <w:pPr>
        <w:spacing w:line="360" w:lineRule="auto"/>
        <w:jc w:val="both"/>
        <w:rPr>
          <w:ins w:id="27" w:author="Kawal Kapoor" w:date="2021-02-11T16:16:00Z"/>
          <w:rFonts w:ascii="Times New Roman" w:hAnsi="Times New Roman" w:cs="Times New Roman"/>
          <w:sz w:val="24"/>
          <w:szCs w:val="24"/>
        </w:rPr>
      </w:pPr>
      <w:r w:rsidRPr="00BA3FA6">
        <w:rPr>
          <w:rFonts w:ascii="Times New Roman" w:hAnsi="Times New Roman" w:cs="Times New Roman"/>
          <w:sz w:val="24"/>
          <w:szCs w:val="24"/>
        </w:rPr>
        <w:t xml:space="preserve">We mitigated respondent bias in multiple ways. </w:t>
      </w:r>
      <w:r>
        <w:rPr>
          <w:rFonts w:ascii="Times New Roman" w:hAnsi="Times New Roman" w:cs="Times New Roman"/>
          <w:sz w:val="24"/>
          <w:szCs w:val="24"/>
        </w:rPr>
        <w:t>For instance</w:t>
      </w:r>
      <w:r w:rsidRPr="00BA3FA6">
        <w:rPr>
          <w:rFonts w:ascii="Times New Roman" w:hAnsi="Times New Roman" w:cs="Times New Roman"/>
          <w:sz w:val="24"/>
          <w:szCs w:val="24"/>
        </w:rPr>
        <w:t xml:space="preserve">, we guided interviewees to focus on chronologies of objective events </w:t>
      </w:r>
      <w:r w:rsidR="008F11C2" w:rsidRPr="00BA3FA6">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&lt;EndNote&gt;&lt;Cite&gt;&lt;Author&gt;Davis&lt;/Author&gt;&lt;Year&gt;2011&lt;/Year&gt;&lt;RecNum&gt;590&lt;/RecNum&gt;&lt;DisplayText&gt;(Davis and Eisenhardt, 2011)&lt;/DisplayText&gt;&lt;record&gt;&lt;rec-number&gt;590&lt;/rec-number&gt;&lt;foreign-keys&gt;&lt;key app="EN" db-id="wwddewsswdrrfkewdv6vdtw22ewvtrdt9e0p" timestamp="1607600147"&gt;590&lt;/key&gt;&lt;/foreign-keys&gt;&lt;ref-type name="Journal Article"&gt;17&lt;/ref-type&gt;&lt;contributors&gt;&lt;authors&gt;&lt;author&gt;Davis, Jason P&lt;/author&gt;&lt;author&gt;Eisenhardt, Kathleen M&lt;/author&gt;&lt;/authors&gt;&lt;/contributors&gt;&lt;titles&gt;&lt;title&gt;Rotating leadership and collaborative innovation: Recombination processes in symbiotic relationships&lt;/title&gt;&lt;secondary-title&gt;Administrative Science Quarterly&lt;/secondary-title&gt;&lt;/titles&gt;&lt;periodical&gt;&lt;full-title&gt;Administrative Science Quarterly&lt;/full-title&gt;&lt;/periodical&gt;&lt;pages&gt;159-201&lt;/pages&gt;&lt;volume&gt;56&lt;/volume&gt;&lt;number&gt;2&lt;/number&gt;&lt;dates&gt;&lt;year&gt;2011&lt;/year&gt;&lt;/dates&gt;&lt;isbn&gt;0001-8392&lt;/isbn&gt;&lt;urls&gt;&lt;/urls&gt;&lt;/record&gt;&lt;/Cite&gt;&lt;/EndNote&gt;</w:instrText>
      </w:r>
      <w:r w:rsidR="008F11C2" w:rsidRPr="00BA3FA6">
        <w:rPr>
          <w:rFonts w:ascii="Times New Roman" w:hAnsi="Times New Roman" w:cs="Times New Roman"/>
          <w:sz w:val="24"/>
          <w:szCs w:val="24"/>
        </w:rPr>
        <w:fldChar w:fldCharType="separate"/>
      </w:r>
      <w:r>
        <w:rPr>
          <w:rFonts w:ascii="Times New Roman" w:hAnsi="Times New Roman" w:cs="Times New Roman"/>
          <w:noProof/>
          <w:sz w:val="24"/>
          <w:szCs w:val="24"/>
        </w:rPr>
        <w:t>(Davis and Eisenhardt, 2011)</w:t>
      </w:r>
      <w:r w:rsidR="008F11C2" w:rsidRPr="00BA3FA6">
        <w:rPr>
          <w:rFonts w:ascii="Times New Roman" w:hAnsi="Times New Roman" w:cs="Times New Roman"/>
          <w:sz w:val="24"/>
          <w:szCs w:val="24"/>
        </w:rPr>
        <w:fldChar w:fldCharType="end"/>
      </w:r>
      <w:r w:rsidRPr="00BA3FA6">
        <w:rPr>
          <w:rFonts w:ascii="Times New Roman" w:hAnsi="Times New Roman" w:cs="Times New Roman"/>
          <w:sz w:val="24"/>
          <w:szCs w:val="24"/>
        </w:rPr>
        <w:t xml:space="preserve"> of the firm’s servitization journey, </w:t>
      </w:r>
      <w:r>
        <w:rPr>
          <w:rFonts w:ascii="Times New Roman" w:hAnsi="Times New Roman" w:cs="Times New Roman"/>
          <w:sz w:val="24"/>
          <w:szCs w:val="24"/>
        </w:rPr>
        <w:t xml:space="preserve">and </w:t>
      </w:r>
      <w:r w:rsidRPr="00BA3FA6">
        <w:rPr>
          <w:rFonts w:ascii="Times New Roman" w:hAnsi="Times New Roman" w:cs="Times New Roman"/>
          <w:sz w:val="24"/>
          <w:szCs w:val="24"/>
        </w:rPr>
        <w:t>encourag</w:t>
      </w:r>
      <w:r>
        <w:rPr>
          <w:rFonts w:ascii="Times New Roman" w:hAnsi="Times New Roman" w:cs="Times New Roman"/>
          <w:sz w:val="24"/>
          <w:szCs w:val="24"/>
        </w:rPr>
        <w:t>ed them to fo</w:t>
      </w:r>
      <w:r w:rsidRPr="00BA3FA6">
        <w:rPr>
          <w:rFonts w:ascii="Times New Roman" w:hAnsi="Times New Roman" w:cs="Times New Roman"/>
          <w:sz w:val="24"/>
          <w:szCs w:val="24"/>
        </w:rPr>
        <w:t xml:space="preserve">cus on facts and behaviours of employees, partners and customers. </w:t>
      </w:r>
      <w:r>
        <w:rPr>
          <w:rFonts w:ascii="Times New Roman" w:hAnsi="Times New Roman" w:cs="Times New Roman"/>
          <w:sz w:val="24"/>
          <w:szCs w:val="24"/>
        </w:rPr>
        <w:t>W</w:t>
      </w:r>
      <w:r w:rsidRPr="00BA3FA6">
        <w:rPr>
          <w:rFonts w:ascii="Times New Roman" w:hAnsi="Times New Roman" w:cs="Times New Roman"/>
          <w:sz w:val="24"/>
          <w:szCs w:val="24"/>
        </w:rPr>
        <w:t xml:space="preserve">e </w:t>
      </w:r>
      <w:r>
        <w:rPr>
          <w:rFonts w:ascii="Times New Roman" w:hAnsi="Times New Roman" w:cs="Times New Roman"/>
          <w:sz w:val="24"/>
          <w:szCs w:val="24"/>
        </w:rPr>
        <w:t xml:space="preserve">also </w:t>
      </w:r>
      <w:r w:rsidRPr="00BA3FA6">
        <w:rPr>
          <w:rFonts w:ascii="Times New Roman" w:hAnsi="Times New Roman" w:cs="Times New Roman"/>
          <w:sz w:val="24"/>
          <w:szCs w:val="24"/>
        </w:rPr>
        <w:t>gathered extensive secondary data from sources, such as websites and internal company information (business plans and internal reports)</w:t>
      </w:r>
      <w:r w:rsidR="007E77C8">
        <w:rPr>
          <w:rFonts w:ascii="Times New Roman" w:hAnsi="Times New Roman" w:cs="Times New Roman"/>
          <w:sz w:val="24"/>
          <w:szCs w:val="24"/>
        </w:rPr>
        <w:t>,</w:t>
      </w:r>
      <w:r w:rsidRPr="00BA3FA6">
        <w:rPr>
          <w:rFonts w:ascii="Times New Roman" w:hAnsi="Times New Roman" w:cs="Times New Roman"/>
          <w:sz w:val="24"/>
          <w:szCs w:val="24"/>
        </w:rPr>
        <w:t xml:space="preserve"> to collate additional insights on manufacturers’ service offerings (Table 1). These sources corroborated interview data (data triangulation) on the servitization objectives of the case companies </w:t>
      </w:r>
      <w:r w:rsidR="008F11C2" w:rsidRPr="00BA3FA6">
        <w:rPr>
          <w:rFonts w:ascii="Times New Roman" w:hAnsi="Times New Roman" w:cs="Times New Roman"/>
          <w:sz w:val="24"/>
          <w:szCs w:val="24"/>
        </w:rPr>
        <w:fldChar w:fldCharType="begin"/>
      </w:r>
      <w:r w:rsidRPr="00BA3FA6">
        <w:rPr>
          <w:rFonts w:ascii="Times New Roman" w:hAnsi="Times New Roman" w:cs="Times New Roman"/>
          <w:sz w:val="24"/>
          <w:szCs w:val="24"/>
        </w:rPr>
        <w:instrText xml:space="preserve"> ADDIN EN.CITE &lt;EndNote&gt;&lt;Cite&gt;&lt;Author&gt;Yin&lt;/Author&gt;&lt;Year&gt;2009&lt;/Year&gt;&lt;RecNum&gt;447&lt;/RecNum&gt;&lt;DisplayText&gt;(Yin, 2009)&lt;/DisplayText&gt;&lt;record&gt;&lt;rec-number&gt;447&lt;/rec-number&gt;&lt;foreign-keys&gt;&lt;key app="EN" db-id="wwddewsswdrrfkewdv6vdtw22ewvtrdt9e0p" timestamp="1587111447"&gt;447&lt;/key&gt;&lt;/foreign-keys&gt;&lt;ref-type name="Journal Article"&gt;17&lt;/ref-type&gt;&lt;contributors&gt;&lt;authors&gt;&lt;author&gt;Yin, Robert K&lt;/author&gt;&lt;/authors&gt;&lt;/contributors&gt;&lt;titles&gt;&lt;title&gt;How to do better case studies&lt;/title&gt;&lt;secondary-title&gt;The SAGE handbook of applied social research methods&lt;/secondary-title&gt;&lt;/titles&gt;&lt;periodical&gt;&lt;full-title&gt;The SAGE handbook of applied social research methods&lt;/full-title&gt;&lt;/periodical&gt;&lt;pages&gt;254-282&lt;/pages&gt;&lt;volume&gt;2&lt;/volume&gt;&lt;dates&gt;&lt;year&gt;2009&lt;/year&gt;&lt;/dates&gt;&lt;urls&gt;&lt;/urls&gt;&lt;/record&gt;&lt;/Cite&gt;&lt;/EndNote&gt;</w:instrText>
      </w:r>
      <w:r w:rsidR="008F11C2" w:rsidRPr="00BA3FA6">
        <w:rPr>
          <w:rFonts w:ascii="Times New Roman" w:hAnsi="Times New Roman" w:cs="Times New Roman"/>
          <w:sz w:val="24"/>
          <w:szCs w:val="24"/>
        </w:rPr>
        <w:fldChar w:fldCharType="separate"/>
      </w:r>
      <w:r w:rsidRPr="00BA3FA6">
        <w:rPr>
          <w:rFonts w:ascii="Times New Roman" w:hAnsi="Times New Roman" w:cs="Times New Roman"/>
          <w:noProof/>
          <w:sz w:val="24"/>
          <w:szCs w:val="24"/>
        </w:rPr>
        <w:t>(Yin, 2009)</w:t>
      </w:r>
      <w:r w:rsidR="008F11C2" w:rsidRPr="00BA3FA6">
        <w:rPr>
          <w:rFonts w:ascii="Times New Roman" w:hAnsi="Times New Roman" w:cs="Times New Roman"/>
          <w:sz w:val="24"/>
          <w:szCs w:val="24"/>
        </w:rPr>
        <w:fldChar w:fldCharType="end"/>
      </w:r>
      <w:r w:rsidRPr="00BA3FA6">
        <w:rPr>
          <w:rFonts w:ascii="Times New Roman" w:hAnsi="Times New Roman" w:cs="Times New Roman"/>
          <w:sz w:val="24"/>
          <w:szCs w:val="24"/>
        </w:rPr>
        <w:t xml:space="preserve">, and enhanced the depth of data available for analysis. </w:t>
      </w:r>
    </w:p>
    <w:p w14:paraId="29C0BD55" w14:textId="41F4DA0F" w:rsidR="004C5D1B" w:rsidRDefault="00CC6B88" w:rsidP="003B4ECF">
      <w:pPr>
        <w:pStyle w:val="Heading2"/>
        <w:jc w:val="both"/>
        <w:rPr>
          <w:b w:val="0"/>
          <w:bCs w:val="0"/>
        </w:rPr>
      </w:pPr>
      <w:ins w:id="28" w:author="Kawal Kapoor" w:date="2021-02-11T16:18:00Z">
        <w:r w:rsidRPr="00166528">
          <w:rPr>
            <w:b w:val="0"/>
            <w:bCs w:val="0"/>
          </w:rPr>
          <w:lastRenderedPageBreak/>
          <w:t>In addition, w</w:t>
        </w:r>
      </w:ins>
      <w:ins w:id="29" w:author="Kawal Kapoor" w:date="2021-02-11T16:16:00Z">
        <w:r w:rsidR="00634204" w:rsidRPr="00166528">
          <w:rPr>
            <w:b w:val="0"/>
            <w:bCs w:val="0"/>
          </w:rPr>
          <w:t xml:space="preserve">e </w:t>
        </w:r>
      </w:ins>
      <w:ins w:id="30" w:author="Kawal Kapoor" w:date="2021-02-11T16:34:00Z">
        <w:r w:rsidR="004C5D1B" w:rsidRPr="00166528">
          <w:rPr>
            <w:b w:val="0"/>
            <w:bCs w:val="0"/>
          </w:rPr>
          <w:t>pursued</w:t>
        </w:r>
      </w:ins>
      <w:ins w:id="31" w:author="Kawal Kapoor" w:date="2021-02-11T16:16:00Z">
        <w:r w:rsidR="00634204" w:rsidRPr="00166528">
          <w:rPr>
            <w:b w:val="0"/>
            <w:bCs w:val="0"/>
          </w:rPr>
          <w:t xml:space="preserve"> member checking</w:t>
        </w:r>
      </w:ins>
      <w:ins w:id="32" w:author="Kawal Kapoor" w:date="2021-02-11T16:18:00Z">
        <w:r w:rsidR="004C5D1B" w:rsidRPr="00166528">
          <w:rPr>
            <w:b w:val="0"/>
            <w:bCs w:val="0"/>
          </w:rPr>
          <w:t xml:space="preserve"> </w:t>
        </w:r>
        <w:r w:rsidRPr="00166528">
          <w:rPr>
            <w:b w:val="0"/>
            <w:bCs w:val="0"/>
          </w:rPr>
          <w:t xml:space="preserve">to </w:t>
        </w:r>
      </w:ins>
      <w:r w:rsidR="003B4ECF">
        <w:rPr>
          <w:b w:val="0"/>
          <w:bCs w:val="0"/>
        </w:rPr>
        <w:t xml:space="preserve">ensure </w:t>
      </w:r>
      <w:ins w:id="33" w:author="Bigdeli, Ali" w:date="2021-02-15T13:37:00Z">
        <w:r w:rsidR="003B4ECF">
          <w:rPr>
            <w:b w:val="0"/>
            <w:bCs w:val="0"/>
          </w:rPr>
          <w:t>the credibility of the findings</w:t>
        </w:r>
      </w:ins>
      <w:ins w:id="34" w:author="Bigdeli, Ali" w:date="2021-02-15T13:38:00Z">
        <w:r w:rsidR="003B4ECF">
          <w:rPr>
            <w:b w:val="0"/>
            <w:bCs w:val="0"/>
          </w:rPr>
          <w:t xml:space="preserve"> </w:t>
        </w:r>
      </w:ins>
      <w:ins w:id="35" w:author="Bigdeli, Ali" w:date="2021-02-15T13:39:00Z">
        <w:r w:rsidR="003B4ECF">
          <w:rPr>
            <w:b w:val="0"/>
            <w:bCs w:val="0"/>
          </w:rPr>
          <w:t>and that the results resonate with the interviewee experiences</w:t>
        </w:r>
      </w:ins>
      <w:ins w:id="36" w:author="Kawal Kapoor" w:date="2021-02-11T16:39:00Z">
        <w:r w:rsidR="004C5D1B" w:rsidRPr="00166528">
          <w:rPr>
            <w:b w:val="0"/>
            <w:bCs w:val="0"/>
          </w:rPr>
          <w:t xml:space="preserve"> </w:t>
        </w:r>
      </w:ins>
      <w:r w:rsidR="00FA11BA" w:rsidRPr="00166528">
        <w:rPr>
          <w:b w:val="0"/>
          <w:bCs w:val="0"/>
        </w:rPr>
        <w:fldChar w:fldCharType="begin"/>
      </w:r>
      <w:r w:rsidR="00FA11BA" w:rsidRPr="00166528">
        <w:rPr>
          <w:b w:val="0"/>
          <w:bCs w:val="0"/>
        </w:rPr>
        <w:instrText xml:space="preserve"> ADDIN EN.CITE &lt;EndNote&gt;&lt;Cite&gt;&lt;Author&gt;Birt&lt;/Author&gt;&lt;Year&gt;2016&lt;/Year&gt;&lt;RecNum&gt;646&lt;/RecNum&gt;&lt;DisplayText&gt;(Birt et al., 2016)&lt;/DisplayText&gt;&lt;record&gt;&lt;rec-number&gt;646&lt;/rec-number&gt;&lt;foreign-keys&gt;&lt;key app="EN" db-id="wwddewsswdrrfkewdv6vdtw22ewvtrdt9e0p" timestamp="1613061525"&gt;646&lt;/key&gt;&lt;/foreign-keys&gt;&lt;ref-type name="Journal Article"&gt;17&lt;/ref-type&gt;&lt;contributors&gt;&lt;authors&gt;&lt;author&gt;Birt, Linda&lt;/author&gt;&lt;author&gt;Scott, Suzanne&lt;/author&gt;&lt;author&gt;Cavers, Debbie&lt;/author&gt;&lt;author&gt;Campbell, Christine&lt;/author&gt;&lt;author&gt;Walter, Fiona&lt;/author&gt;&lt;/authors&gt;&lt;/contributors&gt;&lt;titles&gt;&lt;title&gt;Member checking: a tool to enhance trustworthiness or merely a nod to validation?&lt;/title&gt;&lt;secondary-title&gt;Qualitative health research&lt;/secondary-title&gt;&lt;/titles&gt;&lt;periodical&gt;&lt;full-title&gt;Qualitative health research&lt;/full-title&gt;&lt;/periodical&gt;&lt;pages&gt;1802-1811&lt;/pages&gt;&lt;volume&gt;26&lt;/volume&gt;&lt;number&gt;13&lt;/number&gt;&lt;dates&gt;&lt;year&gt;2016&lt;/year&gt;&lt;/dates&gt;&lt;isbn&gt;1049-7323&lt;/isbn&gt;&lt;urls&gt;&lt;/urls&gt;&lt;/record&gt;&lt;/Cite&gt;&lt;/EndNote&gt;</w:instrText>
      </w:r>
      <w:r w:rsidR="00FA11BA" w:rsidRPr="00166528">
        <w:rPr>
          <w:b w:val="0"/>
          <w:bCs w:val="0"/>
        </w:rPr>
        <w:fldChar w:fldCharType="separate"/>
      </w:r>
      <w:r w:rsidR="00FA11BA" w:rsidRPr="00166528">
        <w:rPr>
          <w:b w:val="0"/>
          <w:bCs w:val="0"/>
          <w:noProof/>
        </w:rPr>
        <w:t>(Birt et al., 2016)</w:t>
      </w:r>
      <w:r w:rsidR="00FA11BA" w:rsidRPr="00166528">
        <w:rPr>
          <w:b w:val="0"/>
          <w:bCs w:val="0"/>
        </w:rPr>
        <w:fldChar w:fldCharType="end"/>
      </w:r>
      <w:ins w:id="37" w:author="Kawal Kapoor" w:date="2021-02-11T16:19:00Z">
        <w:r w:rsidRPr="00166528">
          <w:rPr>
            <w:b w:val="0"/>
            <w:bCs w:val="0"/>
          </w:rPr>
          <w:t>.</w:t>
        </w:r>
      </w:ins>
      <w:ins w:id="38" w:author="Kawal Kapoor" w:date="2021-02-12T11:57:00Z">
        <w:r w:rsidR="00314BFC" w:rsidRPr="00166528">
          <w:rPr>
            <w:b w:val="0"/>
            <w:bCs w:val="0"/>
          </w:rPr>
          <w:t xml:space="preserve"> The synthesi</w:t>
        </w:r>
      </w:ins>
      <w:ins w:id="39" w:author="Bigdeli, Ali" w:date="2021-02-15T13:39:00Z">
        <w:r w:rsidR="003B4ECF">
          <w:rPr>
            <w:b w:val="0"/>
            <w:bCs w:val="0"/>
          </w:rPr>
          <w:t>s</w:t>
        </w:r>
      </w:ins>
      <w:ins w:id="40" w:author="Kawal Kapoor" w:date="2021-02-12T11:57:00Z">
        <w:r w:rsidR="00314BFC" w:rsidRPr="00166528">
          <w:rPr>
            <w:b w:val="0"/>
            <w:bCs w:val="0"/>
          </w:rPr>
          <w:t xml:space="preserve">ed data was returned to the </w:t>
        </w:r>
        <w:commentRangeStart w:id="41"/>
        <w:r w:rsidR="00314BFC" w:rsidRPr="00166528">
          <w:rPr>
            <w:b w:val="0"/>
            <w:bCs w:val="0"/>
          </w:rPr>
          <w:t>interviewees</w:t>
        </w:r>
        <w:commentRangeEnd w:id="41"/>
        <w:r w:rsidR="00314BFC" w:rsidRPr="00166528">
          <w:rPr>
            <w:rStyle w:val="CommentReference"/>
            <w:b w:val="0"/>
            <w:bCs w:val="0"/>
          </w:rPr>
          <w:commentReference w:id="41"/>
        </w:r>
        <w:r w:rsidR="00314BFC" w:rsidRPr="00166528">
          <w:rPr>
            <w:b w:val="0"/>
            <w:bCs w:val="0"/>
          </w:rPr>
          <w:t>, and they were encouraged to check the data accuracy, and provide alternate interpretations, if deemed necessary.</w:t>
        </w:r>
      </w:ins>
      <w:ins w:id="42" w:author="Kawal Kapoor" w:date="2021-02-11T16:19:00Z">
        <w:r w:rsidRPr="00166528">
          <w:rPr>
            <w:b w:val="0"/>
            <w:bCs w:val="0"/>
          </w:rPr>
          <w:t xml:space="preserve"> </w:t>
        </w:r>
      </w:ins>
      <w:ins w:id="43" w:author="Kawal Kapoor" w:date="2021-02-12T11:58:00Z">
        <w:r w:rsidR="00314BFC" w:rsidRPr="00166528">
          <w:rPr>
            <w:b w:val="0"/>
            <w:bCs w:val="0"/>
          </w:rPr>
          <w:t>In line with</w:t>
        </w:r>
      </w:ins>
      <w:ins w:id="44" w:author="Kawal Kapoor" w:date="2021-02-12T11:56:00Z">
        <w:r w:rsidR="00314BFC" w:rsidRPr="00166528">
          <w:rPr>
            <w:b w:val="0"/>
            <w:bCs w:val="0"/>
          </w:rPr>
          <w:t xml:space="preserve"> the accepted guidelines in research for member checking</w:t>
        </w:r>
      </w:ins>
      <w:ins w:id="45" w:author="Kawal Kapoor" w:date="2021-02-12T11:57:00Z">
        <w:r w:rsidR="00314BFC" w:rsidRPr="00166528">
          <w:rPr>
            <w:b w:val="0"/>
            <w:bCs w:val="0"/>
          </w:rPr>
          <w:t xml:space="preserve"> </w:t>
        </w:r>
      </w:ins>
      <w:r w:rsidR="00314BFC" w:rsidRPr="00166528">
        <w:rPr>
          <w:b w:val="0"/>
          <w:bCs w:val="0"/>
        </w:rPr>
        <w:fldChar w:fldCharType="begin"/>
      </w:r>
      <w:r w:rsidR="00314BFC" w:rsidRPr="00166528">
        <w:rPr>
          <w:b w:val="0"/>
          <w:bCs w:val="0"/>
        </w:rPr>
        <w:instrText xml:space="preserve"> ADDIN EN.CITE &lt;EndNote&gt;&lt;Cite&gt;&lt;Author&gt;Candela&lt;/Author&gt;&lt;Year&gt;2019&lt;/Year&gt;&lt;RecNum&gt;648&lt;/RecNum&gt;&lt;DisplayText&gt;(Candela, 2019)&lt;/DisplayText&gt;&lt;record&gt;&lt;rec-number&gt;648&lt;/rec-number&gt;&lt;foreign-keys&gt;&lt;key app="EN" db-id="wwddewsswdrrfkewdv6vdtw22ewvtrdt9e0p" timestamp="1613130993"&gt;648&lt;/key&gt;&lt;/foreign-keys&gt;&lt;ref-type name="Journal Article"&gt;17&lt;/ref-type&gt;&lt;contributors&gt;&lt;authors&gt;&lt;author&gt;Candela, Amber G&lt;/author&gt;&lt;/authors&gt;&lt;/contributors&gt;&lt;titles&gt;&lt;title&gt;Exploring the function of member checking&lt;/title&gt;&lt;secondary-title&gt;The Qualitative Report&lt;/secondary-title&gt;&lt;/titles&gt;&lt;periodical&gt;&lt;full-title&gt;The qualitative report&lt;/full-title&gt;&lt;/periodical&gt;&lt;pages&gt;619-628&lt;/pages&gt;&lt;volume&gt;24&lt;/volume&gt;&lt;number&gt;3&lt;/number&gt;&lt;dates&gt;&lt;year&gt;2019&lt;/year&gt;&lt;/dates&gt;&lt;isbn&gt;1052-0147&lt;/isbn&gt;&lt;urls&gt;&lt;/urls&gt;&lt;/record&gt;&lt;/Cite&gt;&lt;/EndNote&gt;</w:instrText>
      </w:r>
      <w:r w:rsidR="00314BFC" w:rsidRPr="00166528">
        <w:rPr>
          <w:b w:val="0"/>
          <w:bCs w:val="0"/>
        </w:rPr>
        <w:fldChar w:fldCharType="separate"/>
      </w:r>
      <w:r w:rsidR="00314BFC" w:rsidRPr="00166528">
        <w:rPr>
          <w:b w:val="0"/>
          <w:bCs w:val="0"/>
          <w:noProof/>
        </w:rPr>
        <w:t>(Candela, 2019)</w:t>
      </w:r>
      <w:r w:rsidR="00314BFC" w:rsidRPr="00166528">
        <w:rPr>
          <w:b w:val="0"/>
          <w:bCs w:val="0"/>
        </w:rPr>
        <w:fldChar w:fldCharType="end"/>
      </w:r>
      <w:ins w:id="46" w:author="Kawal Kapoor" w:date="2021-02-12T11:56:00Z">
        <w:r w:rsidR="00314BFC" w:rsidRPr="00166528">
          <w:rPr>
            <w:b w:val="0"/>
            <w:bCs w:val="0"/>
          </w:rPr>
          <w:t xml:space="preserve">, </w:t>
        </w:r>
      </w:ins>
      <w:ins w:id="47" w:author="Kawal Kapoor" w:date="2021-02-11T16:22:00Z">
        <w:r w:rsidR="00314BFC" w:rsidRPr="00166528">
          <w:rPr>
            <w:b w:val="0"/>
            <w:bCs w:val="0"/>
          </w:rPr>
          <w:t>t</w:t>
        </w:r>
        <w:r w:rsidRPr="00166528">
          <w:rPr>
            <w:b w:val="0"/>
            <w:bCs w:val="0"/>
          </w:rPr>
          <w:t xml:space="preserve">he respondents were interviewed again </w:t>
        </w:r>
      </w:ins>
      <w:ins w:id="48" w:author="Kawal Kapoor" w:date="2021-02-11T16:23:00Z">
        <w:r w:rsidRPr="00166528">
          <w:rPr>
            <w:b w:val="0"/>
            <w:bCs w:val="0"/>
          </w:rPr>
          <w:t xml:space="preserve">with the questions mainly directed at (a) completeness of the findings (b) fair and realistic </w:t>
        </w:r>
      </w:ins>
      <w:ins w:id="49" w:author="Kawal Kapoor" w:date="2021-02-11T16:24:00Z">
        <w:r w:rsidRPr="00166528">
          <w:rPr>
            <w:b w:val="0"/>
            <w:bCs w:val="0"/>
          </w:rPr>
          <w:t>representation of the findings</w:t>
        </w:r>
      </w:ins>
      <w:ins w:id="50" w:author="Kawal Kapoor" w:date="2021-02-12T11:06:00Z">
        <w:r w:rsidR="002C01FC" w:rsidRPr="00166528">
          <w:rPr>
            <w:b w:val="0"/>
            <w:bCs w:val="0"/>
          </w:rPr>
          <w:t>, and</w:t>
        </w:r>
      </w:ins>
      <w:ins w:id="51" w:author="Kawal Kapoor" w:date="2021-02-11T16:24:00Z">
        <w:r w:rsidRPr="00166528">
          <w:rPr>
            <w:b w:val="0"/>
            <w:bCs w:val="0"/>
          </w:rPr>
          <w:t xml:space="preserve"> (c) accuracy of the</w:t>
        </w:r>
      </w:ins>
      <w:ins w:id="52" w:author="Kawal Kapoor" w:date="2021-02-11T16:26:00Z">
        <w:r w:rsidRPr="00166528">
          <w:rPr>
            <w:b w:val="0"/>
            <w:bCs w:val="0"/>
          </w:rPr>
          <w:t xml:space="preserve"> codes segregating the servitization challenges and the root causes</w:t>
        </w:r>
      </w:ins>
      <w:ins w:id="53" w:author="Kawal Kapoor" w:date="2021-02-12T11:58:00Z">
        <w:r w:rsidR="00314BFC" w:rsidRPr="00166528">
          <w:rPr>
            <w:b w:val="0"/>
            <w:bCs w:val="0"/>
          </w:rPr>
          <w:t xml:space="preserve">. </w:t>
        </w:r>
      </w:ins>
      <w:ins w:id="54" w:author="Kawal Kapoor" w:date="2021-02-12T11:59:00Z">
        <w:r w:rsidR="00653507" w:rsidRPr="00166528">
          <w:rPr>
            <w:b w:val="0"/>
            <w:bCs w:val="0"/>
          </w:rPr>
          <w:t>This technique allows interviewees to witness their experiences</w:t>
        </w:r>
      </w:ins>
      <w:ins w:id="55" w:author="Kawal Kapoor" w:date="2021-02-12T12:00:00Z">
        <w:r w:rsidR="00653507" w:rsidRPr="00166528">
          <w:rPr>
            <w:b w:val="0"/>
            <w:bCs w:val="0"/>
          </w:rPr>
          <w:t xml:space="preserve"> across the study’s results, which increases the reliability of the data and makes the findings more </w:t>
        </w:r>
      </w:ins>
      <w:r w:rsidR="00653507" w:rsidRPr="00166528">
        <w:rPr>
          <w:b w:val="0"/>
          <w:bCs w:val="0"/>
        </w:rPr>
        <w:t>generali</w:t>
      </w:r>
      <w:r w:rsidR="003B4ECF">
        <w:rPr>
          <w:b w:val="0"/>
          <w:bCs w:val="0"/>
        </w:rPr>
        <w:t>s</w:t>
      </w:r>
      <w:r w:rsidR="00653507" w:rsidRPr="00166528">
        <w:rPr>
          <w:b w:val="0"/>
          <w:bCs w:val="0"/>
        </w:rPr>
        <w:t xml:space="preserve">able </w:t>
      </w:r>
      <w:ins w:id="56" w:author="Kawal Kapoor" w:date="2021-02-12T12:00:00Z">
        <w:r w:rsidR="00653507" w:rsidRPr="00166528">
          <w:rPr>
            <w:b w:val="0"/>
            <w:bCs w:val="0"/>
          </w:rPr>
          <w:t>and transferable to the wider community</w:t>
        </w:r>
      </w:ins>
      <w:ins w:id="57" w:author="Kawal Kapoor" w:date="2021-02-12T12:03:00Z">
        <w:r w:rsidR="00653507" w:rsidRPr="00166528">
          <w:rPr>
            <w:b w:val="0"/>
            <w:bCs w:val="0"/>
          </w:rPr>
          <w:t xml:space="preserve"> </w:t>
        </w:r>
      </w:ins>
      <w:r w:rsidR="00653507" w:rsidRPr="00166528">
        <w:rPr>
          <w:b w:val="0"/>
          <w:bCs w:val="0"/>
        </w:rPr>
        <w:fldChar w:fldCharType="begin"/>
      </w:r>
      <w:r w:rsidR="00653507" w:rsidRPr="00166528">
        <w:rPr>
          <w:b w:val="0"/>
          <w:bCs w:val="0"/>
        </w:rPr>
        <w:instrText xml:space="preserve"> ADDIN EN.CITE &lt;EndNote&gt;&lt;Cite&gt;&lt;Author&gt;Birt&lt;/Author&gt;&lt;Year&gt;2016&lt;/Year&gt;&lt;RecNum&gt;646&lt;/RecNum&gt;&lt;DisplayText&gt;(Birt et al., 2016)&lt;/DisplayText&gt;&lt;record&gt;&lt;rec-number&gt;646&lt;/rec-number&gt;&lt;foreign-keys&gt;&lt;key app="EN" db-id="wwddewsswdrrfkewdv6vdtw22ewvtrdt9e0p" timestamp="1613061525"&gt;646&lt;/key&gt;&lt;/foreign-keys&gt;&lt;ref-type name="Journal Article"&gt;17&lt;/ref-type&gt;&lt;contributors&gt;&lt;authors&gt;&lt;author&gt;Birt, Linda&lt;/author&gt;&lt;author&gt;Scott, Suzanne&lt;/author&gt;&lt;author&gt;Cavers, Debbie&lt;/author&gt;&lt;author&gt;Campbell, Christine&lt;/author&gt;&lt;author&gt;Walter, Fiona&lt;/author&gt;&lt;/authors&gt;&lt;/contributors&gt;&lt;titles&gt;&lt;title&gt;Member checking: a tool to enhance trustworthiness or merely a nod to validation?&lt;/title&gt;&lt;secondary-title&gt;Qualitative health research&lt;/secondary-title&gt;&lt;/titles&gt;&lt;periodical&gt;&lt;full-title&gt;Qualitative health research&lt;/full-title&gt;&lt;/periodical&gt;&lt;pages&gt;1802-1811&lt;/pages&gt;&lt;volume&gt;26&lt;/volume&gt;&lt;number&gt;13&lt;/number&gt;&lt;dates&gt;&lt;year&gt;2016&lt;/year&gt;&lt;/dates&gt;&lt;isbn&gt;1049-7323&lt;/isbn&gt;&lt;urls&gt;&lt;/urls&gt;&lt;/record&gt;&lt;/Cite&gt;&lt;/EndNote&gt;</w:instrText>
      </w:r>
      <w:r w:rsidR="00653507" w:rsidRPr="00166528">
        <w:rPr>
          <w:b w:val="0"/>
          <w:bCs w:val="0"/>
        </w:rPr>
        <w:fldChar w:fldCharType="separate"/>
      </w:r>
      <w:r w:rsidR="00653507" w:rsidRPr="00166528">
        <w:rPr>
          <w:b w:val="0"/>
          <w:bCs w:val="0"/>
          <w:noProof/>
        </w:rPr>
        <w:t>(Birt et al., 2016)</w:t>
      </w:r>
      <w:r w:rsidR="00653507" w:rsidRPr="00166528">
        <w:rPr>
          <w:b w:val="0"/>
          <w:bCs w:val="0"/>
        </w:rPr>
        <w:fldChar w:fldCharType="end"/>
      </w:r>
      <w:ins w:id="58" w:author="Kawal Kapoor" w:date="2021-02-12T12:00:00Z">
        <w:r w:rsidR="00653507" w:rsidRPr="00166528">
          <w:rPr>
            <w:b w:val="0"/>
            <w:bCs w:val="0"/>
          </w:rPr>
          <w:t>.</w:t>
        </w:r>
      </w:ins>
    </w:p>
    <w:p w14:paraId="52546CD9" w14:textId="0BE0A743" w:rsidR="003B4ECF" w:rsidRDefault="003B4ECF" w:rsidP="003B4ECF">
      <w:pPr>
        <w:pStyle w:val="Heading2"/>
        <w:jc w:val="both"/>
      </w:pPr>
    </w:p>
    <w:p w14:paraId="447D746E" w14:textId="77777777" w:rsidR="003B4ECF" w:rsidRPr="003B4ECF" w:rsidDel="00653507" w:rsidRDefault="003B4ECF" w:rsidP="003B4ECF">
      <w:pPr>
        <w:rPr>
          <w:del w:id="59" w:author="Kawal Kapoor" w:date="2021-02-12T12:01:00Z"/>
        </w:rPr>
      </w:pPr>
    </w:p>
    <w:p w14:paraId="20301A99" w14:textId="5D7E9DEC" w:rsidR="000948BA" w:rsidRPr="00BA3FA6" w:rsidDel="00634204" w:rsidRDefault="000948BA" w:rsidP="003B4ECF">
      <w:pPr>
        <w:spacing w:line="360" w:lineRule="auto"/>
        <w:jc w:val="both"/>
        <w:rPr>
          <w:del w:id="60" w:author="Kawal Kapoor" w:date="2021-02-11T16:17:00Z"/>
          <w:rFonts w:ascii="Times New Roman" w:hAnsi="Times New Roman" w:cs="Times New Roman"/>
          <w:sz w:val="24"/>
          <w:szCs w:val="24"/>
        </w:rPr>
      </w:pPr>
      <w:ins w:id="61" w:author="Bigdeli, Ali" w:date="2021-02-04T12:48:00Z">
        <w:del w:id="62" w:author="Kawal Kapoor" w:date="2021-02-11T16:17:00Z">
          <w:r w:rsidDel="00634204">
            <w:rPr>
              <w:rFonts w:ascii="Times New Roman" w:hAnsi="Times New Roman" w:cs="Times New Roman"/>
              <w:sz w:val="24"/>
              <w:szCs w:val="24"/>
            </w:rPr>
            <w:delText>[Here we would need a short para that explain the member checking process we followed to further validate the findings]</w:delText>
          </w:r>
        </w:del>
      </w:ins>
    </w:p>
    <w:p w14:paraId="526E9F29" w14:textId="77777777" w:rsidR="00B3605B" w:rsidRPr="00567A1D" w:rsidRDefault="00B3605B" w:rsidP="003B4ECF">
      <w:pPr>
        <w:pStyle w:val="Heading2"/>
        <w:jc w:val="both"/>
      </w:pPr>
      <w:r w:rsidRPr="00567A1D">
        <w:t xml:space="preserve">3.3 Data analysis </w:t>
      </w:r>
    </w:p>
    <w:p w14:paraId="78DCBCEF" w14:textId="579E499A" w:rsidR="00B3605B" w:rsidRPr="00567A1D" w:rsidRDefault="00B3605B" w:rsidP="00A82609">
      <w:pPr>
        <w:spacing w:line="360" w:lineRule="auto"/>
        <w:jc w:val="both"/>
        <w:rPr>
          <w:rFonts w:ascii="Times New Roman" w:hAnsi="Times New Roman" w:cs="Times New Roman"/>
          <w:sz w:val="24"/>
          <w:szCs w:val="24"/>
        </w:rPr>
      </w:pPr>
      <w:r w:rsidRPr="00567A1D">
        <w:rPr>
          <w:rFonts w:ascii="Times New Roman" w:hAnsi="Times New Roman" w:cs="Times New Roman"/>
          <w:sz w:val="24"/>
          <w:szCs w:val="24"/>
        </w:rPr>
        <w:t xml:space="preserve">Thematic analysis was employed to analyse the data </w:t>
      </w:r>
      <w:r w:rsidR="008F11C2" w:rsidRPr="00567A1D">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&lt;EndNote&gt;&lt;Cite&gt;&lt;Author&gt;Aronson&lt;/Author&gt;&lt;Year&gt;1995&lt;/Year&gt;&lt;RecNum&gt;455&lt;/RecNum&gt;&lt;DisplayText&gt;(Aronson, 1995, Vaismoradi et al., 2013)&lt;/DisplayText&gt;&lt;record&gt;&lt;rec-number&gt;455&lt;/rec-number&gt;&lt;foreign-keys&gt;&lt;key app="EN" db-id="wwddewsswdrrfkewdv6vdtw22ewvtrdt9e0p" timestamp="1587112765"&gt;455&lt;/key&gt;&lt;/foreign-keys&gt;&lt;ref-type name="Journal Article"&gt;17&lt;/ref-type&gt;&lt;contributors&gt;&lt;authors&gt;&lt;author&gt;Aronson, Jodi&lt;/author&gt;&lt;/authors&gt;&lt;/contributors&gt;&lt;titles&gt;&lt;title&gt;A pragmatic view of thematic analysis&lt;/title&gt;&lt;secondary-title&gt;The qualitative report&lt;/secondary-title&gt;&lt;/titles&gt;&lt;periodical&gt;&lt;full-title&gt;The qualitative report&lt;/full-title&gt;&lt;/periodical&gt;&lt;pages&gt;1-3&lt;/pages&gt;&lt;volume&gt;2&lt;/volume&gt;&lt;number&gt;1&lt;/number&gt;&lt;dates&gt;&lt;year&gt;1995&lt;/year&gt;&lt;/dates&gt;&lt;isbn&gt;1052-0147&lt;/isbn&gt;&lt;urls&gt;&lt;/urls&gt;&lt;/record&gt;&lt;/Cite&gt;&lt;Cite&gt;&lt;Author&gt;Vaismoradi&lt;/Author&gt;&lt;Year&gt;2013&lt;/Year&gt;&lt;RecNum&gt;456&lt;/RecNum&gt;&lt;record&gt;&lt;rec-number&gt;456&lt;/rec-number&gt;&lt;foreign-keys&gt;&lt;key app="EN" db-id="wwddewsswdrrfkewdv6vdtw22ewvtrdt9e0p" timestamp="1587112794"&gt;456&lt;/key&gt;&lt;/foreign-keys&gt;&lt;ref-type name="Journal Article"&gt;17&lt;/ref-type&gt;&lt;contributors&gt;&lt;authors&gt;&lt;author&gt;Vaismoradi, Mojtaba&lt;/author&gt;&lt;author&gt;Turunen, Hannele&lt;/author&gt;&lt;author&gt;Bondas, Terese&lt;/author&gt;&lt;/authors&gt;&lt;/contributors&gt;&lt;titles&gt;&lt;title&gt;Content analysis and thematic analysis: Implications for conducting a qualitative descriptive study&lt;/title&gt;&lt;secondary-title&gt;Nursing &amp;amp; health sciences&lt;/secondary-title&gt;&lt;/titles&gt;&lt;periodical&gt;&lt;full-title&gt;Nursing &amp;amp; health sciences&lt;/full-title&gt;&lt;/periodical&gt;&lt;pages&gt;398-405&lt;/pages&gt;&lt;volume&gt;15&lt;/volume&gt;&lt;number&gt;3&lt;/number&gt;&lt;dates&gt;&lt;year&gt;2013&lt;/year&gt;&lt;/dates&gt;&lt;isbn&gt;1441-0745&lt;/isbn&gt;&lt;urls&gt;&lt;/urls&gt;&lt;/record&gt;&lt;/Cite&gt;&lt;/EndNote&gt;</w:instrText>
      </w:r>
      <w:r w:rsidR="008F11C2" w:rsidRPr="00567A1D">
        <w:rPr>
          <w:rFonts w:ascii="Times New Roman" w:hAnsi="Times New Roman" w:cs="Times New Roman"/>
          <w:sz w:val="24"/>
          <w:szCs w:val="24"/>
        </w:rPr>
        <w:fldChar w:fldCharType="separate"/>
      </w:r>
      <w:r w:rsidR="00F36548">
        <w:rPr>
          <w:rFonts w:ascii="Times New Roman" w:hAnsi="Times New Roman" w:cs="Times New Roman"/>
          <w:noProof/>
          <w:sz w:val="24"/>
          <w:szCs w:val="24"/>
        </w:rPr>
        <w:t>(Aronson, 1995, Vaismoradi et al., 2013)</w:t>
      </w:r>
      <w:r w:rsidR="008F11C2" w:rsidRPr="00567A1D">
        <w:rPr>
          <w:rFonts w:ascii="Times New Roman" w:hAnsi="Times New Roman" w:cs="Times New Roman"/>
          <w:sz w:val="24"/>
          <w:szCs w:val="24"/>
        </w:rPr>
        <w:fldChar w:fldCharType="end"/>
      </w:r>
      <w:r w:rsidRPr="00567A1D">
        <w:rPr>
          <w:rFonts w:ascii="Times New Roman" w:hAnsi="Times New Roman" w:cs="Times New Roman"/>
          <w:sz w:val="24"/>
          <w:szCs w:val="24"/>
        </w:rPr>
        <w:t xml:space="preserve">. This approach has been successfully used by previous servitization-based studies </w:t>
      </w:r>
      <w:r w:rsidR="008F11C2" w:rsidRPr="00567A1D">
        <w:rPr>
          <w:rFonts w:ascii="Times New Roman" w:hAnsi="Times New Roman" w:cs="Times New Roman"/>
          <w:sz w:val="24"/>
          <w:szCs w:val="24"/>
        </w:rPr>
        <w:fldChar w:fldCharType="begin">
          <w:fldData xml:space="preserve">PEVuZE5vdGU+PENpdGU+PEF1dGhvcj5MaWdodGZvb3Q8L0F1dGhvcj48WWVhcj4yMDExPC9ZZWFy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</w:fldData>
        </w:fldChar>
      </w:r>
      <w:r w:rsidR="00FA11BA">
        <w:rPr>
          <w:rFonts w:ascii="Times New Roman" w:hAnsi="Times New Roman" w:cs="Times New Roman"/>
          <w:sz w:val="24"/>
          <w:szCs w:val="24"/>
        </w:rPr>
        <w:instrText xml:space="preserve"> ADDIN EN.CITE </w:instrText>
      </w:r>
      <w:r w:rsidR="00FA11BA">
        <w:rPr>
          <w:rFonts w:ascii="Times New Roman" w:hAnsi="Times New Roman" w:cs="Times New Roman"/>
          <w:sz w:val="24"/>
          <w:szCs w:val="24"/>
        </w:rPr>
        <w:fldChar w:fldCharType="begin">
          <w:fldData xml:space="preserve">PEVuZE5vdGU+PENpdGU+PEF1dGhvcj5MaWdodGZvb3Q8L0F1dGhvcj48WWVhcj4yMDExPC9ZZWFy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</w:fldData>
        </w:fldChar>
      </w:r>
      <w:r w:rsidR="00FA11BA">
        <w:rPr>
          <w:rFonts w:ascii="Times New Roman" w:hAnsi="Times New Roman" w:cs="Times New Roman"/>
          <w:sz w:val="24"/>
          <w:szCs w:val="24"/>
        </w:rPr>
        <w:instrText xml:space="preserve"> ADDIN EN.CITE.DATA </w:instrText>
      </w:r>
      <w:r w:rsidR="00FA11BA">
        <w:rPr>
          <w:rFonts w:ascii="Times New Roman" w:hAnsi="Times New Roman" w:cs="Times New Roman"/>
          <w:sz w:val="24"/>
          <w:szCs w:val="24"/>
        </w:rPr>
      </w:r>
      <w:r w:rsidR="00FA11BA">
        <w:rPr>
          <w:rFonts w:ascii="Times New Roman" w:hAnsi="Times New Roman" w:cs="Times New Roman"/>
          <w:sz w:val="24"/>
          <w:szCs w:val="24"/>
        </w:rPr>
        <w:fldChar w:fldCharType="end"/>
      </w:r>
      <w:r w:rsidR="008F11C2" w:rsidRPr="00567A1D">
        <w:rPr>
          <w:rFonts w:ascii="Times New Roman" w:hAnsi="Times New Roman" w:cs="Times New Roman"/>
          <w:sz w:val="24"/>
          <w:szCs w:val="24"/>
        </w:rPr>
      </w:r>
      <w:r w:rsidR="008F11C2" w:rsidRPr="00567A1D">
        <w:rPr>
          <w:rFonts w:ascii="Times New Roman" w:hAnsi="Times New Roman" w:cs="Times New Roman"/>
          <w:sz w:val="24"/>
          <w:szCs w:val="24"/>
        </w:rPr>
        <w:fldChar w:fldCharType="separate"/>
      </w:r>
      <w:r w:rsidR="00F36548">
        <w:rPr>
          <w:rFonts w:ascii="Times New Roman" w:hAnsi="Times New Roman" w:cs="Times New Roman"/>
          <w:noProof/>
          <w:sz w:val="24"/>
          <w:szCs w:val="24"/>
        </w:rPr>
        <w:t>(Lightfoot et al., 2011, Raddats et al., 2016, Story et al., 2017, Zhang and Banerji, 2017)</w:t>
      </w:r>
      <w:r w:rsidR="008F11C2" w:rsidRPr="00567A1D">
        <w:rPr>
          <w:rFonts w:ascii="Times New Roman" w:hAnsi="Times New Roman" w:cs="Times New Roman"/>
          <w:sz w:val="24"/>
          <w:szCs w:val="24"/>
        </w:rPr>
        <w:fldChar w:fldCharType="end"/>
      </w:r>
      <w:r w:rsidRPr="00567A1D">
        <w:rPr>
          <w:rFonts w:ascii="Times New Roman" w:hAnsi="Times New Roman" w:cs="Times New Roman"/>
          <w:sz w:val="24"/>
          <w:szCs w:val="24"/>
        </w:rPr>
        <w:t xml:space="preserve">. For our study, two researchers followed a hybrid coding process to identify theory- and data-driven codes </w:t>
      </w:r>
      <w:r w:rsidR="008F11C2" w:rsidRPr="00567A1D">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&lt;EndNote&gt;&lt;Cite&gt;&lt;Author&gt;Fereday&lt;/Author&gt;&lt;Year&gt;2006&lt;/Year&gt;&lt;RecNum&gt;445&lt;/RecNum&gt;&lt;DisplayText&gt;(Fereday and Muir-Cochrane, 2006)&lt;/DisplayText&gt;&lt;record&gt;&lt;rec-number&gt;445&lt;/rec-number&gt;&lt;foreign-keys&gt;&lt;key app="EN" db-id="wwddewsswdrrfkewdv6vdtw22ewvtrdt9e0p" timestamp="1586950903"&gt;445&lt;/key&gt;&lt;/foreign-keys&gt;&lt;ref-type name="Journal Article"&gt;17&lt;/ref-type&gt;&lt;contributors&gt;&lt;authors&gt;&lt;author&gt;Fereday, Jennifer&lt;/author&gt;&lt;author&gt;Muir-Cochrane, Eimear&lt;/author&gt;&lt;/authors&gt;&lt;/contributors&gt;&lt;titles&gt;&lt;title&gt;Demonstrating rigor using thematic analysis: A hybrid approach of inductive and deductive coding and theme development&lt;/title&gt;&lt;secondary-title&gt;International journal of qualitative methods&lt;/secondary-title&gt;&lt;/titles&gt;&lt;periodical&gt;&lt;full-title&gt;International journal of qualitative methods&lt;/full-title&gt;&lt;/periodical&gt;&lt;pages&gt;80-92&lt;/pages&gt;&lt;volume&gt;5&lt;/volume&gt;&lt;number&gt;1&lt;/number&gt;&lt;dates&gt;&lt;year&gt;2006&lt;/year&gt;&lt;/dates&gt;&lt;isbn&gt;1609-4069&lt;/isbn&gt;&lt;urls&gt;&lt;/urls&gt;&lt;/record&gt;&lt;/Cite&gt;&lt;/EndNote&gt;</w:instrText>
      </w:r>
      <w:r w:rsidR="008F11C2" w:rsidRPr="00567A1D">
        <w:rPr>
          <w:rFonts w:ascii="Times New Roman" w:hAnsi="Times New Roman" w:cs="Times New Roman"/>
          <w:sz w:val="24"/>
          <w:szCs w:val="24"/>
        </w:rPr>
        <w:fldChar w:fldCharType="separate"/>
      </w:r>
      <w:r>
        <w:rPr>
          <w:rFonts w:ascii="Times New Roman" w:hAnsi="Times New Roman" w:cs="Times New Roman"/>
          <w:noProof/>
          <w:sz w:val="24"/>
          <w:szCs w:val="24"/>
        </w:rPr>
        <w:t>(Fereday and Muir-Cochrane, 2006)</w:t>
      </w:r>
      <w:r w:rsidR="008F11C2" w:rsidRPr="00567A1D">
        <w:rPr>
          <w:rFonts w:ascii="Times New Roman" w:hAnsi="Times New Roman" w:cs="Times New Roman"/>
          <w:sz w:val="24"/>
          <w:szCs w:val="24"/>
        </w:rPr>
        <w:fldChar w:fldCharType="end"/>
      </w:r>
      <w:r w:rsidRPr="00567A1D">
        <w:rPr>
          <w:rFonts w:ascii="Times New Roman" w:hAnsi="Times New Roman" w:cs="Times New Roman"/>
          <w:sz w:val="24"/>
          <w:szCs w:val="24"/>
        </w:rPr>
        <w:t xml:space="preserve">. While </w:t>
      </w:r>
      <w:r>
        <w:rPr>
          <w:rFonts w:ascii="Times New Roman" w:hAnsi="Times New Roman" w:cs="Times New Roman"/>
          <w:sz w:val="24"/>
          <w:szCs w:val="24"/>
        </w:rPr>
        <w:t xml:space="preserve">the </w:t>
      </w:r>
      <w:r w:rsidRPr="00567A1D">
        <w:rPr>
          <w:rFonts w:ascii="Times New Roman" w:hAnsi="Times New Roman" w:cs="Times New Roman"/>
          <w:sz w:val="24"/>
          <w:szCs w:val="24"/>
        </w:rPr>
        <w:t>theory-driven coding focused on identifying servitization challenge</w:t>
      </w:r>
      <w:r>
        <w:rPr>
          <w:rFonts w:ascii="Times New Roman" w:hAnsi="Times New Roman" w:cs="Times New Roman"/>
          <w:sz w:val="24"/>
          <w:szCs w:val="24"/>
        </w:rPr>
        <w:t>s</w:t>
      </w:r>
      <w:r w:rsidRPr="00567A1D">
        <w:rPr>
          <w:rFonts w:ascii="Times New Roman" w:hAnsi="Times New Roman" w:cs="Times New Roman"/>
          <w:sz w:val="24"/>
          <w:szCs w:val="24"/>
        </w:rPr>
        <w:t xml:space="preserve">, data-driven coding focused on identifying the root causes of these challenges. </w:t>
      </w:r>
      <w:r>
        <w:rPr>
          <w:rFonts w:ascii="Times New Roman" w:hAnsi="Times New Roman" w:cs="Times New Roman"/>
          <w:sz w:val="24"/>
          <w:szCs w:val="24"/>
        </w:rPr>
        <w:t xml:space="preserve">As a part of </w:t>
      </w:r>
      <w:r w:rsidRPr="00567A1D">
        <w:rPr>
          <w:rFonts w:ascii="Times New Roman" w:hAnsi="Times New Roman" w:cs="Times New Roman"/>
          <w:sz w:val="24"/>
          <w:szCs w:val="24"/>
        </w:rPr>
        <w:t>data-driven coding</w:t>
      </w:r>
      <w:r>
        <w:rPr>
          <w:rFonts w:ascii="Times New Roman" w:hAnsi="Times New Roman" w:cs="Times New Roman"/>
          <w:sz w:val="24"/>
          <w:szCs w:val="24"/>
        </w:rPr>
        <w:t>, we were</w:t>
      </w:r>
      <w:r w:rsidRPr="00567A1D">
        <w:rPr>
          <w:rFonts w:ascii="Times New Roman" w:hAnsi="Times New Roman" w:cs="Times New Roman"/>
          <w:sz w:val="24"/>
          <w:szCs w:val="24"/>
        </w:rPr>
        <w:t xml:space="preserve"> also </w:t>
      </w:r>
      <w:r>
        <w:rPr>
          <w:rFonts w:ascii="Times New Roman" w:hAnsi="Times New Roman" w:cs="Times New Roman"/>
          <w:sz w:val="24"/>
          <w:szCs w:val="24"/>
        </w:rPr>
        <w:t>able to identify</w:t>
      </w:r>
      <w:r w:rsidRPr="00567A1D">
        <w:rPr>
          <w:rFonts w:ascii="Times New Roman" w:hAnsi="Times New Roman" w:cs="Times New Roman"/>
          <w:sz w:val="24"/>
          <w:szCs w:val="24"/>
        </w:rPr>
        <w:t xml:space="preserve"> </w:t>
      </w:r>
      <w:r>
        <w:rPr>
          <w:rFonts w:ascii="Times New Roman" w:hAnsi="Times New Roman" w:cs="Times New Roman"/>
          <w:sz w:val="24"/>
          <w:szCs w:val="24"/>
        </w:rPr>
        <w:t xml:space="preserve">some </w:t>
      </w:r>
      <w:r w:rsidRPr="00567A1D">
        <w:rPr>
          <w:rFonts w:ascii="Times New Roman" w:hAnsi="Times New Roman" w:cs="Times New Roman"/>
          <w:sz w:val="24"/>
          <w:szCs w:val="24"/>
        </w:rPr>
        <w:t xml:space="preserve">actions (management interventions) </w:t>
      </w:r>
      <w:r>
        <w:rPr>
          <w:rFonts w:ascii="Times New Roman" w:hAnsi="Times New Roman" w:cs="Times New Roman"/>
          <w:sz w:val="24"/>
          <w:szCs w:val="24"/>
        </w:rPr>
        <w:t>aimed</w:t>
      </w:r>
      <w:r w:rsidRPr="00567A1D">
        <w:rPr>
          <w:rFonts w:ascii="Times New Roman" w:hAnsi="Times New Roman" w:cs="Times New Roman"/>
          <w:sz w:val="24"/>
          <w:szCs w:val="24"/>
        </w:rPr>
        <w:t xml:space="preserve"> </w:t>
      </w:r>
      <w:r>
        <w:rPr>
          <w:rFonts w:ascii="Times New Roman" w:hAnsi="Times New Roman" w:cs="Times New Roman"/>
          <w:sz w:val="24"/>
          <w:szCs w:val="24"/>
        </w:rPr>
        <w:t>at managing</w:t>
      </w:r>
      <w:r w:rsidRPr="00567A1D">
        <w:rPr>
          <w:rFonts w:ascii="Times New Roman" w:hAnsi="Times New Roman" w:cs="Times New Roman"/>
          <w:sz w:val="24"/>
          <w:szCs w:val="24"/>
        </w:rPr>
        <w:t xml:space="preserve"> the servitization challenges. </w:t>
      </w:r>
    </w:p>
    <w:p w14:paraId="4749233F" w14:textId="67C602CC" w:rsidR="00B3605B" w:rsidRPr="00567A1D" w:rsidRDefault="00B3605B" w:rsidP="00A82609">
      <w:pPr>
        <w:spacing w:line="360" w:lineRule="auto"/>
        <w:jc w:val="both"/>
        <w:rPr>
          <w:rFonts w:ascii="Times New Roman" w:hAnsi="Times New Roman" w:cs="Times New Roman"/>
          <w:sz w:val="24"/>
          <w:szCs w:val="24"/>
        </w:rPr>
      </w:pPr>
      <w:r>
        <w:rPr>
          <w:rFonts w:ascii="Times New Roman" w:hAnsi="Times New Roman" w:cs="Times New Roman"/>
          <w:sz w:val="24"/>
          <w:szCs w:val="24"/>
        </w:rPr>
        <w:t>The development of theory-driven codes</w:t>
      </w:r>
      <w:r w:rsidRPr="00567A1D">
        <w:rPr>
          <w:rFonts w:ascii="Times New Roman" w:hAnsi="Times New Roman" w:cs="Times New Roman"/>
          <w:sz w:val="24"/>
          <w:szCs w:val="24"/>
        </w:rPr>
        <w:t xml:space="preserve"> was undertaken using a ‘codebook’ containing information on</w:t>
      </w:r>
      <w:r>
        <w:rPr>
          <w:rFonts w:ascii="Times New Roman" w:hAnsi="Times New Roman" w:cs="Times New Roman"/>
          <w:sz w:val="24"/>
          <w:szCs w:val="24"/>
        </w:rPr>
        <w:t xml:space="preserve"> </w:t>
      </w:r>
      <w:r w:rsidRPr="00567A1D">
        <w:rPr>
          <w:rFonts w:ascii="Times New Roman" w:hAnsi="Times New Roman" w:cs="Times New Roman"/>
          <w:sz w:val="24"/>
          <w:szCs w:val="24"/>
        </w:rPr>
        <w:t>the codes, the means to identify those codes</w:t>
      </w:r>
      <w:r>
        <w:rPr>
          <w:rFonts w:ascii="Times New Roman" w:hAnsi="Times New Roman" w:cs="Times New Roman"/>
          <w:sz w:val="24"/>
          <w:szCs w:val="24"/>
        </w:rPr>
        <w:t>,</w:t>
      </w:r>
      <w:r w:rsidRPr="00567A1D">
        <w:rPr>
          <w:rFonts w:ascii="Times New Roman" w:hAnsi="Times New Roman" w:cs="Times New Roman"/>
          <w:sz w:val="24"/>
          <w:szCs w:val="24"/>
        </w:rPr>
        <w:t xml:space="preserve"> and </w:t>
      </w:r>
      <w:r>
        <w:rPr>
          <w:rFonts w:ascii="Times New Roman" w:hAnsi="Times New Roman" w:cs="Times New Roman"/>
          <w:sz w:val="24"/>
          <w:szCs w:val="24"/>
        </w:rPr>
        <w:t xml:space="preserve">the </w:t>
      </w:r>
      <w:r w:rsidRPr="00567A1D">
        <w:rPr>
          <w:rFonts w:ascii="Times New Roman" w:hAnsi="Times New Roman" w:cs="Times New Roman"/>
          <w:sz w:val="24"/>
          <w:szCs w:val="24"/>
        </w:rPr>
        <w:t xml:space="preserve">examples for each code </w:t>
      </w:r>
      <w:r w:rsidR="008F11C2" w:rsidRPr="00567A1D">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&lt;EndNote&gt;&lt;Cite&gt;&lt;Author&gt;Boyatzis&lt;/Author&gt;&lt;Year&gt;1998&lt;/Year&gt;&lt;RecNum&gt;402&lt;/RecNum&gt;&lt;DisplayText&gt;(Boyatzis, 1998, Braun et al., 2018)&lt;/DisplayText&gt;&lt;record&gt;&lt;rec-number&gt;402&lt;/rec-number&gt;&lt;foreign-keys&gt;&lt;key app="EN" db-id="wwddewsswdrrfkewdv6vdtw22ewvtrdt9e0p" timestamp="1566306345"&gt;402&lt;/key&gt;&lt;/foreign-keys&gt;&lt;ref-type name="Book"&gt;6&lt;/ref-type&gt;&lt;contributors&gt;&lt;authors&gt;&lt;author&gt;Boyatzis, Richard E&lt;/author&gt;&lt;/authors&gt;&lt;/contributors&gt;&lt;titles&gt;&lt;title&gt;Transforming qualitative information: Thematic analysis and code development&lt;/title&gt;&lt;/titles&gt;&lt;dates&gt;&lt;year&gt;1998&lt;/year&gt;&lt;/dates&gt;&lt;publisher&gt;sage&lt;/publisher&gt;&lt;isbn&gt;0761909613&lt;/isbn&gt;&lt;urls&gt;&lt;/urls&gt;&lt;/record&gt;&lt;/Cite&gt;&lt;Cite&gt;&lt;Author&gt;Braun&lt;/Author&gt;&lt;Year&gt;2018&lt;/Year&gt;&lt;RecNum&gt;399&lt;/RecNum&gt;&lt;record&gt;&lt;rec-number&gt;399&lt;/rec-number&gt;&lt;foreign-keys&gt;&lt;key app="EN" db-id="wwddewsswdrrfkewdv6vdtw22ewvtrdt9e0p" timestamp="1566300560"&gt;399&lt;/key&gt;&lt;/foreign-keys&gt;&lt;ref-type name="Journal Article"&gt;17&lt;/ref-type&gt;&lt;contributors&gt;&lt;authors&gt;&lt;author&gt;Braun, Virginia&lt;/author&gt;&lt;author&gt;Clarke, Victoria&lt;/author&gt;&lt;author&gt;Hayfield, Nikki&lt;/author&gt;&lt;author&gt;Terry, Gareth&lt;/author&gt;&lt;/authors&gt;&lt;/contributors&gt;&lt;titles&gt;&lt;title&gt;Thematic analysis&lt;/title&gt;&lt;secondary-title&gt;Handbook of research methods in health social sciences&lt;/secondary-title&gt;&lt;/titles&gt;&lt;periodical&gt;&lt;full-title&gt;Handbook of research methods in health social sciences&lt;/full-title&gt;&lt;/periodical&gt;&lt;pages&gt;1-18&lt;/pages&gt;&lt;dates&gt;&lt;year&gt;2018&lt;/year&gt;&lt;/dates&gt;&lt;isbn&gt;981102779X&lt;/isbn&gt;&lt;urls&gt;&lt;/urls&gt;&lt;/record&gt;&lt;/Cite&gt;&lt;/EndNote&gt;</w:instrText>
      </w:r>
      <w:r w:rsidR="008F11C2" w:rsidRPr="00567A1D">
        <w:rPr>
          <w:rFonts w:ascii="Times New Roman" w:hAnsi="Times New Roman" w:cs="Times New Roman"/>
          <w:sz w:val="24"/>
          <w:szCs w:val="24"/>
        </w:rPr>
        <w:fldChar w:fldCharType="separate"/>
      </w:r>
      <w:r w:rsidR="00F36548">
        <w:rPr>
          <w:rFonts w:ascii="Times New Roman" w:hAnsi="Times New Roman" w:cs="Times New Roman"/>
          <w:noProof/>
          <w:sz w:val="24"/>
          <w:szCs w:val="24"/>
        </w:rPr>
        <w:t>(Boyatzis, 1998, Braun et al., 2018)</w:t>
      </w:r>
      <w:r w:rsidR="008F11C2" w:rsidRPr="00567A1D">
        <w:rPr>
          <w:rFonts w:ascii="Times New Roman" w:hAnsi="Times New Roman" w:cs="Times New Roman"/>
          <w:sz w:val="24"/>
          <w:szCs w:val="24"/>
        </w:rPr>
        <w:fldChar w:fldCharType="end"/>
      </w:r>
      <w:r w:rsidRPr="00567A1D">
        <w:rPr>
          <w:rFonts w:ascii="Times New Roman" w:hAnsi="Times New Roman" w:cs="Times New Roman"/>
          <w:sz w:val="24"/>
          <w:szCs w:val="24"/>
        </w:rPr>
        <w:t>. The codebook was based on the three boundaries</w:t>
      </w:r>
      <w:r>
        <w:rPr>
          <w:rFonts w:ascii="Times New Roman" w:hAnsi="Times New Roman" w:cs="Times New Roman"/>
          <w:sz w:val="24"/>
          <w:szCs w:val="24"/>
        </w:rPr>
        <w:t xml:space="preserve"> of </w:t>
      </w:r>
      <w:r w:rsidRPr="00567A1D">
        <w:rPr>
          <w:rFonts w:ascii="Times New Roman" w:hAnsi="Times New Roman" w:cs="Times New Roman"/>
          <w:sz w:val="24"/>
          <w:szCs w:val="24"/>
        </w:rPr>
        <w:t>power, competency and identity</w:t>
      </w:r>
      <w:r>
        <w:rPr>
          <w:rFonts w:ascii="Times New Roman" w:hAnsi="Times New Roman" w:cs="Times New Roman"/>
          <w:sz w:val="24"/>
          <w:szCs w:val="24"/>
        </w:rPr>
        <w:t xml:space="preserve">. Two </w:t>
      </w:r>
      <w:r w:rsidRPr="00534011">
        <w:rPr>
          <w:rFonts w:ascii="Times New Roman" w:hAnsi="Times New Roman" w:cs="Times New Roman"/>
          <w:sz w:val="24"/>
          <w:szCs w:val="24"/>
        </w:rPr>
        <w:t xml:space="preserve">researchers </w:t>
      </w:r>
      <w:r>
        <w:rPr>
          <w:rFonts w:ascii="Times New Roman" w:hAnsi="Times New Roman" w:cs="Times New Roman"/>
          <w:sz w:val="24"/>
          <w:szCs w:val="24"/>
        </w:rPr>
        <w:t>went through</w:t>
      </w:r>
      <w:r w:rsidRPr="00534011">
        <w:rPr>
          <w:rFonts w:ascii="Times New Roman" w:hAnsi="Times New Roman" w:cs="Times New Roman"/>
          <w:sz w:val="24"/>
          <w:szCs w:val="24"/>
        </w:rPr>
        <w:t xml:space="preserve"> the interview transcripts to understand, apply and refine the </w:t>
      </w:r>
      <w:r>
        <w:rPr>
          <w:rFonts w:ascii="Times New Roman" w:hAnsi="Times New Roman" w:cs="Times New Roman"/>
          <w:sz w:val="24"/>
          <w:szCs w:val="24"/>
        </w:rPr>
        <w:t xml:space="preserve">data </w:t>
      </w:r>
      <w:r w:rsidRPr="00534011">
        <w:rPr>
          <w:rFonts w:ascii="Times New Roman" w:hAnsi="Times New Roman" w:cs="Times New Roman"/>
          <w:sz w:val="24"/>
          <w:szCs w:val="24"/>
        </w:rPr>
        <w:t>to identify and categorise servitization challenges</w:t>
      </w:r>
      <w:r>
        <w:rPr>
          <w:rFonts w:ascii="Times New Roman" w:hAnsi="Times New Roman" w:cs="Times New Roman"/>
          <w:sz w:val="24"/>
          <w:szCs w:val="24"/>
        </w:rPr>
        <w:t xml:space="preserve"> against the three boundaries. </w:t>
      </w:r>
      <w:r w:rsidRPr="00534011">
        <w:rPr>
          <w:rFonts w:ascii="Times New Roman" w:hAnsi="Times New Roman" w:cs="Times New Roman"/>
          <w:sz w:val="24"/>
          <w:szCs w:val="24"/>
        </w:rPr>
        <w:t xml:space="preserve">It is worth noting that not all challenges reported by the case companies were shortlisted for analysis. For instance, Case A considers expansion of service offerings </w:t>
      </w:r>
      <w:r w:rsidR="0038139F">
        <w:rPr>
          <w:rFonts w:ascii="Times New Roman" w:hAnsi="Times New Roman" w:cs="Times New Roman"/>
          <w:sz w:val="24"/>
          <w:szCs w:val="24"/>
        </w:rPr>
        <w:t xml:space="preserve">as </w:t>
      </w:r>
      <w:r>
        <w:rPr>
          <w:rFonts w:ascii="Times New Roman" w:hAnsi="Times New Roman" w:cs="Times New Roman"/>
          <w:sz w:val="24"/>
          <w:szCs w:val="24"/>
        </w:rPr>
        <w:t>a major servitization challenge</w:t>
      </w:r>
      <w:r w:rsidRPr="00534011">
        <w:rPr>
          <w:rFonts w:ascii="Times New Roman" w:hAnsi="Times New Roman" w:cs="Times New Roman"/>
          <w:sz w:val="24"/>
          <w:szCs w:val="24"/>
        </w:rPr>
        <w:t xml:space="preserve"> </w:t>
      </w:r>
      <w:r>
        <w:rPr>
          <w:rFonts w:ascii="Times New Roman" w:hAnsi="Times New Roman" w:cs="Times New Roman"/>
          <w:sz w:val="24"/>
          <w:szCs w:val="24"/>
        </w:rPr>
        <w:t>(</w:t>
      </w:r>
      <w:r w:rsidRPr="00534011">
        <w:rPr>
          <w:rFonts w:ascii="Times New Roman" w:hAnsi="Times New Roman" w:cs="Times New Roman"/>
          <w:sz w:val="24"/>
          <w:szCs w:val="24"/>
        </w:rPr>
        <w:t xml:space="preserve">because not all their products can be delivered </w:t>
      </w:r>
      <w:r>
        <w:rPr>
          <w:rFonts w:ascii="Times New Roman" w:hAnsi="Times New Roman" w:cs="Times New Roman"/>
          <w:sz w:val="24"/>
          <w:szCs w:val="24"/>
        </w:rPr>
        <w:t>in the form of</w:t>
      </w:r>
      <w:r w:rsidRPr="00534011">
        <w:rPr>
          <w:rFonts w:ascii="Times New Roman" w:hAnsi="Times New Roman" w:cs="Times New Roman"/>
          <w:sz w:val="24"/>
          <w:szCs w:val="24"/>
        </w:rPr>
        <w:t xml:space="preserve"> product-service bundles)</w:t>
      </w:r>
      <w:r>
        <w:rPr>
          <w:rFonts w:ascii="Times New Roman" w:hAnsi="Times New Roman" w:cs="Times New Roman"/>
          <w:sz w:val="24"/>
          <w:szCs w:val="24"/>
        </w:rPr>
        <w:t>,</w:t>
      </w:r>
      <w:r w:rsidRPr="00534011">
        <w:rPr>
          <w:rFonts w:ascii="Times New Roman" w:hAnsi="Times New Roman" w:cs="Times New Roman"/>
          <w:sz w:val="24"/>
          <w:szCs w:val="24"/>
        </w:rPr>
        <w:t xml:space="preserve"> </w:t>
      </w:r>
      <w:r>
        <w:rPr>
          <w:rFonts w:ascii="Times New Roman" w:hAnsi="Times New Roman" w:cs="Times New Roman"/>
          <w:sz w:val="24"/>
          <w:szCs w:val="24"/>
        </w:rPr>
        <w:t>which</w:t>
      </w:r>
      <w:r w:rsidRPr="00534011">
        <w:rPr>
          <w:rFonts w:ascii="Times New Roman" w:hAnsi="Times New Roman" w:cs="Times New Roman"/>
          <w:sz w:val="24"/>
          <w:szCs w:val="24"/>
        </w:rPr>
        <w:t xml:space="preserve"> creates planning, costing and management challenges. Since this challenge </w:t>
      </w:r>
      <w:r>
        <w:rPr>
          <w:rFonts w:ascii="Times New Roman" w:hAnsi="Times New Roman" w:cs="Times New Roman"/>
          <w:sz w:val="24"/>
          <w:szCs w:val="24"/>
        </w:rPr>
        <w:t>is</w:t>
      </w:r>
      <w:r w:rsidRPr="00534011">
        <w:rPr>
          <w:rFonts w:ascii="Times New Roman" w:hAnsi="Times New Roman" w:cs="Times New Roman"/>
          <w:sz w:val="24"/>
          <w:szCs w:val="24"/>
        </w:rPr>
        <w:t xml:space="preserve"> not directly </w:t>
      </w:r>
      <w:r>
        <w:rPr>
          <w:rFonts w:ascii="Times New Roman" w:hAnsi="Times New Roman" w:cs="Times New Roman"/>
          <w:sz w:val="24"/>
          <w:szCs w:val="24"/>
        </w:rPr>
        <w:t>related to</w:t>
      </w:r>
      <w:r w:rsidRPr="00534011">
        <w:rPr>
          <w:rFonts w:ascii="Times New Roman" w:hAnsi="Times New Roman" w:cs="Times New Roman"/>
          <w:sz w:val="24"/>
          <w:szCs w:val="24"/>
        </w:rPr>
        <w:t xml:space="preserve"> their power, competency or identity boundaries, it was</w:t>
      </w:r>
      <w:r>
        <w:rPr>
          <w:rFonts w:ascii="Times New Roman" w:hAnsi="Times New Roman" w:cs="Times New Roman"/>
          <w:sz w:val="24"/>
          <w:szCs w:val="24"/>
        </w:rPr>
        <w:t xml:space="preserve"> deemed</w:t>
      </w:r>
      <w:r w:rsidRPr="00534011">
        <w:rPr>
          <w:rFonts w:ascii="Times New Roman" w:hAnsi="Times New Roman" w:cs="Times New Roman"/>
          <w:sz w:val="24"/>
          <w:szCs w:val="24"/>
        </w:rPr>
        <w:t xml:space="preserve"> irrelevant for this study, and thus discarded.</w:t>
      </w:r>
      <w:r w:rsidRPr="00567A1D">
        <w:rPr>
          <w:rFonts w:ascii="Times New Roman" w:hAnsi="Times New Roman" w:cs="Times New Roman"/>
          <w:sz w:val="24"/>
          <w:szCs w:val="24"/>
        </w:rPr>
        <w:t xml:space="preserve"> </w:t>
      </w:r>
      <w:r>
        <w:rPr>
          <w:rFonts w:ascii="Times New Roman" w:hAnsi="Times New Roman" w:cs="Times New Roman"/>
          <w:sz w:val="24"/>
          <w:szCs w:val="24"/>
        </w:rPr>
        <w:t>At this stage, it was also possible to group the challenges into</w:t>
      </w:r>
      <w:r w:rsidRPr="00567A1D">
        <w:rPr>
          <w:rFonts w:ascii="Times New Roman" w:hAnsi="Times New Roman" w:cs="Times New Roman"/>
          <w:sz w:val="24"/>
          <w:szCs w:val="24"/>
        </w:rPr>
        <w:t xml:space="preserve"> </w:t>
      </w:r>
      <w:r w:rsidRPr="00567A1D">
        <w:rPr>
          <w:rFonts w:ascii="Times New Roman" w:hAnsi="Times New Roman" w:cs="Times New Roman"/>
          <w:i/>
          <w:sz w:val="24"/>
          <w:szCs w:val="24"/>
        </w:rPr>
        <w:t xml:space="preserve">internal power/identity/competency boundaries </w:t>
      </w:r>
      <w:r w:rsidRPr="00567A1D">
        <w:rPr>
          <w:rFonts w:ascii="Times New Roman" w:hAnsi="Times New Roman" w:cs="Times New Roman"/>
          <w:sz w:val="24"/>
          <w:szCs w:val="24"/>
        </w:rPr>
        <w:t xml:space="preserve">to reflect the dynamics playing out internally in a case company (e.g., between the service function and the wider </w:t>
      </w:r>
      <w:r w:rsidRPr="00567A1D">
        <w:rPr>
          <w:rFonts w:ascii="Times New Roman" w:hAnsi="Times New Roman" w:cs="Times New Roman"/>
          <w:sz w:val="24"/>
          <w:szCs w:val="24"/>
        </w:rPr>
        <w:lastRenderedPageBreak/>
        <w:t xml:space="preserve">organisation), and </w:t>
      </w:r>
      <w:r w:rsidRPr="00567A1D">
        <w:rPr>
          <w:rFonts w:ascii="Times New Roman" w:hAnsi="Times New Roman" w:cs="Times New Roman"/>
          <w:i/>
          <w:sz w:val="24"/>
          <w:szCs w:val="24"/>
        </w:rPr>
        <w:t xml:space="preserve">external power/identity/competency boundaries </w:t>
      </w:r>
      <w:r w:rsidRPr="00567A1D">
        <w:rPr>
          <w:rFonts w:ascii="Times New Roman" w:hAnsi="Times New Roman" w:cs="Times New Roman"/>
          <w:sz w:val="24"/>
          <w:szCs w:val="24"/>
        </w:rPr>
        <w:t>to reflect the dynamics playing out externally to the case company (e.g., between the manufacturer and external stakeholders, such as customers, technology partners and so on).</w:t>
      </w:r>
    </w:p>
    <w:p w14:paraId="54BD9709" w14:textId="44779963" w:rsidR="00B3605B" w:rsidRDefault="00B3605B" w:rsidP="007F7644">
      <w:pPr>
        <w:spacing w:line="360" w:lineRule="auto"/>
        <w:jc w:val="both"/>
        <w:rPr>
          <w:rFonts w:ascii="Times New Roman" w:hAnsi="Times New Roman" w:cs="Times New Roman"/>
          <w:sz w:val="24"/>
          <w:szCs w:val="24"/>
        </w:rPr>
      </w:pPr>
      <w:r w:rsidRPr="00567A1D">
        <w:rPr>
          <w:rFonts w:ascii="Times New Roman" w:hAnsi="Times New Roman" w:cs="Times New Roman"/>
          <w:sz w:val="24"/>
          <w:szCs w:val="24"/>
        </w:rPr>
        <w:t xml:space="preserve">The </w:t>
      </w:r>
      <w:r>
        <w:rPr>
          <w:rFonts w:ascii="Times New Roman" w:hAnsi="Times New Roman" w:cs="Times New Roman"/>
          <w:sz w:val="24"/>
          <w:szCs w:val="24"/>
        </w:rPr>
        <w:t xml:space="preserve">aim of </w:t>
      </w:r>
      <w:r w:rsidRPr="00567A1D">
        <w:rPr>
          <w:rFonts w:ascii="Times New Roman" w:hAnsi="Times New Roman" w:cs="Times New Roman"/>
          <w:sz w:val="24"/>
          <w:szCs w:val="24"/>
        </w:rPr>
        <w:t>subsequent data-driven cod</w:t>
      </w:r>
      <w:r>
        <w:rPr>
          <w:rFonts w:ascii="Times New Roman" w:hAnsi="Times New Roman" w:cs="Times New Roman"/>
          <w:sz w:val="24"/>
          <w:szCs w:val="24"/>
        </w:rPr>
        <w:t>ing</w:t>
      </w:r>
      <w:r w:rsidRPr="00567A1D">
        <w:rPr>
          <w:rFonts w:ascii="Times New Roman" w:hAnsi="Times New Roman" w:cs="Times New Roman"/>
          <w:sz w:val="24"/>
          <w:szCs w:val="24"/>
        </w:rPr>
        <w:t xml:space="preserve"> </w:t>
      </w:r>
      <w:r>
        <w:rPr>
          <w:rFonts w:ascii="Times New Roman" w:hAnsi="Times New Roman" w:cs="Times New Roman"/>
          <w:sz w:val="24"/>
          <w:szCs w:val="24"/>
        </w:rPr>
        <w:t xml:space="preserve">was to identify the root causes of the servitization challenges. For this purpose, we first </w:t>
      </w:r>
      <w:r w:rsidRPr="00567A1D">
        <w:rPr>
          <w:rFonts w:ascii="Times New Roman" w:hAnsi="Times New Roman" w:cs="Times New Roman"/>
          <w:sz w:val="24"/>
          <w:szCs w:val="24"/>
        </w:rPr>
        <w:t>group</w:t>
      </w:r>
      <w:r>
        <w:rPr>
          <w:rFonts w:ascii="Times New Roman" w:hAnsi="Times New Roman" w:cs="Times New Roman"/>
          <w:sz w:val="24"/>
          <w:szCs w:val="24"/>
        </w:rPr>
        <w:t>ed</w:t>
      </w:r>
      <w:r w:rsidRPr="00567A1D">
        <w:rPr>
          <w:rFonts w:ascii="Times New Roman" w:hAnsi="Times New Roman" w:cs="Times New Roman"/>
          <w:sz w:val="24"/>
          <w:szCs w:val="24"/>
        </w:rPr>
        <w:t xml:space="preserve"> similar </w:t>
      </w:r>
      <w:r>
        <w:rPr>
          <w:rFonts w:ascii="Times New Roman" w:hAnsi="Times New Roman" w:cs="Times New Roman"/>
          <w:sz w:val="24"/>
          <w:szCs w:val="24"/>
        </w:rPr>
        <w:t>servitization challenges</w:t>
      </w:r>
      <w:r w:rsidRPr="00567A1D">
        <w:rPr>
          <w:rFonts w:ascii="Times New Roman" w:hAnsi="Times New Roman" w:cs="Times New Roman"/>
          <w:sz w:val="24"/>
          <w:szCs w:val="24"/>
        </w:rPr>
        <w:t xml:space="preserve"> </w:t>
      </w:r>
      <w:r>
        <w:rPr>
          <w:rFonts w:ascii="Times New Roman" w:hAnsi="Times New Roman" w:cs="Times New Roman"/>
          <w:sz w:val="24"/>
          <w:szCs w:val="24"/>
        </w:rPr>
        <w:t>to</w:t>
      </w:r>
      <w:r w:rsidRPr="00567A1D">
        <w:rPr>
          <w:rFonts w:ascii="Times New Roman" w:hAnsi="Times New Roman" w:cs="Times New Roman"/>
          <w:sz w:val="24"/>
          <w:szCs w:val="24"/>
        </w:rPr>
        <w:t xml:space="preserve"> derive meaning-based observations </w:t>
      </w:r>
      <w:r w:rsidR="008F11C2" w:rsidRPr="00567A1D">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&lt;EndNote&gt;&lt;Cite&gt;&lt;Author&gt;Braun&lt;/Author&gt;&lt;Year&gt;2006&lt;/Year&gt;&lt;RecNum&gt;400&lt;/RecNum&gt;&lt;DisplayText&gt;(Braun and Clarke, 2006)&lt;/DisplayText&gt;&lt;record&gt;&lt;rec-number&gt;400&lt;/rec-number&gt;&lt;foreign-keys&gt;&lt;key app="EN" db-id="wwddewsswdrrfkewdv6vdtw22ewvtrdt9e0p" timestamp="1566301787"&gt;400&lt;/key&gt;&lt;/foreign-keys&gt;&lt;ref-type name="Journal Article"&gt;17&lt;/ref-type&gt;&lt;contributors&gt;&lt;authors&gt;&lt;author&gt;Braun, Virginia&lt;/author&gt;&lt;author&gt;Clarke, Victoria&lt;/author&gt;&lt;/authors&gt;&lt;/contributors&gt;&lt;titles&gt;&lt;title&gt;Using thematic analysis in psychology&lt;/title&gt;&lt;secondary-title&gt;Qualitative research in psychology&lt;/secondary-title&gt;&lt;/titles&gt;&lt;periodical&gt;&lt;full-title&gt;Qualitative research in psychology&lt;/full-title&gt;&lt;/periodical&gt;&lt;pages&gt;77-101&lt;/pages&gt;&lt;volume&gt;3&lt;/volume&gt;&lt;number&gt;2&lt;/number&gt;&lt;dates&gt;&lt;year&gt;2006&lt;/year&gt;&lt;/dates&gt;&lt;isbn&gt;1478-0887&lt;/isbn&gt;&lt;urls&gt;&lt;/urls&gt;&lt;/record&gt;&lt;/Cite&gt;&lt;/EndNote&gt;</w:instrText>
      </w:r>
      <w:r w:rsidR="008F11C2" w:rsidRPr="00567A1D">
        <w:rPr>
          <w:rFonts w:ascii="Times New Roman" w:hAnsi="Times New Roman" w:cs="Times New Roman"/>
          <w:sz w:val="24"/>
          <w:szCs w:val="24"/>
        </w:rPr>
        <w:fldChar w:fldCharType="separate"/>
      </w:r>
      <w:r>
        <w:rPr>
          <w:rFonts w:ascii="Times New Roman" w:hAnsi="Times New Roman" w:cs="Times New Roman"/>
          <w:noProof/>
          <w:sz w:val="24"/>
          <w:szCs w:val="24"/>
        </w:rPr>
        <w:t>(Braun and Clarke, 2006)</w:t>
      </w:r>
      <w:r w:rsidR="008F11C2" w:rsidRPr="00567A1D">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567A1D">
        <w:rPr>
          <w:rFonts w:ascii="Times New Roman" w:hAnsi="Times New Roman" w:cs="Times New Roman"/>
          <w:sz w:val="24"/>
          <w:szCs w:val="24"/>
        </w:rPr>
        <w:t xml:space="preserve">For instance, </w:t>
      </w:r>
      <w:r w:rsidR="00FA283D">
        <w:rPr>
          <w:rFonts w:ascii="Times New Roman" w:hAnsi="Times New Roman" w:cs="Times New Roman"/>
          <w:sz w:val="24"/>
          <w:szCs w:val="24"/>
        </w:rPr>
        <w:t>four</w:t>
      </w:r>
      <w:r w:rsidRPr="00567A1D">
        <w:rPr>
          <w:rFonts w:ascii="Times New Roman" w:hAnsi="Times New Roman" w:cs="Times New Roman"/>
          <w:sz w:val="24"/>
          <w:szCs w:val="24"/>
        </w:rPr>
        <w:t xml:space="preserve"> </w:t>
      </w:r>
      <w:r>
        <w:rPr>
          <w:rFonts w:ascii="Times New Roman" w:hAnsi="Times New Roman" w:cs="Times New Roman"/>
          <w:sz w:val="24"/>
          <w:szCs w:val="24"/>
        </w:rPr>
        <w:t>separate challenges</w:t>
      </w:r>
      <w:r w:rsidRPr="00567A1D">
        <w:rPr>
          <w:rFonts w:ascii="Times New Roman" w:hAnsi="Times New Roman" w:cs="Times New Roman"/>
          <w:sz w:val="24"/>
          <w:szCs w:val="24"/>
        </w:rPr>
        <w:t xml:space="preserve"> </w:t>
      </w:r>
      <w:r>
        <w:rPr>
          <w:rFonts w:ascii="Times New Roman" w:hAnsi="Times New Roman" w:cs="Times New Roman"/>
          <w:sz w:val="24"/>
          <w:szCs w:val="24"/>
        </w:rPr>
        <w:t xml:space="preserve">(but with common traits) of </w:t>
      </w:r>
      <w:r w:rsidRPr="00567A1D">
        <w:rPr>
          <w:rFonts w:ascii="Times New Roman" w:hAnsi="Times New Roman" w:cs="Times New Roman"/>
          <w:i/>
          <w:sz w:val="24"/>
          <w:szCs w:val="24"/>
        </w:rPr>
        <w:t>uncertain</w:t>
      </w:r>
      <w:r>
        <w:rPr>
          <w:rFonts w:ascii="Times New Roman" w:hAnsi="Times New Roman" w:cs="Times New Roman"/>
          <w:i/>
          <w:sz w:val="24"/>
          <w:szCs w:val="24"/>
        </w:rPr>
        <w:t>ty</w:t>
      </w:r>
      <w:r w:rsidRPr="00567A1D">
        <w:rPr>
          <w:rFonts w:ascii="Times New Roman" w:hAnsi="Times New Roman" w:cs="Times New Roman"/>
          <w:i/>
          <w:sz w:val="24"/>
          <w:szCs w:val="24"/>
        </w:rPr>
        <w:t xml:space="preserve"> about servitization implications</w:t>
      </w:r>
      <w:r>
        <w:rPr>
          <w:rFonts w:ascii="Times New Roman" w:hAnsi="Times New Roman" w:cs="Times New Roman"/>
          <w:i/>
          <w:sz w:val="24"/>
          <w:szCs w:val="24"/>
        </w:rPr>
        <w:t xml:space="preserve">, </w:t>
      </w:r>
      <w:r w:rsidRPr="00567A1D">
        <w:rPr>
          <w:rFonts w:ascii="Times New Roman" w:hAnsi="Times New Roman" w:cs="Times New Roman"/>
          <w:i/>
          <w:sz w:val="24"/>
          <w:szCs w:val="24"/>
        </w:rPr>
        <w:t>confused professional identity</w:t>
      </w:r>
      <w:r>
        <w:rPr>
          <w:rFonts w:ascii="Times New Roman" w:hAnsi="Times New Roman" w:cs="Times New Roman"/>
          <w:i/>
          <w:sz w:val="24"/>
          <w:szCs w:val="24"/>
        </w:rPr>
        <w:t>, doubts over employment with the manufacturer</w:t>
      </w:r>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and </w:t>
      </w:r>
      <w:r>
        <w:rPr>
          <w:rFonts w:ascii="Times New Roman" w:hAnsi="Times New Roman" w:cs="Times New Roman"/>
          <w:i/>
          <w:sz w:val="24"/>
          <w:szCs w:val="24"/>
        </w:rPr>
        <w:t>employee dissatisfaction resulting in decisions to quit</w:t>
      </w:r>
      <w:r w:rsidRPr="00567A1D">
        <w:rPr>
          <w:rFonts w:ascii="Times New Roman" w:hAnsi="Times New Roman" w:cs="Times New Roman"/>
          <w:i/>
          <w:sz w:val="24"/>
          <w:szCs w:val="24"/>
        </w:rPr>
        <w:t xml:space="preserve"> </w:t>
      </w:r>
      <w:r w:rsidRPr="00567A1D">
        <w:rPr>
          <w:rFonts w:ascii="Times New Roman" w:hAnsi="Times New Roman" w:cs="Times New Roman"/>
          <w:sz w:val="24"/>
          <w:szCs w:val="24"/>
        </w:rPr>
        <w:t xml:space="preserve">were </w:t>
      </w:r>
      <w:r>
        <w:rPr>
          <w:rFonts w:ascii="Times New Roman" w:hAnsi="Times New Roman" w:cs="Times New Roman"/>
          <w:sz w:val="24"/>
          <w:szCs w:val="24"/>
        </w:rPr>
        <w:t>all grouped together</w:t>
      </w:r>
      <w:r w:rsidRPr="00567A1D">
        <w:rPr>
          <w:rFonts w:ascii="Times New Roman" w:hAnsi="Times New Roman" w:cs="Times New Roman"/>
          <w:sz w:val="24"/>
          <w:szCs w:val="24"/>
        </w:rPr>
        <w:t xml:space="preserve"> </w:t>
      </w:r>
      <w:r>
        <w:rPr>
          <w:rFonts w:ascii="Times New Roman" w:hAnsi="Times New Roman" w:cs="Times New Roman"/>
          <w:sz w:val="24"/>
          <w:szCs w:val="24"/>
        </w:rPr>
        <w:t>into</w:t>
      </w:r>
      <w:r w:rsidRPr="00FA283D">
        <w:rPr>
          <w:rFonts w:ascii="Times New Roman" w:hAnsi="Times New Roman" w:cs="Times New Roman"/>
          <w:sz w:val="24"/>
          <w:szCs w:val="24"/>
        </w:rPr>
        <w:t xml:space="preserve"> </w:t>
      </w:r>
      <w:r w:rsidR="00FA283D" w:rsidRPr="00FA283D">
        <w:rPr>
          <w:rFonts w:ascii="Times New Roman" w:hAnsi="Times New Roman" w:cs="Times New Roman"/>
          <w:i/>
          <w:sz w:val="24"/>
          <w:szCs w:val="24"/>
        </w:rPr>
        <w:t>employees fail to apprehend service concepts, and review association with the firm</w:t>
      </w:r>
      <w:r w:rsidR="00FA283D" w:rsidRPr="00FA283D">
        <w:rPr>
          <w:rFonts w:ascii="Times New Roman" w:hAnsi="Times New Roman" w:cs="Times New Roman"/>
          <w:sz w:val="24"/>
          <w:szCs w:val="24"/>
        </w:rPr>
        <w:t>.</w:t>
      </w:r>
      <w:r w:rsidRPr="00FA283D">
        <w:rPr>
          <w:rFonts w:ascii="Times New Roman" w:hAnsi="Times New Roman" w:cs="Times New Roman"/>
          <w:sz w:val="24"/>
          <w:szCs w:val="24"/>
        </w:rPr>
        <w:t xml:space="preserve"> Thereafter</w:t>
      </w:r>
      <w:r>
        <w:rPr>
          <w:rFonts w:ascii="Times New Roman" w:hAnsi="Times New Roman" w:cs="Times New Roman"/>
          <w:sz w:val="24"/>
          <w:szCs w:val="24"/>
        </w:rPr>
        <w:t xml:space="preserve">, we analysed the collective challenge by consolidating the </w:t>
      </w:r>
      <w:r w:rsidR="007F7644">
        <w:rPr>
          <w:rFonts w:ascii="Times New Roman" w:hAnsi="Times New Roman" w:cs="Times New Roman"/>
          <w:sz w:val="24"/>
          <w:szCs w:val="24"/>
        </w:rPr>
        <w:t>possible, yet credible,</w:t>
      </w:r>
      <w:r>
        <w:rPr>
          <w:rFonts w:ascii="Times New Roman" w:hAnsi="Times New Roman" w:cs="Times New Roman"/>
          <w:sz w:val="24"/>
          <w:szCs w:val="24"/>
        </w:rPr>
        <w:t xml:space="preserve"> causes from each of the case companies to arrive at the root cause, which in this example is the </w:t>
      </w:r>
      <w:r>
        <w:rPr>
          <w:rFonts w:ascii="Times New Roman" w:hAnsi="Times New Roman" w:cs="Times New Roman"/>
          <w:i/>
          <w:sz w:val="24"/>
          <w:szCs w:val="24"/>
        </w:rPr>
        <w:t>p</w:t>
      </w:r>
      <w:r w:rsidRPr="00AC5296">
        <w:rPr>
          <w:rFonts w:ascii="Times New Roman" w:hAnsi="Times New Roman" w:cs="Times New Roman"/>
          <w:i/>
          <w:sz w:val="24"/>
          <w:szCs w:val="24"/>
        </w:rPr>
        <w:t xml:space="preserve">erceived threat posed by service identity outside of </w:t>
      </w:r>
      <w:r>
        <w:rPr>
          <w:rFonts w:ascii="Times New Roman" w:hAnsi="Times New Roman" w:cs="Times New Roman"/>
          <w:i/>
          <w:sz w:val="24"/>
          <w:szCs w:val="24"/>
        </w:rPr>
        <w:t xml:space="preserve">the </w:t>
      </w:r>
      <w:r w:rsidRPr="00AC5296">
        <w:rPr>
          <w:rFonts w:ascii="Times New Roman" w:hAnsi="Times New Roman" w:cs="Times New Roman"/>
          <w:i/>
          <w:sz w:val="24"/>
          <w:szCs w:val="24"/>
        </w:rPr>
        <w:t>service function</w:t>
      </w:r>
      <w:r>
        <w:rPr>
          <w:rFonts w:ascii="Times New Roman" w:hAnsi="Times New Roman" w:cs="Times New Roman"/>
          <w:i/>
          <w:sz w:val="24"/>
          <w:szCs w:val="24"/>
        </w:rPr>
        <w:t>.</w:t>
      </w:r>
      <w:r w:rsidR="007F7644">
        <w:rPr>
          <w:rFonts w:ascii="Times New Roman" w:hAnsi="Times New Roman" w:cs="Times New Roman"/>
          <w:i/>
          <w:sz w:val="24"/>
          <w:szCs w:val="24"/>
        </w:rPr>
        <w:t xml:space="preserve"> </w:t>
      </w:r>
      <w:r w:rsidRPr="00567A1D">
        <w:rPr>
          <w:rFonts w:ascii="Times New Roman" w:hAnsi="Times New Roman" w:cs="Times New Roman"/>
          <w:sz w:val="24"/>
          <w:szCs w:val="24"/>
        </w:rPr>
        <w:t xml:space="preserve">In addition, as part of the analysis, we </w:t>
      </w:r>
      <w:r>
        <w:rPr>
          <w:rFonts w:ascii="Times New Roman" w:hAnsi="Times New Roman" w:cs="Times New Roman"/>
          <w:sz w:val="24"/>
          <w:szCs w:val="24"/>
        </w:rPr>
        <w:t>consolidated</w:t>
      </w:r>
      <w:r w:rsidRPr="00567A1D">
        <w:rPr>
          <w:rFonts w:ascii="Times New Roman" w:hAnsi="Times New Roman" w:cs="Times New Roman"/>
          <w:sz w:val="24"/>
          <w:szCs w:val="24"/>
        </w:rPr>
        <w:t xml:space="preserve"> the steps undertaken by the case companies to address </w:t>
      </w:r>
      <w:r w:rsidR="00835C54">
        <w:rPr>
          <w:rFonts w:ascii="Times New Roman" w:hAnsi="Times New Roman" w:cs="Times New Roman"/>
          <w:sz w:val="24"/>
          <w:szCs w:val="24"/>
        </w:rPr>
        <w:t>the servitization challenges that have emerged from the</w:t>
      </w:r>
      <w:r w:rsidRPr="00567A1D">
        <w:rPr>
          <w:rFonts w:ascii="Times New Roman" w:hAnsi="Times New Roman" w:cs="Times New Roman"/>
          <w:sz w:val="24"/>
          <w:szCs w:val="24"/>
        </w:rPr>
        <w:t xml:space="preserve"> </w:t>
      </w:r>
      <w:r w:rsidR="00835C54">
        <w:rPr>
          <w:rFonts w:ascii="Times New Roman" w:hAnsi="Times New Roman" w:cs="Times New Roman"/>
          <w:sz w:val="24"/>
          <w:szCs w:val="24"/>
        </w:rPr>
        <w:t xml:space="preserve">unsettled </w:t>
      </w:r>
      <w:r w:rsidRPr="00567A1D">
        <w:rPr>
          <w:rFonts w:ascii="Times New Roman" w:hAnsi="Times New Roman" w:cs="Times New Roman"/>
          <w:sz w:val="24"/>
          <w:szCs w:val="24"/>
        </w:rPr>
        <w:t xml:space="preserve">internal and external power, competency and identity boundaries, and presented them as ‘management interventions’ in the findings. </w:t>
      </w:r>
    </w:p>
    <w:p w14:paraId="0858195A" w14:textId="77777777" w:rsidR="0077366E" w:rsidRPr="0077366E" w:rsidRDefault="0077366E" w:rsidP="0077366E">
      <w:pPr>
        <w:pStyle w:val="Heading1"/>
      </w:pPr>
      <w:r w:rsidRPr="0077366E">
        <w:t xml:space="preserve">FINDINGS </w:t>
      </w:r>
    </w:p>
    <w:p w14:paraId="36D14672" w14:textId="77777777" w:rsidR="0077366E" w:rsidRPr="00C726A4" w:rsidRDefault="0077366E" w:rsidP="0077366E">
      <w:pPr>
        <w:pStyle w:val="Heading2"/>
      </w:pPr>
      <w:r w:rsidRPr="00C726A4">
        <w:t xml:space="preserve">4.1 Power boundaries </w:t>
      </w:r>
    </w:p>
    <w:p w14:paraId="15885876" w14:textId="4DBB4167" w:rsidR="0077366E" w:rsidRDefault="0077366E" w:rsidP="0077366E">
      <w:pPr>
        <w:spacing w:line="360" w:lineRule="auto"/>
        <w:jc w:val="both"/>
        <w:rPr>
          <w:rFonts w:ascii="Times New Roman" w:hAnsi="Times New Roman" w:cs="Times New Roman"/>
          <w:sz w:val="24"/>
          <w:szCs w:val="24"/>
        </w:rPr>
      </w:pPr>
      <w:r w:rsidRPr="00DE49AF">
        <w:rPr>
          <w:rFonts w:ascii="Times New Roman" w:hAnsi="Times New Roman" w:cs="Times New Roman"/>
          <w:sz w:val="24"/>
          <w:szCs w:val="24"/>
        </w:rPr>
        <w:t>The</w:t>
      </w:r>
      <w:r>
        <w:rPr>
          <w:rFonts w:ascii="Times New Roman" w:hAnsi="Times New Roman" w:cs="Times New Roman"/>
          <w:sz w:val="24"/>
          <w:szCs w:val="24"/>
        </w:rPr>
        <w:t xml:space="preserve"> analysis identified four servitization challenges (Table 2</w:t>
      </w:r>
      <w:r w:rsidRPr="00DE49AF">
        <w:rPr>
          <w:rFonts w:ascii="Times New Roman" w:hAnsi="Times New Roman" w:cs="Times New Roman"/>
          <w:sz w:val="24"/>
          <w:szCs w:val="24"/>
        </w:rPr>
        <w:t>)</w:t>
      </w:r>
      <w:r w:rsidRPr="009B3D72">
        <w:rPr>
          <w:rFonts w:ascii="Times New Roman" w:hAnsi="Times New Roman" w:cs="Times New Roman"/>
          <w:sz w:val="24"/>
          <w:szCs w:val="24"/>
        </w:rPr>
        <w:t xml:space="preserve"> </w:t>
      </w:r>
      <w:r>
        <w:rPr>
          <w:rFonts w:ascii="Times New Roman" w:hAnsi="Times New Roman" w:cs="Times New Roman"/>
          <w:sz w:val="24"/>
          <w:szCs w:val="24"/>
        </w:rPr>
        <w:t xml:space="preserve">emerging from </w:t>
      </w:r>
      <w:r w:rsidRPr="009B3D72">
        <w:rPr>
          <w:rFonts w:ascii="Times New Roman" w:hAnsi="Times New Roman" w:cs="Times New Roman"/>
          <w:sz w:val="24"/>
          <w:szCs w:val="24"/>
        </w:rPr>
        <w:t xml:space="preserve">control and dependency </w:t>
      </w:r>
      <w:r w:rsidRPr="000F7F60">
        <w:rPr>
          <w:rFonts w:ascii="Times New Roman" w:hAnsi="Times New Roman" w:cs="Times New Roman"/>
          <w:sz w:val="24"/>
          <w:szCs w:val="24"/>
        </w:rPr>
        <w:t>conflict</w:t>
      </w:r>
      <w:r>
        <w:rPr>
          <w:rFonts w:ascii="Times New Roman" w:hAnsi="Times New Roman" w:cs="Times New Roman"/>
          <w:sz w:val="24"/>
          <w:szCs w:val="24"/>
        </w:rPr>
        <w:t>s, both</w:t>
      </w:r>
      <w:r w:rsidRPr="000F7F60">
        <w:rPr>
          <w:rFonts w:ascii="Times New Roman" w:hAnsi="Times New Roman" w:cs="Times New Roman"/>
          <w:sz w:val="24"/>
          <w:szCs w:val="24"/>
        </w:rPr>
        <w:t xml:space="preserve"> </w:t>
      </w:r>
      <w:r>
        <w:rPr>
          <w:rFonts w:ascii="Times New Roman" w:hAnsi="Times New Roman" w:cs="Times New Roman"/>
          <w:sz w:val="24"/>
          <w:szCs w:val="24"/>
        </w:rPr>
        <w:t>internal (between the service function and other business functions), and external to the manufactur</w:t>
      </w:r>
      <w:r w:rsidR="00835C54">
        <w:rPr>
          <w:rFonts w:ascii="Times New Roman" w:hAnsi="Times New Roman" w:cs="Times New Roman"/>
          <w:sz w:val="24"/>
          <w:szCs w:val="24"/>
        </w:rPr>
        <w:t>er</w:t>
      </w:r>
      <w:r>
        <w:rPr>
          <w:rFonts w:ascii="Times New Roman" w:hAnsi="Times New Roman" w:cs="Times New Roman"/>
          <w:sz w:val="24"/>
          <w:szCs w:val="24"/>
        </w:rPr>
        <w:t xml:space="preserve"> (between the firm, and their partners and customers).</w:t>
      </w:r>
    </w:p>
    <w:p w14:paraId="304F8EA8" w14:textId="77777777" w:rsidR="002E2B76" w:rsidRDefault="002E2B76"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p>
    <w:p w14:paraId="2AB66090" w14:textId="04223B74" w:rsidR="0077366E" w:rsidRDefault="0077366E"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w:t>
      </w:r>
    </w:p>
    <w:p w14:paraId="31A348E8" w14:textId="77777777" w:rsidR="0077366E" w:rsidRDefault="0077366E"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Table 2 about here.</w:t>
      </w:r>
    </w:p>
    <w:p w14:paraId="6030C8E4" w14:textId="76A950E1" w:rsidR="0077366E" w:rsidRDefault="0077366E"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w:t>
      </w:r>
    </w:p>
    <w:p w14:paraId="5890BAAD" w14:textId="77777777" w:rsidR="005D0FEE" w:rsidRDefault="005D0FEE"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p>
    <w:p w14:paraId="4A97C026" w14:textId="58130941" w:rsidR="0077366E" w:rsidRDefault="0077366E" w:rsidP="0077366E">
      <w:pPr>
        <w:pStyle w:val="Heading3"/>
      </w:pPr>
      <w:r w:rsidRPr="00783F9B">
        <w:t>Internal power boundaries</w:t>
      </w:r>
    </w:p>
    <w:p w14:paraId="3AB34C2B" w14:textId="0B4787F9" w:rsidR="0077366E" w:rsidRDefault="005D0FEE" w:rsidP="00841988">
      <w:pPr>
        <w:spacing w:before="240" w:line="360" w:lineRule="auto"/>
        <w:jc w:val="both"/>
        <w:rPr>
          <w:lang w:val="en-NZ"/>
        </w:rPr>
      </w:pPr>
      <w:r>
        <w:rPr>
          <w:rFonts w:ascii="Times New Roman" w:hAnsi="Times New Roman" w:cs="Times New Roman"/>
          <w:iCs/>
          <w:sz w:val="24"/>
          <w:szCs w:val="24"/>
        </w:rPr>
        <w:t>The a</w:t>
      </w:r>
      <w:r w:rsidR="0077366E" w:rsidRPr="00013575">
        <w:rPr>
          <w:rFonts w:ascii="Times New Roman" w:hAnsi="Times New Roman" w:cs="Times New Roman"/>
          <w:iCs/>
          <w:sz w:val="24"/>
          <w:szCs w:val="24"/>
        </w:rPr>
        <w:t>nalys</w:t>
      </w:r>
      <w:r>
        <w:rPr>
          <w:rFonts w:ascii="Times New Roman" w:hAnsi="Times New Roman" w:cs="Times New Roman"/>
          <w:iCs/>
          <w:sz w:val="24"/>
          <w:szCs w:val="24"/>
        </w:rPr>
        <w:t xml:space="preserve">is of the </w:t>
      </w:r>
      <w:r w:rsidR="0077366E">
        <w:rPr>
          <w:rFonts w:ascii="Times New Roman" w:hAnsi="Times New Roman" w:cs="Times New Roman"/>
          <w:iCs/>
          <w:sz w:val="24"/>
          <w:szCs w:val="24"/>
        </w:rPr>
        <w:t>manufacturers’ servitization effort</w:t>
      </w:r>
      <w:r w:rsidR="003E5BA4">
        <w:rPr>
          <w:rFonts w:ascii="Times New Roman" w:hAnsi="Times New Roman" w:cs="Times New Roman"/>
          <w:iCs/>
          <w:sz w:val="24"/>
          <w:szCs w:val="24"/>
        </w:rPr>
        <w:t>s</w:t>
      </w:r>
      <w:r w:rsidR="0077366E">
        <w:rPr>
          <w:rFonts w:ascii="Times New Roman" w:hAnsi="Times New Roman" w:cs="Times New Roman"/>
          <w:iCs/>
          <w:sz w:val="24"/>
          <w:szCs w:val="24"/>
        </w:rPr>
        <w:t xml:space="preserve"> revealed </w:t>
      </w:r>
      <w:r w:rsidR="0077366E">
        <w:rPr>
          <w:rFonts w:ascii="Times New Roman" w:hAnsi="Times New Roman" w:cs="Times New Roman"/>
          <w:i/>
          <w:sz w:val="24"/>
          <w:szCs w:val="24"/>
        </w:rPr>
        <w:t>d</w:t>
      </w:r>
      <w:r w:rsidR="0077366E" w:rsidRPr="00FC6F5B">
        <w:rPr>
          <w:rFonts w:ascii="Times New Roman" w:hAnsi="Times New Roman" w:cs="Times New Roman"/>
          <w:i/>
          <w:sz w:val="24"/>
          <w:szCs w:val="24"/>
        </w:rPr>
        <w:t>ifficulties in approving changes to service designs</w:t>
      </w:r>
      <w:r w:rsidR="0077366E">
        <w:rPr>
          <w:rFonts w:ascii="Times New Roman" w:hAnsi="Times New Roman" w:cs="Times New Roman"/>
          <w:sz w:val="24"/>
          <w:szCs w:val="24"/>
        </w:rPr>
        <w:t xml:space="preserve"> as an internal power boundary challenge. The root cause </w:t>
      </w:r>
      <w:r w:rsidR="003770C2">
        <w:rPr>
          <w:rFonts w:ascii="Times New Roman" w:hAnsi="Times New Roman" w:cs="Times New Roman"/>
          <w:sz w:val="24"/>
          <w:szCs w:val="24"/>
        </w:rPr>
        <w:t>for this challenge</w:t>
      </w:r>
      <w:r w:rsidR="0077366E">
        <w:rPr>
          <w:rFonts w:ascii="Times New Roman" w:hAnsi="Times New Roman" w:cs="Times New Roman"/>
          <w:sz w:val="24"/>
          <w:szCs w:val="24"/>
        </w:rPr>
        <w:t xml:space="preserve"> </w:t>
      </w:r>
      <w:r w:rsidR="003770C2">
        <w:rPr>
          <w:rFonts w:ascii="Times New Roman" w:hAnsi="Times New Roman" w:cs="Times New Roman"/>
          <w:sz w:val="24"/>
          <w:szCs w:val="24"/>
        </w:rPr>
        <w:t>was emerged as the misalignment of the design authority</w:t>
      </w:r>
      <w:r w:rsidR="00CD6658">
        <w:rPr>
          <w:rFonts w:ascii="Times New Roman" w:hAnsi="Times New Roman" w:cs="Times New Roman"/>
          <w:sz w:val="24"/>
          <w:szCs w:val="24"/>
        </w:rPr>
        <w:t>;</w:t>
      </w:r>
      <w:r w:rsidR="003770C2">
        <w:rPr>
          <w:rFonts w:ascii="Times New Roman" w:hAnsi="Times New Roman" w:cs="Times New Roman"/>
          <w:sz w:val="24"/>
          <w:szCs w:val="24"/>
        </w:rPr>
        <w:t xml:space="preserve"> that is the </w:t>
      </w:r>
      <w:r w:rsidR="0077366E">
        <w:rPr>
          <w:rFonts w:ascii="Times New Roman" w:hAnsi="Times New Roman" w:cs="Times New Roman"/>
          <w:sz w:val="24"/>
          <w:szCs w:val="24"/>
        </w:rPr>
        <w:t>service function’s</w:t>
      </w:r>
      <w:r w:rsidR="0077366E" w:rsidRPr="00022AD2">
        <w:rPr>
          <w:rFonts w:ascii="Times New Roman" w:hAnsi="Times New Roman" w:cs="Times New Roman"/>
          <w:sz w:val="24"/>
          <w:szCs w:val="24"/>
        </w:rPr>
        <w:t xml:space="preserve"> lack of control over product design</w:t>
      </w:r>
      <w:r w:rsidR="0077366E">
        <w:rPr>
          <w:rFonts w:ascii="Times New Roman" w:hAnsi="Times New Roman" w:cs="Times New Roman"/>
          <w:sz w:val="24"/>
          <w:szCs w:val="24"/>
        </w:rPr>
        <w:t>s</w:t>
      </w:r>
      <w:r w:rsidR="003770C2">
        <w:rPr>
          <w:rFonts w:ascii="Times New Roman" w:hAnsi="Times New Roman" w:cs="Times New Roman"/>
          <w:sz w:val="24"/>
          <w:szCs w:val="24"/>
        </w:rPr>
        <w:t>, which ultimately</w:t>
      </w:r>
      <w:r w:rsidR="0077366E" w:rsidRPr="00022AD2">
        <w:rPr>
          <w:rFonts w:ascii="Times New Roman" w:hAnsi="Times New Roman" w:cs="Times New Roman"/>
          <w:sz w:val="24"/>
          <w:szCs w:val="24"/>
        </w:rPr>
        <w:t xml:space="preserve"> creates significant challenges for the development of service offerings.</w:t>
      </w:r>
      <w:r w:rsidR="0077366E">
        <w:rPr>
          <w:rFonts w:ascii="Times New Roman" w:hAnsi="Times New Roman" w:cs="Times New Roman"/>
          <w:sz w:val="24"/>
          <w:szCs w:val="24"/>
        </w:rPr>
        <w:t xml:space="preserve"> Insights from </w:t>
      </w:r>
      <w:r w:rsidR="0077366E" w:rsidRPr="00DE49AF">
        <w:rPr>
          <w:rFonts w:ascii="Times New Roman" w:hAnsi="Times New Roman" w:cs="Times New Roman"/>
          <w:sz w:val="24"/>
          <w:szCs w:val="24"/>
        </w:rPr>
        <w:t>Case A</w:t>
      </w:r>
      <w:r w:rsidR="0077366E">
        <w:rPr>
          <w:rFonts w:ascii="Times New Roman" w:hAnsi="Times New Roman" w:cs="Times New Roman"/>
          <w:sz w:val="24"/>
          <w:szCs w:val="24"/>
        </w:rPr>
        <w:t xml:space="preserve"> show the implications of </w:t>
      </w:r>
      <w:r w:rsidR="00787D7E">
        <w:rPr>
          <w:rFonts w:ascii="Times New Roman" w:hAnsi="Times New Roman" w:cs="Times New Roman"/>
          <w:sz w:val="24"/>
          <w:szCs w:val="24"/>
        </w:rPr>
        <w:t xml:space="preserve">the </w:t>
      </w:r>
      <w:r w:rsidR="0077366E">
        <w:rPr>
          <w:rFonts w:ascii="Times New Roman" w:hAnsi="Times New Roman" w:cs="Times New Roman"/>
          <w:sz w:val="24"/>
          <w:szCs w:val="24"/>
        </w:rPr>
        <w:t xml:space="preserve">lack of such power: </w:t>
      </w:r>
    </w:p>
    <w:p w14:paraId="0B7DE9B6" w14:textId="77777777" w:rsidR="0077366E" w:rsidRPr="00657C7D" w:rsidRDefault="0077366E" w:rsidP="0077366E">
      <w:pPr>
        <w:spacing w:before="240" w:line="360" w:lineRule="auto"/>
        <w:ind w:left="720"/>
        <w:jc w:val="both"/>
        <w:rPr>
          <w:lang w:val="en-NZ"/>
        </w:rPr>
      </w:pPr>
      <w:r w:rsidRPr="00657C7D">
        <w:rPr>
          <w:rFonts w:ascii="Times New Roman" w:hAnsi="Times New Roman" w:cs="Times New Roman"/>
          <w:i/>
          <w:sz w:val="24"/>
          <w:szCs w:val="24"/>
        </w:rPr>
        <w:lastRenderedPageBreak/>
        <w:t xml:space="preserve">If </w:t>
      </w:r>
      <w:r>
        <w:rPr>
          <w:rFonts w:ascii="Times New Roman" w:hAnsi="Times New Roman" w:cs="Times New Roman"/>
          <w:i/>
          <w:sz w:val="24"/>
          <w:szCs w:val="24"/>
        </w:rPr>
        <w:t>we [</w:t>
      </w:r>
      <w:r w:rsidRPr="00657C7D">
        <w:rPr>
          <w:rFonts w:ascii="Times New Roman" w:hAnsi="Times New Roman" w:cs="Times New Roman"/>
          <w:i/>
          <w:sz w:val="24"/>
          <w:szCs w:val="24"/>
        </w:rPr>
        <w:t>service function</w:t>
      </w:r>
      <w:r>
        <w:rPr>
          <w:rFonts w:ascii="Times New Roman" w:hAnsi="Times New Roman" w:cs="Times New Roman"/>
          <w:i/>
          <w:sz w:val="24"/>
          <w:szCs w:val="24"/>
        </w:rPr>
        <w:t xml:space="preserve"> in the UK]</w:t>
      </w:r>
      <w:r w:rsidRPr="00657C7D">
        <w:rPr>
          <w:rFonts w:ascii="Times New Roman" w:hAnsi="Times New Roman" w:cs="Times New Roman"/>
          <w:i/>
          <w:sz w:val="24"/>
          <w:szCs w:val="24"/>
        </w:rPr>
        <w:t xml:space="preserve"> did product development, we’d be in control, but as it is developed in Holland</w:t>
      </w:r>
      <w:r>
        <w:rPr>
          <w:rFonts w:ascii="Times New Roman" w:hAnsi="Times New Roman" w:cs="Times New Roman"/>
          <w:i/>
          <w:sz w:val="24"/>
          <w:szCs w:val="24"/>
        </w:rPr>
        <w:t xml:space="preserve"> [product function]</w:t>
      </w:r>
      <w:r w:rsidRPr="00657C7D">
        <w:rPr>
          <w:rFonts w:ascii="Times New Roman" w:hAnsi="Times New Roman" w:cs="Times New Roman"/>
          <w:i/>
          <w:sz w:val="24"/>
          <w:szCs w:val="24"/>
        </w:rPr>
        <w:t xml:space="preserve">, we are always a step behind. We feedback </w:t>
      </w:r>
      <w:r>
        <w:rPr>
          <w:rFonts w:ascii="Times New Roman" w:hAnsi="Times New Roman" w:cs="Times New Roman"/>
          <w:i/>
          <w:sz w:val="24"/>
          <w:szCs w:val="24"/>
        </w:rPr>
        <w:t>changes</w:t>
      </w:r>
      <w:r w:rsidRPr="00657C7D">
        <w:rPr>
          <w:rFonts w:ascii="Times New Roman" w:hAnsi="Times New Roman" w:cs="Times New Roman"/>
          <w:i/>
          <w:sz w:val="24"/>
          <w:szCs w:val="24"/>
        </w:rPr>
        <w:t xml:space="preserve"> to</w:t>
      </w:r>
      <w:r>
        <w:rPr>
          <w:rFonts w:ascii="Times New Roman" w:hAnsi="Times New Roman" w:cs="Times New Roman"/>
          <w:i/>
          <w:sz w:val="24"/>
          <w:szCs w:val="24"/>
        </w:rPr>
        <w:t xml:space="preserve"> the product function in </w:t>
      </w:r>
      <w:r w:rsidRPr="00657C7D">
        <w:rPr>
          <w:rFonts w:ascii="Times New Roman" w:hAnsi="Times New Roman" w:cs="Times New Roman"/>
          <w:i/>
          <w:sz w:val="24"/>
          <w:szCs w:val="24"/>
        </w:rPr>
        <w:t xml:space="preserve">Holland, they feedback to software guys, </w:t>
      </w:r>
      <w:r>
        <w:rPr>
          <w:rFonts w:ascii="Times New Roman" w:hAnsi="Times New Roman" w:cs="Times New Roman"/>
          <w:i/>
          <w:sz w:val="24"/>
          <w:szCs w:val="24"/>
        </w:rPr>
        <w:t xml:space="preserve">also in Holland, </w:t>
      </w:r>
      <w:r w:rsidRPr="00657C7D">
        <w:rPr>
          <w:rFonts w:ascii="Times New Roman" w:hAnsi="Times New Roman" w:cs="Times New Roman"/>
          <w:i/>
          <w:sz w:val="24"/>
          <w:szCs w:val="24"/>
        </w:rPr>
        <w:t xml:space="preserve">who </w:t>
      </w:r>
      <w:r>
        <w:rPr>
          <w:rFonts w:ascii="Times New Roman" w:hAnsi="Times New Roman" w:cs="Times New Roman"/>
          <w:i/>
          <w:sz w:val="24"/>
          <w:szCs w:val="24"/>
        </w:rPr>
        <w:t xml:space="preserve">then </w:t>
      </w:r>
      <w:r w:rsidRPr="00657C7D">
        <w:rPr>
          <w:rFonts w:ascii="Times New Roman" w:hAnsi="Times New Roman" w:cs="Times New Roman"/>
          <w:i/>
          <w:sz w:val="24"/>
          <w:szCs w:val="24"/>
        </w:rPr>
        <w:t xml:space="preserve">send back updates to </w:t>
      </w:r>
      <w:r>
        <w:rPr>
          <w:rFonts w:ascii="Times New Roman" w:hAnsi="Times New Roman" w:cs="Times New Roman"/>
          <w:i/>
          <w:sz w:val="24"/>
          <w:szCs w:val="24"/>
        </w:rPr>
        <w:t>the product function, before they finally come to us</w:t>
      </w:r>
      <w:r w:rsidRPr="00657C7D">
        <w:rPr>
          <w:rFonts w:ascii="Times New Roman" w:hAnsi="Times New Roman" w:cs="Times New Roman"/>
          <w:i/>
          <w:sz w:val="24"/>
          <w:szCs w:val="24"/>
        </w:rPr>
        <w:t>.</w:t>
      </w:r>
      <w:r w:rsidRPr="00657C7D">
        <w:rPr>
          <w:rStyle w:val="CommentReference"/>
        </w:rPr>
        <w:t xml:space="preserve"> </w:t>
      </w:r>
      <w:r w:rsidRPr="00657C7D">
        <w:rPr>
          <w:rFonts w:ascii="Times New Roman" w:hAnsi="Times New Roman" w:cs="Times New Roman"/>
          <w:i/>
          <w:sz w:val="24"/>
          <w:szCs w:val="24"/>
        </w:rPr>
        <w:t>When there are issues,</w:t>
      </w:r>
      <w:r>
        <w:rPr>
          <w:rFonts w:ascii="Times New Roman" w:hAnsi="Times New Roman" w:cs="Times New Roman"/>
          <w:i/>
          <w:sz w:val="24"/>
          <w:szCs w:val="24"/>
        </w:rPr>
        <w:t xml:space="preserve"> communication is complex, and</w:t>
      </w:r>
      <w:r w:rsidRPr="00657C7D">
        <w:rPr>
          <w:rFonts w:ascii="Times New Roman" w:hAnsi="Times New Roman" w:cs="Times New Roman"/>
          <w:i/>
          <w:sz w:val="24"/>
          <w:szCs w:val="24"/>
        </w:rPr>
        <w:t xml:space="preserve"> it is hard to resolve quickly.</w:t>
      </w:r>
      <w:r w:rsidRPr="00657C7D">
        <w:rPr>
          <w:rFonts w:ascii="Times New Roman" w:hAnsi="Times New Roman" w:cs="Times New Roman"/>
          <w:sz w:val="24"/>
          <w:szCs w:val="24"/>
        </w:rPr>
        <w:t xml:space="preserve"> (Case A. Manager for Customer Services and Vision)</w:t>
      </w:r>
    </w:p>
    <w:p w14:paraId="787BA7A8" w14:textId="1179329F" w:rsidR="0077366E" w:rsidRDefault="0077366E" w:rsidP="0077366E">
      <w:pPr>
        <w:spacing w:line="360" w:lineRule="auto"/>
        <w:jc w:val="both"/>
        <w:rPr>
          <w:rFonts w:ascii="Times New Roman" w:hAnsi="Times New Roman" w:cs="Times New Roman"/>
          <w:sz w:val="24"/>
          <w:szCs w:val="24"/>
        </w:rPr>
      </w:pPr>
      <w:r>
        <w:rPr>
          <w:rFonts w:ascii="Times New Roman" w:hAnsi="Times New Roman" w:cs="Times New Roman"/>
          <w:iCs/>
          <w:sz w:val="24"/>
          <w:szCs w:val="24"/>
        </w:rPr>
        <w:t xml:space="preserve">In addition, the data shows that </w:t>
      </w:r>
      <w:r w:rsidRPr="00534831">
        <w:rPr>
          <w:rFonts w:ascii="Times New Roman" w:hAnsi="Times New Roman" w:cs="Times New Roman"/>
          <w:i/>
          <w:sz w:val="24"/>
          <w:szCs w:val="24"/>
        </w:rPr>
        <w:t>c</w:t>
      </w:r>
      <w:r w:rsidRPr="002757F4">
        <w:rPr>
          <w:rFonts w:ascii="Times New Roman" w:hAnsi="Times New Roman" w:cs="Times New Roman"/>
          <w:i/>
          <w:sz w:val="24"/>
          <w:szCs w:val="24"/>
        </w:rPr>
        <w:t>ustomers’ disapproval of service charges</w:t>
      </w:r>
      <w:r>
        <w:rPr>
          <w:rFonts w:ascii="Times New Roman" w:hAnsi="Times New Roman" w:cs="Times New Roman"/>
          <w:i/>
          <w:sz w:val="24"/>
          <w:szCs w:val="24"/>
        </w:rPr>
        <w:t xml:space="preserve"> </w:t>
      </w:r>
      <w:r>
        <w:rPr>
          <w:rFonts w:ascii="Times New Roman" w:hAnsi="Times New Roman" w:cs="Times New Roman"/>
          <w:sz w:val="24"/>
          <w:szCs w:val="24"/>
        </w:rPr>
        <w:t xml:space="preserve">is </w:t>
      </w:r>
      <w:r w:rsidRPr="009B3D72">
        <w:rPr>
          <w:rFonts w:ascii="Times New Roman" w:hAnsi="Times New Roman" w:cs="Times New Roman"/>
          <w:sz w:val="24"/>
          <w:szCs w:val="24"/>
        </w:rPr>
        <w:t>another</w:t>
      </w:r>
      <w:r>
        <w:rPr>
          <w:rFonts w:ascii="Times New Roman" w:hAnsi="Times New Roman" w:cs="Times New Roman"/>
          <w:sz w:val="24"/>
          <w:szCs w:val="24"/>
        </w:rPr>
        <w:t xml:space="preserve"> internal power boundary challenge. Lack of service function’s input towards activities</w:t>
      </w:r>
      <w:r w:rsidR="00197A3A">
        <w:rPr>
          <w:rFonts w:ascii="Times New Roman" w:hAnsi="Times New Roman" w:cs="Times New Roman"/>
          <w:sz w:val="24"/>
          <w:szCs w:val="24"/>
        </w:rPr>
        <w:t>,</w:t>
      </w:r>
      <w:r>
        <w:rPr>
          <w:rFonts w:ascii="Times New Roman" w:hAnsi="Times New Roman" w:cs="Times New Roman"/>
          <w:sz w:val="24"/>
          <w:szCs w:val="24"/>
        </w:rPr>
        <w:t xml:space="preserve"> such as </w:t>
      </w:r>
      <w:r w:rsidRPr="009B3D72">
        <w:rPr>
          <w:rFonts w:ascii="Times New Roman" w:hAnsi="Times New Roman" w:cs="Times New Roman"/>
          <w:sz w:val="24"/>
          <w:szCs w:val="24"/>
        </w:rPr>
        <w:t xml:space="preserve">service </w:t>
      </w:r>
      <w:r>
        <w:rPr>
          <w:rFonts w:ascii="Times New Roman" w:hAnsi="Times New Roman" w:cs="Times New Roman"/>
          <w:sz w:val="24"/>
          <w:szCs w:val="24"/>
        </w:rPr>
        <w:t>promotion and sales</w:t>
      </w:r>
      <w:r w:rsidR="00197A3A">
        <w:rPr>
          <w:rFonts w:ascii="Times New Roman" w:hAnsi="Times New Roman" w:cs="Times New Roman"/>
          <w:sz w:val="24"/>
          <w:szCs w:val="24"/>
        </w:rPr>
        <w:t>,</w:t>
      </w:r>
      <w:r>
        <w:rPr>
          <w:rFonts w:ascii="Times New Roman" w:hAnsi="Times New Roman" w:cs="Times New Roman"/>
          <w:sz w:val="24"/>
          <w:szCs w:val="24"/>
        </w:rPr>
        <w:t xml:space="preserve"> is evident </w:t>
      </w:r>
      <w:r w:rsidR="003E5BA4">
        <w:rPr>
          <w:rFonts w:ascii="Times New Roman" w:hAnsi="Times New Roman" w:cs="Times New Roman"/>
          <w:sz w:val="24"/>
          <w:szCs w:val="24"/>
        </w:rPr>
        <w:t>as</w:t>
      </w:r>
      <w:r>
        <w:rPr>
          <w:rFonts w:ascii="Times New Roman" w:hAnsi="Times New Roman" w:cs="Times New Roman"/>
          <w:sz w:val="24"/>
          <w:szCs w:val="24"/>
        </w:rPr>
        <w:t xml:space="preserve"> the underlying root cause in this case, as it leads to ineffective market messaging that leaves customers unconvinced about the price they have to pay for services. For instance, </w:t>
      </w:r>
      <w:r w:rsidRPr="009B3D72">
        <w:rPr>
          <w:rFonts w:ascii="Times New Roman" w:hAnsi="Times New Roman" w:cs="Times New Roman"/>
          <w:sz w:val="24"/>
          <w:szCs w:val="24"/>
        </w:rPr>
        <w:t>Case D</w:t>
      </w:r>
      <w:r>
        <w:rPr>
          <w:rFonts w:ascii="Times New Roman" w:hAnsi="Times New Roman" w:cs="Times New Roman"/>
          <w:sz w:val="24"/>
          <w:szCs w:val="24"/>
        </w:rPr>
        <w:t>’s</w:t>
      </w:r>
      <w:r w:rsidRPr="009B3D72">
        <w:rPr>
          <w:rFonts w:ascii="Times New Roman" w:hAnsi="Times New Roman" w:cs="Times New Roman"/>
          <w:sz w:val="24"/>
          <w:szCs w:val="24"/>
        </w:rPr>
        <w:t xml:space="preserve"> </w:t>
      </w:r>
      <w:r>
        <w:rPr>
          <w:rFonts w:ascii="Times New Roman" w:hAnsi="Times New Roman" w:cs="Times New Roman"/>
          <w:sz w:val="24"/>
          <w:szCs w:val="24"/>
        </w:rPr>
        <w:t xml:space="preserve">service function does not have the power to engage in service sales, and their </w:t>
      </w:r>
      <w:r w:rsidRPr="009B3D72">
        <w:rPr>
          <w:rFonts w:ascii="Times New Roman" w:hAnsi="Times New Roman" w:cs="Times New Roman"/>
          <w:sz w:val="24"/>
          <w:szCs w:val="24"/>
        </w:rPr>
        <w:t xml:space="preserve">sales </w:t>
      </w:r>
      <w:r>
        <w:rPr>
          <w:rFonts w:ascii="Times New Roman" w:hAnsi="Times New Roman" w:cs="Times New Roman"/>
          <w:sz w:val="24"/>
          <w:szCs w:val="24"/>
        </w:rPr>
        <w:t>function, who are inexperienced</w:t>
      </w:r>
      <w:r w:rsidRPr="009B3D72">
        <w:rPr>
          <w:rFonts w:ascii="Times New Roman" w:hAnsi="Times New Roman" w:cs="Times New Roman"/>
          <w:sz w:val="24"/>
          <w:szCs w:val="24"/>
        </w:rPr>
        <w:t xml:space="preserve"> </w:t>
      </w:r>
      <w:r>
        <w:rPr>
          <w:rFonts w:ascii="Times New Roman" w:hAnsi="Times New Roman" w:cs="Times New Roman"/>
          <w:sz w:val="24"/>
          <w:szCs w:val="24"/>
        </w:rPr>
        <w:t>in services,</w:t>
      </w:r>
      <w:r w:rsidRPr="009B3D72">
        <w:rPr>
          <w:rFonts w:ascii="Times New Roman" w:hAnsi="Times New Roman" w:cs="Times New Roman"/>
          <w:sz w:val="24"/>
          <w:szCs w:val="24"/>
        </w:rPr>
        <w:t xml:space="preserve"> </w:t>
      </w:r>
      <w:r>
        <w:rPr>
          <w:rFonts w:ascii="Times New Roman" w:hAnsi="Times New Roman" w:cs="Times New Roman"/>
          <w:sz w:val="24"/>
          <w:szCs w:val="24"/>
        </w:rPr>
        <w:t>struggle</w:t>
      </w:r>
      <w:r w:rsidRPr="009B3D72">
        <w:rPr>
          <w:rFonts w:ascii="Times New Roman" w:hAnsi="Times New Roman" w:cs="Times New Roman"/>
          <w:sz w:val="24"/>
          <w:szCs w:val="24"/>
        </w:rPr>
        <w:t xml:space="preserve"> to attractively package services to </w:t>
      </w:r>
      <w:r>
        <w:rPr>
          <w:rFonts w:ascii="Times New Roman" w:hAnsi="Times New Roman" w:cs="Times New Roman"/>
          <w:sz w:val="24"/>
          <w:szCs w:val="24"/>
        </w:rPr>
        <w:t xml:space="preserve">enable </w:t>
      </w:r>
      <w:r w:rsidRPr="009B3D72">
        <w:rPr>
          <w:rFonts w:ascii="Times New Roman" w:hAnsi="Times New Roman" w:cs="Times New Roman"/>
          <w:sz w:val="24"/>
          <w:szCs w:val="24"/>
        </w:rPr>
        <w:t xml:space="preserve">income </w:t>
      </w:r>
      <w:r>
        <w:rPr>
          <w:rFonts w:ascii="Times New Roman" w:hAnsi="Times New Roman" w:cs="Times New Roman"/>
          <w:sz w:val="24"/>
          <w:szCs w:val="24"/>
        </w:rPr>
        <w:t>generation from them</w:t>
      </w:r>
      <w:r w:rsidRPr="009B3D72">
        <w:rPr>
          <w:rFonts w:ascii="Times New Roman" w:hAnsi="Times New Roman" w:cs="Times New Roman"/>
          <w:sz w:val="24"/>
          <w:szCs w:val="24"/>
        </w:rPr>
        <w:t>.</w:t>
      </w:r>
      <w:r>
        <w:rPr>
          <w:rFonts w:ascii="Times New Roman" w:hAnsi="Times New Roman" w:cs="Times New Roman"/>
          <w:sz w:val="24"/>
          <w:szCs w:val="24"/>
        </w:rPr>
        <w:t xml:space="preserve"> Case E experienced a similar challenge and discussed that: </w:t>
      </w:r>
    </w:p>
    <w:p w14:paraId="3ADBCF3E" w14:textId="77777777" w:rsidR="0077366E" w:rsidRPr="00DB303E" w:rsidRDefault="0077366E" w:rsidP="0077366E">
      <w:pPr>
        <w:spacing w:line="360" w:lineRule="auto"/>
        <w:ind w:left="720"/>
        <w:jc w:val="both"/>
        <w:rPr>
          <w:rFonts w:ascii="Times New Roman" w:hAnsi="Times New Roman" w:cs="Times New Roman"/>
          <w:sz w:val="24"/>
          <w:szCs w:val="24"/>
        </w:rPr>
      </w:pPr>
      <w:r w:rsidRPr="009B3D72">
        <w:rPr>
          <w:rFonts w:ascii="Times New Roman" w:hAnsi="Times New Roman" w:cs="Times New Roman"/>
          <w:i/>
          <w:sz w:val="24"/>
          <w:szCs w:val="24"/>
          <w:lang w:val="en-NZ"/>
        </w:rPr>
        <w:t>We do</w:t>
      </w:r>
      <w:r>
        <w:rPr>
          <w:rFonts w:ascii="Times New Roman" w:hAnsi="Times New Roman" w:cs="Times New Roman"/>
          <w:i/>
          <w:sz w:val="24"/>
          <w:szCs w:val="24"/>
          <w:lang w:val="en-NZ"/>
        </w:rPr>
        <w:t>n’t have the authority to communicate</w:t>
      </w:r>
      <w:r w:rsidRPr="009B3D72">
        <w:rPr>
          <w:rFonts w:ascii="Times New Roman" w:hAnsi="Times New Roman" w:cs="Times New Roman"/>
          <w:i/>
          <w:sz w:val="24"/>
          <w:szCs w:val="24"/>
          <w:lang w:val="en-NZ"/>
        </w:rPr>
        <w:t xml:space="preserve"> </w:t>
      </w:r>
      <w:r>
        <w:rPr>
          <w:rFonts w:ascii="Times New Roman" w:hAnsi="Times New Roman" w:cs="Times New Roman"/>
          <w:i/>
          <w:sz w:val="24"/>
          <w:szCs w:val="24"/>
          <w:lang w:val="en-NZ"/>
        </w:rPr>
        <w:t>the usefulness of</w:t>
      </w:r>
      <w:r w:rsidRPr="009B3D72">
        <w:rPr>
          <w:rFonts w:ascii="Times New Roman" w:hAnsi="Times New Roman" w:cs="Times New Roman"/>
          <w:i/>
          <w:sz w:val="24"/>
          <w:szCs w:val="24"/>
          <w:lang w:val="en-NZ"/>
        </w:rPr>
        <w:t xml:space="preserve"> </w:t>
      </w:r>
      <w:r>
        <w:rPr>
          <w:rFonts w:ascii="Times New Roman" w:hAnsi="Times New Roman" w:cs="Times New Roman"/>
          <w:i/>
          <w:sz w:val="24"/>
          <w:szCs w:val="24"/>
          <w:lang w:val="en-NZ"/>
        </w:rPr>
        <w:t xml:space="preserve">our </w:t>
      </w:r>
      <w:r w:rsidRPr="009B3D72">
        <w:rPr>
          <w:rFonts w:ascii="Times New Roman" w:hAnsi="Times New Roman" w:cs="Times New Roman"/>
          <w:i/>
          <w:sz w:val="24"/>
          <w:szCs w:val="24"/>
          <w:lang w:val="en-NZ"/>
        </w:rPr>
        <w:t>services</w:t>
      </w:r>
      <w:r>
        <w:rPr>
          <w:rFonts w:ascii="Times New Roman" w:hAnsi="Times New Roman" w:cs="Times New Roman"/>
          <w:i/>
          <w:sz w:val="24"/>
          <w:szCs w:val="24"/>
          <w:lang w:val="en-NZ"/>
        </w:rPr>
        <w:t>, but if done correctly, it can</w:t>
      </w:r>
      <w:r w:rsidRPr="009B3D72">
        <w:rPr>
          <w:rFonts w:ascii="Times New Roman" w:hAnsi="Times New Roman" w:cs="Times New Roman"/>
          <w:i/>
          <w:sz w:val="24"/>
          <w:szCs w:val="24"/>
          <w:lang w:val="en-NZ"/>
        </w:rPr>
        <w:t xml:space="preserve"> </w:t>
      </w:r>
      <w:r>
        <w:rPr>
          <w:rFonts w:ascii="Times New Roman" w:hAnsi="Times New Roman" w:cs="Times New Roman"/>
          <w:i/>
          <w:sz w:val="24"/>
          <w:szCs w:val="24"/>
          <w:lang w:val="en-NZ"/>
        </w:rPr>
        <w:t>attract</w:t>
      </w:r>
      <w:r w:rsidRPr="009B3D72">
        <w:rPr>
          <w:rFonts w:ascii="Times New Roman" w:hAnsi="Times New Roman" w:cs="Times New Roman"/>
          <w:i/>
          <w:sz w:val="24"/>
          <w:szCs w:val="24"/>
          <w:lang w:val="en-NZ"/>
        </w:rPr>
        <w:t xml:space="preserve"> </w:t>
      </w:r>
      <w:r>
        <w:rPr>
          <w:rFonts w:ascii="Times New Roman" w:hAnsi="Times New Roman" w:cs="Times New Roman"/>
          <w:i/>
          <w:sz w:val="24"/>
          <w:szCs w:val="24"/>
          <w:lang w:val="en-NZ"/>
        </w:rPr>
        <w:t xml:space="preserve">many more </w:t>
      </w:r>
      <w:r w:rsidRPr="009B3D72">
        <w:rPr>
          <w:rFonts w:ascii="Times New Roman" w:hAnsi="Times New Roman" w:cs="Times New Roman"/>
          <w:i/>
          <w:sz w:val="24"/>
          <w:szCs w:val="24"/>
          <w:lang w:val="en-NZ"/>
        </w:rPr>
        <w:t>customers.</w:t>
      </w:r>
      <w:r w:rsidRPr="00684417">
        <w:rPr>
          <w:rFonts w:ascii="Times New Roman" w:hAnsi="Times New Roman" w:cs="Times New Roman"/>
          <w:sz w:val="24"/>
          <w:szCs w:val="24"/>
        </w:rPr>
        <w:t xml:space="preserve"> </w:t>
      </w:r>
      <w:r>
        <w:rPr>
          <w:rFonts w:ascii="Times New Roman" w:hAnsi="Times New Roman" w:cs="Times New Roman"/>
          <w:sz w:val="24"/>
          <w:szCs w:val="24"/>
        </w:rPr>
        <w:t xml:space="preserve">(Case E, </w:t>
      </w:r>
      <w:r w:rsidRPr="009B3D72">
        <w:rPr>
          <w:rFonts w:ascii="Times New Roman" w:hAnsi="Times New Roman" w:cs="Times New Roman"/>
          <w:sz w:val="24"/>
          <w:szCs w:val="24"/>
        </w:rPr>
        <w:t>Vice President</w:t>
      </w:r>
      <w:r>
        <w:rPr>
          <w:rFonts w:ascii="Times New Roman" w:hAnsi="Times New Roman" w:cs="Times New Roman"/>
          <w:sz w:val="24"/>
          <w:szCs w:val="24"/>
        </w:rPr>
        <w:t xml:space="preserve"> for Services)</w:t>
      </w:r>
    </w:p>
    <w:p w14:paraId="1DAA5711" w14:textId="77777777" w:rsidR="0077366E" w:rsidRDefault="0077366E" w:rsidP="0077366E">
      <w:pPr>
        <w:pStyle w:val="Heading3"/>
      </w:pPr>
      <w:r w:rsidRPr="009B3D72">
        <w:t>External power boundaries</w:t>
      </w:r>
    </w:p>
    <w:p w14:paraId="2ADADCFA" w14:textId="10D533C8" w:rsidR="0077366E" w:rsidRDefault="0077366E" w:rsidP="00964CF6">
      <w:pPr>
        <w:spacing w:before="240" w:line="360" w:lineRule="auto"/>
        <w:jc w:val="both"/>
        <w:rPr>
          <w:rFonts w:ascii="Times New Roman" w:hAnsi="Times New Roman" w:cs="Times New Roman"/>
          <w:sz w:val="24"/>
          <w:szCs w:val="24"/>
        </w:rPr>
      </w:pPr>
      <w:r w:rsidRPr="00DE49AF">
        <w:rPr>
          <w:rFonts w:ascii="Times New Roman" w:hAnsi="Times New Roman" w:cs="Times New Roman"/>
          <w:sz w:val="24"/>
          <w:szCs w:val="24"/>
        </w:rPr>
        <w:t xml:space="preserve">The analysis </w:t>
      </w:r>
      <w:r>
        <w:rPr>
          <w:rFonts w:ascii="Times New Roman" w:hAnsi="Times New Roman" w:cs="Times New Roman"/>
          <w:sz w:val="24"/>
          <w:szCs w:val="24"/>
        </w:rPr>
        <w:t xml:space="preserve">also </w:t>
      </w:r>
      <w:r w:rsidRPr="009B3D72">
        <w:rPr>
          <w:rFonts w:ascii="Times New Roman" w:hAnsi="Times New Roman" w:cs="Times New Roman"/>
          <w:sz w:val="24"/>
          <w:szCs w:val="24"/>
        </w:rPr>
        <w:t xml:space="preserve">identified a number of </w:t>
      </w:r>
      <w:r>
        <w:rPr>
          <w:rFonts w:ascii="Times New Roman" w:hAnsi="Times New Roman" w:cs="Times New Roman"/>
          <w:sz w:val="24"/>
          <w:szCs w:val="24"/>
        </w:rPr>
        <w:t>instances</w:t>
      </w:r>
      <w:r w:rsidRPr="009B3D72">
        <w:rPr>
          <w:rFonts w:ascii="Times New Roman" w:hAnsi="Times New Roman" w:cs="Times New Roman"/>
          <w:sz w:val="24"/>
          <w:szCs w:val="24"/>
        </w:rPr>
        <w:t xml:space="preserve"> where servitization </w:t>
      </w:r>
      <w:r>
        <w:rPr>
          <w:rFonts w:ascii="Times New Roman" w:hAnsi="Times New Roman" w:cs="Times New Roman"/>
          <w:sz w:val="24"/>
          <w:szCs w:val="24"/>
        </w:rPr>
        <w:t xml:space="preserve">disrupts the </w:t>
      </w:r>
      <w:r>
        <w:rPr>
          <w:rFonts w:ascii="Times New Roman" w:eastAsia="Times New Roman" w:hAnsi="Times New Roman" w:cs="Times New Roman"/>
          <w:sz w:val="24"/>
          <w:szCs w:val="24"/>
          <w:lang w:eastAsia="en-GB"/>
        </w:rPr>
        <w:t>preformed</w:t>
      </w:r>
      <w:r w:rsidRPr="009B3D72">
        <w:rPr>
          <w:rFonts w:ascii="Times New Roman" w:eastAsia="Times New Roman" w:hAnsi="Times New Roman" w:cs="Times New Roman"/>
          <w:sz w:val="24"/>
          <w:szCs w:val="24"/>
          <w:lang w:eastAsia="en-GB"/>
        </w:rPr>
        <w:t xml:space="preserve"> </w:t>
      </w:r>
      <w:r>
        <w:rPr>
          <w:rFonts w:ascii="Times New Roman" w:hAnsi="Times New Roman" w:cs="Times New Roman"/>
          <w:sz w:val="24"/>
          <w:szCs w:val="24"/>
        </w:rPr>
        <w:t xml:space="preserve">locus of control between manufacturers and their external partners and customers. The data revealed </w:t>
      </w:r>
      <w:r>
        <w:rPr>
          <w:rFonts w:ascii="Times New Roman" w:hAnsi="Times New Roman" w:cs="Times New Roman"/>
          <w:i/>
          <w:sz w:val="24"/>
          <w:szCs w:val="24"/>
        </w:rPr>
        <w:t>d</w:t>
      </w:r>
      <w:r w:rsidRPr="00FC6F5B">
        <w:rPr>
          <w:rFonts w:ascii="Times New Roman" w:hAnsi="Times New Roman" w:cs="Times New Roman"/>
          <w:i/>
          <w:sz w:val="24"/>
          <w:szCs w:val="24"/>
        </w:rPr>
        <w:t xml:space="preserve">ifficulties </w:t>
      </w:r>
      <w:r w:rsidRPr="00E1310E">
        <w:rPr>
          <w:rFonts w:ascii="Times New Roman" w:hAnsi="Times New Roman" w:cs="Times New Roman"/>
          <w:i/>
          <w:sz w:val="24"/>
          <w:szCs w:val="24"/>
        </w:rPr>
        <w:t>in building direct manufacturer-customer relationships</w:t>
      </w:r>
      <w:r>
        <w:rPr>
          <w:rFonts w:ascii="Times New Roman" w:hAnsi="Times New Roman" w:cs="Times New Roman"/>
          <w:sz w:val="24"/>
          <w:szCs w:val="24"/>
        </w:rPr>
        <w:t xml:space="preserve"> as</w:t>
      </w:r>
      <w:r>
        <w:rPr>
          <w:rFonts w:ascii="Times New Roman" w:hAnsi="Times New Roman" w:cs="Times New Roman"/>
          <w:i/>
          <w:sz w:val="24"/>
          <w:szCs w:val="24"/>
        </w:rPr>
        <w:t xml:space="preserve"> </w:t>
      </w:r>
      <w:r>
        <w:rPr>
          <w:rFonts w:ascii="Times New Roman" w:hAnsi="Times New Roman" w:cs="Times New Roman"/>
          <w:sz w:val="24"/>
          <w:szCs w:val="24"/>
        </w:rPr>
        <w:t xml:space="preserve">an external power boundary challenge. The root cause </w:t>
      </w:r>
      <w:r w:rsidR="00964CF6">
        <w:rPr>
          <w:rFonts w:ascii="Times New Roman" w:hAnsi="Times New Roman" w:cs="Times New Roman"/>
          <w:sz w:val="24"/>
          <w:szCs w:val="24"/>
        </w:rPr>
        <w:t xml:space="preserve">stems from the unsettle external power boundary where the manufacturer’s control over customer relationship is limited due to the reliance on the distributors, dealers and sellers to deal with customers. In this regards, </w:t>
      </w:r>
      <w:r>
        <w:rPr>
          <w:rFonts w:ascii="Times New Roman" w:hAnsi="Times New Roman" w:cs="Times New Roman"/>
          <w:sz w:val="24"/>
          <w:szCs w:val="24"/>
        </w:rPr>
        <w:t>Case F reports:</w:t>
      </w:r>
    </w:p>
    <w:p w14:paraId="295C2655" w14:textId="77777777" w:rsidR="0077366E" w:rsidRPr="009B3D72" w:rsidRDefault="0077366E" w:rsidP="0077366E">
      <w:pPr>
        <w:spacing w:before="240" w:line="360" w:lineRule="auto"/>
        <w:ind w:left="720"/>
        <w:jc w:val="both"/>
        <w:rPr>
          <w:rStyle w:val="apple-tab-span"/>
          <w:rFonts w:ascii="Times New Roman" w:hAnsi="Times New Roman" w:cs="Times New Roman"/>
          <w:sz w:val="24"/>
          <w:szCs w:val="24"/>
        </w:rPr>
      </w:pPr>
      <w:r w:rsidRPr="003E5BA4">
        <w:rPr>
          <w:rStyle w:val="apple-tab-span"/>
          <w:rFonts w:ascii="Times New Roman" w:hAnsi="Times New Roman" w:cs="Times New Roman"/>
          <w:i/>
          <w:iCs/>
          <w:sz w:val="24"/>
          <w:szCs w:val="24"/>
        </w:rPr>
        <w:t xml:space="preserve">The business model relies on partners to be the resellers </w:t>
      </w:r>
      <w:r w:rsidRPr="003E5BA4">
        <w:rPr>
          <w:rFonts w:ascii="Times New Roman" w:hAnsi="Times New Roman" w:cs="Times New Roman"/>
          <w:i/>
          <w:iCs/>
          <w:sz w:val="24"/>
          <w:szCs w:val="24"/>
        </w:rPr>
        <w:t xml:space="preserve">of our offerings, resulting in those </w:t>
      </w:r>
      <w:r w:rsidRPr="003E5BA4">
        <w:rPr>
          <w:rStyle w:val="apple-tab-span"/>
          <w:rFonts w:ascii="Times New Roman" w:hAnsi="Times New Roman" w:cs="Times New Roman"/>
          <w:i/>
          <w:iCs/>
          <w:sz w:val="24"/>
          <w:szCs w:val="24"/>
        </w:rPr>
        <w:t xml:space="preserve">partners </w:t>
      </w:r>
      <w:r w:rsidRPr="003E5BA4">
        <w:rPr>
          <w:rFonts w:ascii="Times New Roman" w:hAnsi="Times New Roman" w:cs="Times New Roman"/>
          <w:i/>
          <w:iCs/>
          <w:sz w:val="24"/>
          <w:szCs w:val="24"/>
        </w:rPr>
        <w:t>managing the customer relationships</w:t>
      </w:r>
      <w:r w:rsidRPr="009B3D72">
        <w:rPr>
          <w:rFonts w:ascii="Times New Roman" w:hAnsi="Times New Roman" w:cs="Times New Roman"/>
          <w:sz w:val="24"/>
          <w:szCs w:val="24"/>
        </w:rPr>
        <w:t>.</w:t>
      </w:r>
      <w:r>
        <w:rPr>
          <w:rStyle w:val="apple-tab-span"/>
          <w:rFonts w:ascii="Times New Roman" w:hAnsi="Times New Roman" w:cs="Times New Roman"/>
          <w:sz w:val="24"/>
          <w:szCs w:val="24"/>
        </w:rPr>
        <w:t xml:space="preserve"> (Case F, </w:t>
      </w:r>
      <w:r>
        <w:rPr>
          <w:rFonts w:ascii="Times New Roman" w:hAnsi="Times New Roman" w:cs="Times New Roman"/>
          <w:sz w:val="24"/>
          <w:szCs w:val="24"/>
        </w:rPr>
        <w:t>Senior Manager for Personnel Development</w:t>
      </w:r>
      <w:r>
        <w:rPr>
          <w:rStyle w:val="apple-tab-span"/>
          <w:rFonts w:ascii="Times New Roman" w:hAnsi="Times New Roman" w:cs="Times New Roman"/>
          <w:sz w:val="24"/>
          <w:szCs w:val="24"/>
        </w:rPr>
        <w:t>)</w:t>
      </w:r>
    </w:p>
    <w:p w14:paraId="4F37579B" w14:textId="77777777" w:rsidR="0077366E" w:rsidRDefault="0077366E" w:rsidP="0077366E">
      <w:pPr>
        <w:spacing w:before="240" w:line="360" w:lineRule="auto"/>
        <w:jc w:val="both"/>
        <w:rPr>
          <w:rFonts w:ascii="Times New Roman" w:hAnsi="Times New Roman" w:cs="Times New Roman"/>
          <w:i/>
          <w:sz w:val="24"/>
          <w:szCs w:val="24"/>
        </w:rPr>
      </w:pPr>
      <w:r>
        <w:rPr>
          <w:rFonts w:ascii="Times New Roman" w:hAnsi="Times New Roman" w:cs="Times New Roman"/>
          <w:sz w:val="24"/>
          <w:szCs w:val="24"/>
        </w:rPr>
        <w:t xml:space="preserve">Further probing into the data revealed </w:t>
      </w:r>
      <w:r>
        <w:rPr>
          <w:rFonts w:ascii="Times New Roman" w:hAnsi="Times New Roman" w:cs="Times New Roman"/>
          <w:i/>
          <w:sz w:val="24"/>
          <w:szCs w:val="24"/>
        </w:rPr>
        <w:t>d</w:t>
      </w:r>
      <w:r w:rsidRPr="0024539F">
        <w:rPr>
          <w:rFonts w:ascii="Times New Roman" w:hAnsi="Times New Roman" w:cs="Times New Roman"/>
          <w:i/>
          <w:sz w:val="24"/>
          <w:szCs w:val="24"/>
        </w:rPr>
        <w:t xml:space="preserve">ifficulties in building and controlling external partner collaborations </w:t>
      </w:r>
      <w:r>
        <w:rPr>
          <w:rFonts w:ascii="Times New Roman" w:hAnsi="Times New Roman" w:cs="Times New Roman"/>
          <w:sz w:val="24"/>
          <w:szCs w:val="24"/>
        </w:rPr>
        <w:t>as</w:t>
      </w:r>
      <w:r w:rsidRPr="0004145E">
        <w:rPr>
          <w:rFonts w:ascii="Times New Roman" w:hAnsi="Times New Roman" w:cs="Times New Roman"/>
          <w:sz w:val="24"/>
          <w:szCs w:val="24"/>
        </w:rPr>
        <w:t xml:space="preserve"> another </w:t>
      </w:r>
      <w:r>
        <w:rPr>
          <w:rFonts w:ascii="Times New Roman" w:hAnsi="Times New Roman" w:cs="Times New Roman"/>
          <w:sz w:val="24"/>
          <w:szCs w:val="24"/>
        </w:rPr>
        <w:t>power-related</w:t>
      </w:r>
      <w:r w:rsidRPr="0004145E">
        <w:rPr>
          <w:rFonts w:ascii="Times New Roman" w:hAnsi="Times New Roman" w:cs="Times New Roman"/>
          <w:sz w:val="24"/>
          <w:szCs w:val="24"/>
        </w:rPr>
        <w:t xml:space="preserve"> challenge</w:t>
      </w:r>
      <w:r w:rsidRPr="009B3D72">
        <w:rPr>
          <w:rFonts w:ascii="Times New Roman" w:hAnsi="Times New Roman" w:cs="Times New Roman"/>
          <w:sz w:val="24"/>
          <w:szCs w:val="24"/>
        </w:rPr>
        <w:t xml:space="preserve">. </w:t>
      </w:r>
      <w:r>
        <w:rPr>
          <w:rFonts w:ascii="Times New Roman" w:hAnsi="Times New Roman" w:cs="Times New Roman"/>
          <w:sz w:val="24"/>
          <w:szCs w:val="24"/>
        </w:rPr>
        <w:t>Servitization requires new infrastructure, and manufacturers rely on external</w:t>
      </w:r>
      <w:r w:rsidRPr="009B3D72">
        <w:rPr>
          <w:rFonts w:ascii="Times New Roman" w:hAnsi="Times New Roman" w:cs="Times New Roman"/>
          <w:sz w:val="24"/>
          <w:szCs w:val="24"/>
        </w:rPr>
        <w:t xml:space="preserve"> providers </w:t>
      </w:r>
      <w:r>
        <w:rPr>
          <w:rFonts w:ascii="Times New Roman" w:hAnsi="Times New Roman" w:cs="Times New Roman"/>
          <w:sz w:val="24"/>
          <w:szCs w:val="24"/>
        </w:rPr>
        <w:t>for</w:t>
      </w:r>
      <w:r w:rsidRPr="009B3D72">
        <w:rPr>
          <w:rFonts w:ascii="Times New Roman" w:hAnsi="Times New Roman" w:cs="Times New Roman"/>
          <w:sz w:val="24"/>
          <w:szCs w:val="24"/>
        </w:rPr>
        <w:t xml:space="preserve"> </w:t>
      </w:r>
      <w:r>
        <w:rPr>
          <w:rFonts w:ascii="Times New Roman" w:hAnsi="Times New Roman" w:cs="Times New Roman"/>
          <w:sz w:val="24"/>
          <w:szCs w:val="24"/>
        </w:rPr>
        <w:t xml:space="preserve">critical aspects (technology, data analysis, etc.) of service provision. This externalises control of those aspects </w:t>
      </w:r>
      <w:r w:rsidR="006534BA">
        <w:rPr>
          <w:rFonts w:ascii="Times New Roman" w:hAnsi="Times New Roman" w:cs="Times New Roman"/>
          <w:sz w:val="24"/>
          <w:szCs w:val="24"/>
        </w:rPr>
        <w:t xml:space="preserve">and this </w:t>
      </w:r>
      <w:r>
        <w:rPr>
          <w:rFonts w:ascii="Times New Roman" w:hAnsi="Times New Roman" w:cs="Times New Roman"/>
          <w:sz w:val="24"/>
          <w:szCs w:val="24"/>
        </w:rPr>
        <w:t xml:space="preserve">could be </w:t>
      </w:r>
      <w:r>
        <w:rPr>
          <w:rFonts w:ascii="Times New Roman" w:hAnsi="Times New Roman" w:cs="Times New Roman"/>
          <w:sz w:val="24"/>
          <w:szCs w:val="24"/>
        </w:rPr>
        <w:lastRenderedPageBreak/>
        <w:t xml:space="preserve">considered as the root cause that complicates </w:t>
      </w:r>
      <w:r w:rsidR="006534BA">
        <w:rPr>
          <w:rFonts w:ascii="Times New Roman" w:hAnsi="Times New Roman" w:cs="Times New Roman"/>
          <w:sz w:val="24"/>
          <w:szCs w:val="24"/>
        </w:rPr>
        <w:t xml:space="preserve">the </w:t>
      </w:r>
      <w:r>
        <w:rPr>
          <w:rFonts w:ascii="Times New Roman" w:hAnsi="Times New Roman" w:cs="Times New Roman"/>
          <w:sz w:val="24"/>
          <w:szCs w:val="24"/>
        </w:rPr>
        <w:t>effective management of the partner networks. Case G reports one such complication:</w:t>
      </w:r>
    </w:p>
    <w:p w14:paraId="1928AF26" w14:textId="77777777" w:rsidR="0077366E" w:rsidRDefault="0077366E" w:rsidP="0077366E">
      <w:pPr>
        <w:spacing w:before="240" w:line="360" w:lineRule="auto"/>
        <w:ind w:left="720"/>
        <w:jc w:val="both"/>
        <w:rPr>
          <w:rFonts w:ascii="Times New Roman" w:hAnsi="Times New Roman" w:cs="Times New Roman"/>
          <w:i/>
          <w:sz w:val="24"/>
          <w:szCs w:val="24"/>
        </w:rPr>
      </w:pPr>
      <w:r>
        <w:rPr>
          <w:rFonts w:ascii="Times New Roman" w:hAnsi="Times New Roman" w:cs="Times New Roman"/>
          <w:i/>
          <w:sz w:val="24"/>
          <w:szCs w:val="24"/>
        </w:rPr>
        <w:t>We</w:t>
      </w:r>
      <w:r w:rsidRPr="00DE49AF">
        <w:rPr>
          <w:rFonts w:ascii="Times New Roman" w:hAnsi="Times New Roman" w:cs="Times New Roman"/>
          <w:i/>
          <w:sz w:val="24"/>
          <w:szCs w:val="24"/>
        </w:rPr>
        <w:t xml:space="preserve"> wanted to keep a lot of the intellectual property, and they (software partners) wanted to commercialise </w:t>
      </w:r>
      <w:r>
        <w:rPr>
          <w:rFonts w:ascii="Times New Roman" w:hAnsi="Times New Roman" w:cs="Times New Roman"/>
          <w:i/>
          <w:sz w:val="24"/>
          <w:szCs w:val="24"/>
        </w:rPr>
        <w:t>it</w:t>
      </w:r>
      <w:r w:rsidRPr="00DE49AF">
        <w:rPr>
          <w:rFonts w:ascii="Times New Roman" w:hAnsi="Times New Roman" w:cs="Times New Roman"/>
          <w:i/>
          <w:sz w:val="24"/>
          <w:szCs w:val="24"/>
        </w:rPr>
        <w:t xml:space="preserve">. </w:t>
      </w:r>
      <w:r w:rsidRPr="009B3D72">
        <w:rPr>
          <w:rFonts w:ascii="Times New Roman" w:hAnsi="Times New Roman" w:cs="Times New Roman"/>
          <w:i/>
          <w:sz w:val="24"/>
          <w:szCs w:val="24"/>
        </w:rPr>
        <w:t xml:space="preserve">We wanted them to do this </w:t>
      </w:r>
      <w:r>
        <w:rPr>
          <w:rFonts w:ascii="Times New Roman" w:hAnsi="Times New Roman" w:cs="Times New Roman"/>
          <w:i/>
          <w:sz w:val="24"/>
          <w:szCs w:val="24"/>
        </w:rPr>
        <w:t>for</w:t>
      </w:r>
      <w:r w:rsidRPr="00DE49AF">
        <w:rPr>
          <w:rFonts w:ascii="Times New Roman" w:hAnsi="Times New Roman" w:cs="Times New Roman"/>
          <w:i/>
          <w:sz w:val="24"/>
          <w:szCs w:val="24"/>
        </w:rPr>
        <w:t xml:space="preserve"> us, and</w:t>
      </w:r>
      <w:r w:rsidRPr="009B3D72">
        <w:rPr>
          <w:rFonts w:ascii="Times New Roman" w:hAnsi="Times New Roman" w:cs="Times New Roman"/>
          <w:i/>
          <w:sz w:val="24"/>
          <w:szCs w:val="24"/>
        </w:rPr>
        <w:t xml:space="preserve"> not go ahead and sell our solutions to the rest of the market.</w:t>
      </w:r>
      <w:r>
        <w:rPr>
          <w:rFonts w:ascii="Times New Roman" w:hAnsi="Times New Roman" w:cs="Times New Roman"/>
          <w:i/>
          <w:sz w:val="24"/>
          <w:szCs w:val="24"/>
        </w:rPr>
        <w:t xml:space="preserve"> </w:t>
      </w:r>
      <w:r w:rsidRPr="00AE5BFC">
        <w:rPr>
          <w:rFonts w:ascii="Times New Roman" w:hAnsi="Times New Roman" w:cs="Times New Roman"/>
          <w:sz w:val="24"/>
          <w:szCs w:val="24"/>
        </w:rPr>
        <w:t>(Case G, Head of Services)</w:t>
      </w:r>
    </w:p>
    <w:p w14:paraId="48D4167A" w14:textId="77777777" w:rsidR="0077366E" w:rsidRPr="0016532D" w:rsidRDefault="0077366E" w:rsidP="0077366E">
      <w:pPr>
        <w:pStyle w:val="Heading3"/>
      </w:pPr>
      <w:r w:rsidRPr="0016532D">
        <w:t xml:space="preserve">Management </w:t>
      </w:r>
      <w:r>
        <w:t>interventions</w:t>
      </w:r>
    </w:p>
    <w:p w14:paraId="0B6F1FB7" w14:textId="3FC29DE4" w:rsidR="0077366E" w:rsidRDefault="0077366E" w:rsidP="0077366E">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S</w:t>
      </w:r>
      <w:r w:rsidRPr="00DE49AF">
        <w:rPr>
          <w:rFonts w:ascii="Times New Roman" w:hAnsi="Times New Roman" w:cs="Times New Roman"/>
          <w:sz w:val="24"/>
          <w:szCs w:val="24"/>
        </w:rPr>
        <w:t xml:space="preserve">ervitization </w:t>
      </w:r>
      <w:r>
        <w:rPr>
          <w:rFonts w:ascii="Times New Roman" w:hAnsi="Times New Roman" w:cs="Times New Roman"/>
          <w:sz w:val="24"/>
          <w:szCs w:val="24"/>
        </w:rPr>
        <w:t>puts s</w:t>
      </w:r>
      <w:r w:rsidRPr="00DE49AF">
        <w:rPr>
          <w:rFonts w:ascii="Times New Roman" w:hAnsi="Times New Roman" w:cs="Times New Roman"/>
          <w:sz w:val="24"/>
          <w:szCs w:val="24"/>
        </w:rPr>
        <w:t xml:space="preserve">ubstantial </w:t>
      </w:r>
      <w:r>
        <w:rPr>
          <w:rFonts w:ascii="Times New Roman" w:hAnsi="Times New Roman" w:cs="Times New Roman"/>
          <w:sz w:val="24"/>
          <w:szCs w:val="24"/>
        </w:rPr>
        <w:t xml:space="preserve">strains on the </w:t>
      </w:r>
      <w:r>
        <w:rPr>
          <w:rFonts w:ascii="Times New Roman" w:eastAsia="Times New Roman" w:hAnsi="Times New Roman" w:cs="Times New Roman"/>
          <w:sz w:val="24"/>
          <w:szCs w:val="24"/>
          <w:lang w:eastAsia="en-GB"/>
        </w:rPr>
        <w:t>preformed</w:t>
      </w:r>
      <w:r w:rsidRPr="00DE49AF">
        <w:rPr>
          <w:rFonts w:ascii="Times New Roman" w:hAnsi="Times New Roman" w:cs="Times New Roman"/>
          <w:sz w:val="24"/>
          <w:szCs w:val="24"/>
        </w:rPr>
        <w:t xml:space="preserve"> </w:t>
      </w:r>
      <w:r w:rsidRPr="009B3D72">
        <w:rPr>
          <w:rFonts w:ascii="Times New Roman" w:hAnsi="Times New Roman" w:cs="Times New Roman"/>
          <w:sz w:val="24"/>
          <w:szCs w:val="24"/>
        </w:rPr>
        <w:t xml:space="preserve">power </w:t>
      </w:r>
      <w:r>
        <w:rPr>
          <w:rFonts w:ascii="Times New Roman" w:hAnsi="Times New Roman" w:cs="Times New Roman"/>
          <w:sz w:val="24"/>
          <w:szCs w:val="24"/>
        </w:rPr>
        <w:t>boundaries</w:t>
      </w:r>
      <w:r w:rsidRPr="009B3D72">
        <w:rPr>
          <w:rFonts w:ascii="Times New Roman" w:hAnsi="Times New Roman" w:cs="Times New Roman"/>
          <w:sz w:val="24"/>
          <w:szCs w:val="24"/>
        </w:rPr>
        <w:t xml:space="preserve"> </w:t>
      </w:r>
      <w:r>
        <w:rPr>
          <w:rFonts w:ascii="Times New Roman" w:hAnsi="Times New Roman" w:cs="Times New Roman"/>
          <w:sz w:val="24"/>
          <w:szCs w:val="24"/>
        </w:rPr>
        <w:t xml:space="preserve">of a </w:t>
      </w:r>
      <w:r w:rsidRPr="009B3D72">
        <w:rPr>
          <w:rFonts w:ascii="Times New Roman" w:hAnsi="Times New Roman" w:cs="Times New Roman"/>
          <w:sz w:val="24"/>
          <w:szCs w:val="24"/>
        </w:rPr>
        <w:t>product-</w:t>
      </w:r>
      <w:r w:rsidR="003F0C9C">
        <w:rPr>
          <w:rFonts w:ascii="Times New Roman" w:hAnsi="Times New Roman" w:cs="Times New Roman"/>
          <w:sz w:val="24"/>
          <w:szCs w:val="24"/>
        </w:rPr>
        <w:t>focused</w:t>
      </w:r>
      <w:r w:rsidRPr="009B3D72">
        <w:rPr>
          <w:rFonts w:ascii="Times New Roman" w:hAnsi="Times New Roman" w:cs="Times New Roman"/>
          <w:sz w:val="24"/>
          <w:szCs w:val="24"/>
        </w:rPr>
        <w:t xml:space="preserve"> manufactur</w:t>
      </w:r>
      <w:r>
        <w:rPr>
          <w:rFonts w:ascii="Times New Roman" w:hAnsi="Times New Roman" w:cs="Times New Roman"/>
          <w:sz w:val="24"/>
          <w:szCs w:val="24"/>
        </w:rPr>
        <w:t>er, which can</w:t>
      </w:r>
      <w:r w:rsidRPr="009B3D72">
        <w:rPr>
          <w:rFonts w:ascii="Times New Roman" w:hAnsi="Times New Roman" w:cs="Times New Roman"/>
          <w:sz w:val="24"/>
          <w:szCs w:val="24"/>
        </w:rPr>
        <w:t xml:space="preserve"> significantly</w:t>
      </w:r>
      <w:r>
        <w:rPr>
          <w:rFonts w:ascii="Times New Roman" w:hAnsi="Times New Roman" w:cs="Times New Roman"/>
          <w:sz w:val="24"/>
          <w:szCs w:val="24"/>
        </w:rPr>
        <w:t xml:space="preserve"> alter dependencies between the manufacturers’ internal and external actors (e.g., employees, third party firms etc.)</w:t>
      </w:r>
      <w:r w:rsidRPr="009B3D72">
        <w:rPr>
          <w:rFonts w:ascii="Times New Roman" w:hAnsi="Times New Roman" w:cs="Times New Roman"/>
          <w:sz w:val="24"/>
          <w:szCs w:val="24"/>
        </w:rPr>
        <w:t xml:space="preserve">. </w:t>
      </w:r>
      <w:r w:rsidRPr="0004145E">
        <w:rPr>
          <w:rFonts w:ascii="Times New Roman" w:hAnsi="Times New Roman" w:cs="Times New Roman"/>
          <w:sz w:val="24"/>
          <w:szCs w:val="24"/>
        </w:rPr>
        <w:t xml:space="preserve">In addressing these </w:t>
      </w:r>
      <w:r>
        <w:rPr>
          <w:rFonts w:ascii="Times New Roman" w:hAnsi="Times New Roman" w:cs="Times New Roman"/>
          <w:sz w:val="24"/>
          <w:szCs w:val="24"/>
        </w:rPr>
        <w:t>challenges</w:t>
      </w:r>
      <w:r w:rsidRPr="0004145E">
        <w:rPr>
          <w:rFonts w:ascii="Times New Roman" w:hAnsi="Times New Roman" w:cs="Times New Roman"/>
          <w:sz w:val="24"/>
          <w:szCs w:val="24"/>
        </w:rPr>
        <w:t xml:space="preserve">, the managerial actions undertaken by the case companies </w:t>
      </w:r>
      <w:r>
        <w:rPr>
          <w:rFonts w:ascii="Times New Roman" w:hAnsi="Times New Roman" w:cs="Times New Roman"/>
          <w:sz w:val="24"/>
          <w:szCs w:val="24"/>
        </w:rPr>
        <w:t xml:space="preserve">were </w:t>
      </w:r>
      <w:r w:rsidRPr="0004145E">
        <w:rPr>
          <w:rFonts w:ascii="Times New Roman" w:hAnsi="Times New Roman" w:cs="Times New Roman"/>
          <w:sz w:val="24"/>
          <w:szCs w:val="24"/>
        </w:rPr>
        <w:t xml:space="preserve">aimed at: </w:t>
      </w:r>
      <w:r>
        <w:rPr>
          <w:rFonts w:ascii="Times New Roman" w:hAnsi="Times New Roman" w:cs="Times New Roman"/>
          <w:sz w:val="24"/>
          <w:szCs w:val="24"/>
        </w:rPr>
        <w:t>(</w:t>
      </w:r>
      <w:r w:rsidRPr="009B3D72">
        <w:rPr>
          <w:rFonts w:ascii="Times New Roman" w:hAnsi="Times New Roman" w:cs="Times New Roman"/>
          <w:sz w:val="24"/>
          <w:szCs w:val="24"/>
        </w:rPr>
        <w:t>a) formali</w:t>
      </w:r>
      <w:r>
        <w:rPr>
          <w:rFonts w:ascii="Times New Roman" w:hAnsi="Times New Roman" w:cs="Times New Roman"/>
          <w:sz w:val="24"/>
          <w:szCs w:val="24"/>
        </w:rPr>
        <w:t>s</w:t>
      </w:r>
      <w:r w:rsidRPr="009B3D72">
        <w:rPr>
          <w:rFonts w:ascii="Times New Roman" w:hAnsi="Times New Roman" w:cs="Times New Roman"/>
          <w:sz w:val="24"/>
          <w:szCs w:val="24"/>
        </w:rPr>
        <w:t xml:space="preserve">ing communication and decision-making structures to </w:t>
      </w:r>
      <w:r>
        <w:rPr>
          <w:rFonts w:ascii="Times New Roman" w:hAnsi="Times New Roman" w:cs="Times New Roman"/>
          <w:sz w:val="24"/>
          <w:szCs w:val="24"/>
        </w:rPr>
        <w:t xml:space="preserve">align and </w:t>
      </w:r>
      <w:r w:rsidRPr="009B3D72">
        <w:rPr>
          <w:rFonts w:ascii="Times New Roman" w:hAnsi="Times New Roman" w:cs="Times New Roman"/>
          <w:sz w:val="24"/>
          <w:szCs w:val="24"/>
        </w:rPr>
        <w:t xml:space="preserve">empower the service function with defined authority over service-related decisions across different business functions; </w:t>
      </w:r>
      <w:r>
        <w:rPr>
          <w:rFonts w:ascii="Times New Roman" w:hAnsi="Times New Roman" w:cs="Times New Roman"/>
          <w:sz w:val="24"/>
          <w:szCs w:val="24"/>
        </w:rPr>
        <w:t>(</w:t>
      </w:r>
      <w:r w:rsidRPr="009B3D72">
        <w:rPr>
          <w:rFonts w:ascii="Times New Roman" w:hAnsi="Times New Roman" w:cs="Times New Roman"/>
          <w:sz w:val="24"/>
          <w:szCs w:val="24"/>
        </w:rPr>
        <w:t>b) internal</w:t>
      </w:r>
      <w:r>
        <w:rPr>
          <w:rFonts w:ascii="Times New Roman" w:hAnsi="Times New Roman" w:cs="Times New Roman"/>
          <w:sz w:val="24"/>
          <w:szCs w:val="24"/>
        </w:rPr>
        <w:t>i</w:t>
      </w:r>
      <w:r w:rsidRPr="009B3D72">
        <w:rPr>
          <w:rFonts w:ascii="Times New Roman" w:hAnsi="Times New Roman" w:cs="Times New Roman"/>
          <w:sz w:val="24"/>
          <w:szCs w:val="24"/>
        </w:rPr>
        <w:t>sing control over customer</w:t>
      </w:r>
      <w:r>
        <w:rPr>
          <w:rFonts w:ascii="Times New Roman" w:hAnsi="Times New Roman" w:cs="Times New Roman"/>
          <w:sz w:val="24"/>
          <w:szCs w:val="24"/>
        </w:rPr>
        <w:t xml:space="preserve"> </w:t>
      </w:r>
      <w:r w:rsidRPr="009B3D72">
        <w:rPr>
          <w:rFonts w:ascii="Times New Roman" w:hAnsi="Times New Roman" w:cs="Times New Roman"/>
          <w:sz w:val="24"/>
          <w:szCs w:val="24"/>
        </w:rPr>
        <w:t xml:space="preserve">relationships; and </w:t>
      </w:r>
      <w:r>
        <w:rPr>
          <w:rFonts w:ascii="Times New Roman" w:hAnsi="Times New Roman" w:cs="Times New Roman"/>
          <w:sz w:val="24"/>
          <w:szCs w:val="24"/>
        </w:rPr>
        <w:t>(</w:t>
      </w:r>
      <w:r w:rsidRPr="009B3D72">
        <w:rPr>
          <w:rFonts w:ascii="Times New Roman" w:hAnsi="Times New Roman" w:cs="Times New Roman"/>
          <w:sz w:val="24"/>
          <w:szCs w:val="24"/>
        </w:rPr>
        <w:t xml:space="preserve">c) understanding </w:t>
      </w:r>
      <w:r w:rsidR="003E5BA4">
        <w:rPr>
          <w:rFonts w:ascii="Times New Roman" w:hAnsi="Times New Roman" w:cs="Times New Roman"/>
          <w:sz w:val="24"/>
          <w:szCs w:val="24"/>
        </w:rPr>
        <w:t xml:space="preserve">the </w:t>
      </w:r>
      <w:r w:rsidRPr="009B3D72">
        <w:rPr>
          <w:rFonts w:ascii="Times New Roman" w:hAnsi="Times New Roman" w:cs="Times New Roman"/>
          <w:sz w:val="24"/>
          <w:szCs w:val="24"/>
        </w:rPr>
        <w:t>service delivery network and power</w:t>
      </w:r>
      <w:r>
        <w:rPr>
          <w:rFonts w:ascii="Times New Roman" w:hAnsi="Times New Roman" w:cs="Times New Roman"/>
          <w:sz w:val="24"/>
          <w:szCs w:val="24"/>
        </w:rPr>
        <w:t xml:space="preserve"> </w:t>
      </w:r>
      <w:r w:rsidRPr="009B3D72">
        <w:rPr>
          <w:rFonts w:ascii="Times New Roman" w:hAnsi="Times New Roman" w:cs="Times New Roman"/>
          <w:sz w:val="24"/>
          <w:szCs w:val="24"/>
        </w:rPr>
        <w:t>dependencies to strengthen the</w:t>
      </w:r>
      <w:r>
        <w:rPr>
          <w:rFonts w:ascii="Times New Roman" w:hAnsi="Times New Roman" w:cs="Times New Roman"/>
          <w:sz w:val="24"/>
          <w:szCs w:val="24"/>
        </w:rPr>
        <w:t xml:space="preserve"> firm’s</w:t>
      </w:r>
      <w:r w:rsidRPr="009B3D72">
        <w:rPr>
          <w:rFonts w:ascii="Times New Roman" w:hAnsi="Times New Roman" w:cs="Times New Roman"/>
          <w:sz w:val="24"/>
          <w:szCs w:val="24"/>
        </w:rPr>
        <w:t xml:space="preserve"> leadership position</w:t>
      </w:r>
      <w:r>
        <w:rPr>
          <w:rFonts w:ascii="Times New Roman" w:hAnsi="Times New Roman" w:cs="Times New Roman"/>
          <w:sz w:val="24"/>
          <w:szCs w:val="24"/>
        </w:rPr>
        <w:t>,</w:t>
      </w:r>
      <w:r w:rsidRPr="009B3D72">
        <w:rPr>
          <w:rFonts w:ascii="Times New Roman" w:hAnsi="Times New Roman" w:cs="Times New Roman"/>
          <w:sz w:val="24"/>
          <w:szCs w:val="24"/>
        </w:rPr>
        <w:t xml:space="preserve"> </w:t>
      </w:r>
      <w:r>
        <w:rPr>
          <w:rFonts w:ascii="Times New Roman" w:hAnsi="Times New Roman" w:cs="Times New Roman"/>
          <w:sz w:val="24"/>
          <w:szCs w:val="24"/>
        </w:rPr>
        <w:t>and</w:t>
      </w:r>
      <w:r w:rsidRPr="009B3D72">
        <w:rPr>
          <w:rFonts w:ascii="Times New Roman" w:hAnsi="Times New Roman" w:cs="Times New Roman"/>
          <w:sz w:val="24"/>
          <w:szCs w:val="24"/>
        </w:rPr>
        <w:t xml:space="preserve"> maintain </w:t>
      </w:r>
      <w:r>
        <w:rPr>
          <w:rFonts w:ascii="Times New Roman" w:hAnsi="Times New Roman" w:cs="Times New Roman"/>
          <w:sz w:val="24"/>
          <w:szCs w:val="24"/>
        </w:rPr>
        <w:t xml:space="preserve">satisfactory </w:t>
      </w:r>
      <w:r w:rsidRPr="009B3D72">
        <w:rPr>
          <w:rFonts w:ascii="Times New Roman" w:hAnsi="Times New Roman" w:cs="Times New Roman"/>
          <w:sz w:val="24"/>
          <w:szCs w:val="24"/>
        </w:rPr>
        <w:t xml:space="preserve">control over </w:t>
      </w:r>
      <w:r>
        <w:rPr>
          <w:rFonts w:ascii="Times New Roman" w:hAnsi="Times New Roman" w:cs="Times New Roman"/>
          <w:sz w:val="24"/>
          <w:szCs w:val="24"/>
        </w:rPr>
        <w:t>network partners</w:t>
      </w:r>
      <w:r w:rsidRPr="009B3D72">
        <w:rPr>
          <w:rFonts w:ascii="Times New Roman" w:hAnsi="Times New Roman" w:cs="Times New Roman"/>
          <w:sz w:val="24"/>
          <w:szCs w:val="24"/>
        </w:rPr>
        <w:t>.</w:t>
      </w:r>
    </w:p>
    <w:p w14:paraId="41205758" w14:textId="77777777" w:rsidR="0077366E" w:rsidRPr="0016532D" w:rsidRDefault="0077366E" w:rsidP="0077366E">
      <w:pPr>
        <w:pStyle w:val="Heading2"/>
      </w:pPr>
      <w:r w:rsidRPr="0016532D">
        <w:t xml:space="preserve">4.2 </w:t>
      </w:r>
      <w:r>
        <w:t>Competency</w:t>
      </w:r>
      <w:r w:rsidRPr="0016532D">
        <w:t xml:space="preserve"> </w:t>
      </w:r>
      <w:r>
        <w:t>boundaries</w:t>
      </w:r>
    </w:p>
    <w:p w14:paraId="10C396B9" w14:textId="38221569" w:rsidR="0077366E" w:rsidRDefault="0077366E" w:rsidP="0077366E">
      <w:pPr>
        <w:spacing w:line="360" w:lineRule="auto"/>
        <w:jc w:val="both"/>
        <w:rPr>
          <w:rFonts w:ascii="Times New Roman" w:hAnsi="Times New Roman" w:cs="Times New Roman"/>
          <w:sz w:val="24"/>
          <w:szCs w:val="24"/>
        </w:rPr>
      </w:pPr>
      <w:r>
        <w:rPr>
          <w:rFonts w:ascii="Times New Roman" w:hAnsi="Times New Roman" w:cs="Times New Roman"/>
          <w:sz w:val="24"/>
          <w:szCs w:val="24"/>
        </w:rPr>
        <w:t>The analysis then identified</w:t>
      </w:r>
      <w:r w:rsidRPr="009B3D72">
        <w:rPr>
          <w:rFonts w:ascii="Times New Roman" w:hAnsi="Times New Roman" w:cs="Times New Roman"/>
          <w:sz w:val="24"/>
          <w:szCs w:val="24"/>
        </w:rPr>
        <w:t xml:space="preserve"> four </w:t>
      </w:r>
      <w:r>
        <w:rPr>
          <w:rFonts w:ascii="Times New Roman" w:hAnsi="Times New Roman" w:cs="Times New Roman"/>
          <w:sz w:val="24"/>
          <w:szCs w:val="24"/>
        </w:rPr>
        <w:t xml:space="preserve">servitization challenges </w:t>
      </w:r>
      <w:r w:rsidRPr="009B3D72">
        <w:rPr>
          <w:rFonts w:ascii="Times New Roman" w:hAnsi="Times New Roman" w:cs="Times New Roman"/>
          <w:sz w:val="24"/>
          <w:szCs w:val="24"/>
        </w:rPr>
        <w:t>emerg</w:t>
      </w:r>
      <w:r>
        <w:rPr>
          <w:rFonts w:ascii="Times New Roman" w:hAnsi="Times New Roman" w:cs="Times New Roman"/>
          <w:sz w:val="24"/>
          <w:szCs w:val="24"/>
        </w:rPr>
        <w:t>ing</w:t>
      </w:r>
      <w:r w:rsidRPr="009B3D72">
        <w:rPr>
          <w:rFonts w:ascii="Times New Roman" w:hAnsi="Times New Roman" w:cs="Times New Roman"/>
          <w:sz w:val="24"/>
          <w:szCs w:val="24"/>
        </w:rPr>
        <w:t xml:space="preserve"> </w:t>
      </w:r>
      <w:r>
        <w:rPr>
          <w:rFonts w:ascii="Times New Roman" w:hAnsi="Times New Roman" w:cs="Times New Roman"/>
          <w:sz w:val="24"/>
          <w:szCs w:val="24"/>
        </w:rPr>
        <w:t>from conflicts in</w:t>
      </w:r>
      <w:r w:rsidRPr="009B3D72">
        <w:rPr>
          <w:rFonts w:ascii="Times New Roman" w:hAnsi="Times New Roman" w:cs="Times New Roman"/>
          <w:sz w:val="24"/>
          <w:szCs w:val="24"/>
        </w:rPr>
        <w:t xml:space="preserve"> </w:t>
      </w:r>
      <w:r>
        <w:rPr>
          <w:rFonts w:ascii="Times New Roman" w:hAnsi="Times New Roman" w:cs="Times New Roman"/>
          <w:sz w:val="24"/>
          <w:szCs w:val="24"/>
        </w:rPr>
        <w:t>comprehending the services</w:t>
      </w:r>
      <w:r w:rsidRPr="00097172">
        <w:rPr>
          <w:rFonts w:ascii="Times New Roman" w:hAnsi="Times New Roman" w:cs="Times New Roman"/>
          <w:sz w:val="24"/>
          <w:szCs w:val="24"/>
        </w:rPr>
        <w:t xml:space="preserve"> </w:t>
      </w:r>
      <w:r>
        <w:rPr>
          <w:rFonts w:ascii="Times New Roman" w:hAnsi="Times New Roman" w:cs="Times New Roman"/>
          <w:sz w:val="24"/>
          <w:szCs w:val="24"/>
        </w:rPr>
        <w:t>concept, and the organisational readiness towards</w:t>
      </w:r>
      <w:r w:rsidR="003E5BA4">
        <w:rPr>
          <w:rFonts w:ascii="Times New Roman" w:hAnsi="Times New Roman" w:cs="Times New Roman"/>
          <w:sz w:val="24"/>
          <w:szCs w:val="24"/>
        </w:rPr>
        <w:t xml:space="preserve"> the provision of</w:t>
      </w:r>
      <w:r>
        <w:rPr>
          <w:rFonts w:ascii="Times New Roman" w:hAnsi="Times New Roman" w:cs="Times New Roman"/>
          <w:sz w:val="24"/>
          <w:szCs w:val="24"/>
        </w:rPr>
        <w:t xml:space="preserve"> services (Table 3</w:t>
      </w:r>
      <w:r w:rsidRPr="009B3D72">
        <w:rPr>
          <w:rFonts w:ascii="Times New Roman" w:hAnsi="Times New Roman" w:cs="Times New Roman"/>
          <w:sz w:val="24"/>
          <w:szCs w:val="24"/>
        </w:rPr>
        <w:t>)</w:t>
      </w:r>
      <w:r>
        <w:rPr>
          <w:rFonts w:ascii="Times New Roman" w:hAnsi="Times New Roman" w:cs="Times New Roman"/>
          <w:sz w:val="24"/>
          <w:szCs w:val="24"/>
        </w:rPr>
        <w:t xml:space="preserve">. </w:t>
      </w:r>
      <w:r w:rsidRPr="009B3D72">
        <w:rPr>
          <w:rFonts w:ascii="Times New Roman" w:hAnsi="Times New Roman" w:cs="Times New Roman"/>
          <w:sz w:val="24"/>
          <w:szCs w:val="24"/>
        </w:rPr>
        <w:t xml:space="preserve">Interestingly, our case companies showed </w:t>
      </w:r>
      <w:r>
        <w:rPr>
          <w:rFonts w:ascii="Times New Roman" w:hAnsi="Times New Roman" w:cs="Times New Roman"/>
          <w:sz w:val="24"/>
          <w:szCs w:val="24"/>
        </w:rPr>
        <w:t>that the competency-related challenges only affect manufacturers’ external boundaries.</w:t>
      </w:r>
    </w:p>
    <w:p w14:paraId="3A7A032F" w14:textId="77777777" w:rsidR="000343CE" w:rsidRDefault="000343CE" w:rsidP="0077366E">
      <w:pPr>
        <w:spacing w:line="360" w:lineRule="auto"/>
        <w:jc w:val="both"/>
        <w:rPr>
          <w:rFonts w:ascii="Times New Roman" w:hAnsi="Times New Roman" w:cs="Times New Roman"/>
          <w:sz w:val="24"/>
          <w:szCs w:val="24"/>
        </w:rPr>
      </w:pPr>
    </w:p>
    <w:p w14:paraId="75D902F4" w14:textId="77777777" w:rsidR="0077366E" w:rsidRDefault="0077366E"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w:t>
      </w:r>
    </w:p>
    <w:p w14:paraId="21534586" w14:textId="77777777" w:rsidR="0077366E" w:rsidRDefault="0077366E"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Table 3 about here.</w:t>
      </w:r>
    </w:p>
    <w:p w14:paraId="129EFB53" w14:textId="11AB011F" w:rsidR="0077366E" w:rsidRDefault="0077366E"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w:t>
      </w:r>
    </w:p>
    <w:p w14:paraId="6856B762" w14:textId="77777777" w:rsidR="00CF284B" w:rsidRDefault="00CF284B"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p>
    <w:p w14:paraId="781C6A3A" w14:textId="77777777" w:rsidR="0077366E" w:rsidRPr="00C726A4" w:rsidRDefault="0077366E" w:rsidP="0077366E">
      <w:pPr>
        <w:pStyle w:val="Heading3"/>
      </w:pPr>
      <w:r w:rsidRPr="00C726A4">
        <w:t xml:space="preserve">External </w:t>
      </w:r>
      <w:r>
        <w:t>competency</w:t>
      </w:r>
      <w:r w:rsidRPr="00C726A4">
        <w:t xml:space="preserve"> boundaries</w:t>
      </w:r>
    </w:p>
    <w:p w14:paraId="7524336B" w14:textId="77777777" w:rsidR="0077366E" w:rsidRPr="009B3D72" w:rsidRDefault="0077366E" w:rsidP="0077366E">
      <w:pPr>
        <w:spacing w:line="360" w:lineRule="auto"/>
        <w:jc w:val="both"/>
        <w:rPr>
          <w:rFonts w:ascii="Times New Roman" w:hAnsi="Times New Roman" w:cs="Times New Roman"/>
          <w:sz w:val="24"/>
          <w:szCs w:val="24"/>
        </w:rPr>
      </w:pPr>
      <w:r>
        <w:rPr>
          <w:rFonts w:ascii="Times New Roman" w:hAnsi="Times New Roman" w:cs="Times New Roman"/>
          <w:sz w:val="24"/>
          <w:szCs w:val="24"/>
        </w:rPr>
        <w:t>A review of the interview data showed that many m</w:t>
      </w:r>
      <w:r w:rsidRPr="00A40714">
        <w:rPr>
          <w:rFonts w:ascii="Times New Roman" w:hAnsi="Times New Roman" w:cs="Times New Roman"/>
          <w:sz w:val="24"/>
          <w:szCs w:val="24"/>
        </w:rPr>
        <w:t>anufacturers</w:t>
      </w:r>
      <w:r>
        <w:rPr>
          <w:rFonts w:ascii="Times New Roman" w:hAnsi="Times New Roman" w:cs="Times New Roman"/>
          <w:i/>
          <w:sz w:val="24"/>
          <w:szCs w:val="24"/>
        </w:rPr>
        <w:t xml:space="preserve"> </w:t>
      </w:r>
      <w:r w:rsidRPr="003B7F14">
        <w:rPr>
          <w:rFonts w:ascii="Times New Roman" w:hAnsi="Times New Roman" w:cs="Times New Roman"/>
          <w:sz w:val="24"/>
          <w:szCs w:val="24"/>
        </w:rPr>
        <w:t>face</w:t>
      </w:r>
      <w:r>
        <w:rPr>
          <w:rFonts w:ascii="Times New Roman" w:hAnsi="Times New Roman" w:cs="Times New Roman"/>
          <w:sz w:val="24"/>
          <w:szCs w:val="24"/>
        </w:rPr>
        <w:t>d</w:t>
      </w:r>
      <w:r w:rsidRPr="003B7F14">
        <w:rPr>
          <w:rFonts w:ascii="Times New Roman" w:hAnsi="Times New Roman" w:cs="Times New Roman"/>
          <w:sz w:val="24"/>
          <w:szCs w:val="24"/>
        </w:rPr>
        <w:t xml:space="preserve"> </w:t>
      </w:r>
      <w:r>
        <w:rPr>
          <w:rFonts w:ascii="Times New Roman" w:hAnsi="Times New Roman" w:cs="Times New Roman"/>
          <w:i/>
          <w:sz w:val="24"/>
          <w:szCs w:val="24"/>
        </w:rPr>
        <w:t>d</w:t>
      </w:r>
      <w:r w:rsidRPr="00867E1C">
        <w:rPr>
          <w:rFonts w:ascii="Times New Roman" w:hAnsi="Times New Roman" w:cs="Times New Roman"/>
          <w:i/>
          <w:sz w:val="24"/>
          <w:szCs w:val="24"/>
        </w:rPr>
        <w:t>ifficulties in formulating effective approaches for o</w:t>
      </w:r>
      <w:r>
        <w:rPr>
          <w:rFonts w:ascii="Times New Roman" w:hAnsi="Times New Roman" w:cs="Times New Roman"/>
          <w:i/>
          <w:sz w:val="24"/>
          <w:szCs w:val="24"/>
        </w:rPr>
        <w:t>perating in the services market</w:t>
      </w:r>
      <w:r w:rsidRPr="009B3D72">
        <w:rPr>
          <w:rFonts w:ascii="Times New Roman" w:hAnsi="Times New Roman" w:cs="Times New Roman"/>
          <w:sz w:val="24"/>
          <w:szCs w:val="24"/>
        </w:rPr>
        <w:t>. Although dedicated service industries (e.g.</w:t>
      </w:r>
      <w:r>
        <w:rPr>
          <w:rFonts w:ascii="Times New Roman" w:hAnsi="Times New Roman" w:cs="Times New Roman"/>
          <w:sz w:val="24"/>
          <w:szCs w:val="24"/>
        </w:rPr>
        <w:t>,</w:t>
      </w:r>
      <w:r w:rsidRPr="009B3D72">
        <w:rPr>
          <w:rFonts w:ascii="Times New Roman" w:hAnsi="Times New Roman" w:cs="Times New Roman"/>
          <w:sz w:val="24"/>
          <w:szCs w:val="24"/>
        </w:rPr>
        <w:t xml:space="preserve"> consulting, legal) have developed best practices</w:t>
      </w:r>
      <w:r>
        <w:rPr>
          <w:rFonts w:ascii="Times New Roman" w:hAnsi="Times New Roman" w:cs="Times New Roman"/>
          <w:sz w:val="24"/>
          <w:szCs w:val="24"/>
        </w:rPr>
        <w:t>,</w:t>
      </w:r>
      <w:r w:rsidRPr="009B3D72">
        <w:rPr>
          <w:rFonts w:ascii="Times New Roman" w:hAnsi="Times New Roman" w:cs="Times New Roman"/>
          <w:sz w:val="24"/>
          <w:szCs w:val="24"/>
        </w:rPr>
        <w:t xml:space="preserve"> </w:t>
      </w:r>
      <w:r>
        <w:rPr>
          <w:rFonts w:ascii="Times New Roman" w:hAnsi="Times New Roman" w:cs="Times New Roman"/>
          <w:sz w:val="24"/>
          <w:szCs w:val="24"/>
        </w:rPr>
        <w:t>such as those related to</w:t>
      </w:r>
      <w:r w:rsidRPr="009B3D72">
        <w:rPr>
          <w:rFonts w:ascii="Times New Roman" w:hAnsi="Times New Roman" w:cs="Times New Roman"/>
          <w:sz w:val="24"/>
          <w:szCs w:val="24"/>
        </w:rPr>
        <w:t xml:space="preserve"> contracting, pricing, </w:t>
      </w:r>
      <w:r>
        <w:rPr>
          <w:rFonts w:ascii="Times New Roman" w:hAnsi="Times New Roman" w:cs="Times New Roman"/>
          <w:sz w:val="24"/>
          <w:szCs w:val="24"/>
        </w:rPr>
        <w:t xml:space="preserve">and </w:t>
      </w:r>
      <w:r w:rsidRPr="009B3D72">
        <w:rPr>
          <w:rFonts w:ascii="Times New Roman" w:hAnsi="Times New Roman" w:cs="Times New Roman"/>
          <w:sz w:val="24"/>
          <w:szCs w:val="24"/>
        </w:rPr>
        <w:t>valuation</w:t>
      </w:r>
      <w:r>
        <w:rPr>
          <w:rFonts w:ascii="Times New Roman" w:hAnsi="Times New Roman" w:cs="Times New Roman"/>
          <w:sz w:val="24"/>
          <w:szCs w:val="24"/>
        </w:rPr>
        <w:t>, m</w:t>
      </w:r>
      <w:r w:rsidRPr="00A40714">
        <w:rPr>
          <w:rFonts w:ascii="Times New Roman" w:hAnsi="Times New Roman" w:cs="Times New Roman"/>
          <w:sz w:val="24"/>
          <w:szCs w:val="24"/>
        </w:rPr>
        <w:t>anufacturers</w:t>
      </w:r>
      <w:r>
        <w:rPr>
          <w:rFonts w:ascii="Times New Roman" w:hAnsi="Times New Roman" w:cs="Times New Roman"/>
          <w:sz w:val="24"/>
          <w:szCs w:val="24"/>
        </w:rPr>
        <w:t>’ lack of</w:t>
      </w:r>
      <w:r w:rsidRPr="009B3D72">
        <w:rPr>
          <w:rFonts w:ascii="Times New Roman" w:hAnsi="Times New Roman" w:cs="Times New Roman"/>
          <w:sz w:val="24"/>
          <w:szCs w:val="24"/>
        </w:rPr>
        <w:t xml:space="preserve"> such expertise</w:t>
      </w:r>
      <w:r>
        <w:rPr>
          <w:rFonts w:ascii="Times New Roman" w:hAnsi="Times New Roman" w:cs="Times New Roman"/>
          <w:sz w:val="24"/>
          <w:szCs w:val="24"/>
        </w:rPr>
        <w:t xml:space="preserve"> becomes the root cause of</w:t>
      </w:r>
      <w:r w:rsidRPr="009B3D72">
        <w:rPr>
          <w:rFonts w:ascii="Times New Roman" w:hAnsi="Times New Roman" w:cs="Times New Roman"/>
          <w:sz w:val="24"/>
          <w:szCs w:val="24"/>
        </w:rPr>
        <w:t xml:space="preserve"> </w:t>
      </w:r>
      <w:r>
        <w:rPr>
          <w:rFonts w:ascii="Times New Roman" w:hAnsi="Times New Roman" w:cs="Times New Roman"/>
          <w:sz w:val="24"/>
          <w:szCs w:val="24"/>
        </w:rPr>
        <w:t xml:space="preserve">various hurdles in the context of service delivery. For instance, </w:t>
      </w:r>
      <w:r w:rsidRPr="009B3D72">
        <w:rPr>
          <w:rFonts w:ascii="Times New Roman" w:hAnsi="Times New Roman" w:cs="Times New Roman"/>
          <w:sz w:val="24"/>
          <w:szCs w:val="24"/>
        </w:rPr>
        <w:t>Case B</w:t>
      </w:r>
      <w:r>
        <w:rPr>
          <w:rFonts w:ascii="Times New Roman" w:hAnsi="Times New Roman" w:cs="Times New Roman"/>
          <w:sz w:val="24"/>
          <w:szCs w:val="24"/>
        </w:rPr>
        <w:t xml:space="preserve"> reports:</w:t>
      </w:r>
    </w:p>
    <w:p w14:paraId="08D595EC" w14:textId="77777777" w:rsidR="0077366E" w:rsidRPr="009B3D72" w:rsidRDefault="0077366E" w:rsidP="0077366E">
      <w:pPr>
        <w:spacing w:line="360" w:lineRule="auto"/>
        <w:ind w:left="720"/>
        <w:jc w:val="both"/>
        <w:rPr>
          <w:rFonts w:ascii="Times New Roman" w:hAnsi="Times New Roman" w:cs="Times New Roman"/>
          <w:i/>
          <w:sz w:val="24"/>
          <w:szCs w:val="24"/>
        </w:rPr>
      </w:pPr>
      <w:r w:rsidRPr="009B3D72">
        <w:rPr>
          <w:rFonts w:ascii="Times New Roman" w:hAnsi="Times New Roman" w:cs="Times New Roman"/>
          <w:i/>
          <w:sz w:val="24"/>
          <w:szCs w:val="24"/>
        </w:rPr>
        <w:lastRenderedPageBreak/>
        <w:t>Industry knowledge is crucial. We are a printing company. Servitization is a really new horizon. It requires us to understand how the industry works outside of just printing, so that’s a huge challenge</w:t>
      </w:r>
      <w:r w:rsidRPr="009B3D72">
        <w:rPr>
          <w:i/>
        </w:rPr>
        <w:t>.</w:t>
      </w:r>
      <w:r>
        <w:rPr>
          <w:rFonts w:ascii="Times New Roman" w:hAnsi="Times New Roman" w:cs="Times New Roman"/>
          <w:sz w:val="24"/>
          <w:szCs w:val="24"/>
        </w:rPr>
        <w:t xml:space="preserve"> (Case B, Director of Product Development and Delivery)</w:t>
      </w:r>
    </w:p>
    <w:p w14:paraId="04E53091" w14:textId="3ECF03A2" w:rsidR="0077366E" w:rsidRDefault="0077366E" w:rsidP="0077366E">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Furthermore, evidence from the case companies suggests, m</w:t>
      </w:r>
      <w:r w:rsidRPr="00A40714">
        <w:rPr>
          <w:rFonts w:ascii="Times New Roman" w:hAnsi="Times New Roman" w:cs="Times New Roman"/>
          <w:sz w:val="24"/>
          <w:szCs w:val="24"/>
        </w:rPr>
        <w:t>anufacturers</w:t>
      </w:r>
      <w:r>
        <w:rPr>
          <w:rFonts w:ascii="Times New Roman" w:hAnsi="Times New Roman" w:cs="Times New Roman"/>
          <w:sz w:val="24"/>
          <w:szCs w:val="24"/>
        </w:rPr>
        <w:t xml:space="preserve">’ </w:t>
      </w:r>
      <w:r>
        <w:rPr>
          <w:rFonts w:ascii="Times New Roman" w:hAnsi="Times New Roman" w:cs="Times New Roman"/>
          <w:i/>
          <w:sz w:val="24"/>
          <w:szCs w:val="24"/>
        </w:rPr>
        <w:t>l</w:t>
      </w:r>
      <w:r w:rsidRPr="00A40714">
        <w:rPr>
          <w:rFonts w:ascii="Times New Roman" w:hAnsi="Times New Roman" w:cs="Times New Roman"/>
          <w:i/>
          <w:sz w:val="24"/>
          <w:szCs w:val="24"/>
        </w:rPr>
        <w:t xml:space="preserve">imited </w:t>
      </w:r>
      <w:r w:rsidRPr="00867E1C">
        <w:rPr>
          <w:rFonts w:ascii="Times New Roman" w:hAnsi="Times New Roman" w:cs="Times New Roman"/>
          <w:i/>
          <w:sz w:val="24"/>
          <w:szCs w:val="24"/>
          <w:lang w:eastAsia="en-GB"/>
        </w:rPr>
        <w:t>range of service offerings circumscribed to existing clientele</w:t>
      </w:r>
      <w:r>
        <w:rPr>
          <w:rFonts w:ascii="Times New Roman" w:hAnsi="Times New Roman" w:cs="Times New Roman"/>
          <w:sz w:val="24"/>
          <w:szCs w:val="24"/>
          <w:lang w:eastAsia="en-GB"/>
        </w:rPr>
        <w:t xml:space="preserve"> is representative of another challenge. In this case, </w:t>
      </w:r>
      <w:r w:rsidR="00376DDF">
        <w:rPr>
          <w:rFonts w:ascii="Times New Roman" w:hAnsi="Times New Roman" w:cs="Times New Roman"/>
          <w:sz w:val="24"/>
          <w:szCs w:val="24"/>
          <w:lang w:eastAsia="en-GB"/>
        </w:rPr>
        <w:t>the l</w:t>
      </w:r>
      <w:r>
        <w:rPr>
          <w:rFonts w:ascii="Times New Roman" w:hAnsi="Times New Roman" w:cs="Times New Roman"/>
          <w:sz w:val="24"/>
          <w:szCs w:val="24"/>
        </w:rPr>
        <w:t xml:space="preserve">ack of expert knowledge on requirements of the service market </w:t>
      </w:r>
      <w:r w:rsidR="00376DDF">
        <w:rPr>
          <w:rFonts w:ascii="Times New Roman" w:hAnsi="Times New Roman" w:cs="Times New Roman"/>
          <w:sz w:val="24"/>
          <w:szCs w:val="24"/>
        </w:rPr>
        <w:t xml:space="preserve">is emerged as the root cause, which </w:t>
      </w:r>
      <w:r>
        <w:rPr>
          <w:rFonts w:ascii="Times New Roman" w:hAnsi="Times New Roman" w:cs="Times New Roman"/>
          <w:sz w:val="24"/>
          <w:szCs w:val="24"/>
        </w:rPr>
        <w:t>hinders m</w:t>
      </w:r>
      <w:r w:rsidRPr="00A40714">
        <w:rPr>
          <w:rFonts w:ascii="Times New Roman" w:hAnsi="Times New Roman" w:cs="Times New Roman"/>
          <w:sz w:val="24"/>
          <w:szCs w:val="24"/>
        </w:rPr>
        <w:t>anufacturers</w:t>
      </w:r>
      <w:r>
        <w:rPr>
          <w:rFonts w:ascii="Times New Roman" w:hAnsi="Times New Roman" w:cs="Times New Roman"/>
          <w:sz w:val="24"/>
          <w:szCs w:val="24"/>
        </w:rPr>
        <w:t xml:space="preserve">’ </w:t>
      </w:r>
      <w:r w:rsidRPr="00DE49AF">
        <w:rPr>
          <w:rFonts w:ascii="Times New Roman" w:hAnsi="Times New Roman" w:cs="Times New Roman"/>
          <w:sz w:val="24"/>
          <w:szCs w:val="24"/>
        </w:rPr>
        <w:t>ability to effective</w:t>
      </w:r>
      <w:r>
        <w:rPr>
          <w:rFonts w:ascii="Times New Roman" w:hAnsi="Times New Roman" w:cs="Times New Roman"/>
          <w:sz w:val="24"/>
          <w:szCs w:val="24"/>
        </w:rPr>
        <w:t>ly</w:t>
      </w:r>
      <w:r w:rsidRPr="00DE49AF">
        <w:rPr>
          <w:rFonts w:ascii="Times New Roman" w:hAnsi="Times New Roman" w:cs="Times New Roman"/>
          <w:sz w:val="24"/>
          <w:szCs w:val="24"/>
        </w:rPr>
        <w:t xml:space="preserve"> create </w:t>
      </w:r>
      <w:r>
        <w:rPr>
          <w:rFonts w:ascii="Times New Roman" w:hAnsi="Times New Roman" w:cs="Times New Roman"/>
          <w:sz w:val="24"/>
          <w:szCs w:val="24"/>
        </w:rPr>
        <w:t xml:space="preserve">services of </w:t>
      </w:r>
      <w:r w:rsidRPr="00DE49AF">
        <w:rPr>
          <w:rFonts w:ascii="Times New Roman" w:hAnsi="Times New Roman" w:cs="Times New Roman"/>
          <w:sz w:val="24"/>
          <w:szCs w:val="24"/>
        </w:rPr>
        <w:t xml:space="preserve">value </w:t>
      </w:r>
      <w:r>
        <w:rPr>
          <w:rFonts w:ascii="Times New Roman" w:hAnsi="Times New Roman" w:cs="Times New Roman"/>
          <w:sz w:val="24"/>
          <w:szCs w:val="24"/>
        </w:rPr>
        <w:t>for</w:t>
      </w:r>
      <w:r w:rsidRPr="00DE49AF">
        <w:rPr>
          <w:rFonts w:ascii="Times New Roman" w:hAnsi="Times New Roman" w:cs="Times New Roman"/>
          <w:sz w:val="24"/>
          <w:szCs w:val="24"/>
        </w:rPr>
        <w:t xml:space="preserve"> </w:t>
      </w:r>
      <w:r>
        <w:rPr>
          <w:rFonts w:ascii="Times New Roman" w:hAnsi="Times New Roman" w:cs="Times New Roman"/>
          <w:sz w:val="24"/>
          <w:szCs w:val="24"/>
        </w:rPr>
        <w:t xml:space="preserve">a wider </w:t>
      </w:r>
      <w:proofErr w:type="gramStart"/>
      <w:r>
        <w:rPr>
          <w:rFonts w:ascii="Times New Roman" w:hAnsi="Times New Roman" w:cs="Times New Roman"/>
          <w:sz w:val="24"/>
          <w:szCs w:val="24"/>
        </w:rPr>
        <w:t>customer-base</w:t>
      </w:r>
      <w:proofErr w:type="gramEnd"/>
      <w:r>
        <w:rPr>
          <w:rFonts w:ascii="Times New Roman" w:hAnsi="Times New Roman" w:cs="Times New Roman"/>
          <w:sz w:val="24"/>
          <w:szCs w:val="24"/>
        </w:rPr>
        <w:t>. For instance, Cases B and H report:</w:t>
      </w:r>
    </w:p>
    <w:p w14:paraId="6784D622" w14:textId="77777777" w:rsidR="0077366E" w:rsidRDefault="0077366E" w:rsidP="0077366E">
      <w:pPr>
        <w:spacing w:line="360" w:lineRule="auto"/>
        <w:ind w:left="720"/>
        <w:jc w:val="both"/>
        <w:rPr>
          <w:rFonts w:ascii="Times New Roman" w:hAnsi="Times New Roman" w:cs="Times New Roman"/>
          <w:sz w:val="24"/>
          <w:szCs w:val="24"/>
        </w:rPr>
      </w:pPr>
      <w:r w:rsidRPr="009B3D72">
        <w:rPr>
          <w:rFonts w:ascii="Times New Roman" w:hAnsi="Times New Roman" w:cs="Times New Roman"/>
          <w:i/>
          <w:sz w:val="24"/>
          <w:szCs w:val="24"/>
        </w:rPr>
        <w:t>We need to understan</w:t>
      </w:r>
      <w:r>
        <w:rPr>
          <w:rFonts w:ascii="Times New Roman" w:hAnsi="Times New Roman" w:cs="Times New Roman"/>
          <w:i/>
          <w:sz w:val="24"/>
          <w:szCs w:val="24"/>
        </w:rPr>
        <w:t>d the customer better, so the d</w:t>
      </w:r>
      <w:r w:rsidRPr="009B3D72">
        <w:rPr>
          <w:rFonts w:ascii="Times New Roman" w:hAnsi="Times New Roman" w:cs="Times New Roman"/>
          <w:i/>
          <w:sz w:val="24"/>
          <w:szCs w:val="24"/>
        </w:rPr>
        <w:t xml:space="preserve">evelopment is </w:t>
      </w:r>
      <w:r>
        <w:rPr>
          <w:rFonts w:ascii="Times New Roman" w:hAnsi="Times New Roman" w:cs="Times New Roman"/>
          <w:i/>
          <w:sz w:val="24"/>
          <w:szCs w:val="24"/>
        </w:rPr>
        <w:t xml:space="preserve">in customers’ interests. </w:t>
      </w:r>
      <w:r>
        <w:rPr>
          <w:rFonts w:ascii="Times New Roman" w:hAnsi="Times New Roman" w:cs="Times New Roman"/>
          <w:sz w:val="24"/>
          <w:szCs w:val="24"/>
        </w:rPr>
        <w:t>(Case B, Director of Product Development and Delivery)</w:t>
      </w:r>
    </w:p>
    <w:p w14:paraId="6E17BDAD" w14:textId="77777777" w:rsidR="0077366E" w:rsidRPr="00E11048" w:rsidRDefault="0077366E" w:rsidP="0077366E">
      <w:pPr>
        <w:spacing w:line="360" w:lineRule="auto"/>
        <w:ind w:left="720"/>
        <w:jc w:val="both"/>
        <w:rPr>
          <w:rFonts w:ascii="Times New Roman" w:hAnsi="Times New Roman" w:cs="Times New Roman"/>
          <w:i/>
          <w:sz w:val="24"/>
          <w:szCs w:val="24"/>
        </w:rPr>
      </w:pPr>
      <w:r>
        <w:rPr>
          <w:rFonts w:ascii="Times New Roman" w:hAnsi="Times New Roman" w:cs="Times New Roman"/>
          <w:i/>
          <w:sz w:val="24"/>
          <w:szCs w:val="24"/>
        </w:rPr>
        <w:t>Most</w:t>
      </w:r>
      <w:r w:rsidRPr="00E11048">
        <w:rPr>
          <w:rFonts w:ascii="Times New Roman" w:hAnsi="Times New Roman" w:cs="Times New Roman"/>
          <w:i/>
          <w:sz w:val="24"/>
          <w:szCs w:val="24"/>
        </w:rPr>
        <w:t xml:space="preserve"> of our </w:t>
      </w:r>
      <w:r>
        <w:rPr>
          <w:rFonts w:ascii="Times New Roman" w:hAnsi="Times New Roman" w:cs="Times New Roman"/>
          <w:i/>
          <w:sz w:val="24"/>
          <w:szCs w:val="24"/>
        </w:rPr>
        <w:t>service</w:t>
      </w:r>
      <w:r w:rsidRPr="00E11048">
        <w:rPr>
          <w:rFonts w:ascii="Times New Roman" w:hAnsi="Times New Roman" w:cs="Times New Roman"/>
          <w:i/>
          <w:sz w:val="24"/>
          <w:szCs w:val="24"/>
        </w:rPr>
        <w:t xml:space="preserve"> offerings failed to gain traction</w:t>
      </w:r>
      <w:r>
        <w:rPr>
          <w:rFonts w:ascii="Times New Roman" w:hAnsi="Times New Roman" w:cs="Times New Roman"/>
          <w:i/>
          <w:sz w:val="24"/>
          <w:szCs w:val="24"/>
        </w:rPr>
        <w:t xml:space="preserve"> </w:t>
      </w:r>
      <w:r w:rsidRPr="00E11048">
        <w:rPr>
          <w:rFonts w:ascii="Times New Roman" w:hAnsi="Times New Roman" w:cs="Times New Roman"/>
          <w:i/>
          <w:sz w:val="24"/>
          <w:szCs w:val="24"/>
        </w:rPr>
        <w:t>because customer challenges</w:t>
      </w:r>
      <w:r>
        <w:rPr>
          <w:rFonts w:ascii="Times New Roman" w:hAnsi="Times New Roman" w:cs="Times New Roman"/>
          <w:i/>
          <w:sz w:val="24"/>
          <w:szCs w:val="24"/>
        </w:rPr>
        <w:t xml:space="preserve"> </w:t>
      </w:r>
      <w:r w:rsidRPr="00E11048">
        <w:rPr>
          <w:rFonts w:ascii="Times New Roman" w:hAnsi="Times New Roman" w:cs="Times New Roman"/>
          <w:i/>
          <w:sz w:val="24"/>
          <w:szCs w:val="24"/>
        </w:rPr>
        <w:t>and needs were not understood by the development team</w:t>
      </w:r>
      <w:r>
        <w:rPr>
          <w:rFonts w:ascii="Times New Roman" w:hAnsi="Times New Roman" w:cs="Times New Roman"/>
          <w:i/>
          <w:sz w:val="24"/>
          <w:szCs w:val="24"/>
        </w:rPr>
        <w:t xml:space="preserve">. </w:t>
      </w:r>
      <w:r>
        <w:rPr>
          <w:rFonts w:ascii="Times New Roman" w:hAnsi="Times New Roman" w:cs="Times New Roman"/>
          <w:sz w:val="24"/>
          <w:szCs w:val="24"/>
        </w:rPr>
        <w:t>(Case H,</w:t>
      </w:r>
      <w:r w:rsidRPr="00E11048">
        <w:rPr>
          <w:rFonts w:ascii="Times New Roman" w:hAnsi="Times New Roman" w:cs="Times New Roman"/>
          <w:sz w:val="24"/>
          <w:szCs w:val="24"/>
        </w:rPr>
        <w:t xml:space="preserve"> Director of After</w:t>
      </w:r>
      <w:r>
        <w:rPr>
          <w:rFonts w:ascii="Times New Roman" w:hAnsi="Times New Roman" w:cs="Times New Roman"/>
          <w:sz w:val="24"/>
          <w:szCs w:val="24"/>
        </w:rPr>
        <w:t>-Sales)</w:t>
      </w:r>
      <w:r w:rsidRPr="00E11048">
        <w:rPr>
          <w:rFonts w:ascii="Times New Roman" w:hAnsi="Times New Roman" w:cs="Times New Roman"/>
          <w:i/>
          <w:sz w:val="24"/>
          <w:szCs w:val="24"/>
        </w:rPr>
        <w:t xml:space="preserve"> </w:t>
      </w:r>
    </w:p>
    <w:p w14:paraId="1FD48232" w14:textId="6F5E484E" w:rsidR="0077366E" w:rsidRPr="009B3D72" w:rsidRDefault="0077366E" w:rsidP="0077366E">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 xml:space="preserve">We also found that manufacturers developing </w:t>
      </w:r>
      <w:r>
        <w:rPr>
          <w:rFonts w:ascii="Times New Roman" w:hAnsi="Times New Roman" w:cs="Times New Roman"/>
          <w:i/>
          <w:sz w:val="24"/>
          <w:szCs w:val="24"/>
        </w:rPr>
        <w:t>l</w:t>
      </w:r>
      <w:r w:rsidRPr="00867E1C">
        <w:rPr>
          <w:rFonts w:ascii="Times New Roman" w:hAnsi="Times New Roman" w:cs="Times New Roman"/>
          <w:i/>
          <w:sz w:val="24"/>
          <w:szCs w:val="24"/>
        </w:rPr>
        <w:t>ow-quality services with basic features and limited usefulness</w:t>
      </w:r>
      <w:r>
        <w:rPr>
          <w:rFonts w:ascii="Times New Roman" w:hAnsi="Times New Roman" w:cs="Times New Roman"/>
          <w:sz w:val="24"/>
          <w:szCs w:val="24"/>
        </w:rPr>
        <w:t xml:space="preserve"> posed an added </w:t>
      </w:r>
      <w:r>
        <w:rPr>
          <w:rFonts w:ascii="Times New Roman" w:hAnsi="Times New Roman" w:cs="Times New Roman"/>
          <w:sz w:val="24"/>
          <w:szCs w:val="24"/>
          <w:lang w:eastAsia="en-GB"/>
        </w:rPr>
        <w:t xml:space="preserve">competency-related </w:t>
      </w:r>
      <w:r>
        <w:rPr>
          <w:rFonts w:ascii="Times New Roman" w:hAnsi="Times New Roman" w:cs="Times New Roman"/>
          <w:sz w:val="24"/>
          <w:szCs w:val="24"/>
        </w:rPr>
        <w:t>challenge. Plans to outsource competencies</w:t>
      </w:r>
      <w:r w:rsidRPr="002E1B29">
        <w:rPr>
          <w:rFonts w:ascii="Times New Roman" w:hAnsi="Times New Roman" w:cs="Times New Roman"/>
          <w:sz w:val="24"/>
          <w:szCs w:val="24"/>
        </w:rPr>
        <w:t xml:space="preserve"> </w:t>
      </w:r>
      <w:r>
        <w:rPr>
          <w:rFonts w:ascii="Times New Roman" w:hAnsi="Times New Roman" w:cs="Times New Roman"/>
          <w:sz w:val="24"/>
          <w:szCs w:val="24"/>
        </w:rPr>
        <w:t xml:space="preserve">too often tend to clash with manufacturers’ product-centric organisational culture, which can compromise the overall quality of the firm’s service </w:t>
      </w:r>
      <w:r w:rsidR="00376DDF">
        <w:rPr>
          <w:rFonts w:ascii="Times New Roman" w:hAnsi="Times New Roman" w:cs="Times New Roman"/>
          <w:sz w:val="24"/>
          <w:szCs w:val="24"/>
        </w:rPr>
        <w:t>outputs.</w:t>
      </w:r>
      <w:r>
        <w:rPr>
          <w:rFonts w:ascii="Times New Roman" w:hAnsi="Times New Roman" w:cs="Times New Roman"/>
          <w:sz w:val="24"/>
          <w:szCs w:val="24"/>
        </w:rPr>
        <w:t xml:space="preserve"> </w:t>
      </w:r>
      <w:r w:rsidR="00376DDF">
        <w:rPr>
          <w:rFonts w:ascii="Times New Roman" w:hAnsi="Times New Roman" w:cs="Times New Roman"/>
          <w:sz w:val="24"/>
          <w:szCs w:val="24"/>
        </w:rPr>
        <w:t>F</w:t>
      </w:r>
      <w:r>
        <w:rPr>
          <w:rFonts w:ascii="Times New Roman" w:hAnsi="Times New Roman" w:cs="Times New Roman"/>
          <w:sz w:val="24"/>
          <w:szCs w:val="24"/>
        </w:rPr>
        <w:t>or instance, Case B reports:</w:t>
      </w:r>
    </w:p>
    <w:p w14:paraId="369384D1" w14:textId="77777777" w:rsidR="0077366E" w:rsidRDefault="0077366E" w:rsidP="0077366E">
      <w:pPr>
        <w:suppressLineNumbers/>
        <w:spacing w:line="360" w:lineRule="auto"/>
        <w:ind w:left="720"/>
        <w:jc w:val="both"/>
        <w:rPr>
          <w:rFonts w:ascii="Times New Roman" w:hAnsi="Times New Roman" w:cs="Times New Roman"/>
          <w:sz w:val="24"/>
          <w:szCs w:val="24"/>
        </w:rPr>
      </w:pPr>
      <w:r w:rsidRPr="009B3D72">
        <w:rPr>
          <w:rFonts w:ascii="Times New Roman" w:hAnsi="Times New Roman" w:cs="Times New Roman"/>
          <w:i/>
          <w:sz w:val="24"/>
          <w:szCs w:val="24"/>
        </w:rPr>
        <w:t xml:space="preserve">We do everything internally; outsourcing </w:t>
      </w:r>
      <w:r>
        <w:rPr>
          <w:rFonts w:ascii="Times New Roman" w:hAnsi="Times New Roman" w:cs="Times New Roman"/>
          <w:i/>
          <w:sz w:val="24"/>
          <w:szCs w:val="24"/>
        </w:rPr>
        <w:t>is not our strong point</w:t>
      </w:r>
      <w:r w:rsidRPr="009B3D72">
        <w:rPr>
          <w:rFonts w:ascii="Times New Roman" w:hAnsi="Times New Roman" w:cs="Times New Roman"/>
          <w:i/>
          <w:sz w:val="24"/>
          <w:szCs w:val="24"/>
        </w:rPr>
        <w:t>, and sometimes we’ll push and develop something with our limited knowledge, instead of reaching out for the best to help us</w:t>
      </w:r>
      <w:r w:rsidRPr="009B3D72">
        <w:rPr>
          <w:rFonts w:ascii="Times New Roman" w:hAnsi="Times New Roman" w:cs="Times New Roman"/>
          <w:sz w:val="24"/>
          <w:szCs w:val="24"/>
        </w:rPr>
        <w:t>.</w:t>
      </w:r>
      <w:r w:rsidRPr="001D12E5">
        <w:rPr>
          <w:rFonts w:ascii="Times New Roman" w:hAnsi="Times New Roman" w:cs="Times New Roman"/>
          <w:sz w:val="24"/>
          <w:szCs w:val="24"/>
        </w:rPr>
        <w:t xml:space="preserve"> </w:t>
      </w:r>
      <w:r>
        <w:rPr>
          <w:rFonts w:ascii="Times New Roman" w:hAnsi="Times New Roman" w:cs="Times New Roman"/>
          <w:sz w:val="24"/>
          <w:szCs w:val="24"/>
        </w:rPr>
        <w:t>(</w:t>
      </w:r>
      <w:r w:rsidRPr="009B3D72">
        <w:rPr>
          <w:rFonts w:ascii="Times New Roman" w:hAnsi="Times New Roman" w:cs="Times New Roman"/>
          <w:sz w:val="24"/>
          <w:szCs w:val="24"/>
        </w:rPr>
        <w:t>Case B</w:t>
      </w:r>
      <w:r>
        <w:rPr>
          <w:rFonts w:ascii="Times New Roman" w:hAnsi="Times New Roman" w:cs="Times New Roman"/>
          <w:sz w:val="24"/>
          <w:szCs w:val="24"/>
        </w:rPr>
        <w:t>, Director of Product Development and Delivery)</w:t>
      </w:r>
    </w:p>
    <w:p w14:paraId="545B18CC" w14:textId="556086E1" w:rsidR="0077366E" w:rsidRDefault="0077366E" w:rsidP="0077366E">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 xml:space="preserve">On the other hand, if manufacturers extensively draw from external providers to make up for their </w:t>
      </w:r>
      <w:proofErr w:type="gramStart"/>
      <w:r>
        <w:rPr>
          <w:rFonts w:ascii="Times New Roman" w:hAnsi="Times New Roman" w:cs="Times New Roman"/>
          <w:sz w:val="24"/>
          <w:szCs w:val="24"/>
        </w:rPr>
        <w:t>limited service</w:t>
      </w:r>
      <w:proofErr w:type="gramEnd"/>
      <w:r>
        <w:rPr>
          <w:rFonts w:ascii="Times New Roman" w:hAnsi="Times New Roman" w:cs="Times New Roman"/>
          <w:sz w:val="24"/>
          <w:szCs w:val="24"/>
        </w:rPr>
        <w:t xml:space="preserve"> competencies, it can create another challenge </w:t>
      </w:r>
      <w:r w:rsidR="00376DDF">
        <w:rPr>
          <w:rFonts w:ascii="Times New Roman" w:hAnsi="Times New Roman" w:cs="Times New Roman"/>
          <w:sz w:val="24"/>
          <w:szCs w:val="24"/>
        </w:rPr>
        <w:t>related to the</w:t>
      </w:r>
      <w:r>
        <w:rPr>
          <w:rFonts w:ascii="Times New Roman" w:hAnsi="Times New Roman" w:cs="Times New Roman"/>
          <w:sz w:val="24"/>
          <w:szCs w:val="24"/>
        </w:rPr>
        <w:t xml:space="preserve"> manufacturers’ </w:t>
      </w:r>
      <w:r>
        <w:rPr>
          <w:rFonts w:ascii="Times New Roman" w:hAnsi="Times New Roman" w:cs="Times New Roman"/>
          <w:i/>
          <w:sz w:val="24"/>
          <w:szCs w:val="24"/>
        </w:rPr>
        <w:t>i</w:t>
      </w:r>
      <w:r w:rsidRPr="00867E1C">
        <w:rPr>
          <w:rFonts w:ascii="Times New Roman" w:hAnsi="Times New Roman" w:cs="Times New Roman"/>
          <w:i/>
          <w:sz w:val="24"/>
          <w:szCs w:val="24"/>
        </w:rPr>
        <w:t>nability to support service operations internally</w:t>
      </w:r>
      <w:r>
        <w:rPr>
          <w:rFonts w:ascii="Times New Roman" w:hAnsi="Times New Roman" w:cs="Times New Roman"/>
          <w:sz w:val="24"/>
          <w:szCs w:val="24"/>
        </w:rPr>
        <w:t xml:space="preserve">. Dependency on external providers </w:t>
      </w:r>
      <w:r w:rsidR="00F514F1">
        <w:rPr>
          <w:rFonts w:ascii="Times New Roman" w:hAnsi="Times New Roman" w:cs="Times New Roman"/>
          <w:sz w:val="24"/>
          <w:szCs w:val="24"/>
        </w:rPr>
        <w:t>and excessive outsourcing are considered as</w:t>
      </w:r>
      <w:r>
        <w:rPr>
          <w:rFonts w:ascii="Times New Roman" w:hAnsi="Times New Roman" w:cs="Times New Roman"/>
          <w:sz w:val="24"/>
          <w:szCs w:val="24"/>
        </w:rPr>
        <w:t xml:space="preserve"> the root cause that reduces</w:t>
      </w:r>
      <w:r w:rsidR="003E5BA4">
        <w:rPr>
          <w:rFonts w:ascii="Times New Roman" w:hAnsi="Times New Roman" w:cs="Times New Roman"/>
          <w:sz w:val="24"/>
          <w:szCs w:val="24"/>
        </w:rPr>
        <w:t xml:space="preserve"> the</w:t>
      </w:r>
      <w:r w:rsidRPr="009D1115">
        <w:rPr>
          <w:rFonts w:ascii="Times New Roman" w:hAnsi="Times New Roman" w:cs="Times New Roman"/>
          <w:sz w:val="24"/>
          <w:szCs w:val="24"/>
        </w:rPr>
        <w:t xml:space="preserve"> </w:t>
      </w:r>
      <w:r>
        <w:rPr>
          <w:rFonts w:ascii="Times New Roman" w:hAnsi="Times New Roman" w:cs="Times New Roman"/>
          <w:sz w:val="24"/>
          <w:szCs w:val="24"/>
        </w:rPr>
        <w:t xml:space="preserve">manufacturers’ </w:t>
      </w:r>
      <w:r w:rsidRPr="009D1115">
        <w:rPr>
          <w:rFonts w:ascii="Times New Roman" w:hAnsi="Times New Roman" w:cs="Times New Roman"/>
          <w:sz w:val="24"/>
          <w:szCs w:val="24"/>
        </w:rPr>
        <w:t>own learning</w:t>
      </w:r>
      <w:r>
        <w:rPr>
          <w:rFonts w:ascii="Times New Roman" w:hAnsi="Times New Roman" w:cs="Times New Roman"/>
          <w:sz w:val="24"/>
          <w:szCs w:val="24"/>
        </w:rPr>
        <w:t>/knowledge</w:t>
      </w:r>
      <w:r w:rsidRPr="009D1115">
        <w:rPr>
          <w:rFonts w:ascii="Times New Roman" w:hAnsi="Times New Roman" w:cs="Times New Roman"/>
          <w:sz w:val="24"/>
          <w:szCs w:val="24"/>
        </w:rPr>
        <w:t xml:space="preserve"> </w:t>
      </w:r>
      <w:r>
        <w:rPr>
          <w:rFonts w:ascii="Times New Roman" w:hAnsi="Times New Roman" w:cs="Times New Roman"/>
          <w:sz w:val="24"/>
          <w:szCs w:val="24"/>
        </w:rPr>
        <w:t>of the</w:t>
      </w:r>
      <w:r w:rsidRPr="009D1115">
        <w:rPr>
          <w:rFonts w:ascii="Times New Roman" w:hAnsi="Times New Roman" w:cs="Times New Roman"/>
          <w:sz w:val="24"/>
          <w:szCs w:val="24"/>
        </w:rPr>
        <w:t xml:space="preserve"> </w:t>
      </w:r>
      <w:r>
        <w:rPr>
          <w:rFonts w:ascii="Times New Roman" w:hAnsi="Times New Roman" w:cs="Times New Roman"/>
          <w:sz w:val="24"/>
          <w:szCs w:val="24"/>
        </w:rPr>
        <w:t>outsourced competencies, and also exposes them</w:t>
      </w:r>
      <w:r w:rsidRPr="009D1115">
        <w:rPr>
          <w:rFonts w:ascii="Times New Roman" w:hAnsi="Times New Roman" w:cs="Times New Roman"/>
          <w:sz w:val="24"/>
          <w:szCs w:val="24"/>
        </w:rPr>
        <w:t xml:space="preserve"> to significant risks if e</w:t>
      </w:r>
      <w:r>
        <w:rPr>
          <w:rFonts w:ascii="Times New Roman" w:hAnsi="Times New Roman" w:cs="Times New Roman"/>
          <w:sz w:val="24"/>
          <w:szCs w:val="24"/>
        </w:rPr>
        <w:t xml:space="preserve">xternal providers fail to provide future support, as with </w:t>
      </w:r>
      <w:r w:rsidRPr="009B3D72">
        <w:rPr>
          <w:rFonts w:ascii="Times New Roman" w:hAnsi="Times New Roman" w:cs="Times New Roman"/>
          <w:sz w:val="24"/>
          <w:szCs w:val="24"/>
        </w:rPr>
        <w:t>Case E</w:t>
      </w:r>
      <w:r>
        <w:rPr>
          <w:rFonts w:ascii="Times New Roman" w:hAnsi="Times New Roman" w:cs="Times New Roman"/>
          <w:sz w:val="24"/>
          <w:szCs w:val="24"/>
        </w:rPr>
        <w:t xml:space="preserve">: </w:t>
      </w:r>
    </w:p>
    <w:p w14:paraId="45D31FE7" w14:textId="77777777" w:rsidR="0077366E" w:rsidRDefault="0077366E" w:rsidP="0077366E">
      <w:pPr>
        <w:spacing w:after="240" w:line="360" w:lineRule="auto"/>
        <w:ind w:left="720"/>
        <w:jc w:val="both"/>
        <w:rPr>
          <w:rFonts w:ascii="Times New Roman" w:hAnsi="Times New Roman" w:cs="Times New Roman"/>
          <w:sz w:val="24"/>
          <w:szCs w:val="24"/>
          <w:lang w:val="en-NZ"/>
        </w:rPr>
      </w:pPr>
      <w:r>
        <w:rPr>
          <w:rFonts w:ascii="Times New Roman" w:hAnsi="Times New Roman" w:cs="Times New Roman"/>
          <w:i/>
          <w:sz w:val="24"/>
          <w:szCs w:val="24"/>
          <w:lang w:val="en-NZ"/>
        </w:rPr>
        <w:t>At first</w:t>
      </w:r>
      <w:r w:rsidRPr="009B3D72">
        <w:rPr>
          <w:rFonts w:ascii="Times New Roman" w:hAnsi="Times New Roman" w:cs="Times New Roman"/>
          <w:i/>
          <w:sz w:val="24"/>
          <w:szCs w:val="24"/>
          <w:lang w:val="en-NZ"/>
        </w:rPr>
        <w:t>,</w:t>
      </w:r>
      <w:r>
        <w:rPr>
          <w:rFonts w:ascii="Times New Roman" w:hAnsi="Times New Roman" w:cs="Times New Roman"/>
          <w:i/>
          <w:sz w:val="24"/>
          <w:szCs w:val="24"/>
          <w:lang w:val="en-NZ"/>
        </w:rPr>
        <w:t xml:space="preserve"> </w:t>
      </w:r>
      <w:r w:rsidRPr="009B3D72">
        <w:rPr>
          <w:rFonts w:ascii="Times New Roman" w:hAnsi="Times New Roman" w:cs="Times New Roman"/>
          <w:i/>
          <w:sz w:val="24"/>
          <w:szCs w:val="24"/>
          <w:lang w:val="en-NZ"/>
        </w:rPr>
        <w:t xml:space="preserve">it looked like </w:t>
      </w:r>
      <w:r>
        <w:rPr>
          <w:rFonts w:ascii="Times New Roman" w:hAnsi="Times New Roman" w:cs="Times New Roman"/>
          <w:i/>
          <w:sz w:val="24"/>
          <w:szCs w:val="24"/>
          <w:lang w:val="en-NZ"/>
        </w:rPr>
        <w:t>the partners</w:t>
      </w:r>
      <w:r w:rsidRPr="009B3D72">
        <w:rPr>
          <w:rFonts w:ascii="Times New Roman" w:hAnsi="Times New Roman" w:cs="Times New Roman"/>
          <w:i/>
          <w:sz w:val="24"/>
          <w:szCs w:val="24"/>
          <w:lang w:val="en-NZ"/>
        </w:rPr>
        <w:t xml:space="preserve"> understood </w:t>
      </w:r>
      <w:r>
        <w:rPr>
          <w:rFonts w:ascii="Times New Roman" w:hAnsi="Times New Roman" w:cs="Times New Roman"/>
          <w:i/>
          <w:sz w:val="24"/>
          <w:szCs w:val="24"/>
          <w:lang w:val="en-NZ"/>
        </w:rPr>
        <w:t>our requirements</w:t>
      </w:r>
      <w:r w:rsidRPr="009B3D72">
        <w:rPr>
          <w:rFonts w:ascii="Times New Roman" w:hAnsi="Times New Roman" w:cs="Times New Roman"/>
          <w:i/>
          <w:sz w:val="24"/>
          <w:szCs w:val="24"/>
          <w:lang w:val="en-NZ"/>
        </w:rPr>
        <w:t>. But after a while</w:t>
      </w:r>
      <w:r>
        <w:rPr>
          <w:rFonts w:ascii="Times New Roman" w:hAnsi="Times New Roman" w:cs="Times New Roman"/>
          <w:i/>
          <w:sz w:val="24"/>
          <w:szCs w:val="24"/>
          <w:lang w:val="en-NZ"/>
        </w:rPr>
        <w:t>,</w:t>
      </w:r>
      <w:r w:rsidRPr="00DE49AF">
        <w:rPr>
          <w:rFonts w:ascii="Times New Roman" w:hAnsi="Times New Roman" w:cs="Times New Roman"/>
          <w:i/>
          <w:sz w:val="24"/>
          <w:szCs w:val="24"/>
          <w:lang w:val="en-NZ"/>
        </w:rPr>
        <w:t xml:space="preserve"> we </w:t>
      </w:r>
      <w:r>
        <w:rPr>
          <w:rFonts w:ascii="Times New Roman" w:hAnsi="Times New Roman" w:cs="Times New Roman"/>
          <w:i/>
          <w:sz w:val="24"/>
          <w:szCs w:val="24"/>
          <w:lang w:val="en-NZ"/>
        </w:rPr>
        <w:t>found</w:t>
      </w:r>
      <w:r w:rsidRPr="00DE49AF">
        <w:rPr>
          <w:rFonts w:ascii="Times New Roman" w:hAnsi="Times New Roman" w:cs="Times New Roman"/>
          <w:i/>
          <w:sz w:val="24"/>
          <w:szCs w:val="24"/>
          <w:lang w:val="en-NZ"/>
        </w:rPr>
        <w:t xml:space="preserve"> they don’t have </w:t>
      </w:r>
      <w:r>
        <w:rPr>
          <w:rFonts w:ascii="Times New Roman" w:hAnsi="Times New Roman" w:cs="Times New Roman"/>
          <w:i/>
          <w:sz w:val="24"/>
          <w:szCs w:val="24"/>
          <w:lang w:val="en-NZ"/>
        </w:rPr>
        <w:t xml:space="preserve">the </w:t>
      </w:r>
      <w:r w:rsidRPr="00DE49AF">
        <w:rPr>
          <w:rFonts w:ascii="Times New Roman" w:hAnsi="Times New Roman" w:cs="Times New Roman"/>
          <w:i/>
          <w:sz w:val="24"/>
          <w:szCs w:val="24"/>
          <w:lang w:val="en-NZ"/>
        </w:rPr>
        <w:t>industrial experience</w:t>
      </w:r>
      <w:r>
        <w:rPr>
          <w:rFonts w:ascii="Times New Roman" w:hAnsi="Times New Roman" w:cs="Times New Roman"/>
          <w:i/>
          <w:sz w:val="24"/>
          <w:szCs w:val="24"/>
          <w:lang w:val="en-NZ"/>
        </w:rPr>
        <w:t>. Now we are exploring other options to continue supporting the software</w:t>
      </w:r>
      <w:r w:rsidRPr="009B3D72">
        <w:rPr>
          <w:rFonts w:ascii="Times New Roman" w:hAnsi="Times New Roman" w:cs="Times New Roman"/>
          <w:sz w:val="24"/>
          <w:szCs w:val="24"/>
          <w:lang w:val="en-NZ"/>
        </w:rPr>
        <w:t>.</w:t>
      </w:r>
      <w:r>
        <w:rPr>
          <w:rFonts w:ascii="Times New Roman" w:hAnsi="Times New Roman" w:cs="Times New Roman"/>
          <w:sz w:val="24"/>
          <w:szCs w:val="24"/>
          <w:lang w:val="en-NZ"/>
        </w:rPr>
        <w:t xml:space="preserve"> (Case E, </w:t>
      </w:r>
      <w:r w:rsidRPr="009B3D72">
        <w:rPr>
          <w:rFonts w:ascii="Times New Roman" w:hAnsi="Times New Roman" w:cs="Times New Roman"/>
          <w:sz w:val="24"/>
          <w:szCs w:val="24"/>
          <w:lang w:val="en-NZ"/>
        </w:rPr>
        <w:t>Vice President for Business Development</w:t>
      </w:r>
      <w:r>
        <w:rPr>
          <w:rFonts w:ascii="Times New Roman" w:hAnsi="Times New Roman" w:cs="Times New Roman"/>
          <w:sz w:val="24"/>
          <w:szCs w:val="24"/>
          <w:lang w:val="en-NZ"/>
        </w:rPr>
        <w:t>)</w:t>
      </w:r>
    </w:p>
    <w:p w14:paraId="4F7BB9EF" w14:textId="77777777" w:rsidR="0077366E" w:rsidRPr="00C726A4" w:rsidRDefault="0077366E" w:rsidP="0077366E">
      <w:pPr>
        <w:pStyle w:val="Heading3"/>
      </w:pPr>
      <w:r w:rsidRPr="00C726A4">
        <w:lastRenderedPageBreak/>
        <w:t xml:space="preserve">Management interventions </w:t>
      </w:r>
    </w:p>
    <w:p w14:paraId="5898D792" w14:textId="5CC33502" w:rsidR="0077366E" w:rsidRDefault="0077366E" w:rsidP="0077366E">
      <w:pPr>
        <w:spacing w:line="360" w:lineRule="auto"/>
        <w:jc w:val="both"/>
        <w:rPr>
          <w:rFonts w:ascii="Times New Roman" w:hAnsi="Times New Roman" w:cs="Times New Roman"/>
          <w:sz w:val="24"/>
          <w:szCs w:val="24"/>
        </w:rPr>
      </w:pPr>
      <w:r>
        <w:rPr>
          <w:rFonts w:ascii="Times New Roman" w:hAnsi="Times New Roman" w:cs="Times New Roman"/>
          <w:sz w:val="24"/>
          <w:szCs w:val="24"/>
        </w:rPr>
        <w:t>S</w:t>
      </w:r>
      <w:r w:rsidRPr="00DE49AF">
        <w:rPr>
          <w:rFonts w:ascii="Times New Roman" w:hAnsi="Times New Roman" w:cs="Times New Roman"/>
          <w:sz w:val="24"/>
          <w:szCs w:val="24"/>
        </w:rPr>
        <w:t>ervitization clarifies the distinction between product</w:t>
      </w:r>
      <w:r>
        <w:rPr>
          <w:rFonts w:ascii="Times New Roman" w:hAnsi="Times New Roman" w:cs="Times New Roman"/>
          <w:sz w:val="24"/>
          <w:szCs w:val="24"/>
        </w:rPr>
        <w:t>-</w:t>
      </w:r>
      <w:r w:rsidRPr="00DE49AF">
        <w:rPr>
          <w:rFonts w:ascii="Times New Roman" w:hAnsi="Times New Roman" w:cs="Times New Roman"/>
          <w:sz w:val="24"/>
          <w:szCs w:val="24"/>
        </w:rPr>
        <w:t xml:space="preserve"> and service-specific </w:t>
      </w:r>
      <w:r>
        <w:rPr>
          <w:rFonts w:ascii="Times New Roman" w:hAnsi="Times New Roman" w:cs="Times New Roman"/>
          <w:sz w:val="24"/>
          <w:szCs w:val="24"/>
        </w:rPr>
        <w:t>competencies</w:t>
      </w:r>
      <w:r w:rsidRPr="00DE49AF">
        <w:rPr>
          <w:rFonts w:ascii="Times New Roman" w:hAnsi="Times New Roman" w:cs="Times New Roman"/>
          <w:sz w:val="24"/>
          <w:szCs w:val="24"/>
        </w:rPr>
        <w:t xml:space="preserve"> and stresses the unavailability of the latter</w:t>
      </w:r>
      <w:r w:rsidRPr="009B3D72">
        <w:rPr>
          <w:rFonts w:ascii="Times New Roman" w:hAnsi="Times New Roman" w:cs="Times New Roman"/>
          <w:sz w:val="24"/>
          <w:szCs w:val="24"/>
        </w:rPr>
        <w:t xml:space="preserve"> </w:t>
      </w:r>
      <w:r>
        <w:rPr>
          <w:rFonts w:ascii="Times New Roman" w:hAnsi="Times New Roman" w:cs="Times New Roman"/>
          <w:sz w:val="24"/>
          <w:szCs w:val="24"/>
        </w:rPr>
        <w:t>within</w:t>
      </w:r>
      <w:r w:rsidRPr="009B3D72">
        <w:rPr>
          <w:rFonts w:ascii="Times New Roman" w:hAnsi="Times New Roman" w:cs="Times New Roman"/>
          <w:sz w:val="24"/>
          <w:szCs w:val="24"/>
        </w:rPr>
        <w:t xml:space="preserve"> manufactur</w:t>
      </w:r>
      <w:r>
        <w:rPr>
          <w:rFonts w:ascii="Times New Roman" w:hAnsi="Times New Roman" w:cs="Times New Roman"/>
          <w:sz w:val="24"/>
          <w:szCs w:val="24"/>
        </w:rPr>
        <w:t>ers</w:t>
      </w:r>
      <w:r w:rsidRPr="009B3D72">
        <w:rPr>
          <w:rFonts w:ascii="Times New Roman" w:hAnsi="Times New Roman" w:cs="Times New Roman"/>
          <w:sz w:val="24"/>
          <w:szCs w:val="24"/>
        </w:rPr>
        <w:t xml:space="preserve">. </w:t>
      </w:r>
      <w:r>
        <w:rPr>
          <w:rFonts w:ascii="Times New Roman" w:hAnsi="Times New Roman" w:cs="Times New Roman"/>
          <w:sz w:val="24"/>
          <w:szCs w:val="24"/>
        </w:rPr>
        <w:t xml:space="preserve">In accessing these </w:t>
      </w:r>
      <w:r w:rsidRPr="009B3D72">
        <w:rPr>
          <w:rFonts w:ascii="Times New Roman" w:hAnsi="Times New Roman" w:cs="Times New Roman"/>
          <w:sz w:val="24"/>
          <w:szCs w:val="24"/>
        </w:rPr>
        <w:t>service-</w:t>
      </w:r>
      <w:r w:rsidRPr="00DE49AF">
        <w:rPr>
          <w:rFonts w:ascii="Times New Roman" w:hAnsi="Times New Roman" w:cs="Times New Roman"/>
          <w:sz w:val="24"/>
          <w:szCs w:val="24"/>
        </w:rPr>
        <w:t xml:space="preserve">specific </w:t>
      </w:r>
      <w:r>
        <w:rPr>
          <w:rFonts w:ascii="Times New Roman" w:hAnsi="Times New Roman" w:cs="Times New Roman"/>
          <w:sz w:val="24"/>
          <w:szCs w:val="24"/>
        </w:rPr>
        <w:t>competencies,</w:t>
      </w:r>
      <w:r w:rsidRPr="009B3D72">
        <w:rPr>
          <w:rFonts w:ascii="Times New Roman" w:hAnsi="Times New Roman" w:cs="Times New Roman"/>
          <w:sz w:val="24"/>
          <w:szCs w:val="24"/>
        </w:rPr>
        <w:t xml:space="preserve"> </w:t>
      </w:r>
      <w:r>
        <w:rPr>
          <w:rFonts w:ascii="Times New Roman" w:hAnsi="Times New Roman" w:cs="Times New Roman"/>
          <w:sz w:val="24"/>
          <w:szCs w:val="24"/>
        </w:rPr>
        <w:t xml:space="preserve">the case </w:t>
      </w:r>
      <w:r w:rsidRPr="009B3D72">
        <w:rPr>
          <w:rFonts w:ascii="Times New Roman" w:hAnsi="Times New Roman" w:cs="Times New Roman"/>
          <w:sz w:val="24"/>
          <w:szCs w:val="24"/>
        </w:rPr>
        <w:t xml:space="preserve">companies </w:t>
      </w:r>
      <w:r>
        <w:rPr>
          <w:rFonts w:ascii="Times New Roman" w:hAnsi="Times New Roman" w:cs="Times New Roman"/>
          <w:sz w:val="24"/>
          <w:szCs w:val="24"/>
        </w:rPr>
        <w:t>aimed their actions at:</w:t>
      </w:r>
      <w:r w:rsidRPr="009B3D72">
        <w:rPr>
          <w:rFonts w:ascii="Times New Roman" w:hAnsi="Times New Roman" w:cs="Times New Roman"/>
          <w:sz w:val="24"/>
          <w:szCs w:val="24"/>
        </w:rPr>
        <w:t xml:space="preserve"> </w:t>
      </w:r>
      <w:r>
        <w:rPr>
          <w:rFonts w:ascii="Times New Roman" w:hAnsi="Times New Roman" w:cs="Times New Roman"/>
          <w:sz w:val="24"/>
          <w:szCs w:val="24"/>
        </w:rPr>
        <w:t>(</w:t>
      </w:r>
      <w:r w:rsidRPr="009B3D72">
        <w:rPr>
          <w:rFonts w:ascii="Times New Roman" w:hAnsi="Times New Roman" w:cs="Times New Roman"/>
          <w:sz w:val="24"/>
          <w:szCs w:val="24"/>
        </w:rPr>
        <w:t xml:space="preserve">a) </w:t>
      </w:r>
      <w:r>
        <w:rPr>
          <w:rFonts w:ascii="Times New Roman" w:hAnsi="Times New Roman" w:cs="Times New Roman"/>
          <w:sz w:val="24"/>
          <w:szCs w:val="24"/>
        </w:rPr>
        <w:t>increasing</w:t>
      </w:r>
      <w:r w:rsidR="003E5BA4">
        <w:rPr>
          <w:rFonts w:ascii="Times New Roman" w:hAnsi="Times New Roman" w:cs="Times New Roman"/>
          <w:sz w:val="24"/>
          <w:szCs w:val="24"/>
        </w:rPr>
        <w:t xml:space="preserve"> their </w:t>
      </w:r>
      <w:r>
        <w:rPr>
          <w:rFonts w:ascii="Times New Roman" w:hAnsi="Times New Roman" w:cs="Times New Roman"/>
          <w:sz w:val="24"/>
          <w:szCs w:val="24"/>
        </w:rPr>
        <w:t xml:space="preserve">grasp of service industry dynamics by </w:t>
      </w:r>
      <w:r w:rsidRPr="009B3D72">
        <w:rPr>
          <w:rFonts w:ascii="Times New Roman" w:hAnsi="Times New Roman" w:cs="Times New Roman"/>
          <w:sz w:val="24"/>
          <w:szCs w:val="24"/>
        </w:rPr>
        <w:t>systematically identifying the capabilities required for the development and delivery of services</w:t>
      </w:r>
      <w:r w:rsidR="003E5BA4">
        <w:rPr>
          <w:rFonts w:ascii="Times New Roman" w:hAnsi="Times New Roman" w:cs="Times New Roman"/>
          <w:sz w:val="24"/>
          <w:szCs w:val="24"/>
        </w:rPr>
        <w:t>;</w:t>
      </w:r>
      <w:r>
        <w:rPr>
          <w:rFonts w:ascii="Times New Roman" w:hAnsi="Times New Roman" w:cs="Times New Roman"/>
          <w:sz w:val="24"/>
          <w:szCs w:val="24"/>
        </w:rPr>
        <w:t xml:space="preserve"> (b) </w:t>
      </w:r>
      <w:r w:rsidR="003E5BA4">
        <w:rPr>
          <w:rFonts w:ascii="Times New Roman" w:hAnsi="Times New Roman" w:cs="Times New Roman"/>
          <w:sz w:val="24"/>
          <w:szCs w:val="24"/>
        </w:rPr>
        <w:t>improving</w:t>
      </w:r>
      <w:r>
        <w:rPr>
          <w:rFonts w:ascii="Times New Roman" w:hAnsi="Times New Roman" w:cs="Times New Roman"/>
          <w:sz w:val="24"/>
          <w:szCs w:val="24"/>
        </w:rPr>
        <w:t xml:space="preserve"> processes for capturing customer requirements</w:t>
      </w:r>
      <w:r w:rsidR="003E5BA4">
        <w:rPr>
          <w:rFonts w:ascii="Times New Roman" w:hAnsi="Times New Roman" w:cs="Times New Roman"/>
          <w:sz w:val="24"/>
          <w:szCs w:val="24"/>
        </w:rPr>
        <w:t>; (</w:t>
      </w:r>
      <w:r>
        <w:rPr>
          <w:rFonts w:ascii="Times New Roman" w:hAnsi="Times New Roman" w:cs="Times New Roman"/>
          <w:sz w:val="24"/>
          <w:szCs w:val="24"/>
        </w:rPr>
        <w:t>c) enhancing internal capacity for developing/supporting service</w:t>
      </w:r>
      <w:r w:rsidRPr="00DE49AF">
        <w:rPr>
          <w:rFonts w:ascii="Times New Roman" w:hAnsi="Times New Roman" w:cs="Times New Roman"/>
          <w:sz w:val="24"/>
          <w:szCs w:val="24"/>
        </w:rPr>
        <w:t xml:space="preserve"> </w:t>
      </w:r>
      <w:r>
        <w:rPr>
          <w:rFonts w:ascii="Times New Roman" w:hAnsi="Times New Roman" w:cs="Times New Roman"/>
          <w:sz w:val="24"/>
          <w:szCs w:val="24"/>
        </w:rPr>
        <w:t xml:space="preserve">competencies by </w:t>
      </w:r>
      <w:r w:rsidRPr="009B3D72">
        <w:rPr>
          <w:rFonts w:ascii="Times New Roman" w:hAnsi="Times New Roman" w:cs="Times New Roman"/>
          <w:sz w:val="24"/>
          <w:szCs w:val="24"/>
        </w:rPr>
        <w:t xml:space="preserve">creating internal </w:t>
      </w:r>
      <w:r>
        <w:rPr>
          <w:rFonts w:ascii="Times New Roman" w:hAnsi="Times New Roman" w:cs="Times New Roman"/>
          <w:sz w:val="24"/>
          <w:szCs w:val="24"/>
        </w:rPr>
        <w:t>competencies</w:t>
      </w:r>
      <w:r w:rsidRPr="009B3D72">
        <w:rPr>
          <w:rFonts w:ascii="Times New Roman" w:hAnsi="Times New Roman" w:cs="Times New Roman"/>
          <w:sz w:val="24"/>
          <w:szCs w:val="24"/>
        </w:rPr>
        <w:t xml:space="preserve"> in-house or </w:t>
      </w:r>
      <w:r>
        <w:rPr>
          <w:rFonts w:ascii="Times New Roman" w:hAnsi="Times New Roman" w:cs="Times New Roman"/>
          <w:sz w:val="24"/>
          <w:szCs w:val="24"/>
        </w:rPr>
        <w:t xml:space="preserve">via </w:t>
      </w:r>
      <w:r w:rsidRPr="00DE49AF">
        <w:rPr>
          <w:rFonts w:ascii="Times New Roman" w:hAnsi="Times New Roman" w:cs="Times New Roman"/>
          <w:sz w:val="24"/>
          <w:szCs w:val="24"/>
        </w:rPr>
        <w:t>new hires</w:t>
      </w:r>
      <w:r w:rsidR="003E5BA4">
        <w:rPr>
          <w:rFonts w:ascii="Times New Roman" w:hAnsi="Times New Roman" w:cs="Times New Roman"/>
          <w:sz w:val="24"/>
          <w:szCs w:val="24"/>
        </w:rPr>
        <w:t>; a</w:t>
      </w:r>
      <w:r>
        <w:rPr>
          <w:rFonts w:ascii="Times New Roman" w:hAnsi="Times New Roman" w:cs="Times New Roman"/>
          <w:sz w:val="24"/>
          <w:szCs w:val="24"/>
        </w:rPr>
        <w:t xml:space="preserve">nd (d) </w:t>
      </w:r>
      <w:r w:rsidRPr="00DE49AF">
        <w:rPr>
          <w:rFonts w:ascii="Times New Roman" w:hAnsi="Times New Roman" w:cs="Times New Roman"/>
          <w:sz w:val="24"/>
          <w:szCs w:val="24"/>
        </w:rPr>
        <w:t>engaging</w:t>
      </w:r>
      <w:r w:rsidRPr="009B3D72">
        <w:rPr>
          <w:rFonts w:ascii="Times New Roman" w:hAnsi="Times New Roman" w:cs="Times New Roman"/>
          <w:sz w:val="24"/>
          <w:szCs w:val="24"/>
        </w:rPr>
        <w:t xml:space="preserve"> in partnerships to </w:t>
      </w:r>
      <w:r>
        <w:rPr>
          <w:rFonts w:ascii="Times New Roman" w:hAnsi="Times New Roman" w:cs="Times New Roman"/>
          <w:sz w:val="24"/>
          <w:szCs w:val="24"/>
        </w:rPr>
        <w:t>develop</w:t>
      </w:r>
      <w:r w:rsidRPr="009B3D72">
        <w:rPr>
          <w:rFonts w:ascii="Times New Roman" w:hAnsi="Times New Roman" w:cs="Times New Roman"/>
          <w:sz w:val="24"/>
          <w:szCs w:val="24"/>
        </w:rPr>
        <w:t xml:space="preserve"> the </w:t>
      </w:r>
      <w:r>
        <w:rPr>
          <w:rFonts w:ascii="Times New Roman" w:hAnsi="Times New Roman" w:cs="Times New Roman"/>
          <w:sz w:val="24"/>
          <w:szCs w:val="24"/>
        </w:rPr>
        <w:t>competencies</w:t>
      </w:r>
      <w:r w:rsidRPr="009B3D72">
        <w:rPr>
          <w:rFonts w:ascii="Times New Roman" w:hAnsi="Times New Roman" w:cs="Times New Roman"/>
          <w:sz w:val="24"/>
          <w:szCs w:val="24"/>
        </w:rPr>
        <w:t xml:space="preserve"> missing</w:t>
      </w:r>
      <w:r>
        <w:rPr>
          <w:rFonts w:ascii="Times New Roman" w:hAnsi="Times New Roman" w:cs="Times New Roman"/>
          <w:sz w:val="24"/>
          <w:szCs w:val="24"/>
        </w:rPr>
        <w:t xml:space="preserve"> within the</w:t>
      </w:r>
      <w:r w:rsidRPr="009B3D72">
        <w:rPr>
          <w:rFonts w:ascii="Times New Roman" w:hAnsi="Times New Roman" w:cs="Times New Roman"/>
          <w:sz w:val="24"/>
          <w:szCs w:val="24"/>
        </w:rPr>
        <w:t xml:space="preserve"> </w:t>
      </w:r>
      <w:r>
        <w:rPr>
          <w:rFonts w:ascii="Times New Roman" w:hAnsi="Times New Roman" w:cs="Times New Roman"/>
          <w:sz w:val="24"/>
          <w:szCs w:val="24"/>
        </w:rPr>
        <w:t>firm</w:t>
      </w:r>
      <w:r w:rsidRPr="009B3D72">
        <w:rPr>
          <w:rFonts w:ascii="Times New Roman" w:hAnsi="Times New Roman" w:cs="Times New Roman"/>
          <w:sz w:val="24"/>
          <w:szCs w:val="24"/>
        </w:rPr>
        <w:t xml:space="preserve">. </w:t>
      </w:r>
    </w:p>
    <w:p w14:paraId="7A92DC65" w14:textId="77777777" w:rsidR="0077366E" w:rsidRPr="0016532D" w:rsidRDefault="0077366E" w:rsidP="0077366E">
      <w:pPr>
        <w:pStyle w:val="Heading2"/>
      </w:pPr>
      <w:r w:rsidRPr="0016532D">
        <w:t xml:space="preserve">4.3 Identity </w:t>
      </w:r>
      <w:r>
        <w:t>boundaries</w:t>
      </w:r>
      <w:r w:rsidRPr="0016532D">
        <w:t xml:space="preserve"> </w:t>
      </w:r>
    </w:p>
    <w:p w14:paraId="6F1DFF28" w14:textId="77777777" w:rsidR="0077366E" w:rsidRDefault="0077366E" w:rsidP="0077366E">
      <w:pPr>
        <w:spacing w:line="360" w:lineRule="auto"/>
        <w:jc w:val="both"/>
        <w:rPr>
          <w:rFonts w:ascii="Times New Roman" w:hAnsi="Times New Roman" w:cs="Times New Roman"/>
          <w:sz w:val="24"/>
          <w:szCs w:val="24"/>
        </w:rPr>
      </w:pPr>
      <w:r>
        <w:rPr>
          <w:rFonts w:ascii="Times New Roman" w:hAnsi="Times New Roman" w:cs="Times New Roman"/>
          <w:sz w:val="24"/>
          <w:szCs w:val="24"/>
        </w:rPr>
        <w:t>Lastly, t</w:t>
      </w:r>
      <w:r w:rsidRPr="00DE49AF">
        <w:rPr>
          <w:rFonts w:ascii="Times New Roman" w:hAnsi="Times New Roman" w:cs="Times New Roman"/>
          <w:sz w:val="24"/>
          <w:szCs w:val="24"/>
        </w:rPr>
        <w:t xml:space="preserve">he analysis </w:t>
      </w:r>
      <w:r>
        <w:rPr>
          <w:rFonts w:ascii="Times New Roman" w:hAnsi="Times New Roman" w:cs="Times New Roman"/>
          <w:sz w:val="24"/>
          <w:szCs w:val="24"/>
        </w:rPr>
        <w:t>identified</w:t>
      </w:r>
      <w:r w:rsidRPr="009B3D72">
        <w:rPr>
          <w:rFonts w:ascii="Times New Roman" w:hAnsi="Times New Roman" w:cs="Times New Roman"/>
          <w:sz w:val="24"/>
          <w:szCs w:val="24"/>
        </w:rPr>
        <w:t xml:space="preserve"> four </w:t>
      </w:r>
      <w:r>
        <w:rPr>
          <w:rFonts w:ascii="Times New Roman" w:hAnsi="Times New Roman" w:cs="Times New Roman"/>
          <w:sz w:val="24"/>
          <w:szCs w:val="24"/>
        </w:rPr>
        <w:t>servitization challenges emerging from sense-making conflicts between the manufacturers and their internal and external actors (e.g.</w:t>
      </w:r>
      <w:r w:rsidR="000F66D1">
        <w:rPr>
          <w:rFonts w:ascii="Times New Roman" w:hAnsi="Times New Roman" w:cs="Times New Roman"/>
          <w:sz w:val="24"/>
          <w:szCs w:val="24"/>
        </w:rPr>
        <w:t>,</w:t>
      </w:r>
      <w:r>
        <w:rPr>
          <w:rFonts w:ascii="Times New Roman" w:hAnsi="Times New Roman" w:cs="Times New Roman"/>
          <w:sz w:val="24"/>
          <w:szCs w:val="24"/>
        </w:rPr>
        <w:t xml:space="preserve"> employees, partners and customers) (Table 4</w:t>
      </w:r>
      <w:r w:rsidRPr="009B3D72">
        <w:rPr>
          <w:rFonts w:ascii="Times New Roman" w:hAnsi="Times New Roman" w:cs="Times New Roman"/>
          <w:sz w:val="24"/>
          <w:szCs w:val="24"/>
        </w:rPr>
        <w:t>)</w:t>
      </w:r>
      <w:r>
        <w:rPr>
          <w:rFonts w:ascii="Times New Roman" w:hAnsi="Times New Roman" w:cs="Times New Roman"/>
          <w:sz w:val="24"/>
          <w:szCs w:val="24"/>
        </w:rPr>
        <w:t>.</w:t>
      </w:r>
    </w:p>
    <w:p w14:paraId="6CD29418" w14:textId="77777777" w:rsidR="0077366E" w:rsidRDefault="0077366E"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w:t>
      </w:r>
    </w:p>
    <w:p w14:paraId="65885294" w14:textId="77777777" w:rsidR="0077366E" w:rsidRDefault="0077366E"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Table 4 about here.</w:t>
      </w:r>
    </w:p>
    <w:p w14:paraId="39D4ED54" w14:textId="17906A4A" w:rsidR="0077366E" w:rsidRDefault="0077366E"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w:t>
      </w:r>
    </w:p>
    <w:p w14:paraId="1A4A59D9" w14:textId="77777777" w:rsidR="0018789D" w:rsidRDefault="0018789D" w:rsidP="0077366E">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p>
    <w:p w14:paraId="38A18921" w14:textId="77777777" w:rsidR="0077366E" w:rsidRDefault="0077366E" w:rsidP="0077366E">
      <w:pPr>
        <w:pStyle w:val="Heading3"/>
      </w:pPr>
      <w:r w:rsidRPr="00DE49AF">
        <w:t xml:space="preserve">Internal </w:t>
      </w:r>
      <w:r>
        <w:t>i</w:t>
      </w:r>
      <w:r w:rsidRPr="00DE49AF">
        <w:t>dentity boundaries</w:t>
      </w:r>
    </w:p>
    <w:p w14:paraId="28169A1F" w14:textId="66B7C4E8" w:rsidR="0077366E" w:rsidRDefault="0077366E" w:rsidP="0077366E">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M</w:t>
      </w:r>
      <w:r w:rsidRPr="002E0059">
        <w:rPr>
          <w:rFonts w:ascii="Times New Roman" w:hAnsi="Times New Roman" w:cs="Times New Roman"/>
          <w:sz w:val="24"/>
          <w:szCs w:val="24"/>
        </w:rPr>
        <w:t>ost case companies</w:t>
      </w:r>
      <w:r>
        <w:rPr>
          <w:rFonts w:ascii="Times New Roman" w:hAnsi="Times New Roman" w:cs="Times New Roman"/>
          <w:sz w:val="24"/>
          <w:szCs w:val="24"/>
        </w:rPr>
        <w:t xml:space="preserve"> reported</w:t>
      </w:r>
      <w:r w:rsidRPr="002E0059">
        <w:rPr>
          <w:rFonts w:ascii="Times New Roman" w:hAnsi="Times New Roman" w:cs="Times New Roman"/>
          <w:i/>
          <w:sz w:val="24"/>
          <w:szCs w:val="24"/>
        </w:rPr>
        <w:t xml:space="preserve"> </w:t>
      </w:r>
      <w:r>
        <w:rPr>
          <w:rFonts w:ascii="Times New Roman" w:hAnsi="Times New Roman" w:cs="Times New Roman"/>
          <w:i/>
          <w:sz w:val="24"/>
          <w:szCs w:val="24"/>
        </w:rPr>
        <w:t>d</w:t>
      </w:r>
      <w:r w:rsidRPr="002E0059">
        <w:rPr>
          <w:rFonts w:ascii="Times New Roman" w:hAnsi="Times New Roman" w:cs="Times New Roman"/>
          <w:i/>
          <w:sz w:val="24"/>
          <w:szCs w:val="24"/>
        </w:rPr>
        <w:t>ifficulties in accepting and portraying the p</w:t>
      </w:r>
      <w:r>
        <w:rPr>
          <w:rFonts w:ascii="Times New Roman" w:hAnsi="Times New Roman" w:cs="Times New Roman"/>
          <w:i/>
          <w:sz w:val="24"/>
          <w:szCs w:val="24"/>
        </w:rPr>
        <w:t>otential of services internally</w:t>
      </w:r>
      <w:r>
        <w:rPr>
          <w:rFonts w:ascii="Times New Roman" w:hAnsi="Times New Roman" w:cs="Times New Roman"/>
          <w:sz w:val="24"/>
          <w:szCs w:val="24"/>
        </w:rPr>
        <w:t>, which can be understood to be an identity</w:t>
      </w:r>
      <w:r w:rsidR="00F514F1">
        <w:rPr>
          <w:rFonts w:ascii="Times New Roman" w:hAnsi="Times New Roman" w:cs="Times New Roman"/>
          <w:sz w:val="24"/>
          <w:szCs w:val="24"/>
        </w:rPr>
        <w:t xml:space="preserve">-related </w:t>
      </w:r>
      <w:r>
        <w:rPr>
          <w:rFonts w:ascii="Times New Roman" w:hAnsi="Times New Roman" w:cs="Times New Roman"/>
          <w:sz w:val="24"/>
          <w:szCs w:val="24"/>
        </w:rPr>
        <w:t xml:space="preserve">challenge. </w:t>
      </w:r>
      <w:r w:rsidR="00F514F1">
        <w:rPr>
          <w:rFonts w:ascii="Times New Roman" w:hAnsi="Times New Roman" w:cs="Times New Roman"/>
          <w:sz w:val="24"/>
          <w:szCs w:val="24"/>
        </w:rPr>
        <w:t>The root cause here is the unsettle internal identity boundary, that is t</w:t>
      </w:r>
      <w:r w:rsidRPr="002E0059">
        <w:rPr>
          <w:rFonts w:ascii="Times New Roman" w:hAnsi="Times New Roman" w:cs="Times New Roman"/>
          <w:sz w:val="24"/>
          <w:szCs w:val="24"/>
        </w:rPr>
        <w:t>he product-centric functions</w:t>
      </w:r>
      <w:r>
        <w:rPr>
          <w:rFonts w:ascii="Times New Roman" w:hAnsi="Times New Roman" w:cs="Times New Roman"/>
          <w:sz w:val="24"/>
          <w:szCs w:val="24"/>
        </w:rPr>
        <w:t xml:space="preserve"> are used to </w:t>
      </w:r>
      <w:r w:rsidR="003E5BA4">
        <w:rPr>
          <w:rFonts w:ascii="Times New Roman" w:hAnsi="Times New Roman" w:cs="Times New Roman"/>
          <w:sz w:val="24"/>
          <w:szCs w:val="24"/>
        </w:rPr>
        <w:t xml:space="preserve">produce </w:t>
      </w:r>
      <w:r>
        <w:rPr>
          <w:rFonts w:ascii="Times New Roman" w:hAnsi="Times New Roman" w:cs="Times New Roman"/>
          <w:sz w:val="24"/>
          <w:szCs w:val="24"/>
        </w:rPr>
        <w:t>demonstrable results, which are difficult to achieve with services, and this leads</w:t>
      </w:r>
      <w:r w:rsidRPr="002E0059">
        <w:rPr>
          <w:rFonts w:ascii="Times New Roman" w:hAnsi="Times New Roman" w:cs="Times New Roman"/>
          <w:sz w:val="24"/>
          <w:szCs w:val="24"/>
        </w:rPr>
        <w:t xml:space="preserve"> to differing</w:t>
      </w:r>
      <w:r>
        <w:rPr>
          <w:rFonts w:ascii="Times New Roman" w:hAnsi="Times New Roman" w:cs="Times New Roman"/>
          <w:sz w:val="24"/>
          <w:szCs w:val="24"/>
        </w:rPr>
        <w:t xml:space="preserve"> opinions of the service potential across different business functions. Case A</w:t>
      </w:r>
      <w:r w:rsidR="00F514F1">
        <w:rPr>
          <w:rFonts w:ascii="Times New Roman" w:hAnsi="Times New Roman" w:cs="Times New Roman"/>
          <w:sz w:val="24"/>
          <w:szCs w:val="24"/>
        </w:rPr>
        <w:t>, for instance,</w:t>
      </w:r>
      <w:r>
        <w:rPr>
          <w:rFonts w:ascii="Times New Roman" w:hAnsi="Times New Roman" w:cs="Times New Roman"/>
          <w:sz w:val="24"/>
          <w:szCs w:val="24"/>
        </w:rPr>
        <w:t xml:space="preserve"> expresses following concerns:</w:t>
      </w:r>
    </w:p>
    <w:p w14:paraId="062356A8" w14:textId="77777777" w:rsidR="0077366E" w:rsidRPr="009B3D72" w:rsidRDefault="0077366E" w:rsidP="0077366E">
      <w:pPr>
        <w:spacing w:before="240" w:line="360" w:lineRule="auto"/>
        <w:ind w:left="720"/>
        <w:jc w:val="both"/>
        <w:rPr>
          <w:rFonts w:ascii="Times New Roman" w:hAnsi="Times New Roman" w:cs="Times New Roman"/>
          <w:sz w:val="24"/>
          <w:szCs w:val="24"/>
        </w:rPr>
      </w:pPr>
      <w:r w:rsidRPr="009B3D72">
        <w:rPr>
          <w:rFonts w:ascii="Times New Roman" w:hAnsi="Times New Roman" w:cs="Times New Roman"/>
          <w:i/>
          <w:sz w:val="24"/>
          <w:szCs w:val="24"/>
        </w:rPr>
        <w:t xml:space="preserve">We started talking about </w:t>
      </w:r>
      <w:r>
        <w:rPr>
          <w:rFonts w:ascii="Times New Roman" w:hAnsi="Times New Roman" w:cs="Times New Roman"/>
          <w:i/>
          <w:sz w:val="24"/>
          <w:szCs w:val="24"/>
        </w:rPr>
        <w:t>services</w:t>
      </w:r>
      <w:r w:rsidRPr="009B3D72">
        <w:rPr>
          <w:rFonts w:ascii="Times New Roman" w:hAnsi="Times New Roman" w:cs="Times New Roman"/>
          <w:i/>
          <w:sz w:val="24"/>
          <w:szCs w:val="24"/>
        </w:rPr>
        <w:t xml:space="preserve"> two years ago, and it’s taking quite a lot of process to get something tangible. We’ve </w:t>
      </w:r>
      <w:r>
        <w:rPr>
          <w:rFonts w:ascii="Times New Roman" w:hAnsi="Times New Roman" w:cs="Times New Roman"/>
          <w:i/>
          <w:sz w:val="24"/>
          <w:szCs w:val="24"/>
        </w:rPr>
        <w:t>overpromised and under-</w:t>
      </w:r>
      <w:proofErr w:type="gramStart"/>
      <w:r>
        <w:rPr>
          <w:rFonts w:ascii="Times New Roman" w:hAnsi="Times New Roman" w:cs="Times New Roman"/>
          <w:i/>
          <w:sz w:val="24"/>
          <w:szCs w:val="24"/>
        </w:rPr>
        <w:t>delivered</w:t>
      </w:r>
      <w:r w:rsidRPr="009B3D72">
        <w:rPr>
          <w:rFonts w:ascii="Times New Roman" w:hAnsi="Times New Roman" w:cs="Times New Roman"/>
          <w:i/>
          <w:sz w:val="24"/>
          <w:szCs w:val="24"/>
        </w:rPr>
        <w:t>, and</w:t>
      </w:r>
      <w:proofErr w:type="gramEnd"/>
      <w:r w:rsidRPr="009B3D72">
        <w:rPr>
          <w:rFonts w:ascii="Times New Roman" w:hAnsi="Times New Roman" w:cs="Times New Roman"/>
          <w:i/>
          <w:sz w:val="24"/>
          <w:szCs w:val="24"/>
        </w:rPr>
        <w:t xml:space="preserve"> lost </w:t>
      </w:r>
      <w:r>
        <w:rPr>
          <w:rFonts w:ascii="Times New Roman" w:hAnsi="Times New Roman" w:cs="Times New Roman"/>
          <w:i/>
          <w:sz w:val="24"/>
          <w:szCs w:val="24"/>
        </w:rPr>
        <w:t xml:space="preserve">some </w:t>
      </w:r>
      <w:r w:rsidRPr="009B3D72">
        <w:rPr>
          <w:rFonts w:ascii="Times New Roman" w:hAnsi="Times New Roman" w:cs="Times New Roman"/>
          <w:i/>
          <w:sz w:val="24"/>
          <w:szCs w:val="24"/>
        </w:rPr>
        <w:t>engagement internally</w:t>
      </w:r>
      <w:r>
        <w:rPr>
          <w:rFonts w:ascii="Times New Roman" w:hAnsi="Times New Roman" w:cs="Times New Roman"/>
          <w:i/>
          <w:sz w:val="24"/>
          <w:szCs w:val="24"/>
        </w:rPr>
        <w:t xml:space="preserve">. </w:t>
      </w:r>
      <w:r>
        <w:rPr>
          <w:rFonts w:ascii="Times New Roman" w:hAnsi="Times New Roman" w:cs="Times New Roman"/>
          <w:sz w:val="24"/>
          <w:szCs w:val="24"/>
        </w:rPr>
        <w:t>(</w:t>
      </w:r>
      <w:r w:rsidRPr="009B3D72">
        <w:rPr>
          <w:rFonts w:ascii="Times New Roman" w:hAnsi="Times New Roman" w:cs="Times New Roman"/>
          <w:sz w:val="24"/>
          <w:szCs w:val="24"/>
        </w:rPr>
        <w:t>Case A</w:t>
      </w:r>
      <w:r>
        <w:rPr>
          <w:rFonts w:ascii="Times New Roman" w:hAnsi="Times New Roman" w:cs="Times New Roman"/>
          <w:sz w:val="24"/>
          <w:szCs w:val="24"/>
        </w:rPr>
        <w:t>,</w:t>
      </w:r>
      <w:r w:rsidRPr="00DE49AF">
        <w:rPr>
          <w:rFonts w:ascii="Times New Roman" w:hAnsi="Times New Roman" w:cs="Times New Roman"/>
          <w:sz w:val="24"/>
          <w:szCs w:val="24"/>
        </w:rPr>
        <w:t xml:space="preserve"> </w:t>
      </w:r>
      <w:r>
        <w:rPr>
          <w:rFonts w:ascii="Times New Roman" w:hAnsi="Times New Roman" w:cs="Times New Roman"/>
          <w:sz w:val="24"/>
          <w:szCs w:val="24"/>
        </w:rPr>
        <w:t>t</w:t>
      </w:r>
      <w:r w:rsidRPr="00DE49AF">
        <w:rPr>
          <w:rFonts w:ascii="Times New Roman" w:hAnsi="Times New Roman" w:cs="Times New Roman"/>
          <w:sz w:val="24"/>
          <w:szCs w:val="24"/>
        </w:rPr>
        <w:t xml:space="preserve">heir </w:t>
      </w:r>
      <w:r>
        <w:rPr>
          <w:rFonts w:ascii="Times New Roman" w:hAnsi="Times New Roman" w:cs="Times New Roman"/>
          <w:sz w:val="24"/>
          <w:szCs w:val="24"/>
        </w:rPr>
        <w:t>Manager for Customer Services and Vision)</w:t>
      </w:r>
    </w:p>
    <w:p w14:paraId="14C011C6" w14:textId="3DBE732F" w:rsidR="0077366E" w:rsidRDefault="0077366E" w:rsidP="0077366E">
      <w:pPr>
        <w:pStyle w:val="NoSpacing"/>
        <w:spacing w:before="240" w:line="360" w:lineRule="auto"/>
        <w:jc w:val="both"/>
        <w:rPr>
          <w:rFonts w:ascii="Times New Roman" w:hAnsi="Times New Roman" w:cs="Times New Roman"/>
          <w:sz w:val="24"/>
          <w:szCs w:val="24"/>
        </w:rPr>
      </w:pPr>
      <w:r>
        <w:rPr>
          <w:rFonts w:ascii="Times New Roman" w:hAnsi="Times New Roman" w:cs="Times New Roman"/>
          <w:sz w:val="24"/>
          <w:szCs w:val="24"/>
        </w:rPr>
        <w:t>Furthermore, a</w:t>
      </w:r>
      <w:r w:rsidRPr="00DE49AF">
        <w:rPr>
          <w:rFonts w:ascii="Times New Roman" w:hAnsi="Times New Roman" w:cs="Times New Roman"/>
          <w:sz w:val="24"/>
          <w:szCs w:val="24"/>
        </w:rPr>
        <w:t xml:space="preserve"> shift in </w:t>
      </w:r>
      <w:r>
        <w:rPr>
          <w:rFonts w:ascii="Times New Roman" w:hAnsi="Times New Roman" w:cs="Times New Roman"/>
          <w:sz w:val="24"/>
          <w:szCs w:val="24"/>
        </w:rPr>
        <w:t>organisational</w:t>
      </w:r>
      <w:r w:rsidRPr="00DE49AF">
        <w:rPr>
          <w:rFonts w:ascii="Times New Roman" w:hAnsi="Times New Roman" w:cs="Times New Roman"/>
          <w:sz w:val="24"/>
          <w:szCs w:val="24"/>
        </w:rPr>
        <w:t xml:space="preserve"> priority towards services</w:t>
      </w:r>
      <w:r w:rsidRPr="009B3D72">
        <w:rPr>
          <w:rFonts w:ascii="Times New Roman" w:hAnsi="Times New Roman" w:cs="Times New Roman"/>
          <w:sz w:val="24"/>
          <w:szCs w:val="24"/>
        </w:rPr>
        <w:t xml:space="preserve"> </w:t>
      </w:r>
      <w:r>
        <w:rPr>
          <w:rFonts w:ascii="Times New Roman" w:hAnsi="Times New Roman" w:cs="Times New Roman"/>
          <w:sz w:val="24"/>
          <w:szCs w:val="24"/>
        </w:rPr>
        <w:t xml:space="preserve">creates a mindset challenge, where </w:t>
      </w:r>
      <w:r>
        <w:rPr>
          <w:rFonts w:ascii="Times New Roman" w:hAnsi="Times New Roman" w:cs="Times New Roman"/>
          <w:i/>
          <w:sz w:val="24"/>
          <w:szCs w:val="24"/>
        </w:rPr>
        <w:t>e</w:t>
      </w:r>
      <w:r w:rsidRPr="00D210F1">
        <w:rPr>
          <w:rFonts w:ascii="Times New Roman" w:hAnsi="Times New Roman" w:cs="Times New Roman"/>
          <w:i/>
          <w:sz w:val="24"/>
          <w:szCs w:val="24"/>
        </w:rPr>
        <w:t>mployees fail to apprehend service concepts and review association</w:t>
      </w:r>
      <w:r>
        <w:rPr>
          <w:rFonts w:ascii="Times New Roman" w:hAnsi="Times New Roman" w:cs="Times New Roman"/>
          <w:i/>
          <w:sz w:val="24"/>
          <w:szCs w:val="24"/>
        </w:rPr>
        <w:t xml:space="preserve"> </w:t>
      </w:r>
      <w:r w:rsidRPr="00D210F1">
        <w:rPr>
          <w:rFonts w:ascii="Times New Roman" w:hAnsi="Times New Roman" w:cs="Times New Roman"/>
          <w:i/>
          <w:sz w:val="24"/>
          <w:szCs w:val="24"/>
        </w:rPr>
        <w:t>with the firm</w:t>
      </w:r>
      <w:r w:rsidRPr="009B3D72">
        <w:rPr>
          <w:rFonts w:ascii="Times New Roman" w:hAnsi="Times New Roman" w:cs="Times New Roman"/>
          <w:sz w:val="24"/>
          <w:szCs w:val="24"/>
        </w:rPr>
        <w:t xml:space="preserve">. </w:t>
      </w:r>
      <w:r>
        <w:rPr>
          <w:rFonts w:ascii="Times New Roman" w:hAnsi="Times New Roman" w:cs="Times New Roman"/>
          <w:sz w:val="24"/>
          <w:szCs w:val="24"/>
        </w:rPr>
        <w:t>Poor understanding of such priority shift is considered to be the underlying reason that heightens career-related anxiety amongst employees, making employee-retention a problem for the manufacturers. For instance,</w:t>
      </w:r>
      <w:r w:rsidRPr="009B3D72">
        <w:rPr>
          <w:rFonts w:ascii="Times New Roman" w:hAnsi="Times New Roman" w:cs="Times New Roman"/>
          <w:sz w:val="24"/>
          <w:szCs w:val="24"/>
        </w:rPr>
        <w:t xml:space="preserve"> </w:t>
      </w:r>
      <w:r>
        <w:rPr>
          <w:rFonts w:ascii="Times New Roman" w:hAnsi="Times New Roman" w:cs="Times New Roman"/>
          <w:sz w:val="24"/>
          <w:szCs w:val="24"/>
        </w:rPr>
        <w:t>Case A explains:</w:t>
      </w:r>
      <w:r w:rsidRPr="009B3D72">
        <w:rPr>
          <w:rFonts w:ascii="Times New Roman" w:hAnsi="Times New Roman" w:cs="Times New Roman"/>
          <w:sz w:val="24"/>
          <w:szCs w:val="24"/>
        </w:rPr>
        <w:t xml:space="preserve"> </w:t>
      </w:r>
    </w:p>
    <w:p w14:paraId="277688E3" w14:textId="77777777" w:rsidR="0077366E" w:rsidRPr="00EA4194" w:rsidRDefault="0077366E" w:rsidP="0077366E">
      <w:pPr>
        <w:pStyle w:val="NoSpacing"/>
        <w:spacing w:before="240" w:after="240" w:line="360" w:lineRule="auto"/>
        <w:ind w:left="720"/>
        <w:jc w:val="both"/>
        <w:rPr>
          <w:rFonts w:ascii="Times New Roman" w:hAnsi="Times New Roman" w:cs="Times New Roman"/>
          <w:sz w:val="24"/>
          <w:szCs w:val="24"/>
        </w:rPr>
      </w:pPr>
      <w:r>
        <w:rPr>
          <w:rFonts w:ascii="Times New Roman" w:hAnsi="Times New Roman" w:cs="Times New Roman"/>
          <w:i/>
          <w:sz w:val="24"/>
          <w:szCs w:val="24"/>
        </w:rPr>
        <w:lastRenderedPageBreak/>
        <w:t>O</w:t>
      </w:r>
      <w:r w:rsidRPr="009B3D72">
        <w:rPr>
          <w:rFonts w:ascii="Times New Roman" w:hAnsi="Times New Roman" w:cs="Times New Roman"/>
          <w:i/>
          <w:sz w:val="24"/>
          <w:szCs w:val="24"/>
        </w:rPr>
        <w:t>ur engineers</w:t>
      </w:r>
      <w:r w:rsidRPr="00DE49AF">
        <w:rPr>
          <w:rFonts w:ascii="Times New Roman" w:hAnsi="Times New Roman" w:cs="Times New Roman"/>
          <w:i/>
          <w:sz w:val="24"/>
          <w:szCs w:val="24"/>
        </w:rPr>
        <w:t xml:space="preserve"> </w:t>
      </w:r>
      <w:r>
        <w:rPr>
          <w:rFonts w:ascii="Times New Roman" w:hAnsi="Times New Roman" w:cs="Times New Roman"/>
          <w:i/>
          <w:sz w:val="24"/>
          <w:szCs w:val="24"/>
        </w:rPr>
        <w:t>are</w:t>
      </w:r>
      <w:r w:rsidRPr="00DE49AF">
        <w:rPr>
          <w:rFonts w:ascii="Times New Roman" w:hAnsi="Times New Roman" w:cs="Times New Roman"/>
          <w:i/>
          <w:sz w:val="24"/>
          <w:szCs w:val="24"/>
        </w:rPr>
        <w:t xml:space="preserve"> worried that if we have </w:t>
      </w:r>
      <w:r w:rsidRPr="009B3D72">
        <w:rPr>
          <w:rFonts w:ascii="Times New Roman" w:hAnsi="Times New Roman" w:cs="Times New Roman"/>
          <w:i/>
          <w:sz w:val="24"/>
          <w:szCs w:val="24"/>
        </w:rPr>
        <w:t>smart technology then there’s less jobs, less engineers</w:t>
      </w:r>
      <w:r>
        <w:rPr>
          <w:rFonts w:ascii="Times New Roman" w:hAnsi="Times New Roman" w:cs="Times New Roman"/>
          <w:i/>
          <w:sz w:val="24"/>
          <w:szCs w:val="24"/>
        </w:rPr>
        <w:t>.</w:t>
      </w:r>
      <w:r w:rsidRPr="00DE49AF">
        <w:rPr>
          <w:rFonts w:ascii="Times New Roman" w:hAnsi="Times New Roman" w:cs="Times New Roman"/>
          <w:i/>
          <w:sz w:val="24"/>
          <w:szCs w:val="24"/>
        </w:rPr>
        <w:t xml:space="preserve"> </w:t>
      </w:r>
      <w:r>
        <w:rPr>
          <w:rFonts w:ascii="Times New Roman" w:hAnsi="Times New Roman" w:cs="Times New Roman"/>
          <w:i/>
          <w:sz w:val="24"/>
          <w:szCs w:val="24"/>
        </w:rPr>
        <w:t>T</w:t>
      </w:r>
      <w:r w:rsidRPr="00DE49AF">
        <w:rPr>
          <w:rFonts w:ascii="Times New Roman" w:hAnsi="Times New Roman" w:cs="Times New Roman"/>
          <w:i/>
          <w:sz w:val="24"/>
          <w:szCs w:val="24"/>
        </w:rPr>
        <w:t xml:space="preserve">hey see </w:t>
      </w:r>
      <w:r>
        <w:rPr>
          <w:rFonts w:ascii="Times New Roman" w:hAnsi="Times New Roman" w:cs="Times New Roman"/>
          <w:i/>
          <w:sz w:val="24"/>
          <w:szCs w:val="24"/>
        </w:rPr>
        <w:t>it</w:t>
      </w:r>
      <w:r w:rsidRPr="00DE49AF">
        <w:rPr>
          <w:rFonts w:ascii="Times New Roman" w:hAnsi="Times New Roman" w:cs="Times New Roman"/>
          <w:i/>
          <w:sz w:val="24"/>
          <w:szCs w:val="24"/>
        </w:rPr>
        <w:t xml:space="preserve"> as a risk, rather than </w:t>
      </w:r>
      <w:r>
        <w:rPr>
          <w:rFonts w:ascii="Times New Roman" w:hAnsi="Times New Roman" w:cs="Times New Roman"/>
          <w:i/>
          <w:sz w:val="24"/>
          <w:szCs w:val="24"/>
        </w:rPr>
        <w:t>looking at</w:t>
      </w:r>
      <w:r w:rsidRPr="009B3D72">
        <w:rPr>
          <w:rFonts w:ascii="Times New Roman" w:hAnsi="Times New Roman" w:cs="Times New Roman"/>
          <w:i/>
          <w:sz w:val="24"/>
          <w:szCs w:val="24"/>
        </w:rPr>
        <w:t xml:space="preserve"> it a</w:t>
      </w:r>
      <w:r>
        <w:rPr>
          <w:rFonts w:ascii="Times New Roman" w:hAnsi="Times New Roman" w:cs="Times New Roman"/>
          <w:i/>
          <w:sz w:val="24"/>
          <w:szCs w:val="24"/>
        </w:rPr>
        <w:t>s –</w:t>
      </w:r>
      <w:r w:rsidRPr="009B3D72">
        <w:rPr>
          <w:rFonts w:ascii="Times New Roman" w:hAnsi="Times New Roman" w:cs="Times New Roman"/>
          <w:i/>
          <w:sz w:val="24"/>
          <w:szCs w:val="24"/>
        </w:rPr>
        <w:t xml:space="preserve"> you’ll fix things </w:t>
      </w:r>
      <w:r>
        <w:rPr>
          <w:rFonts w:ascii="Times New Roman" w:hAnsi="Times New Roman" w:cs="Times New Roman"/>
          <w:i/>
          <w:sz w:val="24"/>
          <w:szCs w:val="24"/>
        </w:rPr>
        <w:t>faster</w:t>
      </w:r>
      <w:r w:rsidRPr="00DE49AF">
        <w:rPr>
          <w:rFonts w:ascii="Times New Roman" w:hAnsi="Times New Roman" w:cs="Times New Roman"/>
          <w:i/>
          <w:sz w:val="24"/>
          <w:szCs w:val="24"/>
        </w:rPr>
        <w:t xml:space="preserve">, </w:t>
      </w:r>
      <w:r w:rsidRPr="009B3D72">
        <w:rPr>
          <w:rFonts w:ascii="Times New Roman" w:hAnsi="Times New Roman" w:cs="Times New Roman"/>
          <w:i/>
          <w:sz w:val="24"/>
          <w:szCs w:val="24"/>
        </w:rPr>
        <w:t xml:space="preserve">sell more boilers, </w:t>
      </w:r>
      <w:r>
        <w:rPr>
          <w:rFonts w:ascii="Times New Roman" w:hAnsi="Times New Roman" w:cs="Times New Roman"/>
          <w:i/>
          <w:sz w:val="24"/>
          <w:szCs w:val="24"/>
        </w:rPr>
        <w:t>have</w:t>
      </w:r>
      <w:r w:rsidRPr="00DE49AF">
        <w:rPr>
          <w:rFonts w:ascii="Times New Roman" w:hAnsi="Times New Roman" w:cs="Times New Roman"/>
          <w:i/>
          <w:sz w:val="24"/>
          <w:szCs w:val="24"/>
        </w:rPr>
        <w:t xml:space="preserve"> more work. </w:t>
      </w:r>
      <w:r>
        <w:rPr>
          <w:rFonts w:ascii="Times New Roman" w:hAnsi="Times New Roman" w:cs="Times New Roman"/>
          <w:sz w:val="24"/>
          <w:szCs w:val="24"/>
        </w:rPr>
        <w:t>(Case A, Manager for Innovation Distribution)</w:t>
      </w:r>
    </w:p>
    <w:p w14:paraId="096E2989" w14:textId="77777777" w:rsidR="0077366E" w:rsidRDefault="0077366E" w:rsidP="0077366E">
      <w:pPr>
        <w:pStyle w:val="Heading3"/>
      </w:pPr>
      <w:r w:rsidRPr="00DE49AF">
        <w:t xml:space="preserve">External </w:t>
      </w:r>
      <w:r>
        <w:t>i</w:t>
      </w:r>
      <w:r w:rsidRPr="00DE49AF">
        <w:t>dentity boundaries</w:t>
      </w:r>
    </w:p>
    <w:p w14:paraId="623C21AB" w14:textId="41E97A32" w:rsidR="0077366E" w:rsidRPr="00D274E6" w:rsidRDefault="0077366E" w:rsidP="0077366E">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 xml:space="preserve">Interviewees also reported </w:t>
      </w:r>
      <w:r>
        <w:rPr>
          <w:rFonts w:ascii="Times New Roman" w:hAnsi="Times New Roman" w:cs="Times New Roman"/>
          <w:i/>
          <w:sz w:val="24"/>
          <w:szCs w:val="24"/>
        </w:rPr>
        <w:t>di</w:t>
      </w:r>
      <w:r w:rsidRPr="00590241">
        <w:rPr>
          <w:rFonts w:ascii="Times New Roman" w:hAnsi="Times New Roman" w:cs="Times New Roman"/>
          <w:i/>
          <w:sz w:val="24"/>
          <w:szCs w:val="24"/>
        </w:rPr>
        <w:t xml:space="preserve">fficulties in communicating the value of service offerings to external </w:t>
      </w:r>
      <w:r>
        <w:rPr>
          <w:rFonts w:ascii="Times New Roman" w:hAnsi="Times New Roman" w:cs="Times New Roman"/>
          <w:i/>
          <w:sz w:val="24"/>
          <w:szCs w:val="24"/>
        </w:rPr>
        <w:t>partners and customers</w:t>
      </w:r>
      <w:r>
        <w:rPr>
          <w:rFonts w:ascii="Times New Roman" w:hAnsi="Times New Roman" w:cs="Times New Roman"/>
          <w:sz w:val="24"/>
          <w:szCs w:val="24"/>
        </w:rPr>
        <w:t xml:space="preserve"> as an identity-related challenge. The root cause lies in the fact that m</w:t>
      </w:r>
      <w:r w:rsidRPr="009B3D72">
        <w:rPr>
          <w:rFonts w:ascii="Times New Roman" w:hAnsi="Times New Roman" w:cs="Times New Roman"/>
          <w:sz w:val="24"/>
          <w:szCs w:val="24"/>
        </w:rPr>
        <w:t>anufacturer</w:t>
      </w:r>
      <w:r>
        <w:rPr>
          <w:rFonts w:ascii="Times New Roman" w:hAnsi="Times New Roman" w:cs="Times New Roman"/>
          <w:sz w:val="24"/>
          <w:szCs w:val="24"/>
        </w:rPr>
        <w:t>s</w:t>
      </w:r>
      <w:r w:rsidRPr="00DE49AF">
        <w:rPr>
          <w:rFonts w:ascii="Times New Roman" w:hAnsi="Times New Roman" w:cs="Times New Roman"/>
          <w:sz w:val="24"/>
          <w:szCs w:val="24"/>
        </w:rPr>
        <w:t xml:space="preserve"> </w:t>
      </w:r>
      <w:r>
        <w:rPr>
          <w:rFonts w:ascii="Times New Roman" w:hAnsi="Times New Roman" w:cs="Times New Roman"/>
          <w:sz w:val="24"/>
          <w:szCs w:val="24"/>
        </w:rPr>
        <w:t xml:space="preserve">are judged by their </w:t>
      </w:r>
      <w:r w:rsidRPr="006A2E86">
        <w:rPr>
          <w:rFonts w:ascii="Times New Roman" w:hAnsi="Times New Roman" w:cs="Times New Roman"/>
          <w:sz w:val="24"/>
          <w:szCs w:val="24"/>
        </w:rPr>
        <w:t>product</w:t>
      </w:r>
      <w:r w:rsidRPr="00D274E6">
        <w:rPr>
          <w:rFonts w:ascii="Times New Roman" w:hAnsi="Times New Roman" w:cs="Times New Roman"/>
          <w:sz w:val="24"/>
          <w:szCs w:val="24"/>
        </w:rPr>
        <w:t xml:space="preserve"> </w:t>
      </w:r>
      <w:r>
        <w:rPr>
          <w:rFonts w:ascii="Times New Roman" w:hAnsi="Times New Roman" w:cs="Times New Roman"/>
          <w:sz w:val="24"/>
          <w:szCs w:val="24"/>
        </w:rPr>
        <w:t>quality,</w:t>
      </w:r>
      <w:r w:rsidRPr="00DE49AF">
        <w:rPr>
          <w:rFonts w:ascii="Times New Roman" w:hAnsi="Times New Roman" w:cs="Times New Roman"/>
          <w:sz w:val="24"/>
          <w:szCs w:val="24"/>
        </w:rPr>
        <w:t xml:space="preserve"> </w:t>
      </w:r>
      <w:r>
        <w:rPr>
          <w:rFonts w:ascii="Times New Roman" w:hAnsi="Times New Roman" w:cs="Times New Roman"/>
          <w:sz w:val="24"/>
          <w:szCs w:val="24"/>
        </w:rPr>
        <w:t>and</w:t>
      </w:r>
      <w:r w:rsidRPr="00DE49AF">
        <w:rPr>
          <w:rFonts w:ascii="Times New Roman" w:hAnsi="Times New Roman" w:cs="Times New Roman"/>
          <w:sz w:val="24"/>
          <w:szCs w:val="24"/>
        </w:rPr>
        <w:t xml:space="preserve"> </w:t>
      </w:r>
      <w:r>
        <w:rPr>
          <w:rFonts w:ascii="Times New Roman" w:hAnsi="Times New Roman" w:cs="Times New Roman"/>
          <w:sz w:val="24"/>
          <w:szCs w:val="24"/>
        </w:rPr>
        <w:t xml:space="preserve">partners/customers </w:t>
      </w:r>
      <w:r w:rsidRPr="00DE49AF">
        <w:rPr>
          <w:rFonts w:ascii="Times New Roman" w:hAnsi="Times New Roman" w:cs="Times New Roman"/>
          <w:sz w:val="24"/>
          <w:szCs w:val="24"/>
        </w:rPr>
        <w:t>have less confidence in their</w:t>
      </w:r>
      <w:r w:rsidRPr="009B3D72">
        <w:rPr>
          <w:rFonts w:ascii="Times New Roman" w:hAnsi="Times New Roman" w:cs="Times New Roman"/>
          <w:sz w:val="24"/>
          <w:szCs w:val="24"/>
        </w:rPr>
        <w:t xml:space="preserve"> </w:t>
      </w:r>
      <w:r>
        <w:rPr>
          <w:rFonts w:ascii="Times New Roman" w:hAnsi="Times New Roman" w:cs="Times New Roman"/>
          <w:sz w:val="24"/>
          <w:szCs w:val="24"/>
        </w:rPr>
        <w:t>abilities</w:t>
      </w:r>
      <w:r w:rsidRPr="009B3D72">
        <w:rPr>
          <w:rFonts w:ascii="Times New Roman" w:hAnsi="Times New Roman" w:cs="Times New Roman"/>
          <w:sz w:val="24"/>
          <w:szCs w:val="24"/>
        </w:rPr>
        <w:t xml:space="preserve"> </w:t>
      </w:r>
      <w:r>
        <w:rPr>
          <w:rFonts w:ascii="Times New Roman" w:hAnsi="Times New Roman" w:cs="Times New Roman"/>
          <w:sz w:val="24"/>
          <w:szCs w:val="24"/>
        </w:rPr>
        <w:t xml:space="preserve">as </w:t>
      </w:r>
      <w:r w:rsidRPr="009B3D72">
        <w:rPr>
          <w:rFonts w:ascii="Times New Roman" w:hAnsi="Times New Roman" w:cs="Times New Roman"/>
          <w:sz w:val="24"/>
          <w:szCs w:val="24"/>
        </w:rPr>
        <w:t xml:space="preserve">service providers. </w:t>
      </w:r>
      <w:r>
        <w:rPr>
          <w:rFonts w:ascii="Times New Roman" w:hAnsi="Times New Roman" w:cs="Times New Roman"/>
          <w:sz w:val="24"/>
          <w:szCs w:val="24"/>
        </w:rPr>
        <w:t xml:space="preserve">For instance, Case B </w:t>
      </w:r>
      <w:r w:rsidR="003E5BA4">
        <w:rPr>
          <w:rFonts w:ascii="Times New Roman" w:hAnsi="Times New Roman" w:cs="Times New Roman"/>
          <w:sz w:val="24"/>
          <w:szCs w:val="24"/>
        </w:rPr>
        <w:t>describes</w:t>
      </w:r>
      <w:r w:rsidRPr="009B3D72">
        <w:rPr>
          <w:rFonts w:ascii="Times New Roman" w:hAnsi="Times New Roman" w:cs="Times New Roman"/>
          <w:sz w:val="24"/>
          <w:szCs w:val="24"/>
        </w:rPr>
        <w:t xml:space="preserve"> their </w:t>
      </w:r>
      <w:r>
        <w:rPr>
          <w:rFonts w:ascii="Times New Roman" w:hAnsi="Times New Roman" w:cs="Times New Roman"/>
          <w:sz w:val="24"/>
          <w:szCs w:val="24"/>
        </w:rPr>
        <w:t xml:space="preserve">experience: </w:t>
      </w:r>
    </w:p>
    <w:p w14:paraId="37E4801A" w14:textId="0A94B16A" w:rsidR="0077366E" w:rsidRPr="00D1623A" w:rsidRDefault="0077366E" w:rsidP="0077366E">
      <w:pPr>
        <w:suppressLineNumbers/>
        <w:spacing w:line="360" w:lineRule="auto"/>
        <w:ind w:left="720"/>
        <w:jc w:val="both"/>
        <w:rPr>
          <w:rFonts w:ascii="Times New Roman" w:hAnsi="Times New Roman" w:cs="Times New Roman"/>
          <w:sz w:val="24"/>
          <w:szCs w:val="24"/>
        </w:rPr>
      </w:pPr>
      <w:r>
        <w:rPr>
          <w:rFonts w:ascii="Times New Roman" w:hAnsi="Times New Roman" w:cs="Times New Roman"/>
          <w:i/>
          <w:sz w:val="24"/>
          <w:szCs w:val="24"/>
        </w:rPr>
        <w:t>W</w:t>
      </w:r>
      <w:r w:rsidRPr="009B3D72">
        <w:rPr>
          <w:rFonts w:ascii="Times New Roman" w:hAnsi="Times New Roman" w:cs="Times New Roman"/>
          <w:i/>
          <w:sz w:val="24"/>
          <w:szCs w:val="24"/>
        </w:rPr>
        <w:t>e recognis</w:t>
      </w:r>
      <w:r>
        <w:rPr>
          <w:rFonts w:ascii="Times New Roman" w:hAnsi="Times New Roman" w:cs="Times New Roman"/>
          <w:i/>
          <w:sz w:val="24"/>
          <w:szCs w:val="24"/>
        </w:rPr>
        <w:t xml:space="preserve">e some efficiency benefits with </w:t>
      </w:r>
      <w:r w:rsidR="007F415A">
        <w:rPr>
          <w:rFonts w:ascii="Times New Roman" w:hAnsi="Times New Roman" w:cs="Times New Roman"/>
          <w:i/>
          <w:sz w:val="24"/>
          <w:szCs w:val="24"/>
        </w:rPr>
        <w:t>services and</w:t>
      </w:r>
      <w:r w:rsidRPr="009B3D72">
        <w:rPr>
          <w:rFonts w:ascii="Times New Roman" w:hAnsi="Times New Roman" w:cs="Times New Roman"/>
          <w:i/>
          <w:sz w:val="24"/>
          <w:szCs w:val="24"/>
        </w:rPr>
        <w:t xml:space="preserve"> </w:t>
      </w:r>
      <w:r>
        <w:rPr>
          <w:rFonts w:ascii="Times New Roman" w:hAnsi="Times New Roman" w:cs="Times New Roman"/>
          <w:i/>
          <w:sz w:val="24"/>
          <w:szCs w:val="24"/>
        </w:rPr>
        <w:t>wanted to</w:t>
      </w:r>
      <w:r w:rsidRPr="009B3D72">
        <w:rPr>
          <w:rFonts w:ascii="Times New Roman" w:hAnsi="Times New Roman" w:cs="Times New Roman"/>
          <w:i/>
          <w:sz w:val="24"/>
          <w:szCs w:val="24"/>
        </w:rPr>
        <w:t xml:space="preserve"> share </w:t>
      </w:r>
      <w:r>
        <w:rPr>
          <w:rFonts w:ascii="Times New Roman" w:hAnsi="Times New Roman" w:cs="Times New Roman"/>
          <w:i/>
          <w:sz w:val="24"/>
          <w:szCs w:val="24"/>
        </w:rPr>
        <w:t xml:space="preserve">them </w:t>
      </w:r>
      <w:r w:rsidRPr="009B3D72">
        <w:rPr>
          <w:rFonts w:ascii="Times New Roman" w:hAnsi="Times New Roman" w:cs="Times New Roman"/>
          <w:i/>
          <w:sz w:val="24"/>
          <w:szCs w:val="24"/>
        </w:rPr>
        <w:t xml:space="preserve">with </w:t>
      </w:r>
      <w:r>
        <w:rPr>
          <w:rFonts w:ascii="Times New Roman" w:hAnsi="Times New Roman" w:cs="Times New Roman"/>
          <w:i/>
          <w:sz w:val="24"/>
          <w:szCs w:val="24"/>
        </w:rPr>
        <w:t>the customers by lowering costs, but customers don’t trust us as service providers, and lower costs did not</w:t>
      </w:r>
      <w:r w:rsidRPr="00D274E6">
        <w:rPr>
          <w:rFonts w:ascii="Times New Roman" w:hAnsi="Times New Roman" w:cs="Times New Roman"/>
          <w:i/>
          <w:sz w:val="24"/>
          <w:szCs w:val="24"/>
        </w:rPr>
        <w:t xml:space="preserve"> </w:t>
      </w:r>
      <w:r>
        <w:rPr>
          <w:rFonts w:ascii="Times New Roman" w:hAnsi="Times New Roman" w:cs="Times New Roman"/>
          <w:i/>
          <w:sz w:val="24"/>
          <w:szCs w:val="24"/>
        </w:rPr>
        <w:t>translate</w:t>
      </w:r>
      <w:r w:rsidRPr="009B3D72">
        <w:rPr>
          <w:rFonts w:ascii="Times New Roman" w:hAnsi="Times New Roman" w:cs="Times New Roman"/>
          <w:i/>
          <w:sz w:val="24"/>
          <w:szCs w:val="24"/>
        </w:rPr>
        <w:t xml:space="preserve"> </w:t>
      </w:r>
      <w:r>
        <w:rPr>
          <w:rFonts w:ascii="Times New Roman" w:hAnsi="Times New Roman" w:cs="Times New Roman"/>
          <w:i/>
          <w:sz w:val="24"/>
          <w:szCs w:val="24"/>
        </w:rPr>
        <w:t>correctly or improve service sales.</w:t>
      </w:r>
      <w:r w:rsidRPr="009B3D72">
        <w:rPr>
          <w:rFonts w:ascii="Times New Roman" w:hAnsi="Times New Roman" w:cs="Times New Roman"/>
          <w:i/>
          <w:sz w:val="24"/>
          <w:szCs w:val="24"/>
        </w:rPr>
        <w:t xml:space="preserve"> </w:t>
      </w:r>
      <w:r>
        <w:rPr>
          <w:rFonts w:ascii="Times New Roman" w:hAnsi="Times New Roman" w:cs="Times New Roman"/>
          <w:sz w:val="24"/>
          <w:szCs w:val="24"/>
        </w:rPr>
        <w:t>(Case B,</w:t>
      </w:r>
      <w:r w:rsidRPr="009B3D72">
        <w:rPr>
          <w:rFonts w:ascii="Times New Roman" w:hAnsi="Times New Roman" w:cs="Times New Roman"/>
          <w:sz w:val="24"/>
          <w:szCs w:val="24"/>
        </w:rPr>
        <w:t xml:space="preserve"> </w:t>
      </w:r>
      <w:r>
        <w:rPr>
          <w:rFonts w:ascii="Times New Roman" w:hAnsi="Times New Roman" w:cs="Times New Roman"/>
          <w:sz w:val="24"/>
          <w:szCs w:val="24"/>
        </w:rPr>
        <w:t>Director of Service Development)</w:t>
      </w:r>
    </w:p>
    <w:p w14:paraId="54133D43" w14:textId="77777777" w:rsidR="0077366E" w:rsidRPr="0073058A" w:rsidRDefault="0077366E" w:rsidP="0077366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Another external identity challenge arises with the </w:t>
      </w:r>
      <w:r>
        <w:rPr>
          <w:rFonts w:ascii="Times New Roman" w:hAnsi="Times New Roman" w:cs="Times New Roman"/>
          <w:i/>
          <w:sz w:val="24"/>
          <w:szCs w:val="24"/>
        </w:rPr>
        <w:t>d</w:t>
      </w:r>
      <w:r w:rsidRPr="00B171B2">
        <w:rPr>
          <w:rFonts w:ascii="Times New Roman" w:hAnsi="Times New Roman" w:cs="Times New Roman"/>
          <w:i/>
          <w:sz w:val="24"/>
          <w:szCs w:val="24"/>
        </w:rPr>
        <w:t>ifficulties in establishing a credible service reputation</w:t>
      </w:r>
      <w:r>
        <w:rPr>
          <w:rFonts w:ascii="Times New Roman" w:hAnsi="Times New Roman" w:cs="Times New Roman"/>
          <w:i/>
          <w:sz w:val="24"/>
          <w:szCs w:val="24"/>
        </w:rPr>
        <w:t>.</w:t>
      </w:r>
      <w:r w:rsidRPr="00D60635">
        <w:rPr>
          <w:rFonts w:ascii="Times New Roman" w:hAnsi="Times New Roman" w:cs="Times New Roman"/>
          <w:sz w:val="24"/>
          <w:szCs w:val="24"/>
        </w:rPr>
        <w:t xml:space="preserve"> </w:t>
      </w:r>
      <w:r w:rsidRPr="0073058A">
        <w:rPr>
          <w:rFonts w:ascii="Times New Roman" w:hAnsi="Times New Roman" w:cs="Times New Roman"/>
          <w:sz w:val="24"/>
          <w:szCs w:val="24"/>
        </w:rPr>
        <w:t>As manufacturers often engage in long-term partnerships to support their service development and delivery, affiliation</w:t>
      </w:r>
      <w:r>
        <w:rPr>
          <w:rFonts w:ascii="Times New Roman" w:hAnsi="Times New Roman" w:cs="Times New Roman"/>
          <w:sz w:val="24"/>
          <w:szCs w:val="24"/>
        </w:rPr>
        <w:t>s</w:t>
      </w:r>
      <w:r w:rsidRPr="0073058A">
        <w:rPr>
          <w:rFonts w:ascii="Times New Roman" w:hAnsi="Times New Roman" w:cs="Times New Roman"/>
          <w:sz w:val="24"/>
          <w:szCs w:val="24"/>
        </w:rPr>
        <w:t xml:space="preserve"> </w:t>
      </w:r>
      <w:r>
        <w:rPr>
          <w:rFonts w:ascii="Times New Roman" w:hAnsi="Times New Roman" w:cs="Times New Roman"/>
          <w:sz w:val="24"/>
          <w:szCs w:val="24"/>
        </w:rPr>
        <w:t>dictate how (positive/negative</w:t>
      </w:r>
      <w:r w:rsidRPr="0073058A">
        <w:rPr>
          <w:rFonts w:ascii="Times New Roman" w:hAnsi="Times New Roman" w:cs="Times New Roman"/>
          <w:sz w:val="24"/>
          <w:szCs w:val="24"/>
        </w:rPr>
        <w:t xml:space="preserve">) </w:t>
      </w:r>
      <w:r>
        <w:rPr>
          <w:rFonts w:ascii="Times New Roman" w:hAnsi="Times New Roman" w:cs="Times New Roman"/>
          <w:sz w:val="24"/>
          <w:szCs w:val="24"/>
        </w:rPr>
        <w:t>the</w:t>
      </w:r>
      <w:r w:rsidRPr="0073058A">
        <w:rPr>
          <w:rFonts w:ascii="Times New Roman" w:hAnsi="Times New Roman" w:cs="Times New Roman"/>
          <w:sz w:val="24"/>
          <w:szCs w:val="24"/>
        </w:rPr>
        <w:t xml:space="preserve"> </w:t>
      </w:r>
      <w:r>
        <w:rPr>
          <w:rFonts w:ascii="Times New Roman" w:hAnsi="Times New Roman" w:cs="Times New Roman"/>
          <w:sz w:val="24"/>
          <w:szCs w:val="24"/>
        </w:rPr>
        <w:t>service</w:t>
      </w:r>
      <w:r w:rsidRPr="0073058A">
        <w:rPr>
          <w:rFonts w:ascii="Times New Roman" w:hAnsi="Times New Roman" w:cs="Times New Roman"/>
          <w:sz w:val="24"/>
          <w:szCs w:val="24"/>
        </w:rPr>
        <w:t xml:space="preserve"> identity</w:t>
      </w:r>
      <w:r>
        <w:rPr>
          <w:rFonts w:ascii="Times New Roman" w:hAnsi="Times New Roman" w:cs="Times New Roman"/>
          <w:sz w:val="24"/>
          <w:szCs w:val="24"/>
        </w:rPr>
        <w:t xml:space="preserve"> of the manufacturers is being perceived by their partners and customers</w:t>
      </w:r>
      <w:r w:rsidRPr="0073058A">
        <w:rPr>
          <w:rFonts w:ascii="Times New Roman" w:hAnsi="Times New Roman" w:cs="Times New Roman"/>
          <w:sz w:val="24"/>
          <w:szCs w:val="24"/>
        </w:rPr>
        <w:t>.</w:t>
      </w:r>
      <w:r>
        <w:rPr>
          <w:rFonts w:ascii="Times New Roman" w:hAnsi="Times New Roman" w:cs="Times New Roman"/>
          <w:sz w:val="24"/>
          <w:szCs w:val="24"/>
        </w:rPr>
        <w:t xml:space="preserve"> For instance, Case D explains:</w:t>
      </w:r>
    </w:p>
    <w:p w14:paraId="012208B0" w14:textId="77777777" w:rsidR="0077366E" w:rsidRDefault="0077366E" w:rsidP="0077366E">
      <w:pPr>
        <w:suppressLineNumbers/>
        <w:spacing w:line="360" w:lineRule="auto"/>
        <w:ind w:left="720"/>
        <w:jc w:val="both"/>
        <w:rPr>
          <w:rFonts w:ascii="Times New Roman" w:hAnsi="Times New Roman" w:cs="Times New Roman"/>
          <w:sz w:val="24"/>
          <w:szCs w:val="24"/>
        </w:rPr>
      </w:pPr>
      <w:r>
        <w:rPr>
          <w:rFonts w:ascii="Times New Roman" w:hAnsi="Times New Roman" w:cs="Times New Roman"/>
          <w:i/>
          <w:sz w:val="24"/>
          <w:szCs w:val="24"/>
        </w:rPr>
        <w:t>T</w:t>
      </w:r>
      <w:r w:rsidRPr="009B3D72">
        <w:rPr>
          <w:rFonts w:ascii="Times New Roman" w:hAnsi="Times New Roman" w:cs="Times New Roman"/>
          <w:i/>
          <w:sz w:val="24"/>
          <w:szCs w:val="24"/>
        </w:rPr>
        <w:t>he com</w:t>
      </w:r>
      <w:r>
        <w:rPr>
          <w:rFonts w:ascii="Times New Roman" w:hAnsi="Times New Roman" w:cs="Times New Roman"/>
          <w:i/>
          <w:sz w:val="24"/>
          <w:szCs w:val="24"/>
        </w:rPr>
        <w:t>pany you choose to partner with</w:t>
      </w:r>
      <w:r w:rsidRPr="009B3D72">
        <w:rPr>
          <w:rFonts w:ascii="Times New Roman" w:hAnsi="Times New Roman" w:cs="Times New Roman"/>
          <w:i/>
          <w:sz w:val="24"/>
          <w:szCs w:val="24"/>
        </w:rPr>
        <w:t xml:space="preserve"> </w:t>
      </w:r>
      <w:r>
        <w:rPr>
          <w:rFonts w:ascii="Times New Roman" w:hAnsi="Times New Roman" w:cs="Times New Roman"/>
          <w:i/>
          <w:sz w:val="24"/>
          <w:szCs w:val="24"/>
        </w:rPr>
        <w:t>carries</w:t>
      </w:r>
      <w:r w:rsidRPr="009B3D72">
        <w:rPr>
          <w:rFonts w:ascii="Times New Roman" w:hAnsi="Times New Roman" w:cs="Times New Roman"/>
          <w:i/>
          <w:sz w:val="24"/>
          <w:szCs w:val="24"/>
        </w:rPr>
        <w:t xml:space="preserve"> weight</w:t>
      </w:r>
      <w:r>
        <w:rPr>
          <w:rFonts w:ascii="Times New Roman" w:hAnsi="Times New Roman" w:cs="Times New Roman"/>
          <w:i/>
          <w:sz w:val="24"/>
          <w:szCs w:val="24"/>
        </w:rPr>
        <w:t>.</w:t>
      </w:r>
      <w:r w:rsidRPr="009B3D72">
        <w:rPr>
          <w:rFonts w:ascii="Times New Roman" w:hAnsi="Times New Roman" w:cs="Times New Roman"/>
          <w:i/>
          <w:sz w:val="24"/>
          <w:szCs w:val="24"/>
        </w:rPr>
        <w:t xml:space="preserve"> </w:t>
      </w:r>
      <w:r>
        <w:rPr>
          <w:rFonts w:ascii="Times New Roman" w:hAnsi="Times New Roman" w:cs="Times New Roman"/>
          <w:i/>
          <w:sz w:val="24"/>
          <w:szCs w:val="24"/>
        </w:rPr>
        <w:t>T</w:t>
      </w:r>
      <w:r w:rsidRPr="009B3D72">
        <w:rPr>
          <w:rFonts w:ascii="Times New Roman" w:hAnsi="Times New Roman" w:cs="Times New Roman"/>
          <w:i/>
          <w:sz w:val="24"/>
          <w:szCs w:val="24"/>
        </w:rPr>
        <w:t>he company we are looking at protect</w:t>
      </w:r>
      <w:r>
        <w:rPr>
          <w:rFonts w:ascii="Times New Roman" w:hAnsi="Times New Roman" w:cs="Times New Roman"/>
          <w:i/>
          <w:sz w:val="24"/>
          <w:szCs w:val="24"/>
        </w:rPr>
        <w:t xml:space="preserve">s </w:t>
      </w:r>
      <w:r w:rsidRPr="009B3D72">
        <w:rPr>
          <w:rFonts w:ascii="Times New Roman" w:hAnsi="Times New Roman" w:cs="Times New Roman"/>
          <w:i/>
          <w:sz w:val="24"/>
          <w:szCs w:val="24"/>
        </w:rPr>
        <w:t>huge portion of the world’s banking transactions</w:t>
      </w:r>
      <w:r>
        <w:rPr>
          <w:rFonts w:ascii="Times New Roman" w:hAnsi="Times New Roman" w:cs="Times New Roman"/>
          <w:i/>
          <w:sz w:val="24"/>
          <w:szCs w:val="24"/>
        </w:rPr>
        <w:t>.</w:t>
      </w:r>
      <w:r w:rsidRPr="00DE49AF">
        <w:rPr>
          <w:rFonts w:ascii="Times New Roman" w:hAnsi="Times New Roman" w:cs="Times New Roman"/>
          <w:i/>
          <w:sz w:val="24"/>
          <w:szCs w:val="24"/>
        </w:rPr>
        <w:t xml:space="preserve"> </w:t>
      </w:r>
      <w:r>
        <w:rPr>
          <w:rFonts w:ascii="Times New Roman" w:hAnsi="Times New Roman" w:cs="Times New Roman"/>
          <w:i/>
          <w:sz w:val="24"/>
          <w:szCs w:val="24"/>
        </w:rPr>
        <w:t>We are relying on</w:t>
      </w:r>
      <w:r w:rsidRPr="00DE49AF">
        <w:rPr>
          <w:rFonts w:ascii="Times New Roman" w:hAnsi="Times New Roman" w:cs="Times New Roman"/>
          <w:i/>
          <w:sz w:val="24"/>
          <w:szCs w:val="24"/>
        </w:rPr>
        <w:t xml:space="preserve"> </w:t>
      </w:r>
      <w:r w:rsidRPr="009B3D72">
        <w:rPr>
          <w:rFonts w:ascii="Times New Roman" w:hAnsi="Times New Roman" w:cs="Times New Roman"/>
          <w:i/>
          <w:sz w:val="24"/>
          <w:szCs w:val="24"/>
        </w:rPr>
        <w:t>the</w:t>
      </w:r>
      <w:r>
        <w:rPr>
          <w:rFonts w:ascii="Times New Roman" w:hAnsi="Times New Roman" w:cs="Times New Roman"/>
          <w:i/>
          <w:sz w:val="24"/>
          <w:szCs w:val="24"/>
        </w:rPr>
        <w:t>ir</w:t>
      </w:r>
      <w:r w:rsidRPr="009B3D72">
        <w:rPr>
          <w:rFonts w:ascii="Times New Roman" w:hAnsi="Times New Roman" w:cs="Times New Roman"/>
          <w:i/>
          <w:sz w:val="24"/>
          <w:szCs w:val="24"/>
        </w:rPr>
        <w:t xml:space="preserve"> </w:t>
      </w:r>
      <w:r>
        <w:rPr>
          <w:rFonts w:ascii="Times New Roman" w:hAnsi="Times New Roman" w:cs="Times New Roman"/>
          <w:i/>
          <w:sz w:val="24"/>
          <w:szCs w:val="24"/>
        </w:rPr>
        <w:t>credible image</w:t>
      </w:r>
      <w:r w:rsidRPr="009B3D72">
        <w:rPr>
          <w:rFonts w:ascii="Times New Roman" w:hAnsi="Times New Roman" w:cs="Times New Roman"/>
          <w:i/>
          <w:sz w:val="24"/>
          <w:szCs w:val="24"/>
        </w:rPr>
        <w:t xml:space="preserve"> </w:t>
      </w:r>
      <w:r>
        <w:rPr>
          <w:rFonts w:ascii="Times New Roman" w:hAnsi="Times New Roman" w:cs="Times New Roman"/>
          <w:i/>
          <w:sz w:val="24"/>
          <w:szCs w:val="24"/>
        </w:rPr>
        <w:t>to up the</w:t>
      </w:r>
      <w:r w:rsidRPr="009B3D72">
        <w:rPr>
          <w:rFonts w:ascii="Times New Roman" w:hAnsi="Times New Roman" w:cs="Times New Roman"/>
          <w:i/>
          <w:sz w:val="24"/>
          <w:szCs w:val="24"/>
        </w:rPr>
        <w:t xml:space="preserve"> stakeholders’ trust in us. </w:t>
      </w:r>
      <w:r w:rsidRPr="007E34F0">
        <w:rPr>
          <w:rFonts w:ascii="Times New Roman" w:hAnsi="Times New Roman" w:cs="Times New Roman"/>
          <w:iCs/>
          <w:sz w:val="24"/>
          <w:szCs w:val="24"/>
        </w:rPr>
        <w:t>(</w:t>
      </w:r>
      <w:r w:rsidRPr="009B3D72">
        <w:rPr>
          <w:rFonts w:ascii="Times New Roman" w:hAnsi="Times New Roman" w:cs="Times New Roman"/>
          <w:sz w:val="24"/>
          <w:szCs w:val="24"/>
        </w:rPr>
        <w:t>Case D</w:t>
      </w:r>
      <w:r>
        <w:rPr>
          <w:rFonts w:ascii="Times New Roman" w:hAnsi="Times New Roman" w:cs="Times New Roman"/>
          <w:sz w:val="24"/>
          <w:szCs w:val="24"/>
        </w:rPr>
        <w:t>,</w:t>
      </w:r>
      <w:r w:rsidRPr="00801031">
        <w:rPr>
          <w:rFonts w:ascii="Times New Roman" w:hAnsi="Times New Roman" w:cs="Times New Roman"/>
          <w:sz w:val="24"/>
          <w:szCs w:val="24"/>
        </w:rPr>
        <w:t xml:space="preserve"> </w:t>
      </w:r>
      <w:r>
        <w:rPr>
          <w:rFonts w:ascii="Times New Roman" w:hAnsi="Times New Roman" w:cs="Times New Roman"/>
          <w:sz w:val="24"/>
          <w:szCs w:val="24"/>
        </w:rPr>
        <w:t>Service Business Manager)</w:t>
      </w:r>
    </w:p>
    <w:p w14:paraId="11B3F725" w14:textId="77777777" w:rsidR="0077366E" w:rsidRPr="0016532D" w:rsidRDefault="0077366E" w:rsidP="0077366E">
      <w:pPr>
        <w:pStyle w:val="Heading3"/>
      </w:pPr>
      <w:r w:rsidRPr="0016532D">
        <w:t xml:space="preserve">Management </w:t>
      </w:r>
      <w:r>
        <w:t>interventions</w:t>
      </w:r>
      <w:r w:rsidRPr="0016532D">
        <w:t xml:space="preserve"> </w:t>
      </w:r>
    </w:p>
    <w:p w14:paraId="401D0A8D" w14:textId="438473A6" w:rsidR="0077366E" w:rsidRDefault="0077366E" w:rsidP="0077366E">
      <w:pPr>
        <w:spacing w:line="360" w:lineRule="auto"/>
        <w:jc w:val="both"/>
        <w:rPr>
          <w:rFonts w:ascii="Times New Roman" w:hAnsi="Times New Roman" w:cs="Times New Roman"/>
          <w:sz w:val="24"/>
          <w:szCs w:val="24"/>
        </w:rPr>
      </w:pPr>
      <w:r>
        <w:rPr>
          <w:rFonts w:ascii="Times New Roman" w:hAnsi="Times New Roman" w:cs="Times New Roman"/>
          <w:sz w:val="24"/>
          <w:szCs w:val="24"/>
        </w:rPr>
        <w:t>S</w:t>
      </w:r>
      <w:r w:rsidRPr="00DE49AF">
        <w:rPr>
          <w:rFonts w:ascii="Times New Roman" w:hAnsi="Times New Roman" w:cs="Times New Roman"/>
          <w:sz w:val="24"/>
          <w:szCs w:val="24"/>
        </w:rPr>
        <w:t xml:space="preserve">ervitization </w:t>
      </w:r>
      <w:r>
        <w:rPr>
          <w:rFonts w:ascii="Times New Roman" w:hAnsi="Times New Roman" w:cs="Times New Roman"/>
          <w:sz w:val="24"/>
          <w:szCs w:val="24"/>
        </w:rPr>
        <w:t>triggers a</w:t>
      </w:r>
      <w:r w:rsidRPr="009B3D72">
        <w:rPr>
          <w:rFonts w:ascii="Times New Roman" w:hAnsi="Times New Roman" w:cs="Times New Roman"/>
          <w:sz w:val="24"/>
          <w:szCs w:val="24"/>
        </w:rPr>
        <w:t xml:space="preserve"> transition from </w:t>
      </w:r>
      <w:r>
        <w:rPr>
          <w:rFonts w:ascii="Times New Roman" w:hAnsi="Times New Roman" w:cs="Times New Roman"/>
          <w:sz w:val="24"/>
          <w:szCs w:val="24"/>
        </w:rPr>
        <w:t xml:space="preserve">a </w:t>
      </w:r>
      <w:r w:rsidRPr="009B3D72">
        <w:rPr>
          <w:rFonts w:ascii="Times New Roman" w:hAnsi="Times New Roman" w:cs="Times New Roman"/>
          <w:sz w:val="24"/>
          <w:szCs w:val="24"/>
        </w:rPr>
        <w:t>product-</w:t>
      </w:r>
      <w:r>
        <w:rPr>
          <w:rFonts w:ascii="Times New Roman" w:hAnsi="Times New Roman" w:cs="Times New Roman"/>
          <w:sz w:val="24"/>
          <w:szCs w:val="24"/>
        </w:rPr>
        <w:t>centric</w:t>
      </w:r>
      <w:r w:rsidRPr="009B3D72">
        <w:rPr>
          <w:rFonts w:ascii="Times New Roman" w:hAnsi="Times New Roman" w:cs="Times New Roman"/>
          <w:sz w:val="24"/>
          <w:szCs w:val="24"/>
        </w:rPr>
        <w:t xml:space="preserve"> identity to a product-service</w:t>
      </w:r>
      <w:r>
        <w:rPr>
          <w:rFonts w:ascii="Times New Roman" w:hAnsi="Times New Roman" w:cs="Times New Roman"/>
          <w:sz w:val="24"/>
          <w:szCs w:val="24"/>
        </w:rPr>
        <w:t>-centric</w:t>
      </w:r>
      <w:r w:rsidRPr="009B3D72">
        <w:rPr>
          <w:rFonts w:ascii="Times New Roman" w:hAnsi="Times New Roman" w:cs="Times New Roman"/>
          <w:sz w:val="24"/>
          <w:szCs w:val="24"/>
        </w:rPr>
        <w:t xml:space="preserve"> identity</w:t>
      </w:r>
      <w:r>
        <w:rPr>
          <w:rFonts w:ascii="Times New Roman" w:hAnsi="Times New Roman" w:cs="Times New Roman"/>
          <w:sz w:val="24"/>
          <w:szCs w:val="24"/>
        </w:rPr>
        <w:t>, creating</w:t>
      </w:r>
      <w:r w:rsidRPr="009B3D72">
        <w:rPr>
          <w:rFonts w:ascii="Times New Roman" w:hAnsi="Times New Roman" w:cs="Times New Roman"/>
          <w:sz w:val="24"/>
          <w:szCs w:val="24"/>
        </w:rPr>
        <w:t xml:space="preserve"> several </w:t>
      </w:r>
      <w:r>
        <w:rPr>
          <w:rFonts w:ascii="Times New Roman" w:hAnsi="Times New Roman" w:cs="Times New Roman"/>
          <w:sz w:val="24"/>
          <w:szCs w:val="24"/>
        </w:rPr>
        <w:t>challenges</w:t>
      </w:r>
      <w:r w:rsidRPr="009B3D72">
        <w:rPr>
          <w:rFonts w:ascii="Times New Roman" w:hAnsi="Times New Roman" w:cs="Times New Roman"/>
          <w:sz w:val="24"/>
          <w:szCs w:val="24"/>
        </w:rPr>
        <w:t xml:space="preserve">. </w:t>
      </w:r>
      <w:r>
        <w:rPr>
          <w:rFonts w:ascii="Times New Roman" w:hAnsi="Times New Roman" w:cs="Times New Roman"/>
          <w:sz w:val="24"/>
          <w:szCs w:val="24"/>
        </w:rPr>
        <w:t xml:space="preserve">In managing these, the case </w:t>
      </w:r>
      <w:r w:rsidRPr="009B3D72">
        <w:rPr>
          <w:rFonts w:ascii="Times New Roman" w:hAnsi="Times New Roman" w:cs="Times New Roman"/>
          <w:sz w:val="24"/>
          <w:szCs w:val="24"/>
        </w:rPr>
        <w:t xml:space="preserve">companies </w:t>
      </w:r>
      <w:r>
        <w:rPr>
          <w:rFonts w:ascii="Times New Roman" w:hAnsi="Times New Roman" w:cs="Times New Roman"/>
          <w:sz w:val="24"/>
          <w:szCs w:val="24"/>
        </w:rPr>
        <w:t>took actions aimed at:</w:t>
      </w:r>
      <w:r w:rsidRPr="009B3D72">
        <w:rPr>
          <w:rFonts w:ascii="Times New Roman" w:hAnsi="Times New Roman" w:cs="Times New Roman"/>
          <w:sz w:val="24"/>
          <w:szCs w:val="24"/>
        </w:rPr>
        <w:t xml:space="preserve"> (a) </w:t>
      </w:r>
      <w:r>
        <w:rPr>
          <w:rFonts w:ascii="Times New Roman" w:hAnsi="Times New Roman" w:cs="Times New Roman"/>
          <w:sz w:val="24"/>
          <w:szCs w:val="24"/>
        </w:rPr>
        <w:t>projecting</w:t>
      </w:r>
      <w:r w:rsidRPr="009B3D72">
        <w:rPr>
          <w:rFonts w:ascii="Times New Roman" w:hAnsi="Times New Roman" w:cs="Times New Roman"/>
          <w:sz w:val="24"/>
          <w:szCs w:val="24"/>
        </w:rPr>
        <w:t xml:space="preserve"> servitization as a goal </w:t>
      </w:r>
      <w:r>
        <w:rPr>
          <w:rFonts w:ascii="Times New Roman" w:hAnsi="Times New Roman" w:cs="Times New Roman"/>
          <w:sz w:val="24"/>
          <w:szCs w:val="24"/>
        </w:rPr>
        <w:t xml:space="preserve">that is </w:t>
      </w:r>
      <w:r w:rsidRPr="009B3D72">
        <w:rPr>
          <w:rFonts w:ascii="Times New Roman" w:hAnsi="Times New Roman" w:cs="Times New Roman"/>
          <w:sz w:val="24"/>
          <w:szCs w:val="24"/>
        </w:rPr>
        <w:t xml:space="preserve">complementary to </w:t>
      </w:r>
      <w:r>
        <w:rPr>
          <w:rFonts w:ascii="Times New Roman" w:hAnsi="Times New Roman" w:cs="Times New Roman"/>
          <w:sz w:val="24"/>
          <w:szCs w:val="24"/>
        </w:rPr>
        <w:t>the</w:t>
      </w:r>
      <w:r w:rsidRPr="009B3D72">
        <w:rPr>
          <w:rFonts w:ascii="Times New Roman" w:hAnsi="Times New Roman" w:cs="Times New Roman"/>
          <w:sz w:val="24"/>
          <w:szCs w:val="24"/>
        </w:rPr>
        <w:t xml:space="preserve"> organ</w:t>
      </w:r>
      <w:r>
        <w:rPr>
          <w:rFonts w:ascii="Times New Roman" w:hAnsi="Times New Roman" w:cs="Times New Roman"/>
          <w:sz w:val="24"/>
          <w:szCs w:val="24"/>
        </w:rPr>
        <w:t>isation’s product-centric</w:t>
      </w:r>
      <w:r w:rsidRPr="009B3D72">
        <w:rPr>
          <w:rFonts w:ascii="Times New Roman" w:hAnsi="Times New Roman" w:cs="Times New Roman"/>
          <w:sz w:val="24"/>
          <w:szCs w:val="24"/>
        </w:rPr>
        <w:t xml:space="preserve"> goals</w:t>
      </w:r>
      <w:r>
        <w:rPr>
          <w:rFonts w:ascii="Times New Roman" w:hAnsi="Times New Roman" w:cs="Times New Roman"/>
          <w:sz w:val="24"/>
          <w:szCs w:val="24"/>
        </w:rPr>
        <w:t xml:space="preserve"> by using effective </w:t>
      </w:r>
      <w:r w:rsidRPr="009B3D72">
        <w:rPr>
          <w:rFonts w:ascii="Times New Roman" w:hAnsi="Times New Roman" w:cs="Times New Roman"/>
          <w:sz w:val="24"/>
          <w:szCs w:val="24"/>
        </w:rPr>
        <w:t xml:space="preserve">internal communication; </w:t>
      </w:r>
      <w:r w:rsidR="003E5BA4">
        <w:rPr>
          <w:rFonts w:ascii="Times New Roman" w:hAnsi="Times New Roman" w:cs="Times New Roman"/>
          <w:sz w:val="24"/>
          <w:szCs w:val="24"/>
        </w:rPr>
        <w:t xml:space="preserve">and </w:t>
      </w:r>
      <w:r w:rsidRPr="009B3D72">
        <w:rPr>
          <w:rFonts w:ascii="Times New Roman" w:hAnsi="Times New Roman" w:cs="Times New Roman"/>
          <w:sz w:val="24"/>
          <w:szCs w:val="24"/>
        </w:rPr>
        <w:t xml:space="preserve">(b) </w:t>
      </w:r>
      <w:r>
        <w:rPr>
          <w:rFonts w:ascii="Times New Roman" w:hAnsi="Times New Roman" w:cs="Times New Roman"/>
          <w:sz w:val="24"/>
          <w:szCs w:val="24"/>
        </w:rPr>
        <w:t xml:space="preserve">strengthening </w:t>
      </w:r>
      <w:r w:rsidRPr="009B3D72">
        <w:rPr>
          <w:rFonts w:ascii="Times New Roman" w:hAnsi="Times New Roman" w:cs="Times New Roman"/>
          <w:sz w:val="24"/>
          <w:szCs w:val="24"/>
        </w:rPr>
        <w:t>external communication</w:t>
      </w:r>
      <w:r>
        <w:rPr>
          <w:rFonts w:ascii="Times New Roman" w:hAnsi="Times New Roman" w:cs="Times New Roman"/>
          <w:sz w:val="24"/>
          <w:szCs w:val="24"/>
        </w:rPr>
        <w:t xml:space="preserve"> to build partner and</w:t>
      </w:r>
      <w:r w:rsidRPr="009B3D72">
        <w:rPr>
          <w:rFonts w:ascii="Times New Roman" w:hAnsi="Times New Roman" w:cs="Times New Roman"/>
          <w:sz w:val="24"/>
          <w:szCs w:val="24"/>
        </w:rPr>
        <w:t xml:space="preserve"> customer trust in </w:t>
      </w:r>
      <w:r>
        <w:rPr>
          <w:rFonts w:ascii="Times New Roman" w:hAnsi="Times New Roman" w:cs="Times New Roman"/>
          <w:sz w:val="24"/>
          <w:szCs w:val="24"/>
        </w:rPr>
        <w:t>manufacturers’ service-readiness and</w:t>
      </w:r>
      <w:r w:rsidRPr="009B3D72">
        <w:rPr>
          <w:rFonts w:ascii="Times New Roman" w:hAnsi="Times New Roman" w:cs="Times New Roman"/>
          <w:sz w:val="24"/>
          <w:szCs w:val="24"/>
        </w:rPr>
        <w:t xml:space="preserve"> ability to deliv</w:t>
      </w:r>
      <w:r>
        <w:rPr>
          <w:rFonts w:ascii="Times New Roman" w:hAnsi="Times New Roman" w:cs="Times New Roman"/>
          <w:sz w:val="24"/>
          <w:szCs w:val="24"/>
        </w:rPr>
        <w:t>er reliable and viable services.</w:t>
      </w:r>
    </w:p>
    <w:p w14:paraId="352AACD6" w14:textId="77777777" w:rsidR="00202F9C" w:rsidRPr="00E247CD" w:rsidRDefault="00E247CD" w:rsidP="00E247CD">
      <w:pPr>
        <w:pStyle w:val="Heading1"/>
      </w:pPr>
      <w:r w:rsidRPr="00E247CD">
        <w:t>DISCUSSIONS</w:t>
      </w:r>
    </w:p>
    <w:p w14:paraId="1E038AA7" w14:textId="776EF7F2" w:rsidR="00E4507D" w:rsidRDefault="00501393" w:rsidP="00CD6658">
      <w:pPr>
        <w:spacing w:line="360" w:lineRule="auto"/>
        <w:jc w:val="both"/>
        <w:rPr>
          <w:rFonts w:ascii="Times New Roman" w:hAnsi="Times New Roman" w:cs="Times New Roman"/>
          <w:sz w:val="24"/>
          <w:szCs w:val="24"/>
        </w:rPr>
      </w:pPr>
      <w:r w:rsidRPr="00001133">
        <w:rPr>
          <w:rFonts w:ascii="Times New Roman" w:hAnsi="Times New Roman" w:cs="Times New Roman"/>
          <w:sz w:val="24"/>
          <w:szCs w:val="24"/>
        </w:rPr>
        <w:lastRenderedPageBreak/>
        <w:t>The present study has adopted the concept of organisation</w:t>
      </w:r>
      <w:r w:rsidR="006C637E">
        <w:rPr>
          <w:rFonts w:ascii="Times New Roman" w:hAnsi="Times New Roman" w:cs="Times New Roman"/>
          <w:sz w:val="24"/>
          <w:szCs w:val="24"/>
        </w:rPr>
        <w:t>al</w:t>
      </w:r>
      <w:r w:rsidRPr="00001133">
        <w:rPr>
          <w:rFonts w:ascii="Times New Roman" w:hAnsi="Times New Roman" w:cs="Times New Roman"/>
          <w:sz w:val="24"/>
          <w:szCs w:val="24"/>
        </w:rPr>
        <w:t xml:space="preserve"> boundary to explain how servitization affects manufacturers and creates a wide range of challenges. Such a </w:t>
      </w:r>
      <w:r w:rsidRPr="00001133">
        <w:rPr>
          <w:rFonts w:ascii="Times New Roman" w:hAnsi="Times New Roman" w:cs="Times New Roman"/>
          <w:bCs/>
          <w:sz w:val="24"/>
          <w:szCs w:val="24"/>
        </w:rPr>
        <w:t>perspective</w:t>
      </w:r>
      <w:r w:rsidRPr="00001133">
        <w:rPr>
          <w:rFonts w:ascii="Times New Roman" w:hAnsi="Times New Roman" w:cs="Times New Roman"/>
          <w:sz w:val="24"/>
          <w:szCs w:val="24"/>
        </w:rPr>
        <w:t xml:space="preserve"> has led us to develop an integrative conceptual framework (illustrated in Figure 1)</w:t>
      </w:r>
      <w:r w:rsidR="005134DE">
        <w:rPr>
          <w:rFonts w:ascii="Times New Roman" w:hAnsi="Times New Roman" w:cs="Times New Roman"/>
          <w:sz w:val="24"/>
          <w:szCs w:val="24"/>
        </w:rPr>
        <w:t xml:space="preserve">, which offers </w:t>
      </w:r>
      <w:r w:rsidR="005134DE" w:rsidRPr="00001133">
        <w:rPr>
          <w:rFonts w:ascii="Times New Roman" w:hAnsi="Times New Roman" w:cs="Times New Roman"/>
          <w:sz w:val="24"/>
          <w:szCs w:val="24"/>
        </w:rPr>
        <w:t>insights into the root causes of various servitization-related challenges</w:t>
      </w:r>
      <w:r w:rsidR="005134DE">
        <w:rPr>
          <w:rFonts w:ascii="Times New Roman" w:hAnsi="Times New Roman" w:cs="Times New Roman"/>
          <w:sz w:val="24"/>
          <w:szCs w:val="24"/>
        </w:rPr>
        <w:t>. B</w:t>
      </w:r>
      <w:r w:rsidRPr="00001133">
        <w:rPr>
          <w:rFonts w:ascii="Times New Roman" w:hAnsi="Times New Roman" w:cs="Times New Roman"/>
          <w:sz w:val="24"/>
          <w:szCs w:val="24"/>
        </w:rPr>
        <w:t>ased on the theoretical notions of power, competency</w:t>
      </w:r>
      <w:r w:rsidR="005134DE">
        <w:rPr>
          <w:rFonts w:ascii="Times New Roman" w:hAnsi="Times New Roman" w:cs="Times New Roman"/>
          <w:sz w:val="24"/>
          <w:szCs w:val="24"/>
        </w:rPr>
        <w:t xml:space="preserve">, </w:t>
      </w:r>
      <w:r w:rsidRPr="00001133">
        <w:rPr>
          <w:rFonts w:ascii="Times New Roman" w:hAnsi="Times New Roman" w:cs="Times New Roman"/>
          <w:sz w:val="24"/>
          <w:szCs w:val="24"/>
        </w:rPr>
        <w:t>and identity boundaries</w:t>
      </w:r>
      <w:r w:rsidR="005134DE">
        <w:rPr>
          <w:rFonts w:ascii="Times New Roman" w:hAnsi="Times New Roman" w:cs="Times New Roman"/>
          <w:sz w:val="24"/>
          <w:szCs w:val="24"/>
        </w:rPr>
        <w:t xml:space="preserve">, the theoretical framework </w:t>
      </w:r>
      <w:r w:rsidRPr="00001133">
        <w:rPr>
          <w:rFonts w:ascii="Times New Roman" w:hAnsi="Times New Roman" w:cs="Times New Roman"/>
          <w:sz w:val="24"/>
          <w:szCs w:val="24"/>
        </w:rPr>
        <w:t xml:space="preserve">proposes that the transformation from a product to a service-led </w:t>
      </w:r>
      <w:r>
        <w:rPr>
          <w:rFonts w:ascii="Times New Roman" w:hAnsi="Times New Roman" w:cs="Times New Roman"/>
          <w:sz w:val="24"/>
          <w:szCs w:val="24"/>
        </w:rPr>
        <w:t>business model</w:t>
      </w:r>
      <w:r w:rsidRPr="00001133">
        <w:rPr>
          <w:rFonts w:ascii="Times New Roman" w:hAnsi="Times New Roman" w:cs="Times New Roman"/>
          <w:sz w:val="24"/>
          <w:szCs w:val="24"/>
        </w:rPr>
        <w:t xml:space="preserve"> (servitization) disrupts the manufacturer’s established product-focused boundaries</w:t>
      </w:r>
      <w:r w:rsidR="005134DE">
        <w:rPr>
          <w:rFonts w:ascii="Times New Roman" w:hAnsi="Times New Roman" w:cs="Times New Roman"/>
          <w:sz w:val="24"/>
          <w:szCs w:val="24"/>
        </w:rPr>
        <w:t>. Such disruptions c</w:t>
      </w:r>
      <w:r w:rsidRPr="00001133">
        <w:rPr>
          <w:rFonts w:ascii="Times New Roman" w:hAnsi="Times New Roman" w:cs="Times New Roman"/>
          <w:sz w:val="24"/>
          <w:szCs w:val="24"/>
        </w:rPr>
        <w:t xml:space="preserve">reate </w:t>
      </w:r>
      <w:r>
        <w:rPr>
          <w:rFonts w:ascii="Times New Roman" w:hAnsi="Times New Roman" w:cs="Times New Roman"/>
          <w:sz w:val="24"/>
          <w:szCs w:val="24"/>
        </w:rPr>
        <w:t>a</w:t>
      </w:r>
      <w:r w:rsidRPr="00001133">
        <w:rPr>
          <w:rFonts w:ascii="Times New Roman" w:hAnsi="Times New Roman" w:cs="Times New Roman"/>
          <w:sz w:val="24"/>
          <w:szCs w:val="24"/>
        </w:rPr>
        <w:t xml:space="preserve"> variety of servitization challenges, which ultimately demand management interventions to bridge the gaps between the established product- and prospective service</w:t>
      </w:r>
      <w:r w:rsidR="005134DE">
        <w:rPr>
          <w:rFonts w:ascii="Times New Roman" w:hAnsi="Times New Roman" w:cs="Times New Roman"/>
          <w:sz w:val="24"/>
          <w:szCs w:val="24"/>
        </w:rPr>
        <w:t>-</w:t>
      </w:r>
      <w:r w:rsidRPr="00001133">
        <w:rPr>
          <w:rFonts w:ascii="Times New Roman" w:hAnsi="Times New Roman" w:cs="Times New Roman"/>
          <w:sz w:val="24"/>
          <w:szCs w:val="24"/>
        </w:rPr>
        <w:t>focused boundaries.</w:t>
      </w:r>
    </w:p>
    <w:p w14:paraId="04DFDD8D" w14:textId="77777777" w:rsidR="00CD6658" w:rsidRDefault="00CD6658" w:rsidP="00CD6658">
      <w:pPr>
        <w:spacing w:line="360" w:lineRule="auto"/>
        <w:jc w:val="both"/>
        <w:rPr>
          <w:rFonts w:ascii="Times New Roman" w:hAnsi="Times New Roman" w:cs="Times New Roman"/>
          <w:sz w:val="24"/>
          <w:szCs w:val="24"/>
        </w:rPr>
      </w:pPr>
    </w:p>
    <w:p w14:paraId="08EAE7D6" w14:textId="77777777" w:rsidR="00E4507D" w:rsidRDefault="00E4507D" w:rsidP="00E4507D">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w:t>
      </w:r>
    </w:p>
    <w:p w14:paraId="36CCB4F0" w14:textId="77777777" w:rsidR="00E4507D" w:rsidRDefault="00E4507D" w:rsidP="00E4507D">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Figure 1 about here.</w:t>
      </w:r>
    </w:p>
    <w:p w14:paraId="66463DDE" w14:textId="77777777" w:rsidR="00E4507D" w:rsidRDefault="00E4507D" w:rsidP="00E4507D">
      <w:pPr>
        <w:autoSpaceDE w:val="0"/>
        <w:autoSpaceDN w:val="0"/>
        <w:adjustRightInd w:val="0"/>
        <w:spacing w:after="0" w:line="240" w:lineRule="auto"/>
        <w:ind w:firstLine="425"/>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w:t>
      </w:r>
    </w:p>
    <w:p w14:paraId="6959E147" w14:textId="089EA234" w:rsidR="00680640" w:rsidRPr="00680640" w:rsidRDefault="00680640" w:rsidP="00680640">
      <w:pPr>
        <w:spacing w:line="360" w:lineRule="auto"/>
        <w:jc w:val="both"/>
        <w:rPr>
          <w:rFonts w:ascii="Times New Roman" w:eastAsia="Times New Roman" w:hAnsi="Times New Roman" w:cs="Times New Roman"/>
          <w:sz w:val="24"/>
          <w:szCs w:val="24"/>
          <w:lang w:val="en-US"/>
        </w:rPr>
      </w:pPr>
      <w:commentRangeStart w:id="63"/>
      <w:ins w:id="64" w:author="Kawal Kapoor" w:date="2021-02-12T12:47:00Z">
        <w:r w:rsidRPr="00680640">
          <w:rPr>
            <w:rFonts w:ascii="Times New Roman" w:hAnsi="Times New Roman" w:cs="Times New Roman"/>
            <w:sz w:val="24"/>
            <w:szCs w:val="24"/>
          </w:rPr>
          <w:t xml:space="preserve">In studying these challenges, </w:t>
        </w:r>
      </w:ins>
      <w:ins w:id="65" w:author="Kawal Kapoor" w:date="2021-02-12T12:55:00Z">
        <w:r w:rsidR="00DA25C3">
          <w:rPr>
            <w:rFonts w:ascii="Times New Roman" w:hAnsi="Times New Roman" w:cs="Times New Roman"/>
            <w:sz w:val="24"/>
            <w:szCs w:val="24"/>
          </w:rPr>
          <w:t>we find</w:t>
        </w:r>
      </w:ins>
      <w:ins w:id="66" w:author="Kawal Kapoor" w:date="2021-02-12T12:49:00Z">
        <w:r w:rsidRPr="00680640">
          <w:rPr>
            <w:rFonts w:ascii="Times New Roman" w:hAnsi="Times New Roman" w:cs="Times New Roman"/>
            <w:sz w:val="24"/>
            <w:szCs w:val="24"/>
          </w:rPr>
          <w:t xml:space="preserve"> that </w:t>
        </w:r>
        <w:r>
          <w:rPr>
            <w:rFonts w:ascii="Times New Roman" w:hAnsi="Times New Roman" w:cs="Times New Roman"/>
            <w:sz w:val="24"/>
            <w:szCs w:val="24"/>
          </w:rPr>
          <w:t>most</w:t>
        </w:r>
      </w:ins>
      <w:ins w:id="67" w:author="Kawal Kapoor" w:date="2021-02-12T12:48:00Z">
        <w:r w:rsidRPr="00680640">
          <w:rPr>
            <w:rFonts w:ascii="Times New Roman" w:eastAsia="Times New Roman" w:hAnsi="Times New Roman" w:cs="Times New Roman"/>
            <w:iCs/>
            <w:color w:val="000000"/>
            <w:sz w:val="24"/>
            <w:szCs w:val="24"/>
            <w:lang w:val="en-US"/>
          </w:rPr>
          <w:t xml:space="preserve"> advanced service providers have progressed farther enough in their transformation journey to have overcome most identity-related challenges. However, </w:t>
        </w:r>
      </w:ins>
      <w:ins w:id="68" w:author="Kawal Kapoor" w:date="2021-02-12T12:50:00Z">
        <w:r w:rsidRPr="00680640">
          <w:rPr>
            <w:rFonts w:ascii="Times New Roman" w:eastAsia="Times New Roman" w:hAnsi="Times New Roman" w:cs="Times New Roman"/>
            <w:iCs/>
            <w:color w:val="000000"/>
            <w:sz w:val="24"/>
            <w:szCs w:val="24"/>
            <w:lang w:val="en-US"/>
          </w:rPr>
          <w:t>i</w:t>
        </w:r>
      </w:ins>
      <w:ins w:id="69" w:author="Kawal Kapoor" w:date="2021-02-12T12:48:00Z">
        <w:r w:rsidRPr="00680640">
          <w:rPr>
            <w:rFonts w:ascii="Times New Roman" w:eastAsia="Times New Roman" w:hAnsi="Times New Roman" w:cs="Times New Roman"/>
            <w:iCs/>
            <w:color w:val="000000"/>
            <w:sz w:val="24"/>
            <w:szCs w:val="24"/>
            <w:lang w:val="en-US"/>
          </w:rPr>
          <w:t>rrespective of the level of service provision (advanced or intermediate), servitizing firms will face power and competency-related challenges</w:t>
        </w:r>
      </w:ins>
      <w:ins w:id="70" w:author="Kawal Kapoor" w:date="2021-02-12T12:50:00Z">
        <w:r w:rsidRPr="00680640">
          <w:rPr>
            <w:rFonts w:ascii="Times New Roman" w:eastAsia="Times New Roman" w:hAnsi="Times New Roman" w:cs="Times New Roman"/>
            <w:sz w:val="24"/>
            <w:szCs w:val="24"/>
            <w:lang w:val="en-US"/>
          </w:rPr>
          <w:t xml:space="preserve">. </w:t>
        </w:r>
      </w:ins>
      <w:ins w:id="71" w:author="Kawal Kapoor" w:date="2021-02-12T12:48:00Z">
        <w:r w:rsidRPr="00680640">
          <w:rPr>
            <w:rFonts w:ascii="Times New Roman" w:eastAsia="Times New Roman" w:hAnsi="Times New Roman" w:cs="Times New Roman"/>
            <w:iCs/>
            <w:color w:val="000000"/>
            <w:sz w:val="24"/>
            <w:szCs w:val="24"/>
            <w:lang w:val="en-US"/>
          </w:rPr>
          <w:t>O</w:t>
        </w:r>
      </w:ins>
      <w:ins w:id="72" w:author="Kawal Kapoor" w:date="2021-02-12T12:50:00Z">
        <w:r w:rsidRPr="00680640">
          <w:rPr>
            <w:rFonts w:ascii="Times New Roman" w:eastAsia="Times New Roman" w:hAnsi="Times New Roman" w:cs="Times New Roman"/>
            <w:iCs/>
            <w:color w:val="000000"/>
            <w:sz w:val="24"/>
            <w:szCs w:val="24"/>
            <w:lang w:val="en-US"/>
          </w:rPr>
          <w:t xml:space="preserve">verall, we </w:t>
        </w:r>
      </w:ins>
      <w:ins w:id="73" w:author="Kawal Kapoor" w:date="2021-02-12T12:48:00Z">
        <w:r w:rsidRPr="00680640">
          <w:rPr>
            <w:rFonts w:ascii="Times New Roman" w:eastAsia="Times New Roman" w:hAnsi="Times New Roman" w:cs="Times New Roman"/>
            <w:iCs/>
            <w:color w:val="000000"/>
            <w:sz w:val="24"/>
            <w:szCs w:val="24"/>
            <w:lang w:val="en-US"/>
          </w:rPr>
          <w:t>f</w:t>
        </w:r>
      </w:ins>
      <w:ins w:id="74" w:author="Kawal Kapoor" w:date="2021-02-12T12:50:00Z">
        <w:r w:rsidRPr="00680640">
          <w:rPr>
            <w:rFonts w:ascii="Times New Roman" w:eastAsia="Times New Roman" w:hAnsi="Times New Roman" w:cs="Times New Roman"/>
            <w:iCs/>
            <w:color w:val="000000"/>
            <w:sz w:val="24"/>
            <w:szCs w:val="24"/>
            <w:lang w:val="en-US"/>
          </w:rPr>
          <w:t>ind that of</w:t>
        </w:r>
      </w:ins>
      <w:ins w:id="75" w:author="Kawal Kapoor" w:date="2021-02-12T12:48:00Z">
        <w:r w:rsidRPr="00680640">
          <w:rPr>
            <w:rFonts w:ascii="Times New Roman" w:eastAsia="Times New Roman" w:hAnsi="Times New Roman" w:cs="Times New Roman"/>
            <w:iCs/>
            <w:color w:val="000000"/>
            <w:sz w:val="24"/>
            <w:szCs w:val="24"/>
            <w:lang w:val="en-US"/>
          </w:rPr>
          <w:t xml:space="preserve"> all the servitization challenges, power boundary challenges are </w:t>
        </w:r>
      </w:ins>
      <w:ins w:id="76" w:author="Kawal Kapoor" w:date="2021-02-12T12:52:00Z">
        <w:r>
          <w:rPr>
            <w:rFonts w:ascii="Times New Roman" w:eastAsia="Times New Roman" w:hAnsi="Times New Roman" w:cs="Times New Roman"/>
            <w:iCs/>
            <w:color w:val="000000"/>
            <w:sz w:val="24"/>
            <w:szCs w:val="24"/>
            <w:lang w:val="en-US"/>
          </w:rPr>
          <w:t>more</w:t>
        </w:r>
      </w:ins>
      <w:ins w:id="77" w:author="Kawal Kapoor" w:date="2021-02-12T12:48:00Z">
        <w:r w:rsidRPr="00680640">
          <w:rPr>
            <w:rFonts w:ascii="Times New Roman" w:eastAsia="Times New Roman" w:hAnsi="Times New Roman" w:cs="Times New Roman"/>
            <w:iCs/>
            <w:color w:val="000000"/>
            <w:sz w:val="24"/>
            <w:szCs w:val="24"/>
            <w:lang w:val="en-US"/>
          </w:rPr>
          <w:t xml:space="preserve"> </w:t>
        </w:r>
      </w:ins>
      <w:ins w:id="78" w:author="Kawal Kapoor" w:date="2021-02-12T12:52:00Z">
        <w:r>
          <w:rPr>
            <w:rFonts w:ascii="Times New Roman" w:eastAsia="Times New Roman" w:hAnsi="Times New Roman" w:cs="Times New Roman"/>
            <w:iCs/>
            <w:color w:val="000000"/>
            <w:sz w:val="24"/>
            <w:szCs w:val="24"/>
            <w:lang w:val="en-US"/>
          </w:rPr>
          <w:t>prevalent across</w:t>
        </w:r>
      </w:ins>
      <w:ins w:id="79" w:author="Kawal Kapoor" w:date="2021-02-12T12:48:00Z">
        <w:r w:rsidRPr="00680640">
          <w:rPr>
            <w:rFonts w:ascii="Times New Roman" w:eastAsia="Times New Roman" w:hAnsi="Times New Roman" w:cs="Times New Roman"/>
            <w:iCs/>
            <w:color w:val="000000"/>
            <w:sz w:val="24"/>
            <w:szCs w:val="24"/>
            <w:lang w:val="en-US"/>
          </w:rPr>
          <w:t xml:space="preserve"> advanced service providers, and challenges related to identity boundaries are </w:t>
        </w:r>
      </w:ins>
      <w:ins w:id="80" w:author="Kawal Kapoor" w:date="2021-02-12T12:52:00Z">
        <w:r>
          <w:rPr>
            <w:rFonts w:ascii="Times New Roman" w:eastAsia="Times New Roman" w:hAnsi="Times New Roman" w:cs="Times New Roman"/>
            <w:iCs/>
            <w:color w:val="000000"/>
            <w:sz w:val="24"/>
            <w:szCs w:val="24"/>
            <w:lang w:val="en-US"/>
          </w:rPr>
          <w:t>a common cause</w:t>
        </w:r>
      </w:ins>
      <w:ins w:id="81" w:author="Kawal Kapoor" w:date="2021-02-12T12:48:00Z">
        <w:r w:rsidRPr="00680640">
          <w:rPr>
            <w:rFonts w:ascii="Times New Roman" w:eastAsia="Times New Roman" w:hAnsi="Times New Roman" w:cs="Times New Roman"/>
            <w:iCs/>
            <w:color w:val="000000"/>
            <w:sz w:val="24"/>
            <w:szCs w:val="24"/>
            <w:lang w:val="en-US"/>
          </w:rPr>
          <w:t xml:space="preserve"> for</w:t>
        </w:r>
      </w:ins>
      <w:ins w:id="82" w:author="Kawal Kapoor" w:date="2021-02-12T12:52:00Z">
        <w:r>
          <w:rPr>
            <w:rFonts w:ascii="Times New Roman" w:eastAsia="Times New Roman" w:hAnsi="Times New Roman" w:cs="Times New Roman"/>
            <w:iCs/>
            <w:color w:val="000000"/>
            <w:sz w:val="24"/>
            <w:szCs w:val="24"/>
            <w:lang w:val="en-US"/>
          </w:rPr>
          <w:t xml:space="preserve"> concern across</w:t>
        </w:r>
      </w:ins>
      <w:ins w:id="83" w:author="Kawal Kapoor" w:date="2021-02-12T12:48:00Z">
        <w:r w:rsidRPr="00680640">
          <w:rPr>
            <w:rFonts w:ascii="Times New Roman" w:eastAsia="Times New Roman" w:hAnsi="Times New Roman" w:cs="Times New Roman"/>
            <w:iCs/>
            <w:color w:val="000000"/>
            <w:sz w:val="24"/>
            <w:szCs w:val="24"/>
            <w:lang w:val="en-US"/>
          </w:rPr>
          <w:t xml:space="preserve"> the intermediate service providers.</w:t>
        </w:r>
      </w:ins>
      <w:commentRangeEnd w:id="63"/>
      <w:ins w:id="84" w:author="Kawal Kapoor" w:date="2021-02-12T12:54:00Z">
        <w:r>
          <w:rPr>
            <w:rStyle w:val="CommentReference"/>
          </w:rPr>
          <w:commentReference w:id="63"/>
        </w:r>
      </w:ins>
    </w:p>
    <w:p w14:paraId="7FC82977" w14:textId="77777777" w:rsidR="00501393" w:rsidRDefault="00501393" w:rsidP="00501393">
      <w:pPr>
        <w:pStyle w:val="Heading2"/>
      </w:pPr>
      <w:bookmarkStart w:id="85" w:name="_Toc55834445"/>
      <w:r>
        <w:t xml:space="preserve">5.1 </w:t>
      </w:r>
      <w:r w:rsidRPr="009D20B8">
        <w:t>Power boundary</w:t>
      </w:r>
      <w:bookmarkEnd w:id="85"/>
    </w:p>
    <w:p w14:paraId="3CEBB4AA" w14:textId="26DDA784" w:rsidR="00501393" w:rsidRDefault="00501393" w:rsidP="00A82609">
      <w:pPr>
        <w:spacing w:line="360" w:lineRule="auto"/>
        <w:jc w:val="both"/>
        <w:rPr>
          <w:rFonts w:ascii="Times New Roman" w:hAnsi="Times New Roman" w:cs="Times New Roman"/>
          <w:sz w:val="24"/>
          <w:szCs w:val="24"/>
        </w:rPr>
      </w:pPr>
      <w:r>
        <w:rPr>
          <w:rFonts w:ascii="Times New Roman" w:hAnsi="Times New Roman" w:cs="Times New Roman"/>
          <w:sz w:val="24"/>
          <w:szCs w:val="24"/>
        </w:rPr>
        <w:t>Our</w:t>
      </w:r>
      <w:r w:rsidRPr="00197E15">
        <w:rPr>
          <w:rFonts w:ascii="Times New Roman" w:hAnsi="Times New Roman" w:cs="Times New Roman"/>
          <w:sz w:val="24"/>
          <w:szCs w:val="24"/>
        </w:rPr>
        <w:t xml:space="preserve"> findings explain how servitization</w:t>
      </w:r>
      <w:r>
        <w:rPr>
          <w:rFonts w:ascii="Times New Roman" w:hAnsi="Times New Roman" w:cs="Times New Roman"/>
          <w:sz w:val="24"/>
          <w:szCs w:val="24"/>
        </w:rPr>
        <w:t xml:space="preserve"> disrupts and</w:t>
      </w:r>
      <w:r w:rsidRPr="00197E15">
        <w:rPr>
          <w:rFonts w:ascii="Times New Roman" w:hAnsi="Times New Roman" w:cs="Times New Roman"/>
          <w:sz w:val="24"/>
          <w:szCs w:val="24"/>
        </w:rPr>
        <w:t xml:space="preserve"> unsettles </w:t>
      </w:r>
      <w:r>
        <w:rPr>
          <w:rFonts w:ascii="Times New Roman" w:hAnsi="Times New Roman" w:cs="Times New Roman"/>
          <w:sz w:val="24"/>
          <w:szCs w:val="24"/>
        </w:rPr>
        <w:t xml:space="preserve">the internal and external </w:t>
      </w:r>
      <w:r w:rsidRPr="00197E15">
        <w:rPr>
          <w:rFonts w:ascii="Times New Roman" w:hAnsi="Times New Roman" w:cs="Times New Roman"/>
          <w:sz w:val="24"/>
          <w:szCs w:val="24"/>
        </w:rPr>
        <w:t xml:space="preserve">power boundaries which </w:t>
      </w:r>
      <w:r>
        <w:rPr>
          <w:rFonts w:ascii="Times New Roman" w:hAnsi="Times New Roman" w:cs="Times New Roman"/>
          <w:sz w:val="24"/>
          <w:szCs w:val="24"/>
        </w:rPr>
        <w:t>were formed</w:t>
      </w:r>
      <w:r w:rsidRPr="00197E15">
        <w:rPr>
          <w:rFonts w:ascii="Times New Roman" w:hAnsi="Times New Roman" w:cs="Times New Roman"/>
          <w:sz w:val="24"/>
          <w:szCs w:val="24"/>
        </w:rPr>
        <w:t xml:space="preserve"> to support the manufacturers</w:t>
      </w:r>
      <w:r>
        <w:rPr>
          <w:rFonts w:ascii="Times New Roman" w:hAnsi="Times New Roman" w:cs="Times New Roman"/>
          <w:sz w:val="24"/>
          <w:szCs w:val="24"/>
        </w:rPr>
        <w:t>’</w:t>
      </w:r>
      <w:r w:rsidRPr="00197E15">
        <w:rPr>
          <w:rFonts w:ascii="Times New Roman" w:hAnsi="Times New Roman" w:cs="Times New Roman"/>
          <w:sz w:val="24"/>
          <w:szCs w:val="24"/>
        </w:rPr>
        <w:t xml:space="preserve"> product-focused strateg</w:t>
      </w:r>
      <w:r>
        <w:rPr>
          <w:rFonts w:ascii="Times New Roman" w:hAnsi="Times New Roman" w:cs="Times New Roman"/>
          <w:sz w:val="24"/>
          <w:szCs w:val="24"/>
        </w:rPr>
        <w:t>y</w:t>
      </w:r>
      <w:r w:rsidRPr="00197E15">
        <w:rPr>
          <w:rFonts w:ascii="Times New Roman" w:hAnsi="Times New Roman" w:cs="Times New Roman"/>
          <w:sz w:val="24"/>
          <w:szCs w:val="24"/>
        </w:rPr>
        <w:t xml:space="preserve">. </w:t>
      </w:r>
      <w:r>
        <w:rPr>
          <w:rFonts w:ascii="Times New Roman" w:hAnsi="Times New Roman" w:cs="Times New Roman"/>
          <w:sz w:val="24"/>
          <w:szCs w:val="24"/>
        </w:rPr>
        <w:t xml:space="preserve">However, such boundaries </w:t>
      </w:r>
      <w:r w:rsidRPr="00197E15">
        <w:rPr>
          <w:rFonts w:ascii="Times New Roman" w:hAnsi="Times New Roman" w:cs="Times New Roman"/>
          <w:sz w:val="24"/>
          <w:szCs w:val="24"/>
        </w:rPr>
        <w:t xml:space="preserve">are ineffective in accommodating </w:t>
      </w:r>
      <w:r>
        <w:rPr>
          <w:rFonts w:ascii="Times New Roman" w:hAnsi="Times New Roman" w:cs="Times New Roman"/>
          <w:sz w:val="24"/>
          <w:szCs w:val="24"/>
        </w:rPr>
        <w:t xml:space="preserve">the distinct requirements of a service-focused strategy </w:t>
      </w:r>
      <w:r w:rsidRPr="00197E15">
        <w:rPr>
          <w:rFonts w:ascii="Times New Roman" w:hAnsi="Times New Roman" w:cs="Times New Roman"/>
          <w:sz w:val="24"/>
          <w:szCs w:val="24"/>
        </w:rPr>
        <w:t>(design, promotion, sales, etc.)</w:t>
      </w:r>
      <w:r w:rsidR="00FB7EF2">
        <w:rPr>
          <w:rFonts w:ascii="Times New Roman" w:hAnsi="Times New Roman" w:cs="Times New Roman"/>
          <w:sz w:val="24"/>
          <w:szCs w:val="24"/>
        </w:rPr>
        <w:t>,</w:t>
      </w:r>
      <w:r w:rsidRPr="00197E15">
        <w:rPr>
          <w:rFonts w:ascii="Times New Roman" w:hAnsi="Times New Roman" w:cs="Times New Roman"/>
          <w:sz w:val="24"/>
          <w:szCs w:val="24"/>
        </w:rPr>
        <w:t xml:space="preserve"> creat</w:t>
      </w:r>
      <w:r>
        <w:rPr>
          <w:rFonts w:ascii="Times New Roman" w:hAnsi="Times New Roman" w:cs="Times New Roman"/>
          <w:sz w:val="24"/>
          <w:szCs w:val="24"/>
        </w:rPr>
        <w:t>ing</w:t>
      </w:r>
      <w:r w:rsidRPr="00197E15">
        <w:rPr>
          <w:rFonts w:ascii="Times New Roman" w:hAnsi="Times New Roman" w:cs="Times New Roman"/>
          <w:sz w:val="24"/>
          <w:szCs w:val="24"/>
        </w:rPr>
        <w:t xml:space="preserve"> a range of authority and control-based challenges. </w:t>
      </w:r>
      <w:r>
        <w:rPr>
          <w:rFonts w:ascii="Times New Roman" w:hAnsi="Times New Roman" w:cs="Times New Roman"/>
          <w:sz w:val="24"/>
          <w:szCs w:val="24"/>
        </w:rPr>
        <w:t>Although such challenges have been described by the extant literature</w:t>
      </w:r>
      <w:r w:rsidR="00FB7495">
        <w:rPr>
          <w:rFonts w:ascii="Times New Roman" w:hAnsi="Times New Roman" w:cs="Times New Roman"/>
          <w:sz w:val="24"/>
          <w:szCs w:val="24"/>
        </w:rPr>
        <w:t xml:space="preserve"> </w:t>
      </w:r>
      <w:r w:rsidR="008F11C2" w:rsidRPr="00755B79">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&lt;EndNote&gt;&lt;Cite&gt;&lt;Author&gt;Brashear&lt;/Author&gt;&lt;Year&gt;2012&lt;/Year&gt;&lt;RecNum&gt;486&lt;/RecNum&gt;&lt;DisplayText&gt;(Brashear et al., 2012, Fischer et al., 2010)&lt;/DisplayText&gt;&lt;record&gt;&lt;rec-number&gt;486&lt;/rec-number&gt;&lt;foreign-keys&gt;&lt;key app="EN" db-id="wwddewsswdrrfkewdv6vdtw22ewvtrdt9e0p" timestamp="1591362776"&gt;486&lt;/key&gt;&lt;/foreign-keys&gt;&lt;ref-type name="Journal Article"&gt;17&lt;/ref-type&gt;&lt;contributors&gt;&lt;authors&gt;&lt;author&gt;Brashear, Thomas&lt;/author&gt;&lt;author&gt;Gebauer, Heiko&lt;/author&gt;&lt;author&gt;Kowalkowski, Christian&lt;/author&gt;&lt;/authors&gt;&lt;/contributors&gt;&lt;titles&gt;&lt;title&gt;Customer‐focused and service‐focused orientation in organizational structures&lt;/title&gt;&lt;secondary-title&gt;Journal of Business &amp;amp; Industrial Marketing&lt;/secondary-title&gt;&lt;/titles&gt;&lt;periodical&gt;&lt;full-title&gt;Journal of Business &amp;amp; Industrial Marketing&lt;/full-title&gt;&lt;/periodical&gt;&lt;dates&gt;&lt;year&gt;2012&lt;/year&gt;&lt;/dates&gt;&lt;isbn&gt;0885-8624&lt;/isbn&gt;&lt;urls&gt;&lt;/urls&gt;&lt;/record&gt;&lt;/Cite&gt;&lt;Cite&gt;&lt;Author&gt;Fischer&lt;/Author&gt;&lt;Year&gt;2010&lt;/Year&gt;&lt;RecNum&gt;487&lt;/RecNum&gt;&lt;record&gt;&lt;rec-number&gt;487&lt;/rec-number&gt;&lt;foreign-keys&gt;&lt;key app="EN" db-id="wwddewsswdrrfkewdv6vdtw22ewvtrdt9e0p" timestamp="1591362864"&gt;487&lt;/key&gt;&lt;/foreign-keys&gt;&lt;ref-type name="Journal Article"&gt;17&lt;/ref-type&gt;&lt;contributors&gt;&lt;authors&gt;&lt;author&gt;Fischer, Thomas&lt;/author&gt;&lt;author&gt;Gebauer, Heiko&lt;/author&gt;&lt;author&gt;Gregory, Mike&lt;/author&gt;&lt;author&gt;Ren, Guangjie&lt;/author&gt;&lt;author&gt;Fleisch, Elgar&lt;/author&gt;&lt;/authors&gt;&lt;/contributors&gt;&lt;titles&gt;&lt;title&gt;Exploitation or exploration in service business development?: Insights from a dynamic capabilities perspective&lt;/title&gt;&lt;secondary-title&gt;Journal of Service Management&lt;/secondary-title&gt;&lt;/titles&gt;&lt;periodical&gt;&lt;full-title&gt;Journal of Service Management&lt;/full-title&gt;&lt;/periodical&gt;&lt;pages&gt;591-624&lt;/pages&gt;&lt;volume&gt;21&lt;/volume&gt;&lt;number&gt;5&lt;/number&gt;&lt;dates&gt;&lt;year&gt;2010&lt;/year&gt;&lt;/dates&gt;&lt;isbn&gt;1757-5818&lt;/isbn&gt;&lt;urls&gt;&lt;/urls&gt;&lt;/record&gt;&lt;/Cite&gt;&lt;/EndNote&gt;</w:instrText>
      </w:r>
      <w:r w:rsidR="008F11C2" w:rsidRPr="00755B79">
        <w:rPr>
          <w:rFonts w:ascii="Times New Roman" w:hAnsi="Times New Roman" w:cs="Times New Roman"/>
          <w:sz w:val="24"/>
          <w:szCs w:val="24"/>
        </w:rPr>
        <w:fldChar w:fldCharType="separate"/>
      </w:r>
      <w:r w:rsidR="00F36548">
        <w:rPr>
          <w:rFonts w:ascii="Times New Roman" w:hAnsi="Times New Roman" w:cs="Times New Roman"/>
          <w:noProof/>
          <w:sz w:val="24"/>
          <w:szCs w:val="24"/>
        </w:rPr>
        <w:t>(Brashear et al., 2012, Fischer et al., 2010)</w:t>
      </w:r>
      <w:r w:rsidR="008F11C2" w:rsidRPr="00755B79">
        <w:rPr>
          <w:rFonts w:ascii="Times New Roman" w:hAnsi="Times New Roman" w:cs="Times New Roman"/>
          <w:sz w:val="24"/>
          <w:szCs w:val="24"/>
        </w:rPr>
        <w:fldChar w:fldCharType="end"/>
      </w:r>
      <w:r>
        <w:rPr>
          <w:rFonts w:ascii="Times New Roman" w:hAnsi="Times New Roman" w:cs="Times New Roman"/>
          <w:sz w:val="24"/>
          <w:szCs w:val="24"/>
        </w:rPr>
        <w:t xml:space="preserve">, our focus on the unsettled power boundary as the root cause of these challenges provides a rich basis to theorise on the power implications of servitization.  </w:t>
      </w:r>
    </w:p>
    <w:p w14:paraId="397EB01B" w14:textId="6A22C27B" w:rsidR="00501393" w:rsidRDefault="00501393" w:rsidP="00CD6658">
      <w:pPr>
        <w:spacing w:line="360" w:lineRule="auto"/>
        <w:jc w:val="both"/>
        <w:rPr>
          <w:rFonts w:ascii="Times New Roman" w:hAnsi="Times New Roman" w:cs="Times New Roman"/>
          <w:sz w:val="24"/>
          <w:szCs w:val="24"/>
        </w:rPr>
      </w:pPr>
      <w:r w:rsidRPr="009D20B8">
        <w:rPr>
          <w:rFonts w:ascii="Times New Roman" w:hAnsi="Times New Roman" w:cs="Times New Roman"/>
          <w:sz w:val="24"/>
          <w:szCs w:val="24"/>
        </w:rPr>
        <w:t>Power</w:t>
      </w:r>
      <w:r>
        <w:rPr>
          <w:rFonts w:ascii="Times New Roman" w:hAnsi="Times New Roman" w:cs="Times New Roman"/>
          <w:sz w:val="24"/>
          <w:szCs w:val="24"/>
        </w:rPr>
        <w:t xml:space="preserve"> </w:t>
      </w:r>
      <w:r w:rsidRPr="009D20B8">
        <w:rPr>
          <w:rFonts w:ascii="Times New Roman" w:hAnsi="Times New Roman" w:cs="Times New Roman"/>
          <w:sz w:val="24"/>
          <w:szCs w:val="24"/>
        </w:rPr>
        <w:t xml:space="preserve">boundaries, with their </w:t>
      </w:r>
      <w:r>
        <w:rPr>
          <w:rFonts w:ascii="Times New Roman" w:hAnsi="Times New Roman" w:cs="Times New Roman"/>
          <w:sz w:val="24"/>
          <w:szCs w:val="24"/>
        </w:rPr>
        <w:t>foundation in</w:t>
      </w:r>
      <w:r w:rsidR="003E5BA4">
        <w:rPr>
          <w:rFonts w:ascii="Times New Roman" w:hAnsi="Times New Roman" w:cs="Times New Roman"/>
          <w:sz w:val="24"/>
          <w:szCs w:val="24"/>
        </w:rPr>
        <w:t xml:space="preserve"> the</w:t>
      </w:r>
      <w:r>
        <w:rPr>
          <w:rFonts w:ascii="Times New Roman" w:hAnsi="Times New Roman" w:cs="Times New Roman"/>
          <w:sz w:val="24"/>
          <w:szCs w:val="24"/>
        </w:rPr>
        <w:t xml:space="preserve"> </w:t>
      </w:r>
      <w:r w:rsidRPr="009D20B8">
        <w:rPr>
          <w:rFonts w:ascii="Times New Roman" w:hAnsi="Times New Roman" w:cs="Times New Roman"/>
          <w:sz w:val="24"/>
          <w:szCs w:val="24"/>
        </w:rPr>
        <w:t>resource dependenc</w:t>
      </w:r>
      <w:r w:rsidR="00451C9F">
        <w:rPr>
          <w:rFonts w:ascii="Times New Roman" w:hAnsi="Times New Roman" w:cs="Times New Roman"/>
          <w:sz w:val="24"/>
          <w:szCs w:val="24"/>
        </w:rPr>
        <w:t>e</w:t>
      </w:r>
      <w:r w:rsidRPr="009D20B8">
        <w:rPr>
          <w:rFonts w:ascii="Times New Roman" w:hAnsi="Times New Roman" w:cs="Times New Roman"/>
          <w:sz w:val="24"/>
          <w:szCs w:val="24"/>
        </w:rPr>
        <w:t xml:space="preserve"> </w:t>
      </w:r>
      <w:r w:rsidR="009401B6">
        <w:rPr>
          <w:rFonts w:ascii="Times New Roman" w:hAnsi="Times New Roman" w:cs="Times New Roman"/>
          <w:sz w:val="24"/>
          <w:szCs w:val="24"/>
        </w:rPr>
        <w:t xml:space="preserve">view </w:t>
      </w:r>
      <w:r w:rsidR="00CD6658">
        <w:rPr>
          <w:rFonts w:ascii="Times New Roman" w:hAnsi="Times New Roman" w:cs="Times New Roman"/>
          <w:sz w:val="24"/>
          <w:szCs w:val="24"/>
        </w:rPr>
        <w:fldChar w:fldCharType="begin"/>
      </w:r>
      <w:r w:rsidR="00CD6658">
        <w:rPr>
          <w:rFonts w:ascii="Times New Roman" w:hAnsi="Times New Roman" w:cs="Times New Roman"/>
          <w:sz w:val="24"/>
          <w:szCs w:val="24"/>
        </w:rPr>
        <w:instrText xml:space="preserve"> ADDIN EN.CITE &lt;EndNote&gt;&lt;Cite&gt;&lt;Author&gt;Pfeffer&lt;/Author&gt;&lt;Year&gt;2003&lt;/Year&gt;&lt;RecNum&gt;1560&lt;/RecNum&gt;&lt;DisplayText&gt;(Pfeffer and Salancik, 2003)&lt;/DisplayText&gt;&lt;record&gt;&lt;rec-number&gt;1560&lt;/rec-number&gt;&lt;foreign-keys&gt;&lt;key app="EN" db-id="w5wwedtv0tftsiesxvkp00frxtxtrazssvww" timestamp="1582552491" guid="cf7ff2e9-9081-4324-b585-e55a9b3be3d3"&gt;1560&lt;/key&gt;&lt;/foreign-keys&gt;&lt;ref-type name="Book"&gt;6&lt;/ref-type&gt;&lt;contributors&gt;&lt;authors&gt;&lt;author&gt;Pfeffer, Jeffrey&lt;/author&gt;&lt;author&gt;Salancik, Gerald&lt;/author&gt;&lt;/authors&gt;&lt;/contributors&gt;&lt;titles&gt;&lt;title&gt;The external control of organizations: A resource dependence perspective&lt;/title&gt;&lt;/titles&gt;&lt;dates&gt;&lt;year&gt;2003&lt;/year&gt;&lt;/dates&gt;&lt;publisher&gt;Stanford University Press&lt;/publisher&gt;&lt;isbn&gt;080474789X&lt;/isbn&gt;&lt;urls&gt;&lt;/urls&gt;&lt;/record&gt;&lt;/Cite&gt;&lt;/EndNote&gt;</w:instrText>
      </w:r>
      <w:r w:rsidR="00CD6658">
        <w:rPr>
          <w:rFonts w:ascii="Times New Roman" w:hAnsi="Times New Roman" w:cs="Times New Roman"/>
          <w:sz w:val="24"/>
          <w:szCs w:val="24"/>
        </w:rPr>
        <w:fldChar w:fldCharType="separate"/>
      </w:r>
      <w:r w:rsidR="00CD6658">
        <w:rPr>
          <w:rFonts w:ascii="Times New Roman" w:hAnsi="Times New Roman" w:cs="Times New Roman"/>
          <w:noProof/>
          <w:sz w:val="24"/>
          <w:szCs w:val="24"/>
        </w:rPr>
        <w:t>(Pfeffer and Salancik, 2003)</w:t>
      </w:r>
      <w:r w:rsidR="00CD6658">
        <w:rPr>
          <w:rFonts w:ascii="Times New Roman" w:hAnsi="Times New Roman" w:cs="Times New Roman"/>
          <w:sz w:val="24"/>
          <w:szCs w:val="24"/>
        </w:rPr>
        <w:fldChar w:fldCharType="end"/>
      </w:r>
      <w:r w:rsidRPr="009D20B8">
        <w:rPr>
          <w:rFonts w:ascii="Times New Roman" w:hAnsi="Times New Roman" w:cs="Times New Roman"/>
          <w:sz w:val="24"/>
          <w:szCs w:val="24"/>
        </w:rPr>
        <w:t xml:space="preserve">, demarcate </w:t>
      </w:r>
      <w:r>
        <w:rPr>
          <w:rFonts w:ascii="Times New Roman" w:hAnsi="Times New Roman" w:cs="Times New Roman"/>
          <w:sz w:val="24"/>
          <w:szCs w:val="24"/>
        </w:rPr>
        <w:t xml:space="preserve">both </w:t>
      </w:r>
      <w:r w:rsidRPr="003C21C5">
        <w:rPr>
          <w:rFonts w:ascii="Times New Roman" w:hAnsi="Times New Roman" w:cs="Times New Roman"/>
          <w:color w:val="202122"/>
          <w:sz w:val="24"/>
          <w:szCs w:val="24"/>
          <w:shd w:val="clear" w:color="auto" w:fill="FFFFFF"/>
        </w:rPr>
        <w:t>power imbalances and mutual dependencies</w:t>
      </w:r>
      <w:r w:rsidRPr="009D20B8">
        <w:rPr>
          <w:rFonts w:ascii="Times New Roman" w:hAnsi="Times New Roman" w:cs="Times New Roman"/>
          <w:color w:val="202122"/>
          <w:sz w:val="24"/>
          <w:szCs w:val="24"/>
          <w:shd w:val="clear" w:color="auto" w:fill="FFFFFF"/>
        </w:rPr>
        <w:t xml:space="preserve"> in an organisational context</w:t>
      </w:r>
      <w:r w:rsidR="009401B6">
        <w:rPr>
          <w:rFonts w:ascii="Times New Roman" w:hAnsi="Times New Roman" w:cs="Times New Roman"/>
          <w:color w:val="202122"/>
          <w:sz w:val="24"/>
          <w:szCs w:val="24"/>
          <w:shd w:val="clear" w:color="auto" w:fill="FFFFFF"/>
        </w:rPr>
        <w:t xml:space="preserve"> </w:t>
      </w:r>
      <w:r w:rsidR="008F11C2">
        <w:rPr>
          <w:rFonts w:ascii="Times New Roman" w:hAnsi="Times New Roman" w:cs="Times New Roman"/>
          <w:color w:val="202122"/>
          <w:sz w:val="24"/>
          <w:szCs w:val="24"/>
          <w:shd w:val="clear" w:color="auto" w:fill="FFFFFF"/>
        </w:rPr>
        <w:fldChar w:fldCharType="begin"/>
      </w:r>
      <w:r w:rsidR="00F2050C">
        <w:rPr>
          <w:rFonts w:ascii="Times New Roman" w:hAnsi="Times New Roman" w:cs="Times New Roman"/>
          <w:color w:val="202122"/>
          <w:sz w:val="24"/>
          <w:szCs w:val="24"/>
          <w:shd w:val="clear" w:color="auto" w:fill="FFFFFF"/>
        </w:rPr>
        <w:instrText xml:space="preserve"> ADDIN EN.CITE &lt;EndNote&gt;&lt;Cite&gt;&lt;Author&gt;Casciaro&lt;/Author&gt;&lt;Year&gt;2005&lt;/Year&gt;&lt;RecNum&gt;1607&lt;/RecNum&gt;&lt;IDText&gt;Power imbalance, mutual dependence, and constraint absorption: A closer look at resource dependence theory&lt;/IDText&gt;&lt;DisplayText&gt;(Casciaro and Piskorski, 2005)&lt;/DisplayText&gt;&lt;record&gt;&lt;rec-number&gt;1607&lt;/rec-number&gt;&lt;foreign-keys&gt;&lt;key app="EN" db-id="w5wwedtv0tftsiesxvkp00frxtxtrazssvww" timestamp="1607697407" guid="c11eb101-f55f-493e-823a-1e4e173be4ba"&gt;1607&lt;/key&gt;&lt;/foreign-keys&gt;&lt;ref-type name="Journal Article"&gt;17&lt;/ref-type&gt;&lt;contributors&gt;&lt;authors&gt;&lt;author&gt;Casciaro, Tiziana&lt;/author&gt;&lt;author&gt;Piskorski, Mikolaj Jan&lt;/author&gt;&lt;/authors&gt;&lt;/contributors&gt;&lt;titles&gt;&lt;title&gt;Power imbalance, mutual dependence, and constraint absorption: A closer look at resource dependence theory&lt;/title&gt;&lt;secondary-title&gt;Administrative science quarterly&lt;/secondary-title&gt;&lt;/titles&gt;&lt;periodical&gt;&lt;full-title&gt;Administrative Science Quarterly&lt;/full-title&gt;&lt;/periodical&gt;&lt;pages&gt;167-199&lt;/pages&gt;&lt;volume&gt;50&lt;/volume&gt;&lt;number&gt;2&lt;/number&gt;&lt;dates&gt;&lt;year&gt;2005&lt;/year&gt;&lt;/dates&gt;&lt;isbn&gt;0001-8392&lt;/isbn&gt;&lt;urls&gt;&lt;/urls&gt;&lt;/record&gt;&lt;/Cite&gt;&lt;/EndNote&gt;</w:instrText>
      </w:r>
      <w:r w:rsidR="008F11C2">
        <w:rPr>
          <w:rFonts w:ascii="Times New Roman" w:hAnsi="Times New Roman" w:cs="Times New Roman"/>
          <w:color w:val="202122"/>
          <w:sz w:val="24"/>
          <w:szCs w:val="24"/>
          <w:shd w:val="clear" w:color="auto" w:fill="FFFFFF"/>
        </w:rPr>
        <w:fldChar w:fldCharType="separate"/>
      </w:r>
      <w:r w:rsidR="009401B6">
        <w:rPr>
          <w:rFonts w:ascii="Times New Roman" w:hAnsi="Times New Roman" w:cs="Times New Roman"/>
          <w:noProof/>
          <w:color w:val="202122"/>
          <w:sz w:val="24"/>
          <w:szCs w:val="24"/>
          <w:shd w:val="clear" w:color="auto" w:fill="FFFFFF"/>
        </w:rPr>
        <w:t>(Casciaro and Piskorski, 2005)</w:t>
      </w:r>
      <w:r w:rsidR="008F11C2">
        <w:rPr>
          <w:rFonts w:ascii="Times New Roman" w:hAnsi="Times New Roman" w:cs="Times New Roman"/>
          <w:color w:val="202122"/>
          <w:sz w:val="24"/>
          <w:szCs w:val="24"/>
          <w:shd w:val="clear" w:color="auto" w:fill="FFFFFF"/>
        </w:rPr>
        <w:fldChar w:fldCharType="end"/>
      </w:r>
      <w:r w:rsidR="009401B6">
        <w:rPr>
          <w:rFonts w:ascii="Times New Roman" w:hAnsi="Times New Roman" w:cs="Times New Roman"/>
          <w:color w:val="202122"/>
          <w:sz w:val="24"/>
          <w:szCs w:val="24"/>
          <w:shd w:val="clear" w:color="auto" w:fill="FFFFFF"/>
        </w:rPr>
        <w:t xml:space="preserve">. </w:t>
      </w:r>
      <w:r>
        <w:rPr>
          <w:rFonts w:ascii="Times New Roman" w:hAnsi="Times New Roman" w:cs="Times New Roman"/>
          <w:sz w:val="24"/>
          <w:szCs w:val="24"/>
        </w:rPr>
        <w:t>The understanding that</w:t>
      </w:r>
      <w:r w:rsidRPr="009D20B8">
        <w:rPr>
          <w:rFonts w:ascii="Times New Roman" w:hAnsi="Times New Roman" w:cs="Times New Roman"/>
          <w:sz w:val="24"/>
          <w:szCs w:val="24"/>
        </w:rPr>
        <w:t xml:space="preserve"> servitization </w:t>
      </w:r>
      <w:r>
        <w:rPr>
          <w:rFonts w:ascii="Times New Roman" w:hAnsi="Times New Roman" w:cs="Times New Roman"/>
          <w:sz w:val="24"/>
          <w:szCs w:val="24"/>
        </w:rPr>
        <w:t>creates power imbalances by increasing</w:t>
      </w:r>
      <w:r w:rsidRPr="009D20B8">
        <w:rPr>
          <w:rFonts w:ascii="Times New Roman" w:hAnsi="Times New Roman" w:cs="Times New Roman"/>
          <w:sz w:val="24"/>
          <w:szCs w:val="24"/>
        </w:rPr>
        <w:t xml:space="preserve"> the power of the service function within the </w:t>
      </w:r>
      <w:r w:rsidRPr="009D20B8">
        <w:rPr>
          <w:rFonts w:ascii="Times New Roman" w:hAnsi="Times New Roman" w:cs="Times New Roman"/>
          <w:sz w:val="24"/>
          <w:szCs w:val="24"/>
        </w:rPr>
        <w:lastRenderedPageBreak/>
        <w:t xml:space="preserve">manufacturer </w:t>
      </w:r>
      <w:r w:rsidR="008F11C2">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&lt;EndNote&gt;&lt;Cite&gt;&lt;Author&gt;Alghisi&lt;/Author&gt;&lt;Year&gt;2015&lt;/Year&gt;&lt;RecNum&gt;501&lt;/RecNum&gt;&lt;IDText&gt;Internal and external alignment in the servitization journey–overcoming the challenges&lt;/IDText&gt;&lt;DisplayText&gt;(Alghisi and Saccani, 2015)&lt;/DisplayText&gt;&lt;record&gt;&lt;rec-number&gt;501&lt;/rec-number&gt;&lt;foreign-keys&gt;&lt;key app="EN" db-id="wwddewsswdrrfkewdv6vdtw22ewvtrdt9e0p" timestamp="1591786519"&gt;501&lt;/key&gt;&lt;/foreign-keys&gt;&lt;ref-type name="Journal Article"&gt;17&lt;/ref-type&gt;&lt;contributors&gt;&lt;authors&gt;&lt;author&gt;Alghisi, Andrea&lt;/author&gt;&lt;author&gt;Saccani, Nicola&lt;/author&gt;&lt;/authors&gt;&lt;/contributors&gt;&lt;titles&gt;&lt;title&gt;Internal and external alignment in the servitization journey–overcoming the challenges&lt;/title&gt;&lt;secondary-title&gt;Production Planning &amp;amp; Control&lt;/secondary-title&gt;&lt;/titles&gt;&lt;periodical&gt;&lt;full-title&gt;Production Planning &amp;amp; Control&lt;/full-title&gt;&lt;/periodical&gt;&lt;pages&gt;1219-1232&lt;/pages&gt;&lt;volume&gt;26&lt;/volume&gt;&lt;number&gt;14-15&lt;/number&gt;&lt;dates&gt;&lt;year&gt;2015&lt;/year&gt;&lt;/dates&gt;&lt;isbn&gt;0953-7287&lt;/isbn&gt;&lt;urls&gt;&lt;/urls&gt;&lt;/record&gt;&lt;/Cite&gt;&lt;/EndNote&gt;</w:instrText>
      </w:r>
      <w:r w:rsidR="008F11C2">
        <w:rPr>
          <w:rFonts w:ascii="Times New Roman" w:hAnsi="Times New Roman" w:cs="Times New Roman"/>
          <w:sz w:val="24"/>
          <w:szCs w:val="24"/>
        </w:rPr>
        <w:fldChar w:fldCharType="separate"/>
      </w:r>
      <w:r w:rsidR="005F6955">
        <w:rPr>
          <w:rFonts w:ascii="Times New Roman" w:hAnsi="Times New Roman" w:cs="Times New Roman"/>
          <w:noProof/>
          <w:sz w:val="24"/>
          <w:szCs w:val="24"/>
        </w:rPr>
        <w:t>(Alghisi and Saccani, 2015)</w:t>
      </w:r>
      <w:r w:rsidR="008F11C2">
        <w:rPr>
          <w:rFonts w:ascii="Times New Roman" w:hAnsi="Times New Roman" w:cs="Times New Roman"/>
          <w:sz w:val="24"/>
          <w:szCs w:val="24"/>
        </w:rPr>
        <w:fldChar w:fldCharType="end"/>
      </w:r>
      <w:r w:rsidRPr="009D20B8">
        <w:rPr>
          <w:rFonts w:ascii="Times New Roman" w:hAnsi="Times New Roman" w:cs="Times New Roman"/>
          <w:sz w:val="24"/>
          <w:szCs w:val="24"/>
        </w:rPr>
        <w:t xml:space="preserve"> and </w:t>
      </w:r>
      <w:r>
        <w:rPr>
          <w:rFonts w:ascii="Times New Roman" w:hAnsi="Times New Roman" w:cs="Times New Roman"/>
          <w:sz w:val="24"/>
          <w:szCs w:val="24"/>
        </w:rPr>
        <w:t xml:space="preserve">by </w:t>
      </w:r>
      <w:r w:rsidRPr="009D20B8">
        <w:rPr>
          <w:rFonts w:ascii="Times New Roman" w:hAnsi="Times New Roman" w:cs="Times New Roman"/>
          <w:sz w:val="24"/>
          <w:szCs w:val="24"/>
        </w:rPr>
        <w:t>increas</w:t>
      </w:r>
      <w:r>
        <w:rPr>
          <w:rFonts w:ascii="Times New Roman" w:hAnsi="Times New Roman" w:cs="Times New Roman"/>
          <w:sz w:val="24"/>
          <w:szCs w:val="24"/>
        </w:rPr>
        <w:t>ing</w:t>
      </w:r>
      <w:r w:rsidRPr="009D20B8">
        <w:rPr>
          <w:rFonts w:ascii="Times New Roman" w:hAnsi="Times New Roman" w:cs="Times New Roman"/>
          <w:sz w:val="24"/>
          <w:szCs w:val="24"/>
        </w:rPr>
        <w:t xml:space="preserve"> the power of the manufacturer within its ecosystem </w:t>
      </w:r>
      <w:r w:rsidR="008F11C2">
        <w:rPr>
          <w:rFonts w:ascii="Times New Roman" w:hAnsi="Times New Roman" w:cs="Times New Roman"/>
          <w:sz w:val="24"/>
          <w:szCs w:val="24"/>
        </w:rPr>
        <w:fldChar w:fldCharType="begin"/>
      </w:r>
      <w:r w:rsidR="001002B5">
        <w:rPr>
          <w:rFonts w:ascii="Times New Roman" w:hAnsi="Times New Roman" w:cs="Times New Roman"/>
          <w:sz w:val="24"/>
          <w:szCs w:val="24"/>
        </w:rPr>
        <w:instrText xml:space="preserve"> ADDIN EN.CITE &lt;EndNote&gt;&lt;Cite&gt;&lt;Author&gt;Bustinza&lt;/Author&gt;&lt;Year&gt;2015&lt;/Year&gt;&lt;RecNum&gt;1217&lt;/RecNum&gt;&lt;IDText&gt;Servitization and competitive advantage: the importance of organizational structure and value chain position&lt;/IDText&gt;&lt;DisplayText&gt;(Bustinza et al., 2015)&lt;/DisplayText&gt;&lt;record&gt;&lt;rec-number&gt;1217&lt;/rec-number&gt;&lt;foreign-keys&gt;&lt;key app="EN" db-id="w5wwedtv0tftsiesxvkp00frxtxtrazssvww" timestamp="1519923948" guid="a7c80002-45d6-428d-9a30-b6868b27158a"&gt;1217&lt;/key&gt;&lt;/foreign-keys&gt;&lt;ref-type name="Journal Article"&gt;17&lt;/ref-type&gt;&lt;contributors&gt;&lt;authors&gt;&lt;author&gt;Bustinza, Oscar F&lt;/author&gt;&lt;author&gt;Ziaee Bigdeli, Ali&lt;/author&gt;&lt;author&gt;Baines, Tim&lt;/author&gt;&lt;author&gt;Elliot, Cindy&lt;/author&gt;&lt;/authors&gt;&lt;/contributors&gt;&lt;titles&gt;&lt;title&gt;Servitization and competitive advantage: the importance of organizational structure and value chain position&lt;/title&gt;&lt;secondary-title&gt;Research-Technology Management&lt;/secondary-title&gt;&lt;/titles&gt;&lt;periodical&gt;&lt;full-title&gt;Research-Technology Management&lt;/full-title&gt;&lt;/periodical&gt;&lt;pages&gt;53-60&lt;/pages&gt;&lt;volume&gt;58&lt;/volume&gt;&lt;number&gt;5&lt;/number&gt;&lt;dates&gt;&lt;year&gt;2015&lt;/year&gt;&lt;/dates&gt;&lt;isbn&gt;0895-6308&lt;/isbn&gt;&lt;urls&gt;&lt;/urls&gt;&lt;/record&gt;&lt;/Cite&gt;&lt;/EndNote&gt;</w:instrText>
      </w:r>
      <w:r w:rsidR="008F11C2">
        <w:rPr>
          <w:rFonts w:ascii="Times New Roman" w:hAnsi="Times New Roman" w:cs="Times New Roman"/>
          <w:sz w:val="24"/>
          <w:szCs w:val="24"/>
        </w:rPr>
        <w:fldChar w:fldCharType="separate"/>
      </w:r>
      <w:r w:rsidR="005F6955">
        <w:rPr>
          <w:rFonts w:ascii="Times New Roman" w:hAnsi="Times New Roman" w:cs="Times New Roman"/>
          <w:noProof/>
          <w:sz w:val="24"/>
          <w:szCs w:val="24"/>
        </w:rPr>
        <w:t>(Bustinza et al., 2015)</w:t>
      </w:r>
      <w:r w:rsidR="008F11C2">
        <w:rPr>
          <w:rFonts w:ascii="Times New Roman" w:hAnsi="Times New Roman" w:cs="Times New Roman"/>
          <w:sz w:val="24"/>
          <w:szCs w:val="24"/>
        </w:rPr>
        <w:fldChar w:fldCharType="end"/>
      </w:r>
      <w:r>
        <w:rPr>
          <w:rFonts w:ascii="Times New Roman" w:hAnsi="Times New Roman" w:cs="Times New Roman"/>
          <w:sz w:val="24"/>
          <w:szCs w:val="24"/>
        </w:rPr>
        <w:t xml:space="preserve"> has</w:t>
      </w:r>
      <w:r w:rsidRPr="00755B79">
        <w:rPr>
          <w:rFonts w:ascii="Times New Roman" w:hAnsi="Times New Roman" w:cs="Times New Roman"/>
          <w:sz w:val="24"/>
          <w:szCs w:val="24"/>
        </w:rPr>
        <w:t xml:space="preserve"> been established in the literature</w:t>
      </w:r>
      <w:r>
        <w:rPr>
          <w:rFonts w:ascii="Times New Roman" w:hAnsi="Times New Roman" w:cs="Times New Roman"/>
          <w:sz w:val="24"/>
          <w:szCs w:val="24"/>
        </w:rPr>
        <w:t>.</w:t>
      </w:r>
      <w:r w:rsidRPr="009D20B8">
        <w:rPr>
          <w:rFonts w:ascii="Times New Roman" w:hAnsi="Times New Roman" w:cs="Times New Roman"/>
          <w:sz w:val="24"/>
          <w:szCs w:val="24"/>
        </w:rPr>
        <w:t xml:space="preserve"> </w:t>
      </w:r>
      <w:r>
        <w:rPr>
          <w:rFonts w:ascii="Times New Roman" w:hAnsi="Times New Roman" w:cs="Times New Roman"/>
          <w:sz w:val="24"/>
          <w:szCs w:val="24"/>
        </w:rPr>
        <w:t xml:space="preserve">Our </w:t>
      </w:r>
      <w:r w:rsidRPr="009D20B8">
        <w:rPr>
          <w:rFonts w:ascii="Times New Roman" w:hAnsi="Times New Roman" w:cs="Times New Roman"/>
          <w:sz w:val="24"/>
          <w:szCs w:val="24"/>
        </w:rPr>
        <w:t xml:space="preserve">study </w:t>
      </w:r>
      <w:r>
        <w:rPr>
          <w:rFonts w:ascii="Times New Roman" w:hAnsi="Times New Roman" w:cs="Times New Roman"/>
          <w:sz w:val="24"/>
          <w:szCs w:val="24"/>
        </w:rPr>
        <w:t xml:space="preserve">extends these discussions by demonstrating </w:t>
      </w:r>
      <w:r w:rsidRPr="009D20B8">
        <w:rPr>
          <w:rFonts w:ascii="Times New Roman" w:hAnsi="Times New Roman" w:cs="Times New Roman"/>
          <w:sz w:val="24"/>
          <w:szCs w:val="24"/>
        </w:rPr>
        <w:t xml:space="preserve">that servitization </w:t>
      </w:r>
      <w:r>
        <w:rPr>
          <w:rFonts w:ascii="Times New Roman" w:hAnsi="Times New Roman" w:cs="Times New Roman"/>
          <w:sz w:val="24"/>
          <w:szCs w:val="24"/>
        </w:rPr>
        <w:t xml:space="preserve">not only </w:t>
      </w:r>
      <w:r w:rsidRPr="009D20B8">
        <w:rPr>
          <w:rFonts w:ascii="Times New Roman" w:hAnsi="Times New Roman" w:cs="Times New Roman"/>
          <w:sz w:val="24"/>
          <w:szCs w:val="24"/>
        </w:rPr>
        <w:t xml:space="preserve">affects </w:t>
      </w:r>
      <w:r>
        <w:rPr>
          <w:rFonts w:ascii="Times New Roman" w:hAnsi="Times New Roman" w:cs="Times New Roman"/>
          <w:sz w:val="24"/>
          <w:szCs w:val="24"/>
        </w:rPr>
        <w:t>the</w:t>
      </w:r>
      <w:r w:rsidRPr="009D20B8">
        <w:rPr>
          <w:rFonts w:ascii="Times New Roman" w:hAnsi="Times New Roman" w:cs="Times New Roman"/>
          <w:sz w:val="24"/>
          <w:szCs w:val="24"/>
        </w:rPr>
        <w:t xml:space="preserve"> power balances</w:t>
      </w:r>
      <w:r>
        <w:rPr>
          <w:rFonts w:ascii="Times New Roman" w:hAnsi="Times New Roman" w:cs="Times New Roman"/>
          <w:sz w:val="24"/>
          <w:szCs w:val="24"/>
        </w:rPr>
        <w:t>, but also the</w:t>
      </w:r>
      <w:r w:rsidRPr="009D20B8">
        <w:rPr>
          <w:rFonts w:ascii="Times New Roman" w:hAnsi="Times New Roman" w:cs="Times New Roman"/>
          <w:sz w:val="24"/>
          <w:szCs w:val="24"/>
        </w:rPr>
        <w:t xml:space="preserve"> mutual dependence. </w:t>
      </w:r>
    </w:p>
    <w:p w14:paraId="4C36C730" w14:textId="1DC1110D" w:rsidR="00501393" w:rsidRPr="009D20B8" w:rsidRDefault="00501393" w:rsidP="00A82609">
      <w:pPr>
        <w:spacing w:line="360" w:lineRule="auto"/>
        <w:jc w:val="both"/>
        <w:rPr>
          <w:rFonts w:ascii="Times New Roman" w:hAnsi="Times New Roman" w:cs="Times New Roman"/>
          <w:sz w:val="24"/>
          <w:szCs w:val="24"/>
        </w:rPr>
      </w:pPr>
      <w:r w:rsidRPr="009D20B8">
        <w:rPr>
          <w:rFonts w:ascii="Times New Roman" w:hAnsi="Times New Roman" w:cs="Times New Roman"/>
          <w:sz w:val="24"/>
          <w:szCs w:val="24"/>
        </w:rPr>
        <w:t>The range of identified root</w:t>
      </w:r>
      <w:r>
        <w:rPr>
          <w:rFonts w:ascii="Times New Roman" w:hAnsi="Times New Roman" w:cs="Times New Roman"/>
          <w:sz w:val="24"/>
          <w:szCs w:val="24"/>
        </w:rPr>
        <w:t xml:space="preserve"> </w:t>
      </w:r>
      <w:r w:rsidRPr="009D20B8">
        <w:rPr>
          <w:rFonts w:ascii="Times New Roman" w:hAnsi="Times New Roman" w:cs="Times New Roman"/>
          <w:sz w:val="24"/>
          <w:szCs w:val="24"/>
        </w:rPr>
        <w:t>causes highlight</w:t>
      </w:r>
      <w:r>
        <w:rPr>
          <w:rFonts w:ascii="Times New Roman" w:hAnsi="Times New Roman" w:cs="Times New Roman"/>
          <w:sz w:val="24"/>
          <w:szCs w:val="24"/>
        </w:rPr>
        <w:t>s</w:t>
      </w:r>
      <w:r w:rsidRPr="009D20B8">
        <w:rPr>
          <w:rFonts w:ascii="Times New Roman" w:hAnsi="Times New Roman" w:cs="Times New Roman"/>
          <w:sz w:val="24"/>
          <w:szCs w:val="24"/>
        </w:rPr>
        <w:t xml:space="preserve"> authority and control requirements (e.g., misalignment of </w:t>
      </w:r>
      <w:r>
        <w:rPr>
          <w:rFonts w:ascii="Times New Roman" w:hAnsi="Times New Roman" w:cs="Times New Roman"/>
          <w:sz w:val="24"/>
          <w:szCs w:val="24"/>
        </w:rPr>
        <w:t>power</w:t>
      </w:r>
      <w:r w:rsidRPr="009D20B8">
        <w:rPr>
          <w:rFonts w:ascii="Times New Roman" w:hAnsi="Times New Roman" w:cs="Times New Roman"/>
          <w:sz w:val="24"/>
          <w:szCs w:val="24"/>
        </w:rPr>
        <w:t>, lack of control)</w:t>
      </w:r>
      <w:r w:rsidR="00C80A75">
        <w:rPr>
          <w:rFonts w:ascii="Times New Roman" w:hAnsi="Times New Roman" w:cs="Times New Roman"/>
          <w:sz w:val="24"/>
          <w:szCs w:val="24"/>
        </w:rPr>
        <w:t>,</w:t>
      </w:r>
      <w:r w:rsidRPr="009D20B8">
        <w:rPr>
          <w:rFonts w:ascii="Times New Roman" w:hAnsi="Times New Roman" w:cs="Times New Roman"/>
          <w:sz w:val="24"/>
          <w:szCs w:val="24"/>
        </w:rPr>
        <w:t xml:space="preserve"> yet the range of management </w:t>
      </w:r>
      <w:r w:rsidRPr="00326A21">
        <w:rPr>
          <w:rFonts w:ascii="Times New Roman" w:hAnsi="Times New Roman" w:cs="Times New Roman"/>
          <w:sz w:val="24"/>
          <w:szCs w:val="24"/>
        </w:rPr>
        <w:t>interventions point to a wider scope of initiatives addressing power balances and mutual dependences</w:t>
      </w:r>
      <w:r>
        <w:rPr>
          <w:rFonts w:ascii="Times New Roman" w:hAnsi="Times New Roman" w:cs="Times New Roman"/>
          <w:sz w:val="24"/>
          <w:szCs w:val="24"/>
        </w:rPr>
        <w:t xml:space="preserve"> (e.g., communication and stakeholder collaborations)</w:t>
      </w:r>
      <w:r w:rsidRPr="009D20B8">
        <w:rPr>
          <w:rFonts w:ascii="Times New Roman" w:hAnsi="Times New Roman" w:cs="Times New Roman"/>
          <w:sz w:val="24"/>
          <w:szCs w:val="24"/>
        </w:rPr>
        <w:t>.</w:t>
      </w:r>
      <w:r>
        <w:rPr>
          <w:rFonts w:ascii="Times New Roman" w:hAnsi="Times New Roman" w:cs="Times New Roman"/>
          <w:sz w:val="24"/>
          <w:szCs w:val="24"/>
        </w:rPr>
        <w:t xml:space="preserve"> </w:t>
      </w:r>
      <w:r w:rsidRPr="009D20B8">
        <w:rPr>
          <w:rFonts w:ascii="Times New Roman" w:hAnsi="Times New Roman" w:cs="Times New Roman"/>
          <w:sz w:val="24"/>
          <w:szCs w:val="24"/>
        </w:rPr>
        <w:t>The management interventions targeting internal power boundaries aim to expand collaboration and decision making</w:t>
      </w:r>
      <w:r w:rsidR="003E5BA4">
        <w:rPr>
          <w:rFonts w:ascii="Times New Roman" w:hAnsi="Times New Roman" w:cs="Times New Roman"/>
          <w:sz w:val="24"/>
          <w:szCs w:val="24"/>
        </w:rPr>
        <w:t xml:space="preserve"> in order</w:t>
      </w:r>
      <w:r w:rsidRPr="009D20B8">
        <w:rPr>
          <w:rFonts w:ascii="Times New Roman" w:hAnsi="Times New Roman" w:cs="Times New Roman"/>
          <w:sz w:val="24"/>
          <w:szCs w:val="24"/>
        </w:rPr>
        <w:t xml:space="preserve"> to</w:t>
      </w:r>
      <w:r>
        <w:rPr>
          <w:rFonts w:ascii="Times New Roman" w:hAnsi="Times New Roman" w:cs="Times New Roman"/>
          <w:sz w:val="24"/>
          <w:szCs w:val="24"/>
        </w:rPr>
        <w:t xml:space="preserve"> align and</w:t>
      </w:r>
      <w:r w:rsidRPr="009D20B8">
        <w:rPr>
          <w:rFonts w:ascii="Times New Roman" w:hAnsi="Times New Roman" w:cs="Times New Roman"/>
          <w:sz w:val="24"/>
          <w:szCs w:val="24"/>
        </w:rPr>
        <w:t xml:space="preserve"> accommodate the growing mutual dependence between the </w:t>
      </w:r>
      <w:r>
        <w:rPr>
          <w:rFonts w:ascii="Times New Roman" w:hAnsi="Times New Roman" w:cs="Times New Roman"/>
          <w:sz w:val="24"/>
          <w:szCs w:val="24"/>
        </w:rPr>
        <w:t>service</w:t>
      </w:r>
      <w:r w:rsidRPr="009D20B8">
        <w:rPr>
          <w:rFonts w:ascii="Times New Roman" w:hAnsi="Times New Roman" w:cs="Times New Roman"/>
          <w:sz w:val="24"/>
          <w:szCs w:val="24"/>
        </w:rPr>
        <w:t xml:space="preserve"> </w:t>
      </w:r>
      <w:r>
        <w:rPr>
          <w:rFonts w:ascii="Times New Roman" w:hAnsi="Times New Roman" w:cs="Times New Roman"/>
          <w:sz w:val="24"/>
          <w:szCs w:val="24"/>
        </w:rPr>
        <w:t xml:space="preserve">and product </w:t>
      </w:r>
      <w:r w:rsidRPr="009D20B8">
        <w:rPr>
          <w:rFonts w:ascii="Times New Roman" w:hAnsi="Times New Roman" w:cs="Times New Roman"/>
          <w:sz w:val="24"/>
          <w:szCs w:val="24"/>
        </w:rPr>
        <w:t>function</w:t>
      </w:r>
      <w:r>
        <w:rPr>
          <w:rFonts w:ascii="Times New Roman" w:hAnsi="Times New Roman" w:cs="Times New Roman"/>
          <w:sz w:val="24"/>
          <w:szCs w:val="24"/>
        </w:rPr>
        <w:t>s</w:t>
      </w:r>
      <w:r w:rsidRPr="009D20B8">
        <w:rPr>
          <w:rFonts w:ascii="Times New Roman" w:hAnsi="Times New Roman" w:cs="Times New Roman"/>
          <w:sz w:val="24"/>
          <w:szCs w:val="24"/>
        </w:rPr>
        <w:t xml:space="preserve">. </w:t>
      </w:r>
      <w:r w:rsidR="00E92122">
        <w:rPr>
          <w:rFonts w:ascii="Times New Roman" w:hAnsi="Times New Roman" w:cs="Times New Roman"/>
          <w:sz w:val="24"/>
          <w:szCs w:val="24"/>
        </w:rPr>
        <w:t>Yet,</w:t>
      </w:r>
      <w:r w:rsidR="00E92122" w:rsidRPr="009D20B8">
        <w:rPr>
          <w:rFonts w:ascii="Times New Roman" w:hAnsi="Times New Roman" w:cs="Times New Roman"/>
          <w:sz w:val="24"/>
          <w:szCs w:val="24"/>
        </w:rPr>
        <w:t xml:space="preserve"> the management interventions targeting the external power boundaries aim to formalise </w:t>
      </w:r>
      <w:r w:rsidR="00E92122">
        <w:rPr>
          <w:rFonts w:ascii="Times New Roman" w:hAnsi="Times New Roman" w:cs="Times New Roman"/>
          <w:sz w:val="24"/>
          <w:szCs w:val="24"/>
        </w:rPr>
        <w:t xml:space="preserve">the </w:t>
      </w:r>
      <w:r w:rsidR="00E92122" w:rsidRPr="009D20B8">
        <w:rPr>
          <w:rFonts w:ascii="Times New Roman" w:hAnsi="Times New Roman" w:cs="Times New Roman"/>
          <w:sz w:val="24"/>
          <w:szCs w:val="24"/>
        </w:rPr>
        <w:t xml:space="preserve">manufacturer’s ownership of </w:t>
      </w:r>
      <w:r w:rsidR="00E92122">
        <w:rPr>
          <w:rFonts w:ascii="Times New Roman" w:hAnsi="Times New Roman" w:cs="Times New Roman"/>
          <w:sz w:val="24"/>
          <w:szCs w:val="24"/>
        </w:rPr>
        <w:t xml:space="preserve">its </w:t>
      </w:r>
      <w:r w:rsidR="00E92122" w:rsidRPr="009D20B8">
        <w:rPr>
          <w:rFonts w:ascii="Times New Roman" w:hAnsi="Times New Roman" w:cs="Times New Roman"/>
          <w:sz w:val="24"/>
          <w:szCs w:val="24"/>
        </w:rPr>
        <w:t>customer relationship and service delivery network.</w:t>
      </w:r>
      <w:r w:rsidR="00E92122">
        <w:rPr>
          <w:rFonts w:ascii="Times New Roman" w:hAnsi="Times New Roman" w:cs="Times New Roman"/>
          <w:sz w:val="24"/>
          <w:szCs w:val="24"/>
        </w:rPr>
        <w:t xml:space="preserve"> </w:t>
      </w:r>
      <w:r w:rsidRPr="009D20B8">
        <w:rPr>
          <w:rFonts w:ascii="Times New Roman" w:hAnsi="Times New Roman" w:cs="Times New Roman"/>
          <w:sz w:val="24"/>
          <w:szCs w:val="24"/>
        </w:rPr>
        <w:t>As organisations often seek to consolidate power in the early stages of a strategic reorientation (to increase flexibility)</w:t>
      </w:r>
      <w:r w:rsidR="00FB2409">
        <w:rPr>
          <w:rFonts w:ascii="Times New Roman" w:hAnsi="Times New Roman" w:cs="Times New Roman"/>
          <w:sz w:val="24"/>
          <w:szCs w:val="24"/>
        </w:rPr>
        <w:t xml:space="preserve"> </w:t>
      </w:r>
      <w:r w:rsidR="008F11C2">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&lt;EndNote&gt;&lt;Cite&gt;&lt;Author&gt;Baines&lt;/Author&gt;&lt;Year&gt;2020&lt;/Year&gt;&lt;RecNum&gt;1484&lt;/RecNum&gt;&lt;IDText&gt;Framing the servitization transformation process: A model to understand and facilitate the servitization journey&lt;/IDText&gt;&lt;DisplayText&gt;(Baines et al., 2020)&lt;/DisplayText&gt;&lt;record&gt;&lt;rec-number&gt;1484&lt;/rec-number&gt;&lt;foreign-keys&gt;&lt;key app="EN" db-id="w5wwedtv0tftsiesxvkp00frxtxtrazssvww" timestamp="1569413141" guid="0f050e42-4c45-402a-9fc8-8902355a3753"&gt;1484&lt;/key&gt;&lt;/foreign-keys&gt;&lt;ref-type name="Journal Article"&gt;17&lt;/ref-type&gt;&lt;contributors&gt;&lt;authors&gt;&lt;author&gt;Baines, Tim&lt;/author&gt;&lt;author&gt;Bigdeli, Ali Ziaee&lt;/author&gt;&lt;author&gt;Sousa, Rui&lt;/author&gt;&lt;author&gt;Schroeder, Andreas&lt;/author&gt;&lt;/authors&gt;&lt;/contributors&gt;&lt;titles&gt;&lt;title&gt;Framing the servitization transformation process: A model to understand and facilitate the servitization journey&lt;/title&gt;&lt;secondary-title&gt;International Journal of Production Economics&lt;/secondary-title&gt;&lt;/titles&gt;&lt;periodical&gt;&lt;full-title&gt;International Journal of Production Economics&lt;/full-title&gt;&lt;/periodical&gt;&lt;dates&gt;&lt;year&gt;2020&lt;/year&gt;&lt;/dates&gt;&lt;isbn&gt;0925-5273&lt;/isbn&gt;&lt;urls&gt;&lt;/urls&gt;&lt;/record&gt;&lt;/Cite&gt;&lt;/EndNote&gt;</w:instrText>
      </w:r>
      <w:r w:rsidR="008F11C2">
        <w:rPr>
          <w:rFonts w:ascii="Times New Roman" w:hAnsi="Times New Roman" w:cs="Times New Roman"/>
          <w:sz w:val="24"/>
          <w:szCs w:val="24"/>
        </w:rPr>
        <w:fldChar w:fldCharType="separate"/>
      </w:r>
      <w:r w:rsidR="00F36548">
        <w:rPr>
          <w:rFonts w:ascii="Times New Roman" w:hAnsi="Times New Roman" w:cs="Times New Roman"/>
          <w:noProof/>
          <w:sz w:val="24"/>
          <w:szCs w:val="24"/>
        </w:rPr>
        <w:t>(Baines et al., 2020)</w:t>
      </w:r>
      <w:r w:rsidR="008F11C2">
        <w:rPr>
          <w:rFonts w:ascii="Times New Roman" w:hAnsi="Times New Roman" w:cs="Times New Roman"/>
          <w:sz w:val="24"/>
          <w:szCs w:val="24"/>
        </w:rPr>
        <w:fldChar w:fldCharType="end"/>
      </w:r>
      <w:r w:rsidR="00FB07DC">
        <w:rPr>
          <w:rFonts w:ascii="Times New Roman" w:hAnsi="Times New Roman" w:cs="Times New Roman"/>
          <w:sz w:val="24"/>
          <w:szCs w:val="24"/>
        </w:rPr>
        <w:t>,</w:t>
      </w:r>
      <w:r w:rsidRPr="009D20B8">
        <w:rPr>
          <w:rFonts w:ascii="Times New Roman" w:hAnsi="Times New Roman" w:cs="Times New Roman"/>
          <w:sz w:val="24"/>
          <w:szCs w:val="24"/>
        </w:rPr>
        <w:t xml:space="preserve"> it may be that at a later stage the manufacturers will seek to emphasise the mutual dependence in the range of management interventions. </w:t>
      </w:r>
    </w:p>
    <w:p w14:paraId="6C844BEF" w14:textId="77777777" w:rsidR="00501393" w:rsidRPr="009D20B8" w:rsidRDefault="00501393" w:rsidP="00501393">
      <w:pPr>
        <w:pStyle w:val="Heading2"/>
      </w:pPr>
      <w:r>
        <w:t xml:space="preserve">5.2 </w:t>
      </w:r>
      <w:r w:rsidRPr="009D20B8">
        <w:t>Competency boundary</w:t>
      </w:r>
    </w:p>
    <w:p w14:paraId="2A620550" w14:textId="5E1439EA" w:rsidR="00501393" w:rsidRDefault="00501393" w:rsidP="00501393">
      <w:pPr>
        <w:spacing w:line="360" w:lineRule="auto"/>
        <w:jc w:val="both"/>
        <w:rPr>
          <w:rFonts w:ascii="Times New Roman" w:hAnsi="Times New Roman" w:cs="Times New Roman"/>
          <w:sz w:val="24"/>
          <w:szCs w:val="24"/>
        </w:rPr>
      </w:pPr>
      <w:r w:rsidRPr="00755B79">
        <w:rPr>
          <w:rFonts w:ascii="Times New Roman" w:hAnsi="Times New Roman" w:cs="Times New Roman"/>
          <w:sz w:val="24"/>
          <w:szCs w:val="24"/>
        </w:rPr>
        <w:t xml:space="preserve">Our findings also reveal </w:t>
      </w:r>
      <w:r>
        <w:rPr>
          <w:rFonts w:ascii="Times New Roman" w:hAnsi="Times New Roman" w:cs="Times New Roman"/>
          <w:sz w:val="24"/>
          <w:szCs w:val="24"/>
        </w:rPr>
        <w:t xml:space="preserve">the different ways </w:t>
      </w:r>
      <w:r w:rsidRPr="00755B79">
        <w:rPr>
          <w:rFonts w:ascii="Times New Roman" w:hAnsi="Times New Roman" w:cs="Times New Roman"/>
          <w:sz w:val="24"/>
          <w:szCs w:val="24"/>
        </w:rPr>
        <w:t xml:space="preserve">servitization </w:t>
      </w:r>
      <w:r>
        <w:rPr>
          <w:rFonts w:ascii="Times New Roman" w:hAnsi="Times New Roman" w:cs="Times New Roman"/>
          <w:sz w:val="24"/>
          <w:szCs w:val="24"/>
        </w:rPr>
        <w:t>unsettles</w:t>
      </w:r>
      <w:r w:rsidRPr="00755B79">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755B79">
        <w:rPr>
          <w:rFonts w:ascii="Times New Roman" w:hAnsi="Times New Roman" w:cs="Times New Roman"/>
          <w:sz w:val="24"/>
          <w:szCs w:val="24"/>
        </w:rPr>
        <w:t>manufacturers’ competency boundaries</w:t>
      </w:r>
      <w:r>
        <w:rPr>
          <w:rFonts w:ascii="Times New Roman" w:hAnsi="Times New Roman" w:cs="Times New Roman"/>
          <w:sz w:val="24"/>
          <w:szCs w:val="24"/>
        </w:rPr>
        <w:t xml:space="preserve">, </w:t>
      </w:r>
      <w:r w:rsidRPr="00197E15">
        <w:rPr>
          <w:rFonts w:ascii="Times New Roman" w:hAnsi="Times New Roman" w:cs="Times New Roman"/>
          <w:sz w:val="24"/>
          <w:szCs w:val="24"/>
        </w:rPr>
        <w:t>creat</w:t>
      </w:r>
      <w:r>
        <w:rPr>
          <w:rFonts w:ascii="Times New Roman" w:hAnsi="Times New Roman" w:cs="Times New Roman"/>
          <w:sz w:val="24"/>
          <w:szCs w:val="24"/>
        </w:rPr>
        <w:t>ing</w:t>
      </w:r>
      <w:r w:rsidRPr="00197E15">
        <w:rPr>
          <w:rFonts w:ascii="Times New Roman" w:hAnsi="Times New Roman" w:cs="Times New Roman"/>
          <w:sz w:val="24"/>
          <w:szCs w:val="24"/>
        </w:rPr>
        <w:t xml:space="preserve"> a range of</w:t>
      </w:r>
      <w:r>
        <w:rPr>
          <w:rFonts w:ascii="Times New Roman" w:hAnsi="Times New Roman" w:cs="Times New Roman"/>
          <w:sz w:val="24"/>
          <w:szCs w:val="24"/>
        </w:rPr>
        <w:t xml:space="preserve"> resources and competenc</w:t>
      </w:r>
      <w:r w:rsidR="002F73EE">
        <w:rPr>
          <w:rFonts w:ascii="Times New Roman" w:hAnsi="Times New Roman" w:cs="Times New Roman"/>
          <w:sz w:val="24"/>
          <w:szCs w:val="24"/>
        </w:rPr>
        <w:t>y</w:t>
      </w:r>
      <w:r>
        <w:rPr>
          <w:rFonts w:ascii="Times New Roman" w:hAnsi="Times New Roman" w:cs="Times New Roman"/>
          <w:sz w:val="24"/>
          <w:szCs w:val="24"/>
        </w:rPr>
        <w:t>-based challenges</w:t>
      </w:r>
      <w:r w:rsidRPr="00755B79">
        <w:rPr>
          <w:rFonts w:ascii="Times New Roman" w:hAnsi="Times New Roman" w:cs="Times New Roman"/>
          <w:sz w:val="24"/>
          <w:szCs w:val="24"/>
        </w:rPr>
        <w:t>.</w:t>
      </w:r>
      <w:r w:rsidRPr="009D20B8">
        <w:rPr>
          <w:rFonts w:ascii="Times New Roman" w:hAnsi="Times New Roman" w:cs="Times New Roman"/>
          <w:sz w:val="24"/>
          <w:szCs w:val="24"/>
        </w:rPr>
        <w:t xml:space="preserve"> </w:t>
      </w:r>
      <w:r>
        <w:rPr>
          <w:rFonts w:ascii="Times New Roman" w:hAnsi="Times New Roman" w:cs="Times New Roman"/>
          <w:sz w:val="24"/>
          <w:szCs w:val="24"/>
        </w:rPr>
        <w:t>Notably</w:t>
      </w:r>
      <w:r w:rsidRPr="009D20B8">
        <w:rPr>
          <w:rFonts w:ascii="Times New Roman" w:hAnsi="Times New Roman" w:cs="Times New Roman"/>
          <w:sz w:val="24"/>
          <w:szCs w:val="24"/>
        </w:rPr>
        <w:t>, competency</w:t>
      </w:r>
      <w:r>
        <w:rPr>
          <w:rFonts w:ascii="Times New Roman" w:hAnsi="Times New Roman" w:cs="Times New Roman"/>
          <w:sz w:val="24"/>
          <w:szCs w:val="24"/>
        </w:rPr>
        <w:t>-</w:t>
      </w:r>
      <w:r w:rsidRPr="009D20B8">
        <w:rPr>
          <w:rFonts w:ascii="Times New Roman" w:hAnsi="Times New Roman" w:cs="Times New Roman"/>
          <w:sz w:val="24"/>
          <w:szCs w:val="24"/>
        </w:rPr>
        <w:t xml:space="preserve">focused servitization challenges and root causes </w:t>
      </w:r>
      <w:r>
        <w:rPr>
          <w:rFonts w:ascii="Times New Roman" w:hAnsi="Times New Roman" w:cs="Times New Roman"/>
          <w:sz w:val="24"/>
          <w:szCs w:val="24"/>
        </w:rPr>
        <w:t xml:space="preserve">were only identified with regards to the </w:t>
      </w:r>
      <w:r w:rsidRPr="006D16F4">
        <w:rPr>
          <w:rFonts w:ascii="Times New Roman" w:hAnsi="Times New Roman" w:cs="Times New Roman"/>
          <w:sz w:val="24"/>
          <w:szCs w:val="24"/>
        </w:rPr>
        <w:t>external boundaries and not internal ones. In fact, internal challenge</w:t>
      </w:r>
      <w:r>
        <w:rPr>
          <w:rFonts w:ascii="Times New Roman" w:hAnsi="Times New Roman" w:cs="Times New Roman"/>
          <w:sz w:val="24"/>
          <w:szCs w:val="24"/>
        </w:rPr>
        <w:t>s</w:t>
      </w:r>
      <w:r w:rsidRPr="006D16F4">
        <w:rPr>
          <w:rFonts w:ascii="Times New Roman" w:hAnsi="Times New Roman" w:cs="Times New Roman"/>
          <w:sz w:val="24"/>
          <w:szCs w:val="24"/>
        </w:rPr>
        <w:t xml:space="preserve"> that </w:t>
      </w:r>
      <w:r>
        <w:rPr>
          <w:rFonts w:ascii="Times New Roman" w:hAnsi="Times New Roman" w:cs="Times New Roman"/>
          <w:sz w:val="24"/>
          <w:szCs w:val="24"/>
        </w:rPr>
        <w:t xml:space="preserve">included </w:t>
      </w:r>
      <w:r w:rsidRPr="006D16F4">
        <w:rPr>
          <w:rFonts w:ascii="Times New Roman" w:hAnsi="Times New Roman" w:cs="Times New Roman"/>
          <w:sz w:val="24"/>
          <w:szCs w:val="24"/>
        </w:rPr>
        <w:t xml:space="preserve">competency </w:t>
      </w:r>
      <w:r>
        <w:rPr>
          <w:rFonts w:ascii="Times New Roman" w:hAnsi="Times New Roman" w:cs="Times New Roman"/>
          <w:sz w:val="24"/>
          <w:szCs w:val="24"/>
        </w:rPr>
        <w:t>aspects, for instance</w:t>
      </w:r>
      <w:r w:rsidR="00B22208">
        <w:rPr>
          <w:rFonts w:ascii="Times New Roman" w:hAnsi="Times New Roman" w:cs="Times New Roman"/>
          <w:sz w:val="24"/>
          <w:szCs w:val="24"/>
        </w:rPr>
        <w:t>,</w:t>
      </w:r>
      <w:r>
        <w:rPr>
          <w:rFonts w:ascii="Times New Roman" w:hAnsi="Times New Roman" w:cs="Times New Roman"/>
          <w:sz w:val="24"/>
          <w:szCs w:val="24"/>
        </w:rPr>
        <w:t xml:space="preserve"> </w:t>
      </w:r>
      <w:r w:rsidRPr="007511B0">
        <w:rPr>
          <w:rFonts w:ascii="Times New Roman" w:hAnsi="Times New Roman" w:cs="Times New Roman"/>
          <w:sz w:val="24"/>
          <w:szCs w:val="24"/>
        </w:rPr>
        <w:t>difficulties in approving changes to service designs</w:t>
      </w:r>
      <w:r>
        <w:rPr>
          <w:rFonts w:ascii="Times New Roman" w:hAnsi="Times New Roman" w:cs="Times New Roman"/>
          <w:sz w:val="24"/>
          <w:szCs w:val="24"/>
        </w:rPr>
        <w:t>,</w:t>
      </w:r>
      <w:r w:rsidRPr="006D16F4">
        <w:rPr>
          <w:rFonts w:ascii="Times New Roman" w:hAnsi="Times New Roman" w:cs="Times New Roman"/>
          <w:sz w:val="24"/>
          <w:szCs w:val="24"/>
        </w:rPr>
        <w:t xml:space="preserve"> were explicitly framed by the interviewees as power-related challenges</w:t>
      </w:r>
      <w:r w:rsidRPr="009D20B8">
        <w:rPr>
          <w:rFonts w:ascii="Times New Roman" w:hAnsi="Times New Roman" w:cs="Times New Roman"/>
          <w:sz w:val="24"/>
          <w:szCs w:val="24"/>
        </w:rPr>
        <w:t xml:space="preserve"> </w:t>
      </w:r>
      <w:r>
        <w:rPr>
          <w:rFonts w:ascii="Times New Roman" w:hAnsi="Times New Roman" w:cs="Times New Roman"/>
          <w:sz w:val="24"/>
          <w:szCs w:val="24"/>
        </w:rPr>
        <w:t xml:space="preserve">as they were </w:t>
      </w:r>
      <w:r w:rsidRPr="009D20B8">
        <w:rPr>
          <w:rFonts w:ascii="Times New Roman" w:hAnsi="Times New Roman" w:cs="Times New Roman"/>
          <w:sz w:val="24"/>
          <w:szCs w:val="24"/>
        </w:rPr>
        <w:t>us</w:t>
      </w:r>
      <w:r>
        <w:rPr>
          <w:rFonts w:ascii="Times New Roman" w:hAnsi="Times New Roman" w:cs="Times New Roman"/>
          <w:sz w:val="24"/>
          <w:szCs w:val="24"/>
        </w:rPr>
        <w:t>ed</w:t>
      </w:r>
      <w:r w:rsidRPr="009D20B8">
        <w:rPr>
          <w:rFonts w:ascii="Times New Roman" w:hAnsi="Times New Roman" w:cs="Times New Roman"/>
          <w:sz w:val="24"/>
          <w:szCs w:val="24"/>
        </w:rPr>
        <w:t xml:space="preserve"> as argument</w:t>
      </w:r>
      <w:r>
        <w:rPr>
          <w:rFonts w:ascii="Times New Roman" w:hAnsi="Times New Roman" w:cs="Times New Roman"/>
          <w:sz w:val="24"/>
          <w:szCs w:val="24"/>
        </w:rPr>
        <w:t>s</w:t>
      </w:r>
      <w:r w:rsidRPr="009D20B8">
        <w:rPr>
          <w:rFonts w:ascii="Times New Roman" w:hAnsi="Times New Roman" w:cs="Times New Roman"/>
          <w:sz w:val="24"/>
          <w:szCs w:val="24"/>
        </w:rPr>
        <w:t xml:space="preserve"> for sharing decision</w:t>
      </w:r>
      <w:r>
        <w:rPr>
          <w:rFonts w:ascii="Times New Roman" w:hAnsi="Times New Roman" w:cs="Times New Roman"/>
          <w:sz w:val="24"/>
          <w:szCs w:val="24"/>
        </w:rPr>
        <w:t>-making authority instead of internal knowledge exchange</w:t>
      </w:r>
      <w:r w:rsidRPr="009D20B8">
        <w:rPr>
          <w:rFonts w:ascii="Times New Roman" w:hAnsi="Times New Roman" w:cs="Times New Roman"/>
          <w:sz w:val="24"/>
          <w:szCs w:val="24"/>
        </w:rPr>
        <w:t>.</w:t>
      </w:r>
    </w:p>
    <w:p w14:paraId="0D72A0B6" w14:textId="678D4346" w:rsidR="00501393" w:rsidRDefault="00501393" w:rsidP="00D92C8B">
      <w:pPr>
        <w:spacing w:line="360" w:lineRule="auto"/>
        <w:jc w:val="both"/>
        <w:rPr>
          <w:rFonts w:ascii="Times New Roman" w:hAnsi="Times New Roman" w:cs="Times New Roman"/>
          <w:sz w:val="24"/>
          <w:szCs w:val="24"/>
        </w:rPr>
      </w:pPr>
      <w:r w:rsidRPr="00CE2573">
        <w:rPr>
          <w:rFonts w:ascii="Times New Roman" w:hAnsi="Times New Roman" w:cs="Times New Roman"/>
          <w:sz w:val="24"/>
          <w:szCs w:val="24"/>
        </w:rPr>
        <w:t xml:space="preserve">Servitization requires the manufacturer to expand the scope of their </w:t>
      </w:r>
      <w:r w:rsidRPr="007511B0">
        <w:rPr>
          <w:rFonts w:ascii="Times New Roman" w:hAnsi="Times New Roman" w:cs="Times New Roman"/>
          <w:sz w:val="24"/>
          <w:szCs w:val="24"/>
        </w:rPr>
        <w:t xml:space="preserve">external </w:t>
      </w:r>
      <w:r w:rsidRPr="00CE2573">
        <w:rPr>
          <w:rFonts w:ascii="Times New Roman" w:hAnsi="Times New Roman" w:cs="Times New Roman"/>
          <w:sz w:val="24"/>
          <w:szCs w:val="24"/>
        </w:rPr>
        <w:t>competency boundary and develop</w:t>
      </w:r>
      <w:r w:rsidRPr="007511B0">
        <w:rPr>
          <w:rFonts w:ascii="Times New Roman" w:hAnsi="Times New Roman" w:cs="Times New Roman"/>
          <w:sz w:val="24"/>
          <w:szCs w:val="24"/>
        </w:rPr>
        <w:t xml:space="preserve"> better knowledge of the needs of </w:t>
      </w:r>
      <w:r w:rsidRPr="00CE2573">
        <w:rPr>
          <w:rFonts w:ascii="Times New Roman" w:hAnsi="Times New Roman" w:cs="Times New Roman"/>
          <w:sz w:val="24"/>
          <w:szCs w:val="24"/>
        </w:rPr>
        <w:t>their customers, service practices</w:t>
      </w:r>
      <w:r w:rsidR="00FB2409">
        <w:rPr>
          <w:rFonts w:ascii="Times New Roman" w:hAnsi="Times New Roman" w:cs="Times New Roman"/>
          <w:sz w:val="24"/>
          <w:szCs w:val="24"/>
        </w:rPr>
        <w:t>,</w:t>
      </w:r>
      <w:r w:rsidRPr="00CE2573">
        <w:rPr>
          <w:rFonts w:ascii="Times New Roman" w:hAnsi="Times New Roman" w:cs="Times New Roman"/>
          <w:sz w:val="24"/>
          <w:szCs w:val="24"/>
        </w:rPr>
        <w:t xml:space="preserve"> and </w:t>
      </w:r>
      <w:r w:rsidRPr="007511B0">
        <w:rPr>
          <w:rFonts w:ascii="Times New Roman" w:hAnsi="Times New Roman" w:cs="Times New Roman"/>
          <w:sz w:val="24"/>
          <w:szCs w:val="24"/>
        </w:rPr>
        <w:t>new technologi</w:t>
      </w:r>
      <w:r w:rsidRPr="00CE2573">
        <w:rPr>
          <w:rFonts w:ascii="Times New Roman" w:hAnsi="Times New Roman" w:cs="Times New Roman"/>
          <w:sz w:val="24"/>
          <w:szCs w:val="24"/>
        </w:rPr>
        <w:t>es</w:t>
      </w:r>
      <w:r w:rsidR="00FB2409">
        <w:rPr>
          <w:rFonts w:ascii="Times New Roman" w:hAnsi="Times New Roman" w:cs="Times New Roman"/>
          <w:sz w:val="24"/>
          <w:szCs w:val="24"/>
        </w:rPr>
        <w:t xml:space="preserve"> </w:t>
      </w:r>
      <w:r w:rsidR="008F11C2" w:rsidRPr="00755B79">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&lt;EndNote&gt;&lt;Cite&gt;&lt;Author&gt;Story&lt;/Author&gt;&lt;Year&gt;2017&lt;/Year&gt;&lt;RecNum&gt;355&lt;/RecNum&gt;&lt;DisplayText&gt;(Story et al., 2017, Kapoor et al., 2020)&lt;/DisplayText&gt;&lt;record&gt;&lt;rec-number&gt;355&lt;/rec-number&gt;&lt;foreign-keys&gt;&lt;key app="EN" db-id="wwddewsswdrrfkewdv6vdtw22ewvtrdt9e0p" timestamp="1557314064"&gt;355&lt;/key&gt;&lt;/foreign-keys&gt;&lt;ref-type name="Journal Article"&gt;17&lt;/ref-type&gt;&lt;contributors&gt;&lt;authors&gt;&lt;author&gt;Story, Vicky M&lt;/author&gt;&lt;author&gt;Raddats, Chris&lt;/author&gt;&lt;author&gt;Burton, Jamie&lt;/author&gt;&lt;author&gt;Zolkiewski, Judy&lt;/author&gt;&lt;author&gt;Baines, Tim&lt;/author&gt;&lt;/authors&gt;&lt;/contributors&gt;&lt;titles&gt;&lt;title&gt;Capabilities for advanced services: A multi-actor perspective&lt;/title&gt;&lt;secondary-title&gt;Industrial Marketing Management&lt;/secondary-title&gt;&lt;/titles&gt;&lt;periodical&gt;&lt;full-title&gt;Industrial Marketing Management&lt;/full-title&gt;&lt;/periodical&gt;&lt;pages&gt;54-68&lt;/pages&gt;&lt;volume&gt;60&lt;/volume&gt;&lt;dates&gt;&lt;year&gt;2017&lt;/year&gt;&lt;/dates&gt;&lt;isbn&gt;0019-8501&lt;/isbn&gt;&lt;urls&gt;&lt;/urls&gt;&lt;/record&gt;&lt;/Cite&gt;&lt;Cite&gt;&lt;Author&gt;Kapoor&lt;/Author&gt;&lt;Year&gt;2020&lt;/Year&gt;&lt;RecNum&gt;495&lt;/RecNum&gt;&lt;record&gt;&lt;rec-number&gt;495&lt;/rec-number&gt;&lt;foreign-keys&gt;&lt;key app="EN" db-id="wwddewsswdrrfkewdv6vdtw22ewvtrdt9e0p" timestamp="1591702454"&gt;495&lt;/key&gt;&lt;/foreign-keys&gt;&lt;ref-type name="Conference Proceedings"&gt;10&lt;/ref-type&gt;&lt;contributors&gt;&lt;authors&gt;&lt;author&gt;Kapoor, Kawaljeet &lt;/author&gt;&lt;author&gt;Ziaee Bigdeli, Ali&lt;/author&gt;&lt;author&gt;Schroeder, Andreas &lt;/author&gt;&lt;author&gt;Baines, Tim&lt;/author&gt;&lt;/authors&gt;&lt;/contributors&gt;&lt;titles&gt;&lt;title&gt;A platform ecosystem view of servitization in manufacturing&lt;/title&gt;&lt;secondary-title&gt;Academy of Management&lt;/secondary-title&gt;&lt;/titles&gt;&lt;edition&gt;Forthcoming&lt;/edition&gt;&lt;dates&gt;&lt;year&gt;2020&lt;/year&gt;&lt;/dates&gt;&lt;pub-location&gt;Vancouver&lt;/pub-location&gt;&lt;urls&gt;&lt;/urls&gt;&lt;/record&gt;&lt;/Cite&gt;&lt;/EndNote&gt;</w:instrText>
      </w:r>
      <w:r w:rsidR="008F11C2" w:rsidRPr="00755B79">
        <w:rPr>
          <w:rFonts w:ascii="Times New Roman" w:hAnsi="Times New Roman" w:cs="Times New Roman"/>
          <w:sz w:val="24"/>
          <w:szCs w:val="24"/>
        </w:rPr>
        <w:fldChar w:fldCharType="separate"/>
      </w:r>
      <w:r w:rsidR="00F36548">
        <w:rPr>
          <w:rFonts w:ascii="Times New Roman" w:hAnsi="Times New Roman" w:cs="Times New Roman"/>
          <w:noProof/>
          <w:sz w:val="24"/>
          <w:szCs w:val="24"/>
        </w:rPr>
        <w:t>(Story et al., 2017, Kapoor et al., 2020)</w:t>
      </w:r>
      <w:r w:rsidR="008F11C2" w:rsidRPr="00755B79">
        <w:rPr>
          <w:rFonts w:ascii="Times New Roman" w:hAnsi="Times New Roman" w:cs="Times New Roman"/>
          <w:sz w:val="24"/>
          <w:szCs w:val="24"/>
        </w:rPr>
        <w:fldChar w:fldCharType="end"/>
      </w:r>
      <w:r w:rsidRPr="00CE2573">
        <w:rPr>
          <w:rFonts w:ascii="Times New Roman" w:hAnsi="Times New Roman" w:cs="Times New Roman"/>
          <w:sz w:val="24"/>
          <w:szCs w:val="24"/>
        </w:rPr>
        <w:t xml:space="preserve">. </w:t>
      </w:r>
      <w:r>
        <w:rPr>
          <w:rFonts w:ascii="Times New Roman" w:hAnsi="Times New Roman" w:cs="Times New Roman"/>
          <w:sz w:val="24"/>
          <w:szCs w:val="24"/>
        </w:rPr>
        <w:t xml:space="preserve">The identified effects of servitization on the external competency boundary highlight a paradoxical concurrence of a need for </w:t>
      </w:r>
      <w:r w:rsidRPr="009D20B8">
        <w:rPr>
          <w:rFonts w:ascii="Times New Roman" w:hAnsi="Times New Roman" w:cs="Times New Roman"/>
          <w:sz w:val="24"/>
          <w:szCs w:val="24"/>
        </w:rPr>
        <w:t>external competenc</w:t>
      </w:r>
      <w:r>
        <w:rPr>
          <w:rFonts w:ascii="Times New Roman" w:hAnsi="Times New Roman" w:cs="Times New Roman"/>
          <w:sz w:val="24"/>
          <w:szCs w:val="24"/>
        </w:rPr>
        <w:t>i</w:t>
      </w:r>
      <w:r w:rsidRPr="009D20B8">
        <w:rPr>
          <w:rFonts w:ascii="Times New Roman" w:hAnsi="Times New Roman" w:cs="Times New Roman"/>
          <w:sz w:val="24"/>
          <w:szCs w:val="24"/>
        </w:rPr>
        <w:t xml:space="preserve">es, but also </w:t>
      </w:r>
      <w:r>
        <w:rPr>
          <w:rFonts w:ascii="Times New Roman" w:hAnsi="Times New Roman" w:cs="Times New Roman"/>
          <w:sz w:val="24"/>
          <w:szCs w:val="24"/>
        </w:rPr>
        <w:t>a</w:t>
      </w:r>
      <w:r w:rsidRPr="009D20B8">
        <w:rPr>
          <w:rFonts w:ascii="Times New Roman" w:hAnsi="Times New Roman" w:cs="Times New Roman"/>
          <w:sz w:val="24"/>
          <w:szCs w:val="24"/>
        </w:rPr>
        <w:t xml:space="preserve"> rejection and overreliance on </w:t>
      </w:r>
      <w:r>
        <w:rPr>
          <w:rFonts w:ascii="Times New Roman" w:hAnsi="Times New Roman" w:cs="Times New Roman"/>
          <w:sz w:val="24"/>
          <w:szCs w:val="24"/>
        </w:rPr>
        <w:t>such</w:t>
      </w:r>
      <w:r w:rsidRPr="009D20B8">
        <w:rPr>
          <w:rFonts w:ascii="Times New Roman" w:hAnsi="Times New Roman" w:cs="Times New Roman"/>
          <w:sz w:val="24"/>
          <w:szCs w:val="24"/>
        </w:rPr>
        <w:t xml:space="preserve"> competencies. </w:t>
      </w:r>
      <w:r>
        <w:rPr>
          <w:rFonts w:ascii="Times New Roman" w:hAnsi="Times New Roman" w:cs="Times New Roman"/>
          <w:sz w:val="24"/>
          <w:szCs w:val="24"/>
        </w:rPr>
        <w:t xml:space="preserve">Although prior studies </w:t>
      </w:r>
      <w:r w:rsidR="00B22208">
        <w:rPr>
          <w:rFonts w:ascii="Times New Roman" w:hAnsi="Times New Roman" w:cs="Times New Roman"/>
          <w:sz w:val="24"/>
          <w:szCs w:val="24"/>
        </w:rPr>
        <w:t xml:space="preserve">have </w:t>
      </w:r>
      <w:r>
        <w:rPr>
          <w:rFonts w:ascii="Times New Roman" w:hAnsi="Times New Roman" w:cs="Times New Roman"/>
          <w:sz w:val="24"/>
          <w:szCs w:val="24"/>
        </w:rPr>
        <w:t xml:space="preserve">already identified the need for external service competencies among </w:t>
      </w:r>
      <w:r w:rsidR="00D92C8B">
        <w:rPr>
          <w:rFonts w:ascii="Times New Roman" w:hAnsi="Times New Roman" w:cs="Times New Roman"/>
          <w:sz w:val="24"/>
          <w:szCs w:val="24"/>
        </w:rPr>
        <w:t xml:space="preserve">servitizing manufacturers </w:t>
      </w:r>
      <w:r w:rsidR="008F11C2">
        <w:rPr>
          <w:rFonts w:ascii="Times New Roman" w:hAnsi="Times New Roman" w:cs="Times New Roman"/>
          <w:sz w:val="24"/>
          <w:szCs w:val="24"/>
        </w:rPr>
        <w:fldChar w:fldCharType="begin">
          <w:fldData xml:space="preserve">PEVuZE5vdGU+PENpdGU+PEF1dGhvcj5QYWlvbGE8L0F1dGhvcj48WWVhcj4yMDEzPC9ZZWFyPjxS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</w:fldData>
        </w:fldChar>
      </w:r>
      <w:r w:rsidR="00FA11BA">
        <w:rPr>
          <w:rFonts w:ascii="Times New Roman" w:hAnsi="Times New Roman" w:cs="Times New Roman"/>
          <w:sz w:val="24"/>
          <w:szCs w:val="24"/>
        </w:rPr>
        <w:instrText xml:space="preserve"> ADDIN EN.CITE </w:instrText>
      </w:r>
      <w:r w:rsidR="00FA11BA">
        <w:rPr>
          <w:rFonts w:ascii="Times New Roman" w:hAnsi="Times New Roman" w:cs="Times New Roman"/>
          <w:sz w:val="24"/>
          <w:szCs w:val="24"/>
        </w:rPr>
        <w:fldChar w:fldCharType="begin">
          <w:fldData xml:space="preserve">PEVuZE5vdGU+PENpdGU+PEF1dGhvcj5QYWlvbGE8L0F1dGhvcj48WWVhcj4yMDEzPC9ZZWFyPjxS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</w:fldData>
        </w:fldChar>
      </w:r>
      <w:r w:rsidR="00FA11BA">
        <w:rPr>
          <w:rFonts w:ascii="Times New Roman" w:hAnsi="Times New Roman" w:cs="Times New Roman"/>
          <w:sz w:val="24"/>
          <w:szCs w:val="24"/>
        </w:rPr>
        <w:instrText xml:space="preserve"> ADDIN EN.CITE.DATA </w:instrText>
      </w:r>
      <w:r w:rsidR="00FA11BA">
        <w:rPr>
          <w:rFonts w:ascii="Times New Roman" w:hAnsi="Times New Roman" w:cs="Times New Roman"/>
          <w:sz w:val="24"/>
          <w:szCs w:val="24"/>
        </w:rPr>
      </w:r>
      <w:r w:rsidR="00FA11BA">
        <w:rPr>
          <w:rFonts w:ascii="Times New Roman" w:hAnsi="Times New Roman" w:cs="Times New Roman"/>
          <w:sz w:val="24"/>
          <w:szCs w:val="24"/>
        </w:rPr>
        <w:fldChar w:fldCharType="end"/>
      </w:r>
      <w:r w:rsidR="008F11C2">
        <w:rPr>
          <w:rFonts w:ascii="Times New Roman" w:hAnsi="Times New Roman" w:cs="Times New Roman"/>
          <w:sz w:val="24"/>
          <w:szCs w:val="24"/>
        </w:rPr>
      </w:r>
      <w:r w:rsidR="008F11C2">
        <w:rPr>
          <w:rFonts w:ascii="Times New Roman" w:hAnsi="Times New Roman" w:cs="Times New Roman"/>
          <w:sz w:val="24"/>
          <w:szCs w:val="24"/>
        </w:rPr>
        <w:fldChar w:fldCharType="separate"/>
      </w:r>
      <w:r w:rsidR="00F36548">
        <w:rPr>
          <w:rFonts w:ascii="Times New Roman" w:hAnsi="Times New Roman" w:cs="Times New Roman"/>
          <w:noProof/>
          <w:sz w:val="24"/>
          <w:szCs w:val="24"/>
        </w:rPr>
        <w:t>(see Paiola et al., 2013, Coreynen et al., 2020)</w:t>
      </w:r>
      <w:r w:rsidR="008F11C2">
        <w:rPr>
          <w:rFonts w:ascii="Times New Roman" w:hAnsi="Times New Roman" w:cs="Times New Roman"/>
          <w:sz w:val="24"/>
          <w:szCs w:val="24"/>
        </w:rPr>
        <w:fldChar w:fldCharType="end"/>
      </w:r>
      <w:r w:rsidR="00B22208">
        <w:rPr>
          <w:rFonts w:ascii="Times New Roman" w:hAnsi="Times New Roman" w:cs="Times New Roman"/>
          <w:sz w:val="24"/>
          <w:szCs w:val="24"/>
        </w:rPr>
        <w:t>,</w:t>
      </w:r>
      <w:r>
        <w:rPr>
          <w:rFonts w:ascii="Times New Roman" w:hAnsi="Times New Roman" w:cs="Times New Roman"/>
          <w:sz w:val="24"/>
          <w:szCs w:val="24"/>
        </w:rPr>
        <w:t xml:space="preserve"> it is only through the identification of the other effects that the dilemma of the external competency boundary becomes clear: t</w:t>
      </w:r>
      <w:r w:rsidRPr="009D20B8">
        <w:rPr>
          <w:rFonts w:ascii="Times New Roman" w:hAnsi="Times New Roman" w:cs="Times New Roman"/>
          <w:sz w:val="24"/>
          <w:szCs w:val="24"/>
        </w:rPr>
        <w:t xml:space="preserve">he </w:t>
      </w:r>
      <w:r>
        <w:rPr>
          <w:rFonts w:ascii="Times New Roman" w:hAnsi="Times New Roman" w:cs="Times New Roman"/>
          <w:sz w:val="24"/>
          <w:szCs w:val="24"/>
        </w:rPr>
        <w:t>un</w:t>
      </w:r>
      <w:r w:rsidRPr="009D20B8">
        <w:rPr>
          <w:rFonts w:ascii="Times New Roman" w:hAnsi="Times New Roman" w:cs="Times New Roman"/>
          <w:sz w:val="24"/>
          <w:szCs w:val="24"/>
        </w:rPr>
        <w:t xml:space="preserve">willingness to </w:t>
      </w:r>
      <w:r>
        <w:rPr>
          <w:rFonts w:ascii="Times New Roman" w:hAnsi="Times New Roman" w:cs="Times New Roman"/>
          <w:sz w:val="24"/>
          <w:szCs w:val="24"/>
        </w:rPr>
        <w:t>draw on</w:t>
      </w:r>
      <w:r w:rsidRPr="009D20B8">
        <w:rPr>
          <w:rFonts w:ascii="Times New Roman" w:hAnsi="Times New Roman" w:cs="Times New Roman"/>
          <w:sz w:val="24"/>
          <w:szCs w:val="24"/>
        </w:rPr>
        <w:t xml:space="preserve"> external </w:t>
      </w:r>
      <w:r>
        <w:rPr>
          <w:rFonts w:ascii="Times New Roman" w:hAnsi="Times New Roman" w:cs="Times New Roman"/>
          <w:sz w:val="24"/>
          <w:szCs w:val="24"/>
        </w:rPr>
        <w:t xml:space="preserve">service </w:t>
      </w:r>
      <w:r w:rsidRPr="009D20B8">
        <w:rPr>
          <w:rFonts w:ascii="Times New Roman" w:hAnsi="Times New Roman" w:cs="Times New Roman"/>
          <w:sz w:val="24"/>
          <w:szCs w:val="24"/>
        </w:rPr>
        <w:t xml:space="preserve">competencies likely </w:t>
      </w:r>
      <w:r>
        <w:rPr>
          <w:rFonts w:ascii="Times New Roman" w:hAnsi="Times New Roman" w:cs="Times New Roman"/>
          <w:sz w:val="24"/>
          <w:szCs w:val="24"/>
        </w:rPr>
        <w:t>exacerbates</w:t>
      </w:r>
      <w:r w:rsidRPr="009D20B8">
        <w:rPr>
          <w:rFonts w:ascii="Times New Roman" w:hAnsi="Times New Roman" w:cs="Times New Roman"/>
          <w:sz w:val="24"/>
          <w:szCs w:val="24"/>
        </w:rPr>
        <w:t xml:space="preserve"> </w:t>
      </w:r>
      <w:r w:rsidRPr="009D20B8">
        <w:rPr>
          <w:rFonts w:ascii="Times New Roman" w:hAnsi="Times New Roman" w:cs="Times New Roman"/>
          <w:sz w:val="24"/>
          <w:szCs w:val="24"/>
        </w:rPr>
        <w:lastRenderedPageBreak/>
        <w:t xml:space="preserve">the lack of internal </w:t>
      </w:r>
      <w:r>
        <w:rPr>
          <w:rFonts w:ascii="Times New Roman" w:hAnsi="Times New Roman" w:cs="Times New Roman"/>
          <w:sz w:val="24"/>
          <w:szCs w:val="24"/>
        </w:rPr>
        <w:t xml:space="preserve">service competencies, leading to further service </w:t>
      </w:r>
      <w:r w:rsidRPr="009D20B8">
        <w:rPr>
          <w:rFonts w:ascii="Times New Roman" w:hAnsi="Times New Roman" w:cs="Times New Roman"/>
          <w:sz w:val="24"/>
          <w:szCs w:val="24"/>
        </w:rPr>
        <w:t>outsourcing which</w:t>
      </w:r>
      <w:r>
        <w:rPr>
          <w:rFonts w:ascii="Times New Roman" w:hAnsi="Times New Roman" w:cs="Times New Roman"/>
          <w:sz w:val="24"/>
          <w:szCs w:val="24"/>
        </w:rPr>
        <w:t>, in turn,</w:t>
      </w:r>
      <w:r w:rsidRPr="009D20B8">
        <w:rPr>
          <w:rFonts w:ascii="Times New Roman" w:hAnsi="Times New Roman" w:cs="Times New Roman"/>
          <w:sz w:val="24"/>
          <w:szCs w:val="24"/>
        </w:rPr>
        <w:t xml:space="preserve"> </w:t>
      </w:r>
      <w:r>
        <w:rPr>
          <w:rFonts w:ascii="Times New Roman" w:hAnsi="Times New Roman" w:cs="Times New Roman"/>
          <w:sz w:val="24"/>
          <w:szCs w:val="24"/>
        </w:rPr>
        <w:t xml:space="preserve">limits </w:t>
      </w:r>
      <w:r w:rsidRPr="009D20B8">
        <w:rPr>
          <w:rFonts w:ascii="Times New Roman" w:hAnsi="Times New Roman" w:cs="Times New Roman"/>
          <w:sz w:val="24"/>
          <w:szCs w:val="24"/>
        </w:rPr>
        <w:t xml:space="preserve">the </w:t>
      </w:r>
      <w:r>
        <w:rPr>
          <w:rFonts w:ascii="Times New Roman" w:hAnsi="Times New Roman" w:cs="Times New Roman"/>
          <w:sz w:val="24"/>
          <w:szCs w:val="24"/>
        </w:rPr>
        <w:t>development of the</w:t>
      </w:r>
      <w:r w:rsidRPr="009D20B8">
        <w:rPr>
          <w:rFonts w:ascii="Times New Roman" w:hAnsi="Times New Roman" w:cs="Times New Roman"/>
          <w:sz w:val="24"/>
          <w:szCs w:val="24"/>
        </w:rPr>
        <w:t xml:space="preserve"> manufacturer</w:t>
      </w:r>
      <w:r>
        <w:rPr>
          <w:rFonts w:ascii="Times New Roman" w:hAnsi="Times New Roman" w:cs="Times New Roman"/>
          <w:sz w:val="24"/>
          <w:szCs w:val="24"/>
        </w:rPr>
        <w:t>’</w:t>
      </w:r>
      <w:r w:rsidRPr="009D20B8">
        <w:rPr>
          <w:rFonts w:ascii="Times New Roman" w:hAnsi="Times New Roman" w:cs="Times New Roman"/>
          <w:sz w:val="24"/>
          <w:szCs w:val="24"/>
        </w:rPr>
        <w:t xml:space="preserve">s </w:t>
      </w:r>
      <w:r>
        <w:rPr>
          <w:rFonts w:ascii="Times New Roman" w:hAnsi="Times New Roman" w:cs="Times New Roman"/>
          <w:sz w:val="24"/>
          <w:szCs w:val="24"/>
        </w:rPr>
        <w:t>own service competency</w:t>
      </w:r>
      <w:r w:rsidRPr="009D20B8">
        <w:rPr>
          <w:rFonts w:ascii="Times New Roman" w:hAnsi="Times New Roman" w:cs="Times New Roman"/>
          <w:sz w:val="24"/>
          <w:szCs w:val="24"/>
        </w:rPr>
        <w:t>.</w:t>
      </w:r>
    </w:p>
    <w:p w14:paraId="018C2702" w14:textId="24018E98" w:rsidR="00501393" w:rsidRPr="009D20B8" w:rsidRDefault="00501393" w:rsidP="00A82609">
      <w:pPr>
        <w:spacing w:line="360" w:lineRule="auto"/>
        <w:jc w:val="both"/>
        <w:rPr>
          <w:rFonts w:ascii="Times New Roman" w:hAnsi="Times New Roman" w:cs="Times New Roman"/>
          <w:sz w:val="24"/>
          <w:szCs w:val="24"/>
        </w:rPr>
      </w:pPr>
      <w:r w:rsidRPr="00651DED">
        <w:rPr>
          <w:rFonts w:ascii="Times New Roman" w:hAnsi="Times New Roman" w:cs="Times New Roman"/>
          <w:sz w:val="24"/>
          <w:szCs w:val="24"/>
        </w:rPr>
        <w:t xml:space="preserve">The effect servitization has on the external </w:t>
      </w:r>
      <w:r>
        <w:rPr>
          <w:rFonts w:ascii="Times New Roman" w:hAnsi="Times New Roman" w:cs="Times New Roman"/>
          <w:sz w:val="24"/>
          <w:szCs w:val="24"/>
        </w:rPr>
        <w:t>competency</w:t>
      </w:r>
      <w:r w:rsidRPr="00651DED">
        <w:rPr>
          <w:rFonts w:ascii="Times New Roman" w:hAnsi="Times New Roman" w:cs="Times New Roman"/>
          <w:sz w:val="24"/>
          <w:szCs w:val="24"/>
        </w:rPr>
        <w:t xml:space="preserve"> boundary </w:t>
      </w:r>
      <w:r w:rsidRPr="007511B0">
        <w:rPr>
          <w:rFonts w:ascii="Times New Roman" w:hAnsi="Times New Roman" w:cs="Times New Roman"/>
          <w:sz w:val="24"/>
          <w:szCs w:val="24"/>
        </w:rPr>
        <w:t xml:space="preserve">can be interpreted through the </w:t>
      </w:r>
      <w:r w:rsidRPr="00651DED">
        <w:rPr>
          <w:rFonts w:ascii="Times New Roman" w:hAnsi="Times New Roman" w:cs="Times New Roman"/>
          <w:sz w:val="24"/>
          <w:szCs w:val="24"/>
        </w:rPr>
        <w:t>resource-based view</w:t>
      </w:r>
      <w:r w:rsidR="00FB2409">
        <w:rPr>
          <w:rFonts w:ascii="Times New Roman" w:hAnsi="Times New Roman" w:cs="Times New Roman"/>
          <w:sz w:val="24"/>
          <w:szCs w:val="24"/>
        </w:rPr>
        <w:t xml:space="preserve"> </w:t>
      </w:r>
      <w:r w:rsidR="008F11C2">
        <w:rPr>
          <w:rFonts w:asciiTheme="majorBidi" w:hAnsiTheme="majorBidi" w:cstheme="majorBidi"/>
          <w:sz w:val="24"/>
          <w:szCs w:val="24"/>
        </w:rPr>
        <w:fldChar w:fldCharType="begin"/>
      </w:r>
      <w:r w:rsidR="00FB2409">
        <w:rPr>
          <w:rFonts w:asciiTheme="majorBidi" w:hAnsiTheme="majorBidi" w:cstheme="majorBidi"/>
          <w:sz w:val="24"/>
          <w:szCs w:val="24"/>
        </w:rPr>
        <w:instrText xml:space="preserve"> ADDIN EN.CITE &lt;EndNote&gt;&lt;Cite&gt;&lt;Author&gt;Penrose&lt;/Author&gt;&lt;Year&gt;1959&lt;/Year&gt;&lt;RecNum&gt;1604&lt;/RecNum&gt;&lt;IDText&gt;The Theory of the Growth of the Firm&lt;/IDText&gt;&lt;DisplayText&gt;(Penrose, 1959)&lt;/DisplayText&gt;&lt;record&gt;&lt;rec-number&gt;1604&lt;/rec-number&gt;&lt;foreign-keys&gt;&lt;key app="EN" db-id="w5wwedtv0tftsiesxvkp00frxtxtrazssvww" timestamp="1607441861" guid="e98bbecd-7a6f-40e8-bb40-1e6be4004c5c"&gt;1604&lt;/key&gt;&lt;/foreign-keys&gt;&lt;ref-type name="Book"&gt;6&lt;/ref-type&gt;&lt;contributors&gt;&lt;authors&gt;&lt;author&gt;Penrose, Edith&lt;/author&gt;&lt;/authors&gt;&lt;/contributors&gt;&lt;titles&gt;&lt;title&gt;The Theory of the Growth of the Firm&lt;/title&gt;&lt;/titles&gt;&lt;dates&gt;&lt;year&gt;1959&lt;/year&gt;&lt;/dates&gt;&lt;publisher&gt;Oxford university press&lt;/publisher&gt;&lt;isbn&gt;0199573840&lt;/isbn&gt;&lt;urls&gt;&lt;/urls&gt;&lt;/record&gt;&lt;/Cite&gt;&lt;/EndNote&gt;</w:instrText>
      </w:r>
      <w:r w:rsidR="008F11C2">
        <w:rPr>
          <w:rFonts w:asciiTheme="majorBidi" w:hAnsiTheme="majorBidi" w:cstheme="majorBidi"/>
          <w:sz w:val="24"/>
          <w:szCs w:val="24"/>
        </w:rPr>
        <w:fldChar w:fldCharType="separate"/>
      </w:r>
      <w:r w:rsidR="00FB2409">
        <w:rPr>
          <w:rFonts w:asciiTheme="majorBidi" w:hAnsiTheme="majorBidi" w:cstheme="majorBidi"/>
          <w:noProof/>
          <w:sz w:val="24"/>
          <w:szCs w:val="24"/>
        </w:rPr>
        <w:t>(Penrose, 1959)</w:t>
      </w:r>
      <w:r w:rsidR="008F11C2">
        <w:rPr>
          <w:rFonts w:asciiTheme="majorBidi" w:hAnsiTheme="majorBidi" w:cstheme="majorBidi"/>
          <w:sz w:val="24"/>
          <w:szCs w:val="24"/>
        </w:rPr>
        <w:fldChar w:fldCharType="end"/>
      </w:r>
      <w:r w:rsidR="00FB2409">
        <w:rPr>
          <w:rFonts w:asciiTheme="majorBidi" w:hAnsiTheme="majorBidi" w:cstheme="majorBidi"/>
          <w:sz w:val="24"/>
          <w:szCs w:val="24"/>
        </w:rPr>
        <w:t>:</w:t>
      </w:r>
      <w:r w:rsidRPr="00651DED">
        <w:rPr>
          <w:rFonts w:ascii="Times New Roman" w:hAnsi="Times New Roman" w:cs="Times New Roman"/>
          <w:sz w:val="24"/>
          <w:szCs w:val="24"/>
        </w:rPr>
        <w:t xml:space="preserve"> </w:t>
      </w:r>
      <w:r w:rsidR="00FB2409">
        <w:rPr>
          <w:rFonts w:ascii="Times New Roman" w:hAnsi="Times New Roman" w:cs="Times New Roman"/>
          <w:sz w:val="24"/>
          <w:szCs w:val="24"/>
        </w:rPr>
        <w:t>f</w:t>
      </w:r>
      <w:r w:rsidRPr="00651DED">
        <w:rPr>
          <w:rFonts w:ascii="Times New Roman" w:hAnsi="Times New Roman" w:cs="Times New Roman"/>
          <w:sz w:val="24"/>
          <w:szCs w:val="24"/>
        </w:rPr>
        <w:t>or</w:t>
      </w:r>
      <w:r>
        <w:rPr>
          <w:rFonts w:ascii="Times New Roman" w:hAnsi="Times New Roman" w:cs="Times New Roman"/>
          <w:sz w:val="24"/>
          <w:szCs w:val="24"/>
        </w:rPr>
        <w:t xml:space="preserve"> a </w:t>
      </w:r>
      <w:r w:rsidRPr="009D20B8">
        <w:rPr>
          <w:rFonts w:ascii="Times New Roman" w:hAnsi="Times New Roman" w:cs="Times New Roman"/>
          <w:sz w:val="24"/>
          <w:szCs w:val="24"/>
        </w:rPr>
        <w:t xml:space="preserve">product-focused </w:t>
      </w:r>
      <w:r>
        <w:rPr>
          <w:rFonts w:ascii="Times New Roman" w:hAnsi="Times New Roman" w:cs="Times New Roman"/>
          <w:sz w:val="24"/>
          <w:szCs w:val="24"/>
        </w:rPr>
        <w:t>manufacturer,</w:t>
      </w:r>
      <w:r w:rsidRPr="009D20B8">
        <w:rPr>
          <w:rFonts w:ascii="Times New Roman" w:hAnsi="Times New Roman" w:cs="Times New Roman"/>
          <w:sz w:val="24"/>
          <w:szCs w:val="24"/>
        </w:rPr>
        <w:t xml:space="preserve"> service </w:t>
      </w:r>
      <w:r>
        <w:rPr>
          <w:rFonts w:ascii="Times New Roman" w:hAnsi="Times New Roman" w:cs="Times New Roman"/>
          <w:sz w:val="24"/>
          <w:szCs w:val="24"/>
        </w:rPr>
        <w:t>competencies</w:t>
      </w:r>
      <w:r w:rsidRPr="009D20B8">
        <w:rPr>
          <w:rFonts w:ascii="Times New Roman" w:hAnsi="Times New Roman" w:cs="Times New Roman"/>
          <w:sz w:val="24"/>
          <w:szCs w:val="24"/>
        </w:rPr>
        <w:t xml:space="preserve"> are of limited strategic value; they are likely of limited complexity, </w:t>
      </w:r>
      <w:r>
        <w:rPr>
          <w:rFonts w:ascii="Times New Roman" w:hAnsi="Times New Roman" w:cs="Times New Roman"/>
          <w:sz w:val="24"/>
          <w:szCs w:val="24"/>
        </w:rPr>
        <w:t xml:space="preserve">and of limited importance for the </w:t>
      </w:r>
      <w:r w:rsidRPr="009D20B8">
        <w:rPr>
          <w:rFonts w:ascii="Times New Roman" w:hAnsi="Times New Roman" w:cs="Times New Roman"/>
          <w:sz w:val="24"/>
          <w:szCs w:val="24"/>
        </w:rPr>
        <w:t>core business and</w:t>
      </w:r>
      <w:r w:rsidR="00941874">
        <w:rPr>
          <w:rFonts w:ascii="Times New Roman" w:hAnsi="Times New Roman" w:cs="Times New Roman"/>
          <w:sz w:val="24"/>
          <w:szCs w:val="24"/>
        </w:rPr>
        <w:t>,</w:t>
      </w:r>
      <w:r w:rsidRPr="009D20B8">
        <w:rPr>
          <w:rFonts w:ascii="Times New Roman" w:hAnsi="Times New Roman" w:cs="Times New Roman"/>
          <w:sz w:val="24"/>
          <w:szCs w:val="24"/>
        </w:rPr>
        <w:t xml:space="preserve"> therefore</w:t>
      </w:r>
      <w:r w:rsidR="00941874">
        <w:rPr>
          <w:rFonts w:ascii="Times New Roman" w:hAnsi="Times New Roman" w:cs="Times New Roman"/>
          <w:sz w:val="24"/>
          <w:szCs w:val="24"/>
        </w:rPr>
        <w:t>,</w:t>
      </w:r>
      <w:r w:rsidRPr="009D20B8">
        <w:rPr>
          <w:rFonts w:ascii="Times New Roman" w:hAnsi="Times New Roman" w:cs="Times New Roman"/>
          <w:sz w:val="24"/>
          <w:szCs w:val="24"/>
        </w:rPr>
        <w:t xml:space="preserve"> prime </w:t>
      </w:r>
      <w:r>
        <w:rPr>
          <w:rFonts w:ascii="Times New Roman" w:hAnsi="Times New Roman" w:cs="Times New Roman"/>
          <w:sz w:val="24"/>
          <w:szCs w:val="24"/>
        </w:rPr>
        <w:t xml:space="preserve">candidates to be </w:t>
      </w:r>
      <w:r w:rsidRPr="009D20B8">
        <w:rPr>
          <w:rFonts w:ascii="Times New Roman" w:hAnsi="Times New Roman" w:cs="Times New Roman"/>
          <w:sz w:val="24"/>
          <w:szCs w:val="24"/>
        </w:rPr>
        <w:t>outsourc</w:t>
      </w:r>
      <w:r>
        <w:rPr>
          <w:rFonts w:ascii="Times New Roman" w:hAnsi="Times New Roman" w:cs="Times New Roman"/>
          <w:sz w:val="24"/>
          <w:szCs w:val="24"/>
        </w:rPr>
        <w:t>ed</w:t>
      </w:r>
      <w:r w:rsidRPr="009D20B8">
        <w:rPr>
          <w:rFonts w:ascii="Times New Roman" w:hAnsi="Times New Roman" w:cs="Times New Roman"/>
          <w:sz w:val="24"/>
          <w:szCs w:val="24"/>
        </w:rPr>
        <w:t xml:space="preserve"> </w:t>
      </w:r>
      <w:r w:rsidR="008F11C2">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&lt;EndNote&gt;&lt;Cite&gt;&lt;Author&gt;Lacity&lt;/Author&gt;&lt;Year&gt;2010&lt;/Year&gt;&lt;RecNum&gt;1609&lt;/RecNum&gt;&lt;IDText&gt;A review of the IT outsourcing empirical literature and future research directions&lt;/IDText&gt;&lt;DisplayText&gt;(Lacity et al., 2010)&lt;/DisplayText&gt;&lt;record&gt;&lt;rec-number&gt;1609&lt;/rec-number&gt;&lt;foreign-keys&gt;&lt;key app="EN" db-id="w5wwedtv0tftsiesxvkp00frxtxtrazssvww" timestamp="1607697408" guid="4d4ca256-205c-4b3d-acaa-a506ba912382"&gt;1609&lt;/key&gt;&lt;/foreign-keys&gt;&lt;ref-type name="Journal Article"&gt;17&lt;/ref-type&gt;&lt;contributors&gt;&lt;authors&gt;&lt;author&gt;Lacity, Mary C&lt;/author&gt;&lt;author&gt;Khan, Shaji&lt;/author&gt;&lt;author&gt;Yan, Aihua&lt;/author&gt;&lt;author&gt;Willcocks, Leslie P&lt;/author&gt;&lt;/authors&gt;&lt;/contributors&gt;&lt;titles&gt;&lt;title&gt;A review of the IT outsourcing empirical literature and future research directions&lt;/title&gt;&lt;secondary-title&gt;Journal of Information technology&lt;/secondary-title&gt;&lt;/titles&gt;&lt;periodical&gt;&lt;full-title&gt;Journal of Information Technology&lt;/full-title&gt;&lt;/periodical&gt;&lt;pages&gt;395-433&lt;/pages&gt;&lt;volume&gt;25&lt;/volume&gt;&lt;number&gt;4&lt;/number&gt;&lt;dates&gt;&lt;year&gt;2010&lt;/year&gt;&lt;/dates&gt;&lt;isbn&gt;0268-3962&lt;/isbn&gt;&lt;urls&gt;&lt;/urls&gt;&lt;/record&gt;&lt;/Cite&gt;&lt;/EndNote&gt;</w:instrText>
      </w:r>
      <w:r w:rsidR="008F11C2">
        <w:rPr>
          <w:rFonts w:ascii="Times New Roman" w:hAnsi="Times New Roman" w:cs="Times New Roman"/>
          <w:sz w:val="24"/>
          <w:szCs w:val="24"/>
        </w:rPr>
        <w:fldChar w:fldCharType="separate"/>
      </w:r>
      <w:r w:rsidR="00F36548">
        <w:rPr>
          <w:rFonts w:ascii="Times New Roman" w:hAnsi="Times New Roman" w:cs="Times New Roman"/>
          <w:noProof/>
          <w:sz w:val="24"/>
          <w:szCs w:val="24"/>
        </w:rPr>
        <w:t>(Lacity et al., 2010)</w:t>
      </w:r>
      <w:r w:rsidR="008F11C2">
        <w:rPr>
          <w:rFonts w:ascii="Times New Roman" w:hAnsi="Times New Roman" w:cs="Times New Roman"/>
          <w:sz w:val="24"/>
          <w:szCs w:val="24"/>
        </w:rPr>
        <w:fldChar w:fldCharType="end"/>
      </w:r>
      <w:r w:rsidRPr="009D20B8">
        <w:rPr>
          <w:rFonts w:ascii="Times New Roman" w:hAnsi="Times New Roman" w:cs="Times New Roman"/>
          <w:sz w:val="24"/>
          <w:szCs w:val="24"/>
        </w:rPr>
        <w:t xml:space="preserve">. However, </w:t>
      </w:r>
      <w:r>
        <w:rPr>
          <w:rFonts w:ascii="Times New Roman" w:hAnsi="Times New Roman" w:cs="Times New Roman"/>
          <w:sz w:val="24"/>
          <w:szCs w:val="24"/>
        </w:rPr>
        <w:t xml:space="preserve">for a servitized </w:t>
      </w:r>
      <w:r w:rsidRPr="009D20B8">
        <w:rPr>
          <w:rFonts w:ascii="Times New Roman" w:hAnsi="Times New Roman" w:cs="Times New Roman"/>
          <w:sz w:val="24"/>
          <w:szCs w:val="24"/>
        </w:rPr>
        <w:t>manufacturer</w:t>
      </w:r>
      <w:r>
        <w:rPr>
          <w:rFonts w:ascii="Times New Roman" w:hAnsi="Times New Roman" w:cs="Times New Roman"/>
          <w:sz w:val="24"/>
          <w:szCs w:val="24"/>
        </w:rPr>
        <w:t xml:space="preserve"> that </w:t>
      </w:r>
      <w:r w:rsidRPr="009D20B8">
        <w:rPr>
          <w:rFonts w:ascii="Times New Roman" w:hAnsi="Times New Roman" w:cs="Times New Roman"/>
          <w:sz w:val="24"/>
          <w:szCs w:val="24"/>
        </w:rPr>
        <w:t>compete</w:t>
      </w:r>
      <w:r>
        <w:rPr>
          <w:rFonts w:ascii="Times New Roman" w:hAnsi="Times New Roman" w:cs="Times New Roman"/>
          <w:sz w:val="24"/>
          <w:szCs w:val="24"/>
        </w:rPr>
        <w:t>s</w:t>
      </w:r>
      <w:r w:rsidRPr="009D20B8">
        <w:rPr>
          <w:rFonts w:ascii="Times New Roman" w:hAnsi="Times New Roman" w:cs="Times New Roman"/>
          <w:sz w:val="24"/>
          <w:szCs w:val="24"/>
        </w:rPr>
        <w:t xml:space="preserve"> </w:t>
      </w:r>
      <w:r>
        <w:rPr>
          <w:rFonts w:ascii="Times New Roman" w:hAnsi="Times New Roman" w:cs="Times New Roman"/>
          <w:sz w:val="24"/>
          <w:szCs w:val="24"/>
        </w:rPr>
        <w:t>through</w:t>
      </w:r>
      <w:r w:rsidRPr="009D20B8">
        <w:rPr>
          <w:rFonts w:ascii="Times New Roman" w:hAnsi="Times New Roman" w:cs="Times New Roman"/>
          <w:sz w:val="24"/>
          <w:szCs w:val="24"/>
        </w:rPr>
        <w:t xml:space="preserve"> services, the service-related competencies </w:t>
      </w:r>
      <w:r>
        <w:rPr>
          <w:rFonts w:ascii="Times New Roman" w:hAnsi="Times New Roman" w:cs="Times New Roman"/>
          <w:sz w:val="24"/>
          <w:szCs w:val="24"/>
        </w:rPr>
        <w:t>increase in</w:t>
      </w:r>
      <w:r w:rsidRPr="009D20B8">
        <w:rPr>
          <w:rFonts w:ascii="Times New Roman" w:hAnsi="Times New Roman" w:cs="Times New Roman"/>
          <w:sz w:val="24"/>
          <w:szCs w:val="24"/>
        </w:rPr>
        <w:t xml:space="preserve"> complexity and </w:t>
      </w:r>
      <w:r>
        <w:rPr>
          <w:rFonts w:ascii="Times New Roman" w:hAnsi="Times New Roman" w:cs="Times New Roman"/>
          <w:sz w:val="24"/>
          <w:szCs w:val="24"/>
        </w:rPr>
        <w:t>importance for</w:t>
      </w:r>
      <w:r w:rsidRPr="009D20B8">
        <w:rPr>
          <w:rFonts w:ascii="Times New Roman" w:hAnsi="Times New Roman" w:cs="Times New Roman"/>
          <w:sz w:val="24"/>
          <w:szCs w:val="24"/>
        </w:rPr>
        <w:t xml:space="preserve"> the core business. </w:t>
      </w:r>
      <w:r>
        <w:rPr>
          <w:rFonts w:ascii="Times New Roman" w:hAnsi="Times New Roman" w:cs="Times New Roman"/>
          <w:sz w:val="24"/>
          <w:szCs w:val="24"/>
        </w:rPr>
        <w:t>Hence, t</w:t>
      </w:r>
      <w:r w:rsidRPr="009D20B8">
        <w:rPr>
          <w:rFonts w:ascii="Times New Roman" w:hAnsi="Times New Roman" w:cs="Times New Roman"/>
          <w:sz w:val="24"/>
          <w:szCs w:val="24"/>
        </w:rPr>
        <w:t xml:space="preserve">he resource-based view suggests that the manufacturer’s service competence becomes a strategic resource in a servitization context which requires </w:t>
      </w:r>
      <w:r>
        <w:rPr>
          <w:rFonts w:ascii="Times New Roman" w:hAnsi="Times New Roman" w:cs="Times New Roman"/>
          <w:sz w:val="24"/>
          <w:szCs w:val="24"/>
        </w:rPr>
        <w:t>its</w:t>
      </w:r>
      <w:r w:rsidRPr="009D20B8">
        <w:rPr>
          <w:rFonts w:ascii="Times New Roman" w:hAnsi="Times New Roman" w:cs="Times New Roman"/>
          <w:sz w:val="24"/>
          <w:szCs w:val="24"/>
        </w:rPr>
        <w:t xml:space="preserve"> control and</w:t>
      </w:r>
      <w:r>
        <w:rPr>
          <w:rFonts w:ascii="Times New Roman" w:hAnsi="Times New Roman" w:cs="Times New Roman"/>
          <w:sz w:val="24"/>
          <w:szCs w:val="24"/>
        </w:rPr>
        <w:t xml:space="preserve"> careful </w:t>
      </w:r>
      <w:r w:rsidRPr="009D20B8">
        <w:rPr>
          <w:rFonts w:ascii="Times New Roman" w:hAnsi="Times New Roman" w:cs="Times New Roman"/>
          <w:sz w:val="24"/>
          <w:szCs w:val="24"/>
        </w:rPr>
        <w:t>develop</w:t>
      </w:r>
      <w:r>
        <w:rPr>
          <w:rFonts w:ascii="Times New Roman" w:hAnsi="Times New Roman" w:cs="Times New Roman"/>
          <w:sz w:val="24"/>
          <w:szCs w:val="24"/>
        </w:rPr>
        <w:t xml:space="preserve">ment </w:t>
      </w:r>
      <w:r w:rsidRPr="009D20B8">
        <w:rPr>
          <w:rFonts w:ascii="Times New Roman" w:hAnsi="Times New Roman" w:cs="Times New Roman"/>
          <w:sz w:val="24"/>
          <w:szCs w:val="24"/>
        </w:rPr>
        <w:t xml:space="preserve">to </w:t>
      </w:r>
      <w:r>
        <w:rPr>
          <w:rFonts w:ascii="Times New Roman" w:hAnsi="Times New Roman" w:cs="Times New Roman"/>
          <w:sz w:val="24"/>
          <w:szCs w:val="24"/>
        </w:rPr>
        <w:t xml:space="preserve">further </w:t>
      </w:r>
      <w:r w:rsidRPr="009D20B8">
        <w:rPr>
          <w:rFonts w:ascii="Times New Roman" w:hAnsi="Times New Roman" w:cs="Times New Roman"/>
          <w:sz w:val="24"/>
          <w:szCs w:val="24"/>
        </w:rPr>
        <w:t xml:space="preserve">ensure </w:t>
      </w:r>
      <w:r w:rsidR="00340BB3">
        <w:rPr>
          <w:rFonts w:ascii="Times New Roman" w:hAnsi="Times New Roman" w:cs="Times New Roman"/>
          <w:sz w:val="24"/>
          <w:szCs w:val="24"/>
        </w:rPr>
        <w:t xml:space="preserve">that </w:t>
      </w:r>
      <w:r w:rsidRPr="009D20B8">
        <w:rPr>
          <w:rFonts w:ascii="Times New Roman" w:hAnsi="Times New Roman" w:cs="Times New Roman"/>
          <w:sz w:val="24"/>
          <w:szCs w:val="24"/>
        </w:rPr>
        <w:t xml:space="preserve">it can become the </w:t>
      </w:r>
      <w:r>
        <w:rPr>
          <w:rFonts w:ascii="Times New Roman" w:hAnsi="Times New Roman" w:cs="Times New Roman"/>
          <w:sz w:val="24"/>
          <w:szCs w:val="24"/>
        </w:rPr>
        <w:t xml:space="preserve">manufacturer’s </w:t>
      </w:r>
      <w:r w:rsidRPr="00ED43A2">
        <w:rPr>
          <w:rFonts w:ascii="Times New Roman" w:hAnsi="Times New Roman" w:cs="Times New Roman"/>
          <w:sz w:val="24"/>
          <w:szCs w:val="24"/>
        </w:rPr>
        <w:t>long-term source of competitive advantage</w:t>
      </w:r>
      <w:r>
        <w:rPr>
          <w:rFonts w:ascii="Times New Roman" w:hAnsi="Times New Roman" w:cs="Times New Roman"/>
          <w:sz w:val="24"/>
          <w:szCs w:val="24"/>
        </w:rPr>
        <w:t xml:space="preserve">. </w:t>
      </w:r>
      <w:r w:rsidRPr="009D20B8">
        <w:rPr>
          <w:rFonts w:ascii="Times New Roman" w:hAnsi="Times New Roman" w:cs="Times New Roman"/>
          <w:sz w:val="24"/>
          <w:szCs w:val="24"/>
        </w:rPr>
        <w:t xml:space="preserve"> </w:t>
      </w:r>
      <w:bookmarkStart w:id="86" w:name="_Toc55834446"/>
    </w:p>
    <w:p w14:paraId="78C136BD" w14:textId="77777777" w:rsidR="00501393" w:rsidRPr="009D20B8" w:rsidRDefault="00501393" w:rsidP="00501393">
      <w:pPr>
        <w:pStyle w:val="Heading2"/>
      </w:pPr>
      <w:r>
        <w:t xml:space="preserve">5.3 </w:t>
      </w:r>
      <w:r w:rsidRPr="009D20B8">
        <w:t>Identity boundary</w:t>
      </w:r>
      <w:bookmarkEnd w:id="86"/>
    </w:p>
    <w:p w14:paraId="275DE7A6" w14:textId="32A55AA7" w:rsidR="00501393" w:rsidRDefault="00501393" w:rsidP="00A82609">
      <w:pPr>
        <w:spacing w:line="360" w:lineRule="auto"/>
        <w:jc w:val="both"/>
        <w:rPr>
          <w:rFonts w:ascii="Times New Roman" w:hAnsi="Times New Roman" w:cs="Times New Roman"/>
          <w:sz w:val="24"/>
          <w:szCs w:val="24"/>
        </w:rPr>
      </w:pPr>
      <w:r w:rsidRPr="009D20B8">
        <w:rPr>
          <w:rFonts w:ascii="Times New Roman" w:hAnsi="Times New Roman" w:cs="Times New Roman"/>
          <w:sz w:val="24"/>
          <w:szCs w:val="24"/>
        </w:rPr>
        <w:t xml:space="preserve">The analysis </w:t>
      </w:r>
      <w:r>
        <w:rPr>
          <w:rFonts w:ascii="Times New Roman" w:hAnsi="Times New Roman" w:cs="Times New Roman"/>
          <w:sz w:val="24"/>
          <w:szCs w:val="24"/>
        </w:rPr>
        <w:t xml:space="preserve">sheds </w:t>
      </w:r>
      <w:r w:rsidRPr="009D20B8">
        <w:rPr>
          <w:rFonts w:ascii="Times New Roman" w:hAnsi="Times New Roman" w:cs="Times New Roman"/>
          <w:sz w:val="24"/>
          <w:szCs w:val="24"/>
        </w:rPr>
        <w:t xml:space="preserve">further </w:t>
      </w:r>
      <w:r>
        <w:rPr>
          <w:rFonts w:ascii="Times New Roman" w:hAnsi="Times New Roman" w:cs="Times New Roman"/>
          <w:sz w:val="24"/>
          <w:szCs w:val="24"/>
        </w:rPr>
        <w:t>light on the</w:t>
      </w:r>
      <w:r w:rsidRPr="009D20B8">
        <w:rPr>
          <w:rFonts w:ascii="Times New Roman" w:hAnsi="Times New Roman" w:cs="Times New Roman"/>
          <w:sz w:val="24"/>
          <w:szCs w:val="24"/>
        </w:rPr>
        <w:t xml:space="preserve"> different ways</w:t>
      </w:r>
      <w:r>
        <w:rPr>
          <w:rFonts w:ascii="Times New Roman" w:hAnsi="Times New Roman" w:cs="Times New Roman"/>
          <w:sz w:val="24"/>
          <w:szCs w:val="24"/>
        </w:rPr>
        <w:t xml:space="preserve"> </w:t>
      </w:r>
      <w:r w:rsidRPr="009D20B8">
        <w:rPr>
          <w:rFonts w:ascii="Times New Roman" w:hAnsi="Times New Roman" w:cs="Times New Roman"/>
          <w:sz w:val="24"/>
          <w:szCs w:val="24"/>
        </w:rPr>
        <w:t>servitizati</w:t>
      </w:r>
      <w:r>
        <w:rPr>
          <w:rFonts w:ascii="Times New Roman" w:hAnsi="Times New Roman" w:cs="Times New Roman"/>
          <w:sz w:val="24"/>
          <w:szCs w:val="24"/>
        </w:rPr>
        <w:t>on unsettles</w:t>
      </w:r>
      <w:r w:rsidRPr="009D20B8">
        <w:rPr>
          <w:rFonts w:ascii="Times New Roman" w:hAnsi="Times New Roman" w:cs="Times New Roman"/>
          <w:sz w:val="24"/>
          <w:szCs w:val="24"/>
        </w:rPr>
        <w:t xml:space="preserve"> the manufacturer’s established </w:t>
      </w:r>
      <w:r>
        <w:rPr>
          <w:rFonts w:ascii="Times New Roman" w:hAnsi="Times New Roman" w:cs="Times New Roman"/>
          <w:sz w:val="24"/>
          <w:szCs w:val="24"/>
        </w:rPr>
        <w:t xml:space="preserve">internal and external </w:t>
      </w:r>
      <w:r w:rsidRPr="009D20B8">
        <w:rPr>
          <w:rFonts w:ascii="Times New Roman" w:hAnsi="Times New Roman" w:cs="Times New Roman"/>
          <w:sz w:val="24"/>
          <w:szCs w:val="24"/>
        </w:rPr>
        <w:t>identity boundaries</w:t>
      </w:r>
      <w:r>
        <w:rPr>
          <w:rFonts w:ascii="Times New Roman" w:hAnsi="Times New Roman" w:cs="Times New Roman"/>
          <w:sz w:val="24"/>
          <w:szCs w:val="24"/>
        </w:rPr>
        <w:t>.</w:t>
      </w:r>
      <w:r w:rsidRPr="009D20B8">
        <w:rPr>
          <w:rFonts w:ascii="Times New Roman" w:hAnsi="Times New Roman" w:cs="Times New Roman"/>
          <w:sz w:val="24"/>
          <w:szCs w:val="24"/>
        </w:rPr>
        <w:t xml:space="preserve"> </w:t>
      </w:r>
      <w:r w:rsidRPr="007511B0">
        <w:rPr>
          <w:rFonts w:ascii="Times New Roman" w:hAnsi="Times New Roman" w:cs="Times New Roman"/>
          <w:sz w:val="24"/>
          <w:szCs w:val="24"/>
        </w:rPr>
        <w:t>It</w:t>
      </w:r>
      <w:r w:rsidRPr="003F3ABC">
        <w:rPr>
          <w:rFonts w:ascii="Times New Roman" w:hAnsi="Times New Roman" w:cs="Times New Roman"/>
          <w:sz w:val="24"/>
          <w:szCs w:val="24"/>
        </w:rPr>
        <w:t xml:space="preserve"> </w:t>
      </w:r>
      <w:r w:rsidRPr="003D352D">
        <w:rPr>
          <w:rFonts w:ascii="Times New Roman" w:hAnsi="Times New Roman" w:cs="Times New Roman"/>
          <w:sz w:val="24"/>
          <w:szCs w:val="24"/>
        </w:rPr>
        <w:t xml:space="preserve">specifically </w:t>
      </w:r>
      <w:r>
        <w:rPr>
          <w:rFonts w:ascii="Times New Roman" w:hAnsi="Times New Roman" w:cs="Times New Roman"/>
          <w:sz w:val="24"/>
          <w:szCs w:val="24"/>
        </w:rPr>
        <w:t>demonstrates</w:t>
      </w:r>
      <w:r w:rsidRPr="003D352D">
        <w:rPr>
          <w:rFonts w:ascii="Times New Roman" w:hAnsi="Times New Roman" w:cs="Times New Roman"/>
          <w:sz w:val="24"/>
          <w:szCs w:val="24"/>
        </w:rPr>
        <w:t xml:space="preserve"> how the unsettling of the internal service/product demarcation causes </w:t>
      </w:r>
      <w:r>
        <w:rPr>
          <w:rFonts w:ascii="Times New Roman" w:hAnsi="Times New Roman" w:cs="Times New Roman"/>
          <w:sz w:val="24"/>
          <w:szCs w:val="24"/>
        </w:rPr>
        <w:t>cognitive and sensemaking-based challenges</w:t>
      </w:r>
      <w:r w:rsidRPr="003D352D">
        <w:rPr>
          <w:rFonts w:ascii="Times New Roman" w:hAnsi="Times New Roman" w:cs="Times New Roman"/>
          <w:sz w:val="24"/>
          <w:szCs w:val="24"/>
        </w:rPr>
        <w:t xml:space="preserve"> among product-focused </w:t>
      </w:r>
      <w:r>
        <w:rPr>
          <w:rFonts w:ascii="Times New Roman" w:hAnsi="Times New Roman" w:cs="Times New Roman"/>
          <w:sz w:val="24"/>
          <w:szCs w:val="24"/>
        </w:rPr>
        <w:t>employees, hereby confirming</w:t>
      </w:r>
      <w:r w:rsidRPr="003D352D">
        <w:rPr>
          <w:rFonts w:ascii="Times New Roman" w:hAnsi="Times New Roman" w:cs="Times New Roman"/>
          <w:sz w:val="24"/>
          <w:szCs w:val="24"/>
        </w:rPr>
        <w:t xml:space="preserve"> other studies </w:t>
      </w:r>
      <w:r>
        <w:rPr>
          <w:rFonts w:ascii="Times New Roman" w:hAnsi="Times New Roman" w:cs="Times New Roman"/>
          <w:sz w:val="24"/>
          <w:szCs w:val="24"/>
        </w:rPr>
        <w:t xml:space="preserve">that </w:t>
      </w:r>
      <w:r w:rsidRPr="003D352D">
        <w:rPr>
          <w:rFonts w:ascii="Times New Roman" w:hAnsi="Times New Roman" w:cs="Times New Roman"/>
          <w:sz w:val="24"/>
          <w:szCs w:val="24"/>
        </w:rPr>
        <w:t>describ</w:t>
      </w:r>
      <w:r>
        <w:rPr>
          <w:rFonts w:ascii="Times New Roman" w:hAnsi="Times New Roman" w:cs="Times New Roman"/>
          <w:sz w:val="24"/>
          <w:szCs w:val="24"/>
        </w:rPr>
        <w:t>ed</w:t>
      </w:r>
      <w:r w:rsidRPr="003D352D">
        <w:rPr>
          <w:rFonts w:ascii="Times New Roman" w:hAnsi="Times New Roman" w:cs="Times New Roman"/>
          <w:sz w:val="24"/>
          <w:szCs w:val="24"/>
        </w:rPr>
        <w:t xml:space="preserve"> how the rejection of service-identities represent a major servitization </w:t>
      </w:r>
      <w:r>
        <w:rPr>
          <w:rFonts w:ascii="Times New Roman" w:hAnsi="Times New Roman" w:cs="Times New Roman"/>
          <w:sz w:val="24"/>
          <w:szCs w:val="24"/>
        </w:rPr>
        <w:t>challenge</w:t>
      </w:r>
      <w:r w:rsidRPr="003D352D">
        <w:rPr>
          <w:rFonts w:ascii="Times New Roman" w:hAnsi="Times New Roman" w:cs="Times New Roman"/>
          <w:sz w:val="24"/>
          <w:szCs w:val="24"/>
        </w:rPr>
        <w:t xml:space="preserve"> </w:t>
      </w:r>
      <w:r w:rsidR="008F11C2" w:rsidRPr="00755B79">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&lt;EndNote&gt;&lt;Cite&gt;&lt;Author&gt;Ulaga&lt;/Author&gt;&lt;Year&gt;2014&lt;/Year&gt;&lt;RecNum&gt;488&lt;/RecNum&gt;&lt;DisplayText&gt;(Ulaga and Loveland, 2014, Lenka et al., 2018)&lt;/DisplayText&gt;&lt;record&gt;&lt;rec-number&gt;488&lt;/rec-number&gt;&lt;foreign-keys&gt;&lt;key app="EN" db-id="wwddewsswdrrfkewdv6vdtw22ewvtrdt9e0p" timestamp="1591362970"&gt;488&lt;/key&gt;&lt;/foreign-keys&gt;&lt;ref-type name="Journal Article"&gt;17&lt;/ref-type&gt;&lt;contributors&gt;&lt;authors&gt;&lt;author&gt;Ulaga, Wolfgang&lt;/author&gt;&lt;author&gt;Loveland, James M&lt;/author&gt;&lt;/authors&gt;&lt;/contributors&gt;&lt;titles&gt;&lt;title&gt;Transitioning from product to service-led growth in manufacturing firms: Emergent challenges in selecting and managing the industrial sales force&lt;/title&gt;&lt;secondary-title&gt;Industrial Marketing Management&lt;/secondary-title&gt;&lt;/titles&gt;&lt;periodical&gt;&lt;full-title&gt;Industrial Marketing Management&lt;/full-title&gt;&lt;/periodical&gt;&lt;pages&gt;113-125&lt;/pages&gt;&lt;volume&gt;43&lt;/volume&gt;&lt;number&gt;1&lt;/number&gt;&lt;dates&gt;&lt;year&gt;2014&lt;/year&gt;&lt;/dates&gt;&lt;isbn&gt;0019-8501&lt;/isbn&gt;&lt;urls&gt;&lt;/urls&gt;&lt;/record&gt;&lt;/Cite&gt;&lt;Cite&gt;&lt;Author&gt;Lenka&lt;/Author&gt;&lt;Year&gt;2018&lt;/Year&gt;&lt;RecNum&gt;489&lt;/RecNum&gt;&lt;IDText&gt;Exploring the microfoundations of servitization: How individual actions overcome organizational resistance&lt;/IDText&gt;&lt;record&gt;&lt;rec-number&gt;489&lt;/rec-number&gt;&lt;foreign-keys&gt;&lt;key app="EN" db-id="wwddewsswdrrfkewdv6vdtw22ewvtrdt9e0p" timestamp="1591363077"&gt;489&lt;/key&gt;&lt;/foreign-keys&gt;&lt;ref-type name="Journal Article"&gt;17&lt;/ref-type&gt;&lt;contributors&gt;&lt;authors&gt;&lt;author&gt;Lenka, Sambit&lt;/author&gt;&lt;author&gt;Parida, Vinit&lt;/author&gt;&lt;author&gt;Sjödin, David Rönnberg&lt;/author&gt;&lt;author&gt;Wincent, Joakim&lt;/author&gt;&lt;/authors&gt;&lt;/contributors&gt;&lt;titles&gt;&lt;title&gt;Exploring the microfoundations of servitization: How individual actions overcome organizational resistance&lt;/title&gt;&lt;secondary-title&gt;Journal of Business Research&lt;/secondary-title&gt;&lt;/titles&gt;&lt;periodical&gt;&lt;full-title&gt;Journal of Business Research&lt;/full-title&gt;&lt;/periodical&gt;&lt;pages&gt;328-336&lt;/pages&gt;&lt;volume&gt;88&lt;/volume&gt;&lt;dates&gt;&lt;year&gt;2018&lt;/year&gt;&lt;/dates&gt;&lt;isbn&gt;0148-2963&lt;/isbn&gt;&lt;urls&gt;&lt;/urls&gt;&lt;/record&gt;&lt;/Cite&gt;&lt;/EndNote&gt;</w:instrText>
      </w:r>
      <w:r w:rsidR="008F11C2" w:rsidRPr="00755B79">
        <w:rPr>
          <w:rFonts w:ascii="Times New Roman" w:hAnsi="Times New Roman" w:cs="Times New Roman"/>
          <w:sz w:val="24"/>
          <w:szCs w:val="24"/>
        </w:rPr>
        <w:fldChar w:fldCharType="separate"/>
      </w:r>
      <w:r w:rsidR="00F36548">
        <w:rPr>
          <w:rFonts w:ascii="Times New Roman" w:hAnsi="Times New Roman" w:cs="Times New Roman"/>
          <w:noProof/>
          <w:sz w:val="24"/>
          <w:szCs w:val="24"/>
        </w:rPr>
        <w:t>(Ulaga and Loveland, 2014, Lenka et al., 2018)</w:t>
      </w:r>
      <w:r w:rsidR="008F11C2" w:rsidRPr="00755B79">
        <w:rPr>
          <w:rFonts w:ascii="Times New Roman" w:hAnsi="Times New Roman" w:cs="Times New Roman"/>
          <w:sz w:val="24"/>
          <w:szCs w:val="24"/>
        </w:rPr>
        <w:fldChar w:fldCharType="end"/>
      </w:r>
      <w:r w:rsidRPr="003D352D">
        <w:rPr>
          <w:rFonts w:ascii="Times New Roman" w:hAnsi="Times New Roman" w:cs="Times New Roman"/>
          <w:sz w:val="24"/>
          <w:szCs w:val="24"/>
        </w:rPr>
        <w:t xml:space="preserve">. </w:t>
      </w:r>
      <w:r>
        <w:rPr>
          <w:rFonts w:ascii="Times New Roman" w:hAnsi="Times New Roman" w:cs="Times New Roman"/>
          <w:sz w:val="24"/>
          <w:szCs w:val="24"/>
        </w:rPr>
        <w:t>In addition,</w:t>
      </w:r>
      <w:r w:rsidRPr="00333E67">
        <w:rPr>
          <w:rFonts w:ascii="Times New Roman" w:hAnsi="Times New Roman" w:cs="Times New Roman"/>
          <w:sz w:val="24"/>
          <w:szCs w:val="24"/>
        </w:rPr>
        <w:t xml:space="preserve"> our </w:t>
      </w:r>
      <w:r>
        <w:rPr>
          <w:rFonts w:ascii="Times New Roman" w:hAnsi="Times New Roman" w:cs="Times New Roman"/>
          <w:sz w:val="24"/>
          <w:szCs w:val="24"/>
        </w:rPr>
        <w:t>analysis</w:t>
      </w:r>
      <w:r w:rsidRPr="00333E67">
        <w:rPr>
          <w:rFonts w:ascii="Times New Roman" w:hAnsi="Times New Roman" w:cs="Times New Roman"/>
          <w:sz w:val="24"/>
          <w:szCs w:val="24"/>
        </w:rPr>
        <w:t xml:space="preserve"> identif</w:t>
      </w:r>
      <w:r>
        <w:rPr>
          <w:rFonts w:ascii="Times New Roman" w:hAnsi="Times New Roman" w:cs="Times New Roman"/>
          <w:sz w:val="24"/>
          <w:szCs w:val="24"/>
        </w:rPr>
        <w:t>ies</w:t>
      </w:r>
      <w:r w:rsidRPr="00333E67">
        <w:rPr>
          <w:rFonts w:ascii="Times New Roman" w:hAnsi="Times New Roman" w:cs="Times New Roman"/>
          <w:sz w:val="24"/>
          <w:szCs w:val="24"/>
        </w:rPr>
        <w:t xml:space="preserve"> how servitization </w:t>
      </w:r>
      <w:r>
        <w:rPr>
          <w:rFonts w:ascii="Times New Roman" w:hAnsi="Times New Roman" w:cs="Times New Roman"/>
          <w:sz w:val="24"/>
          <w:szCs w:val="24"/>
        </w:rPr>
        <w:t>unsettles</w:t>
      </w:r>
      <w:r w:rsidRPr="00333E67">
        <w:rPr>
          <w:rFonts w:ascii="Times New Roman" w:hAnsi="Times New Roman" w:cs="Times New Roman"/>
          <w:sz w:val="24"/>
          <w:szCs w:val="24"/>
        </w:rPr>
        <w:t xml:space="preserve"> the manufacturer’s external identity boundary, which has received less attention in the literature. It shows how servitization creates a misalignment between the product-centric image these manufacturers have established and the service-focused identity </w:t>
      </w:r>
      <w:r>
        <w:rPr>
          <w:rFonts w:ascii="Times New Roman" w:hAnsi="Times New Roman" w:cs="Times New Roman"/>
          <w:sz w:val="24"/>
          <w:szCs w:val="24"/>
        </w:rPr>
        <w:t>they</w:t>
      </w:r>
      <w:r w:rsidRPr="00333E67">
        <w:rPr>
          <w:rFonts w:ascii="Times New Roman" w:hAnsi="Times New Roman" w:cs="Times New Roman"/>
          <w:sz w:val="24"/>
          <w:szCs w:val="24"/>
        </w:rPr>
        <w:t xml:space="preserve"> require to match their service-focused strategy. </w:t>
      </w:r>
    </w:p>
    <w:p w14:paraId="588C9B67" w14:textId="14C5A6FD" w:rsidR="00501393" w:rsidRPr="00501393" w:rsidRDefault="00501393" w:rsidP="003E4304">
      <w:pPr>
        <w:pStyle w:val="Newparagraph"/>
        <w:spacing w:line="360" w:lineRule="auto"/>
        <w:ind w:firstLine="0"/>
        <w:jc w:val="both"/>
      </w:pPr>
      <w:r>
        <w:t>The</w:t>
      </w:r>
      <w:r w:rsidRPr="00AD1FD8">
        <w:t xml:space="preserve"> external identity boundary </w:t>
      </w:r>
      <w:r>
        <w:t xml:space="preserve">becomes particularly important as the manufacturers draw on communication-based management interventions to address the unsettled identity boundaries: </w:t>
      </w:r>
      <w:r w:rsidR="003E5BA4">
        <w:t xml:space="preserve">a </w:t>
      </w:r>
      <w:r>
        <w:t>well-developed service identity</w:t>
      </w:r>
      <w:r w:rsidRPr="00AD1FD8">
        <w:t xml:space="preserve"> provides the manufacturer</w:t>
      </w:r>
      <w:r>
        <w:t>s</w:t>
      </w:r>
      <w:r w:rsidRPr="00AD1FD8">
        <w:t xml:space="preserve"> with legitimacy in </w:t>
      </w:r>
      <w:r>
        <w:t xml:space="preserve">the market and it is the ability to communicate initial market success that provides the momentum to support the development of their internal service identity. In the context of identity boundaries, it is important to consider internal and external boundaries together as they create a self-enforcing dynamic which may </w:t>
      </w:r>
      <w:r w:rsidRPr="00AD1FD8">
        <w:t>lead organisations into “protracted period of identity ambiguity”</w:t>
      </w:r>
      <w:r w:rsidR="00D92C8B">
        <w:t xml:space="preserve"> </w:t>
      </w:r>
      <w:r w:rsidR="00D92C8B">
        <w:fldChar w:fldCharType="begin"/>
      </w:r>
      <w:r w:rsidR="003E4304">
        <w:instrText xml:space="preserve"> ADDIN EN.CITE &lt;EndNote&gt;&lt;Cite&gt;&lt;Author&gt;Tripsas&lt;/Author&gt;&lt;Year&gt;2009&lt;/Year&gt;&lt;RecNum&gt;1608&lt;/RecNum&gt;&lt;Suffix&gt;: 452&lt;/Suffix&gt;&lt;DisplayText&gt;(Tripsas, 2009: 452)&lt;/DisplayText&gt;&lt;record&gt;&lt;rec-number&gt;1608&lt;/rec-number&gt;&lt;foreign-keys&gt;&lt;key app="EN" db-id="w5wwedtv0tftsiesxvkp00frxtxtrazssvww" timestamp="1607697407" guid="a765dda7-1c28-48cf-a303-bf48c98c8e21"&gt;1608&lt;/key&gt;&lt;/foreign-keys&gt;&lt;ref-type name="Journal Article"&gt;17&lt;/ref-type&gt;&lt;contributors&gt;&lt;authors&gt;&lt;author&gt;Tripsas, Mary&lt;/author&gt;&lt;/authors&gt;&lt;/contributors&gt;&lt;titles&gt;&lt;title&gt;Technology, identity, and inertia through the lens of “The Digital Photography Company”&lt;/title&gt;&lt;secondary-title&gt;Organization science&lt;/secondary-title&gt;&lt;/titles&gt;&lt;periodical&gt;&lt;full-title&gt;Organization Science&lt;/full-title&gt;&lt;/periodical&gt;&lt;pages&gt;441-460&lt;/pages&gt;&lt;volume&gt;20&lt;/volume&gt;&lt;number&gt;2&lt;/number&gt;&lt;dates&gt;&lt;year&gt;2009&lt;/year&gt;&lt;/dates&gt;&lt;isbn&gt;1047-7039&lt;/isbn&gt;&lt;urls&gt;&lt;/urls&gt;&lt;/record&gt;&lt;/Cite&gt;&lt;/EndNote&gt;</w:instrText>
      </w:r>
      <w:r w:rsidR="00D92C8B">
        <w:fldChar w:fldCharType="separate"/>
      </w:r>
      <w:r w:rsidR="003E4304">
        <w:rPr>
          <w:noProof/>
        </w:rPr>
        <w:t>(Tripsas, 2009: 452)</w:t>
      </w:r>
      <w:r w:rsidR="00D92C8B">
        <w:fldChar w:fldCharType="end"/>
      </w:r>
      <w:r>
        <w:t xml:space="preserve">. </w:t>
      </w:r>
      <w:r w:rsidRPr="00AD1FD8">
        <w:t>Arguably, in a servitization context</w:t>
      </w:r>
      <w:r>
        <w:t xml:space="preserve"> the </w:t>
      </w:r>
      <w:r w:rsidRPr="00AD1FD8">
        <w:t xml:space="preserve">risk of extended periods of identity ambiguity is particularly </w:t>
      </w:r>
      <w:r>
        <w:t xml:space="preserve">high as </w:t>
      </w:r>
      <w:r w:rsidRPr="00AD1FD8">
        <w:t xml:space="preserve">manufacturers </w:t>
      </w:r>
      <w:r>
        <w:t>normally not just pivot to a service model</w:t>
      </w:r>
      <w:r w:rsidR="002414A1">
        <w:t>,</w:t>
      </w:r>
      <w:r>
        <w:t xml:space="preserve"> but often seek to maintain </w:t>
      </w:r>
      <w:r w:rsidRPr="00AD1FD8">
        <w:t>their product</w:t>
      </w:r>
      <w:r>
        <w:t xml:space="preserve">-and service </w:t>
      </w:r>
      <w:r w:rsidRPr="00AD1FD8">
        <w:t>business</w:t>
      </w:r>
      <w:r w:rsidR="002F73EE">
        <w:t>es</w:t>
      </w:r>
      <w:r w:rsidRPr="00AD1FD8">
        <w:t xml:space="preserve"> </w:t>
      </w:r>
      <w:r>
        <w:t>in parallel</w:t>
      </w:r>
      <w:r w:rsidRPr="00AD1FD8">
        <w:t xml:space="preserve">. </w:t>
      </w:r>
    </w:p>
    <w:p w14:paraId="25329EED" w14:textId="77777777" w:rsidR="00930AA8" w:rsidRDefault="00930AA8" w:rsidP="00E247CD">
      <w:pPr>
        <w:pStyle w:val="Heading1"/>
      </w:pPr>
      <w:r>
        <w:lastRenderedPageBreak/>
        <w:t>CONTRIBUTIONS, LIMITATIONS</w:t>
      </w:r>
      <w:r w:rsidRPr="00C726A4">
        <w:t xml:space="preserve"> AND </w:t>
      </w:r>
      <w:r>
        <w:t>FUTURE RESEARCH</w:t>
      </w:r>
    </w:p>
    <w:p w14:paraId="2207C224" w14:textId="77777777" w:rsidR="00F76A10" w:rsidRPr="00233729" w:rsidRDefault="00F76A10" w:rsidP="00F76A10">
      <w:pPr>
        <w:pStyle w:val="Heading2"/>
        <w:jc w:val="both"/>
      </w:pPr>
      <w:bookmarkStart w:id="87" w:name="_Toc55834462"/>
      <w:r w:rsidRPr="00233729">
        <w:t>6.1. Theoretical contributions</w:t>
      </w:r>
    </w:p>
    <w:p w14:paraId="1EAFA2F7" w14:textId="65CA18A2" w:rsidR="00F76A10" w:rsidRPr="00233729" w:rsidRDefault="00F76A10" w:rsidP="00CD6658">
      <w:pPr>
        <w:spacing w:line="360" w:lineRule="auto"/>
        <w:jc w:val="both"/>
        <w:rPr>
          <w:rFonts w:ascii="Times New Roman" w:hAnsi="Times New Roman" w:cs="Times New Roman"/>
          <w:sz w:val="24"/>
          <w:szCs w:val="24"/>
        </w:rPr>
      </w:pPr>
      <w:r w:rsidRPr="00233729">
        <w:rPr>
          <w:rFonts w:ascii="Times New Roman" w:hAnsi="Times New Roman" w:cs="Times New Roman"/>
          <w:sz w:val="24"/>
          <w:szCs w:val="24"/>
        </w:rPr>
        <w:t>Our research findings and the development of the boundary conception of servitization provides multiple theoretical implications.</w:t>
      </w:r>
      <w:r>
        <w:rPr>
          <w:rFonts w:ascii="Times New Roman" w:hAnsi="Times New Roman" w:cs="Times New Roman"/>
          <w:sz w:val="24"/>
          <w:szCs w:val="24"/>
        </w:rPr>
        <w:t xml:space="preserve"> </w:t>
      </w:r>
      <w:commentRangeStart w:id="88"/>
      <w:r w:rsidRPr="00233729">
        <w:rPr>
          <w:rFonts w:ascii="Times New Roman" w:hAnsi="Times New Roman" w:cs="Times New Roman"/>
          <w:sz w:val="24"/>
          <w:szCs w:val="24"/>
        </w:rPr>
        <w:t xml:space="preserve">First, our study contributes to the servitization </w:t>
      </w:r>
      <w:r w:rsidR="00B41748">
        <w:rPr>
          <w:rFonts w:ascii="Times New Roman" w:hAnsi="Times New Roman" w:cs="Times New Roman"/>
          <w:sz w:val="24"/>
          <w:szCs w:val="24"/>
        </w:rPr>
        <w:t>research</w:t>
      </w:r>
      <w:r w:rsidRPr="00233729">
        <w:rPr>
          <w:rFonts w:ascii="Times New Roman" w:hAnsi="Times New Roman" w:cs="Times New Roman"/>
          <w:sz w:val="24"/>
          <w:szCs w:val="24"/>
        </w:rPr>
        <w:t xml:space="preserve"> by </w:t>
      </w:r>
      <w:r>
        <w:rPr>
          <w:rFonts w:ascii="Times New Roman" w:hAnsi="Times New Roman" w:cs="Times New Roman"/>
          <w:sz w:val="24"/>
          <w:szCs w:val="24"/>
        </w:rPr>
        <w:t>demonstrating</w:t>
      </w:r>
      <w:r w:rsidRPr="00233729">
        <w:rPr>
          <w:rFonts w:ascii="Times New Roman" w:hAnsi="Times New Roman" w:cs="Times New Roman"/>
          <w:sz w:val="24"/>
          <w:szCs w:val="24"/>
        </w:rPr>
        <w:t xml:space="preserve"> how </w:t>
      </w:r>
      <w:r w:rsidR="00B41748">
        <w:rPr>
          <w:rFonts w:ascii="Times New Roman" w:hAnsi="Times New Roman" w:cs="Times New Roman"/>
          <w:sz w:val="24"/>
          <w:szCs w:val="24"/>
        </w:rPr>
        <w:t>it</w:t>
      </w:r>
      <w:r w:rsidRPr="00233729">
        <w:rPr>
          <w:rFonts w:ascii="Times New Roman" w:hAnsi="Times New Roman" w:cs="Times New Roman"/>
          <w:sz w:val="24"/>
          <w:szCs w:val="24"/>
        </w:rPr>
        <w:t xml:space="preserve"> </w:t>
      </w:r>
      <w:r w:rsidRPr="00233729">
        <w:rPr>
          <w:rFonts w:ascii="Times New Roman" w:eastAsia="Times New Roman" w:hAnsi="Times New Roman" w:cs="Times New Roman"/>
          <w:sz w:val="24"/>
          <w:szCs w:val="24"/>
          <w:lang w:eastAsia="en-GB"/>
        </w:rPr>
        <w:t>disrupts the power, competency and identity boundaries of product-focused manufacturers</w:t>
      </w:r>
      <w:r w:rsidR="00D961F2">
        <w:rPr>
          <w:rFonts w:ascii="Times New Roman" w:eastAsia="Times New Roman" w:hAnsi="Times New Roman" w:cs="Times New Roman"/>
          <w:sz w:val="24"/>
          <w:szCs w:val="24"/>
          <w:lang w:eastAsia="en-GB"/>
        </w:rPr>
        <w:t>,</w:t>
      </w:r>
      <w:r w:rsidRPr="00233729">
        <w:rPr>
          <w:rFonts w:ascii="Times New Roman" w:eastAsia="Times New Roman" w:hAnsi="Times New Roman" w:cs="Times New Roman"/>
          <w:sz w:val="24"/>
          <w:szCs w:val="24"/>
          <w:lang w:eastAsia="en-GB"/>
        </w:rPr>
        <w:t xml:space="preserve"> hereby </w:t>
      </w:r>
      <w:r w:rsidRPr="00233729">
        <w:rPr>
          <w:rFonts w:ascii="Times New Roman" w:hAnsi="Times New Roman" w:cs="Times New Roman"/>
          <w:sz w:val="24"/>
          <w:szCs w:val="24"/>
        </w:rPr>
        <w:t>advancing our understanding of the substantial change servitization creates</w:t>
      </w:r>
      <w:r w:rsidRPr="00233729">
        <w:rPr>
          <w:rFonts w:ascii="Times New Roman" w:eastAsia="Times New Roman" w:hAnsi="Times New Roman" w:cs="Times New Roman"/>
          <w:sz w:val="24"/>
          <w:szCs w:val="24"/>
          <w:lang w:eastAsia="en-GB"/>
        </w:rPr>
        <w:t xml:space="preserve"> </w:t>
      </w:r>
      <w:r w:rsidR="008F11C2" w:rsidRPr="00233729">
        <w:rPr>
          <w:rFonts w:ascii="Times New Roman" w:eastAsia="Times New Roman" w:hAnsi="Times New Roman" w:cs="Times New Roman"/>
          <w:bCs/>
          <w:sz w:val="24"/>
          <w:szCs w:val="24"/>
          <w:lang w:eastAsia="en-GB"/>
        </w:rPr>
        <w:fldChar w:fldCharType="begin"/>
      </w:r>
      <w:r w:rsidR="00F36548">
        <w:rPr>
          <w:rFonts w:ascii="Times New Roman" w:eastAsia="Times New Roman" w:hAnsi="Times New Roman" w:cs="Times New Roman"/>
          <w:bCs/>
          <w:sz w:val="24"/>
          <w:szCs w:val="24"/>
          <w:lang w:eastAsia="en-GB"/>
        </w:rPr>
        <w:instrText xml:space="preserve"> ADDIN EN.CITE &lt;EndNote&gt;&lt;Cite&gt;&lt;Author&gt;Baines&lt;/Author&gt;&lt;Year&gt;2017&lt;/Year&gt;&lt;RecNum&gt;515&lt;/RecNum&gt;&lt;DisplayText&gt;(Baines et al., 2017)&lt;/DisplayText&gt;&lt;record&gt;&lt;rec-number&gt;515&lt;/rec-number&gt;&lt;foreign-keys&gt;&lt;key app="EN" db-id="wwddewsswdrrfkewdv6vdtw22ewvtrdt9e0p" timestamp="1593677412"&gt;515&lt;/key&gt;&lt;/foreign-keys&gt;&lt;ref-type name="Journal Article"&gt;17&lt;/ref-type&gt;&lt;contributors&gt;&lt;authors&gt;&lt;author&gt;Baines, Tim&lt;/author&gt;&lt;author&gt;Ziaee Bigdeli, Ali &lt;/author&gt;&lt;author&gt;Bustinza, Oscar F&lt;/author&gt;&lt;author&gt;Shi, Victor Guang&lt;/author&gt;&lt;author&gt;Baldwin, James&lt;/author&gt;&lt;author&gt;Ridgway, Keith&lt;/author&gt;&lt;/authors&gt;&lt;/contributors&gt;&lt;titles&gt;&lt;title&gt;Servitization: revisiting the state-of-the-art and research priorities&lt;/title&gt;&lt;secondary-title&gt;International Journal of Operations &amp;amp; Production Management&lt;/secondary-title&gt;&lt;/titles&gt;&lt;periodical&gt;&lt;full-title&gt;International Journal of Operations &amp;amp; Production Management&lt;/full-title&gt;&lt;/periodical&gt;&lt;dates&gt;&lt;year&gt;2017&lt;/year&gt;&lt;/dates&gt;&lt;isbn&gt;0144-3577&lt;/isbn&gt;&lt;urls&gt;&lt;/urls&gt;&lt;/record&gt;&lt;/Cite&gt;&lt;/EndNote&gt;</w:instrText>
      </w:r>
      <w:r w:rsidR="008F11C2" w:rsidRPr="00233729">
        <w:rPr>
          <w:rFonts w:ascii="Times New Roman" w:eastAsia="Times New Roman" w:hAnsi="Times New Roman" w:cs="Times New Roman"/>
          <w:bCs/>
          <w:sz w:val="24"/>
          <w:szCs w:val="24"/>
          <w:lang w:eastAsia="en-GB"/>
        </w:rPr>
        <w:fldChar w:fldCharType="separate"/>
      </w:r>
      <w:r w:rsidR="00F36548">
        <w:rPr>
          <w:rFonts w:ascii="Times New Roman" w:eastAsia="Times New Roman" w:hAnsi="Times New Roman" w:cs="Times New Roman"/>
          <w:bCs/>
          <w:noProof/>
          <w:sz w:val="24"/>
          <w:szCs w:val="24"/>
          <w:lang w:eastAsia="en-GB"/>
        </w:rPr>
        <w:t>(Baines et al., 2017)</w:t>
      </w:r>
      <w:r w:rsidR="008F11C2" w:rsidRPr="00233729">
        <w:rPr>
          <w:rFonts w:ascii="Times New Roman" w:eastAsia="Times New Roman" w:hAnsi="Times New Roman" w:cs="Times New Roman"/>
          <w:bCs/>
          <w:sz w:val="24"/>
          <w:szCs w:val="24"/>
          <w:lang w:eastAsia="en-GB"/>
        </w:rPr>
        <w:fldChar w:fldCharType="end"/>
      </w:r>
      <w:r w:rsidRPr="00233729">
        <w:rPr>
          <w:rFonts w:ascii="Times New Roman" w:eastAsia="Times New Roman" w:hAnsi="Times New Roman" w:cs="Times New Roman"/>
          <w:sz w:val="24"/>
          <w:szCs w:val="24"/>
          <w:lang w:eastAsia="en-GB"/>
        </w:rPr>
        <w:t xml:space="preserve">. </w:t>
      </w:r>
      <w:r w:rsidR="00A21EC3" w:rsidRPr="00B41748">
        <w:rPr>
          <w:rFonts w:ascii="Times New Roman" w:eastAsia="Times New Roman" w:hAnsi="Times New Roman" w:cs="Times New Roman"/>
          <w:sz w:val="24"/>
          <w:szCs w:val="24"/>
          <w:lang w:eastAsia="en-GB"/>
        </w:rPr>
        <w:t>In particular,</w:t>
      </w:r>
      <w:r w:rsidRPr="00233729">
        <w:rPr>
          <w:rFonts w:ascii="Times New Roman" w:hAnsi="Times New Roman" w:cs="Times New Roman"/>
          <w:sz w:val="24"/>
          <w:szCs w:val="24"/>
        </w:rPr>
        <w:t xml:space="preserve"> our integration of the boundary perspectives into the servitization context helps to</w:t>
      </w:r>
      <w:r w:rsidR="00D961F2">
        <w:rPr>
          <w:rFonts w:ascii="Times New Roman" w:hAnsi="Times New Roman" w:cs="Times New Roman"/>
          <w:sz w:val="24"/>
          <w:szCs w:val="24"/>
        </w:rPr>
        <w:t>:</w:t>
      </w:r>
      <w:r>
        <w:rPr>
          <w:rFonts w:ascii="Times New Roman" w:hAnsi="Times New Roman" w:cs="Times New Roman"/>
          <w:sz w:val="24"/>
          <w:szCs w:val="24"/>
        </w:rPr>
        <w:t xml:space="preserve"> (a) </w:t>
      </w:r>
      <w:r w:rsidRPr="00233729">
        <w:rPr>
          <w:rFonts w:ascii="Times New Roman" w:hAnsi="Times New Roman" w:cs="Times New Roman"/>
          <w:sz w:val="24"/>
          <w:szCs w:val="24"/>
        </w:rPr>
        <w:t xml:space="preserve">rationalise the servitization challenges the </w:t>
      </w:r>
      <w:r>
        <w:rPr>
          <w:rFonts w:ascii="Times New Roman" w:hAnsi="Times New Roman" w:cs="Times New Roman"/>
          <w:sz w:val="24"/>
          <w:szCs w:val="24"/>
        </w:rPr>
        <w:t xml:space="preserve">extant </w:t>
      </w:r>
      <w:r w:rsidRPr="00233729">
        <w:rPr>
          <w:rFonts w:ascii="Times New Roman" w:hAnsi="Times New Roman" w:cs="Times New Roman"/>
          <w:sz w:val="24"/>
          <w:szCs w:val="24"/>
        </w:rPr>
        <w:t>literature describes and ground</w:t>
      </w:r>
      <w:r w:rsidR="00341316">
        <w:rPr>
          <w:rFonts w:ascii="Times New Roman" w:hAnsi="Times New Roman" w:cs="Times New Roman"/>
          <w:sz w:val="24"/>
          <w:szCs w:val="24"/>
        </w:rPr>
        <w:t xml:space="preserve"> them in the wider theory base </w:t>
      </w:r>
      <w:r w:rsidRPr="00233729">
        <w:rPr>
          <w:rFonts w:ascii="Times New Roman" w:hAnsi="Times New Roman" w:cs="Times New Roman"/>
          <w:sz w:val="24"/>
          <w:szCs w:val="24"/>
        </w:rPr>
        <w:t>i.e., resource dependenc</w:t>
      </w:r>
      <w:r>
        <w:rPr>
          <w:rFonts w:ascii="Times New Roman" w:hAnsi="Times New Roman" w:cs="Times New Roman"/>
          <w:sz w:val="24"/>
          <w:szCs w:val="24"/>
        </w:rPr>
        <w:t>e view</w:t>
      </w:r>
      <w:r w:rsidRPr="00233729">
        <w:rPr>
          <w:rFonts w:ascii="Times New Roman" w:hAnsi="Times New Roman" w:cs="Times New Roman"/>
          <w:sz w:val="24"/>
          <w:szCs w:val="24"/>
        </w:rPr>
        <w:t xml:space="preserve"> </w:t>
      </w:r>
      <w:r w:rsidR="008F11C2">
        <w:rPr>
          <w:rFonts w:asciiTheme="majorBidi" w:hAnsiTheme="majorBidi" w:cstheme="majorBidi"/>
          <w:sz w:val="24"/>
          <w:szCs w:val="24"/>
        </w:rPr>
        <w:fldChar w:fldCharType="begin"/>
      </w:r>
      <w:r w:rsidR="00CD6658">
        <w:rPr>
          <w:rFonts w:asciiTheme="majorBidi" w:hAnsiTheme="majorBidi" w:cstheme="majorBidi"/>
          <w:sz w:val="24"/>
          <w:szCs w:val="24"/>
        </w:rPr>
        <w:instrText xml:space="preserve"> ADDIN EN.CITE &lt;EndNote&gt;&lt;Cite&gt;&lt;Author&gt;Pfeffer&lt;/Author&gt;&lt;Year&gt;2003&lt;/Year&gt;&lt;RecNum&gt;1560&lt;/RecNum&gt;&lt;IDText&gt;The external control of organizations: A resource dependence perspective&lt;/IDText&gt;&lt;DisplayText&gt;(Pfeffer and Salancik, 2003)&lt;/DisplayText&gt;&lt;record&gt;&lt;rec-number&gt;1560&lt;/rec-number&gt;&lt;foreign-keys&gt;&lt;key app="EN" db-id="w5wwedtv0tftsiesxvkp00frxtxtrazssvww" timestamp="1582552491" guid="cf7ff2e9-9081-4324-b585-e55a9b3be3d3"&gt;1560&lt;/key&gt;&lt;/foreign-keys&gt;&lt;ref-type name="Book"&gt;6&lt;/ref-type&gt;&lt;contributors&gt;&lt;authors&gt;&lt;author&gt;Pfeffer, Jeffrey&lt;/author&gt;&lt;author&gt;Salancik, Gerald&lt;/author&gt;&lt;/authors&gt;&lt;/contributors&gt;&lt;titles&gt;&lt;title&gt;The external control of organizations: A resource dependence perspective&lt;/title&gt;&lt;/titles&gt;&lt;dates&gt;&lt;year&gt;2003&lt;/year&gt;&lt;/dates&gt;&lt;publisher&gt;Stanford University Press&lt;/publisher&gt;&lt;isbn&gt;080474789X&lt;/isbn&gt;&lt;urls&gt;&lt;/urls&gt;&lt;/record&gt;&lt;/Cite&gt;&lt;/EndNote&gt;</w:instrText>
      </w:r>
      <w:r w:rsidR="008F11C2">
        <w:rPr>
          <w:rFonts w:asciiTheme="majorBidi" w:hAnsiTheme="majorBidi" w:cstheme="majorBidi"/>
          <w:sz w:val="24"/>
          <w:szCs w:val="24"/>
        </w:rPr>
        <w:fldChar w:fldCharType="separate"/>
      </w:r>
      <w:r w:rsidR="00CD6658">
        <w:rPr>
          <w:rFonts w:asciiTheme="majorBidi" w:hAnsiTheme="majorBidi" w:cstheme="majorBidi"/>
          <w:noProof/>
          <w:sz w:val="24"/>
          <w:szCs w:val="24"/>
        </w:rPr>
        <w:t>(Pfeffer and Salancik, 2003)</w:t>
      </w:r>
      <w:r w:rsidR="008F11C2">
        <w:rPr>
          <w:rFonts w:asciiTheme="majorBidi" w:hAnsiTheme="majorBidi" w:cstheme="majorBidi"/>
          <w:sz w:val="24"/>
          <w:szCs w:val="24"/>
        </w:rPr>
        <w:fldChar w:fldCharType="end"/>
      </w:r>
      <w:r w:rsidRPr="00233729">
        <w:rPr>
          <w:rFonts w:ascii="Times New Roman" w:hAnsi="Times New Roman" w:cs="Times New Roman"/>
          <w:sz w:val="24"/>
          <w:szCs w:val="24"/>
        </w:rPr>
        <w:t xml:space="preserve">, resource-based view </w:t>
      </w:r>
      <w:r w:rsidR="008F11C2">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&lt;EndNote&gt;&lt;Cite&gt;&lt;Author&gt;Penrose&lt;/Author&gt;&lt;Year&gt;1959&lt;/Year&gt;&lt;RecNum&gt;1604&lt;/RecNum&gt;&lt;IDText&gt;The Theory of the Growth of the Firm&lt;/IDText&gt;&lt;DisplayText&gt;(Penrose, 1959)&lt;/DisplayText&gt;&lt;record&gt;&lt;rec-number&gt;1604&lt;/rec-number&gt;&lt;foreign-keys&gt;&lt;key app="EN" db-id="w5wwedtv0tftsiesxvkp00frxtxtrazssvww" timestamp="1607441861" guid="e98bbecd-7a6f-40e8-bb40-1e6be4004c5c"&gt;1604&lt;/key&gt;&lt;/foreign-keys&gt;&lt;ref-type name="Book"&gt;6&lt;/ref-type&gt;&lt;contributors&gt;&lt;authors&gt;&lt;author&gt;Penrose, Edith&lt;/author&gt;&lt;/authors&gt;&lt;/contributors&gt;&lt;titles&gt;&lt;title&gt;The Theory of the Growth of the Firm&lt;/title&gt;&lt;/titles&gt;&lt;dates&gt;&lt;year&gt;1959&lt;/year&gt;&lt;/dates&gt;&lt;publisher&gt;Oxford university press&lt;/publisher&gt;&lt;isbn&gt;0199573840&lt;/isbn&gt;&lt;urls&gt;&lt;/urls&gt;&lt;/record&gt;&lt;/Cite&gt;&lt;/EndNote&gt;</w:instrText>
      </w:r>
      <w:r w:rsidR="008F11C2">
        <w:rPr>
          <w:rFonts w:asciiTheme="majorBidi" w:hAnsiTheme="majorBidi" w:cstheme="majorBidi"/>
          <w:sz w:val="24"/>
          <w:szCs w:val="24"/>
        </w:rPr>
        <w:fldChar w:fldCharType="separate"/>
      </w:r>
      <w:r>
        <w:rPr>
          <w:rFonts w:asciiTheme="majorBidi" w:hAnsiTheme="majorBidi" w:cstheme="majorBidi"/>
          <w:noProof/>
          <w:sz w:val="24"/>
          <w:szCs w:val="24"/>
        </w:rPr>
        <w:t>(Penrose, 1959)</w:t>
      </w:r>
      <w:r w:rsidR="008F11C2">
        <w:rPr>
          <w:rFonts w:asciiTheme="majorBidi" w:hAnsiTheme="majorBidi" w:cstheme="majorBidi"/>
          <w:sz w:val="24"/>
          <w:szCs w:val="24"/>
        </w:rPr>
        <w:fldChar w:fldCharType="end"/>
      </w:r>
      <w:r w:rsidR="00D961F2">
        <w:rPr>
          <w:rFonts w:asciiTheme="majorBidi" w:hAnsiTheme="majorBidi" w:cstheme="majorBidi"/>
          <w:sz w:val="24"/>
          <w:szCs w:val="24"/>
        </w:rPr>
        <w:t>,</w:t>
      </w:r>
      <w:r w:rsidRPr="00233729">
        <w:rPr>
          <w:rFonts w:ascii="Times New Roman" w:hAnsi="Times New Roman" w:cs="Times New Roman"/>
          <w:sz w:val="24"/>
          <w:szCs w:val="24"/>
        </w:rPr>
        <w:t xml:space="preserve"> and </w:t>
      </w:r>
      <w:r>
        <w:rPr>
          <w:rFonts w:asciiTheme="majorBidi" w:hAnsiTheme="majorBidi" w:cstheme="majorBidi"/>
          <w:sz w:val="24"/>
          <w:szCs w:val="24"/>
        </w:rPr>
        <w:t xml:space="preserve">organisational identity perspective </w:t>
      </w:r>
      <w:r w:rsidR="008F11C2">
        <w:rPr>
          <w:rFonts w:asciiTheme="majorBidi" w:hAnsiTheme="majorBidi" w:cstheme="majorBidi"/>
          <w:sz w:val="24"/>
          <w:szCs w:val="24"/>
        </w:rPr>
        <w:fldChar w:fldCharType="begin"/>
      </w:r>
      <w:r>
        <w:rPr>
          <w:rFonts w:asciiTheme="majorBidi" w:hAnsiTheme="majorBidi" w:cstheme="majorBidi"/>
          <w:sz w:val="24"/>
          <w:szCs w:val="24"/>
        </w:rPr>
        <w:instrText xml:space="preserve"> ADDIN EN.CITE &lt;EndNote&gt;&lt;Cite&gt;&lt;Author&gt;Albert&lt;/Author&gt;&lt;Year&gt;2004&lt;/Year&gt;&lt;RecNum&gt;1606&lt;/RecNum&gt;&lt;IDText&gt;Organizational identity&lt;/IDText&gt;&lt;DisplayText&gt;(Albert and Whetten, 2004)&lt;/DisplayText&gt;&lt;record&gt;&lt;rec-number&gt;1606&lt;/rec-number&gt;&lt;foreign-keys&gt;&lt;key app="EN" db-id="w5wwedtv0tftsiesxvkp00frxtxtrazssvww" timestamp="1607441861" guid="8c5b48f5-0d66-46b9-b435-3d53778bc6ff"&gt;1606&lt;/key&gt;&lt;/foreign-keys&gt;&lt;ref-type name="Journal Article"&gt;17&lt;/ref-type&gt;&lt;contributors&gt;&lt;authors&gt;&lt;author&gt;Albert, Stuart&lt;/author&gt;&lt;author&gt;Whetten, David A&lt;/author&gt;&lt;/authors&gt;&lt;/contributors&gt;&lt;titles&gt;&lt;title&gt;Organizational identity&lt;/title&gt;&lt;secondary-title&gt;Organizational identity: A reader&lt;/secondary-title&gt;&lt;/titles&gt;&lt;periodical&gt;&lt;full-title&gt;Organizational identity: A reader&lt;/full-title&gt;&lt;/periodical&gt;&lt;pages&gt;89-118&lt;/pages&gt;&lt;dates&gt;&lt;year&gt;2004&lt;/year&gt;&lt;/dates&gt;&lt;urls&gt;&lt;/urls&gt;&lt;/record&gt;&lt;/Cite&gt;&lt;/EndNote&gt;</w:instrText>
      </w:r>
      <w:r w:rsidR="008F11C2">
        <w:rPr>
          <w:rFonts w:asciiTheme="majorBidi" w:hAnsiTheme="majorBidi" w:cstheme="majorBidi"/>
          <w:sz w:val="24"/>
          <w:szCs w:val="24"/>
        </w:rPr>
        <w:fldChar w:fldCharType="separate"/>
      </w:r>
      <w:r>
        <w:rPr>
          <w:rFonts w:asciiTheme="majorBidi" w:hAnsiTheme="majorBidi" w:cstheme="majorBidi"/>
          <w:noProof/>
          <w:sz w:val="24"/>
          <w:szCs w:val="24"/>
        </w:rPr>
        <w:t>(Albert and Whetten, 2004)</w:t>
      </w:r>
      <w:r w:rsidR="008F11C2">
        <w:rPr>
          <w:rFonts w:asciiTheme="majorBidi" w:hAnsiTheme="majorBidi" w:cstheme="majorBidi"/>
          <w:sz w:val="24"/>
          <w:szCs w:val="24"/>
        </w:rPr>
        <w:fldChar w:fldCharType="end"/>
      </w:r>
      <w:r w:rsidR="00D961F2">
        <w:rPr>
          <w:rFonts w:ascii="Times New Roman" w:hAnsi="Times New Roman" w:cs="Times New Roman"/>
          <w:sz w:val="24"/>
          <w:szCs w:val="24"/>
        </w:rPr>
        <w:t>;</w:t>
      </w:r>
      <w:r w:rsidRPr="00233729">
        <w:rPr>
          <w:rFonts w:ascii="Times New Roman" w:hAnsi="Times New Roman" w:cs="Times New Roman"/>
          <w:sz w:val="24"/>
          <w:szCs w:val="24"/>
        </w:rPr>
        <w:t xml:space="preserve"> and </w:t>
      </w:r>
      <w:r>
        <w:rPr>
          <w:rFonts w:ascii="Times New Roman" w:hAnsi="Times New Roman" w:cs="Times New Roman"/>
          <w:sz w:val="24"/>
          <w:szCs w:val="24"/>
        </w:rPr>
        <w:t xml:space="preserve">(b) develop </w:t>
      </w:r>
      <w:r w:rsidRPr="00233729">
        <w:rPr>
          <w:rFonts w:ascii="Times New Roman" w:hAnsi="Times New Roman" w:cs="Times New Roman"/>
          <w:sz w:val="24"/>
          <w:szCs w:val="24"/>
        </w:rPr>
        <w:t>a unified outlook that enables future research to consolidate a diverse range of findings into an integrative body of research.</w:t>
      </w:r>
      <w:commentRangeEnd w:id="88"/>
      <w:r w:rsidR="001E6E34">
        <w:rPr>
          <w:rStyle w:val="CommentReference"/>
        </w:rPr>
        <w:commentReference w:id="88"/>
      </w:r>
    </w:p>
    <w:p w14:paraId="530BA6EF" w14:textId="044817AE" w:rsidR="00F76A10" w:rsidRDefault="00F76A10" w:rsidP="00A82609">
      <w:pPr>
        <w:spacing w:line="360" w:lineRule="auto"/>
        <w:jc w:val="both"/>
        <w:rPr>
          <w:rFonts w:ascii="Times New Roman" w:hAnsi="Times New Roman" w:cs="Times New Roman"/>
          <w:sz w:val="24"/>
          <w:szCs w:val="24"/>
        </w:rPr>
      </w:pPr>
      <w:r w:rsidRPr="00233729">
        <w:rPr>
          <w:rFonts w:ascii="Times New Roman" w:hAnsi="Times New Roman" w:cs="Times New Roman"/>
          <w:sz w:val="24"/>
          <w:szCs w:val="24"/>
        </w:rPr>
        <w:t>Second, our study also contributes to the established boundary literature by considering internal and external boundaries within one study. While boundary studies generally focus either on</w:t>
      </w:r>
      <w:r>
        <w:rPr>
          <w:rFonts w:ascii="Times New Roman" w:hAnsi="Times New Roman" w:cs="Times New Roman"/>
          <w:sz w:val="24"/>
          <w:szCs w:val="24"/>
        </w:rPr>
        <w:t xml:space="preserve"> the</w:t>
      </w:r>
      <w:r w:rsidRPr="00233729">
        <w:rPr>
          <w:rFonts w:ascii="Times New Roman" w:hAnsi="Times New Roman" w:cs="Times New Roman"/>
          <w:sz w:val="24"/>
          <w:szCs w:val="24"/>
        </w:rPr>
        <w:t xml:space="preserve"> organisations</w:t>
      </w:r>
      <w:r>
        <w:rPr>
          <w:rFonts w:ascii="Times New Roman" w:hAnsi="Times New Roman" w:cs="Times New Roman"/>
          <w:sz w:val="24"/>
          <w:szCs w:val="24"/>
        </w:rPr>
        <w:t>’</w:t>
      </w:r>
      <w:r w:rsidRPr="00233729">
        <w:rPr>
          <w:rFonts w:ascii="Times New Roman" w:hAnsi="Times New Roman" w:cs="Times New Roman"/>
          <w:sz w:val="24"/>
          <w:szCs w:val="24"/>
        </w:rPr>
        <w:t xml:space="preserve"> internal </w:t>
      </w:r>
      <w:r w:rsidR="008F11C2" w:rsidRPr="00233729">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&lt;EndNote&gt;&lt;Cite&gt;&lt;Author&gt;Majchrzak&lt;/Author&gt;&lt;Year&gt;2012&lt;/Year&gt;&lt;RecNum&gt;520&lt;/RecNum&gt;&lt;DisplayText&gt;(Majchrzak et al., 2012, Edmondson and Harvey, 2018)&lt;/DisplayText&gt;&lt;record&gt;&lt;rec-number&gt;520&lt;/rec-number&gt;&lt;foreign-keys&gt;&lt;key app="EN" db-id="wwddewsswdrrfkewdv6vdtw22ewvtrdt9e0p" timestamp="1594035806"&gt;520&lt;/key&gt;&lt;/foreign-keys&gt;&lt;ref-type name="Journal Article"&gt;17&lt;/ref-type&gt;&lt;contributors&gt;&lt;authors&gt;&lt;author&gt;Majchrzak, Ann&lt;/author&gt;&lt;author&gt;More, Philip HB&lt;/author&gt;&lt;author&gt;Faraj, Samer&lt;/author&gt;&lt;/authors&gt;&lt;/contributors&gt;&lt;titles&gt;&lt;title&gt;Transcending knowledge differences in cross-functional teams&lt;/title&gt;&lt;secondary-title&gt;Organization Science&lt;/secondary-title&gt;&lt;/titles&gt;&lt;periodical&gt;&lt;full-title&gt;Organization Science&lt;/full-title&gt;&lt;/periodical&gt;&lt;pages&gt;951-970&lt;/pages&gt;&lt;volume&gt;23&lt;/volume&gt;&lt;number&gt;4&lt;/number&gt;&lt;dates&gt;&lt;year&gt;2012&lt;/year&gt;&lt;/dates&gt;&lt;isbn&gt;1047-7039&lt;/isbn&gt;&lt;urls&gt;&lt;/urls&gt;&lt;/record&gt;&lt;/Cite&gt;&lt;Cite&gt;&lt;Author&gt;Edmondson&lt;/Author&gt;&lt;Year&gt;2018&lt;/Year&gt;&lt;RecNum&gt;475&lt;/RecNum&gt;&lt;record&gt;&lt;rec-number&gt;475&lt;/rec-number&gt;&lt;foreign-keys&gt;&lt;key app="EN" db-id="wwddewsswdrrfkewdv6vdtw22ewvtrdt9e0p" timestamp="1587743031"&gt;475&lt;/key&gt;&lt;/foreign-keys&gt;&lt;ref-type name="Journal Article"&gt;17&lt;/ref-type&gt;&lt;contributors&gt;&lt;authors&gt;&lt;author&gt;Edmondson, Amy C&lt;/author&gt;&lt;author&gt;Harvey, Jean-François&lt;/author&gt;&lt;/authors&gt;&lt;/contributors&gt;&lt;titles&gt;&lt;title&gt;Cross-boundary teaming for innovation: Integrating research on teams and knowledge in organizations&lt;/title&gt;&lt;secondary-title&gt;Human Resource Management Review&lt;/secondary-title&gt;&lt;/titles&gt;&lt;periodical&gt;&lt;full-title&gt;Human Resource Management Review&lt;/full-title&gt;&lt;/periodical&gt;&lt;pages&gt;347-360&lt;/pages&gt;&lt;volume&gt;28&lt;/volume&gt;&lt;number&gt;4&lt;/number&gt;&lt;dates&gt;&lt;year&gt;2018&lt;/year&gt;&lt;/dates&gt;&lt;isbn&gt;1053-4822&lt;/isbn&gt;&lt;urls&gt;&lt;/urls&gt;&lt;/record&gt;&lt;/Cite&gt;&lt;/EndNote&gt;</w:instrText>
      </w:r>
      <w:r w:rsidR="008F11C2" w:rsidRPr="00233729">
        <w:rPr>
          <w:rFonts w:ascii="Times New Roman" w:hAnsi="Times New Roman" w:cs="Times New Roman"/>
          <w:sz w:val="24"/>
          <w:szCs w:val="24"/>
        </w:rPr>
        <w:fldChar w:fldCharType="separate"/>
      </w:r>
      <w:r w:rsidR="00F36548">
        <w:rPr>
          <w:rFonts w:ascii="Times New Roman" w:hAnsi="Times New Roman" w:cs="Times New Roman"/>
          <w:noProof/>
          <w:sz w:val="24"/>
          <w:szCs w:val="24"/>
        </w:rPr>
        <w:t>(Majchrzak et al., 2012, Edmondson and Harvey, 2018)</w:t>
      </w:r>
      <w:r w:rsidR="008F11C2" w:rsidRPr="00233729">
        <w:rPr>
          <w:rFonts w:ascii="Times New Roman" w:hAnsi="Times New Roman" w:cs="Times New Roman"/>
          <w:sz w:val="24"/>
          <w:szCs w:val="24"/>
        </w:rPr>
        <w:fldChar w:fldCharType="end"/>
      </w:r>
      <w:r w:rsidRPr="00233729">
        <w:rPr>
          <w:rFonts w:ascii="Times New Roman" w:hAnsi="Times New Roman" w:cs="Times New Roman"/>
          <w:sz w:val="24"/>
          <w:szCs w:val="24"/>
        </w:rPr>
        <w:t xml:space="preserve"> or external boundaries </w:t>
      </w:r>
      <w:r w:rsidR="008F11C2" w:rsidRPr="00233729">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&lt;EndNote&gt;&lt;Cite&gt;&lt;Author&gt;Rosenkopf&lt;/Author&gt;&lt;Year&gt;2001&lt;/Year&gt;&lt;RecNum&gt;522&lt;/RecNum&gt;&lt;DisplayText&gt;(Rosenkopf and Nerkar, 2001, Santos and Eisenhardt, 2009)&lt;/DisplayText&gt;&lt;record&gt;&lt;rec-number&gt;522&lt;/rec-number&gt;&lt;foreign-keys&gt;&lt;key app="EN" db-id="wwddewsswdrrfkewdv6vdtw22ewvtrdt9e0p" timestamp="1594035931"&gt;522&lt;/key&gt;&lt;/foreign-keys&gt;&lt;ref-type name="Journal Article"&gt;17&lt;/ref-type&gt;&lt;contributors&gt;&lt;authors&gt;&lt;author&gt;Rosenkopf, Lori&lt;/author&gt;&lt;author&gt;Nerkar, Atul&lt;/author&gt;&lt;/authors&gt;&lt;/contributors&gt;&lt;titles&gt;&lt;title&gt;Beyond local search: boundary‐spanning, exploration, and impact in the optical disk industry&lt;/title&gt;&lt;secondary-title&gt;Strategic management journal&lt;/secondary-title&gt;&lt;/titles&gt;&lt;periodical&gt;&lt;full-title&gt;Strategic Management Journal&lt;/full-title&gt;&lt;/periodical&gt;&lt;pages&gt;287-306&lt;/pages&gt;&lt;volume&gt;22&lt;/volume&gt;&lt;number&gt;4&lt;/number&gt;&lt;dates&gt;&lt;year&gt;2001&lt;/year&gt;&lt;/dates&gt;&lt;isbn&gt;0143-2095&lt;/isbn&gt;&lt;urls&gt;&lt;/urls&gt;&lt;/record&gt;&lt;/Cite&gt;&lt;Cite&gt;&lt;Author&gt;Santos&lt;/Author&gt;&lt;Year&gt;2009&lt;/Year&gt;&lt;RecNum&gt;521&lt;/RecNum&gt;&lt;record&gt;&lt;rec-number&gt;521&lt;/rec-number&gt;&lt;foreign-keys&gt;&lt;key app="EN" db-id="wwddewsswdrrfkewdv6vdtw22ewvtrdt9e0p" timestamp="1594035888"&gt;521&lt;/key&gt;&lt;/foreign-keys&gt;&lt;ref-type name="Journal Article"&gt;17&lt;/ref-type&gt;&lt;contributors&gt;&lt;authors&gt;&lt;author&gt;Santos, Filipe M&lt;/author&gt;&lt;author&gt;Eisenhardt, Kathleen M&lt;/author&gt;&lt;/authors&gt;&lt;/contributors&gt;&lt;titles&gt;&lt;title&gt;Constructing markets and shaping boundaries: Entrepreneurial power in nascent fields&lt;/title&gt;&lt;secondary-title&gt;Academy of Management Journal&lt;/secondary-title&gt;&lt;/titles&gt;&lt;periodical&gt;&lt;full-title&gt;Academy of Management Journal&lt;/full-title&gt;&lt;/periodical&gt;&lt;pages&gt;643-671&lt;/pages&gt;&lt;volume&gt;52&lt;/volume&gt;&lt;number&gt;4&lt;/number&gt;&lt;dates&gt;&lt;year&gt;2009&lt;/year&gt;&lt;/dates&gt;&lt;isbn&gt;0001-4273&lt;/isbn&gt;&lt;urls&gt;&lt;/urls&gt;&lt;/record&gt;&lt;/Cite&gt;&lt;/EndNote&gt;</w:instrText>
      </w:r>
      <w:r w:rsidR="008F11C2" w:rsidRPr="00233729">
        <w:rPr>
          <w:rFonts w:ascii="Times New Roman" w:hAnsi="Times New Roman" w:cs="Times New Roman"/>
          <w:sz w:val="24"/>
          <w:szCs w:val="24"/>
        </w:rPr>
        <w:fldChar w:fldCharType="separate"/>
      </w:r>
      <w:r w:rsidR="00F36548">
        <w:rPr>
          <w:rFonts w:ascii="Times New Roman" w:hAnsi="Times New Roman" w:cs="Times New Roman"/>
          <w:noProof/>
          <w:sz w:val="24"/>
          <w:szCs w:val="24"/>
        </w:rPr>
        <w:t>(Rosenkopf and Nerkar, 2001, Santos and Eisenhardt, 2009)</w:t>
      </w:r>
      <w:r w:rsidR="008F11C2" w:rsidRPr="00233729">
        <w:rPr>
          <w:rFonts w:ascii="Times New Roman" w:hAnsi="Times New Roman" w:cs="Times New Roman"/>
          <w:sz w:val="24"/>
          <w:szCs w:val="24"/>
        </w:rPr>
        <w:fldChar w:fldCharType="end"/>
      </w:r>
      <w:r w:rsidR="00445554">
        <w:rPr>
          <w:rFonts w:ascii="Times New Roman" w:hAnsi="Times New Roman" w:cs="Times New Roman"/>
          <w:sz w:val="24"/>
          <w:szCs w:val="24"/>
        </w:rPr>
        <w:t>,</w:t>
      </w:r>
      <w:r w:rsidRPr="00233729">
        <w:rPr>
          <w:rFonts w:ascii="Times New Roman" w:hAnsi="Times New Roman" w:cs="Times New Roman"/>
          <w:sz w:val="24"/>
          <w:szCs w:val="24"/>
        </w:rPr>
        <w:t xml:space="preserve"> we see value in integrating </w:t>
      </w:r>
      <w:r>
        <w:rPr>
          <w:rFonts w:ascii="Times New Roman" w:hAnsi="Times New Roman" w:cs="Times New Roman"/>
          <w:sz w:val="24"/>
          <w:szCs w:val="24"/>
        </w:rPr>
        <w:t xml:space="preserve">the analysis of </w:t>
      </w:r>
      <w:r w:rsidRPr="00233729">
        <w:rPr>
          <w:rFonts w:ascii="Times New Roman" w:hAnsi="Times New Roman" w:cs="Times New Roman"/>
          <w:sz w:val="24"/>
          <w:szCs w:val="24"/>
        </w:rPr>
        <w:t xml:space="preserve">these two boundary </w:t>
      </w:r>
      <w:r>
        <w:rPr>
          <w:rFonts w:ascii="Times New Roman" w:hAnsi="Times New Roman" w:cs="Times New Roman"/>
          <w:sz w:val="24"/>
          <w:szCs w:val="24"/>
        </w:rPr>
        <w:t>types</w:t>
      </w:r>
      <w:r w:rsidRPr="00233729">
        <w:rPr>
          <w:rFonts w:ascii="Times New Roman" w:hAnsi="Times New Roman" w:cs="Times New Roman"/>
          <w:sz w:val="24"/>
          <w:szCs w:val="24"/>
        </w:rPr>
        <w:t xml:space="preserve"> to </w:t>
      </w:r>
      <w:r>
        <w:rPr>
          <w:rFonts w:ascii="Times New Roman" w:hAnsi="Times New Roman" w:cs="Times New Roman"/>
          <w:sz w:val="24"/>
          <w:szCs w:val="24"/>
        </w:rPr>
        <w:t xml:space="preserve">enable </w:t>
      </w:r>
      <w:r w:rsidRPr="00233729">
        <w:rPr>
          <w:rFonts w:ascii="Times New Roman" w:hAnsi="Times New Roman" w:cs="Times New Roman"/>
          <w:sz w:val="24"/>
          <w:szCs w:val="24"/>
        </w:rPr>
        <w:t>theori</w:t>
      </w:r>
      <w:r>
        <w:rPr>
          <w:rFonts w:ascii="Times New Roman" w:hAnsi="Times New Roman" w:cs="Times New Roman"/>
          <w:sz w:val="24"/>
          <w:szCs w:val="24"/>
        </w:rPr>
        <w:t>sation</w:t>
      </w:r>
      <w:r w:rsidRPr="00233729">
        <w:rPr>
          <w:rFonts w:ascii="Times New Roman" w:hAnsi="Times New Roman" w:cs="Times New Roman"/>
          <w:sz w:val="24"/>
          <w:szCs w:val="24"/>
        </w:rPr>
        <w:t xml:space="preserve"> on their commonalities (</w:t>
      </w:r>
      <w:r>
        <w:rPr>
          <w:rFonts w:ascii="Times New Roman" w:hAnsi="Times New Roman" w:cs="Times New Roman"/>
          <w:sz w:val="24"/>
          <w:szCs w:val="24"/>
        </w:rPr>
        <w:t xml:space="preserve">see Section 5.1, </w:t>
      </w:r>
      <w:r w:rsidRPr="00233729">
        <w:rPr>
          <w:rFonts w:ascii="Times New Roman" w:hAnsi="Times New Roman" w:cs="Times New Roman"/>
          <w:sz w:val="24"/>
          <w:szCs w:val="24"/>
        </w:rPr>
        <w:t xml:space="preserve">power boundary discussion) or interdependencies (see </w:t>
      </w:r>
      <w:r>
        <w:rPr>
          <w:rFonts w:ascii="Times New Roman" w:hAnsi="Times New Roman" w:cs="Times New Roman"/>
          <w:sz w:val="24"/>
          <w:szCs w:val="24"/>
        </w:rPr>
        <w:t xml:space="preserve">Section 5.3, </w:t>
      </w:r>
      <w:r w:rsidRPr="00233729">
        <w:rPr>
          <w:rFonts w:ascii="Times New Roman" w:hAnsi="Times New Roman" w:cs="Times New Roman"/>
          <w:sz w:val="24"/>
          <w:szCs w:val="24"/>
        </w:rPr>
        <w:t xml:space="preserve">identity boundary discussion). </w:t>
      </w:r>
      <w:r>
        <w:rPr>
          <w:rFonts w:ascii="Times New Roman" w:hAnsi="Times New Roman" w:cs="Times New Roman"/>
          <w:sz w:val="24"/>
          <w:szCs w:val="24"/>
        </w:rPr>
        <w:t>In addition</w:t>
      </w:r>
      <w:r w:rsidRPr="00233729">
        <w:rPr>
          <w:rFonts w:ascii="Times New Roman" w:hAnsi="Times New Roman" w:cs="Times New Roman"/>
          <w:sz w:val="24"/>
          <w:szCs w:val="24"/>
        </w:rPr>
        <w:t>, within the current context of out/in-sourcing,</w:t>
      </w:r>
      <w:r>
        <w:rPr>
          <w:rFonts w:ascii="Times New Roman" w:hAnsi="Times New Roman" w:cs="Times New Roman"/>
          <w:sz w:val="24"/>
          <w:szCs w:val="24"/>
        </w:rPr>
        <w:t xml:space="preserve"> and</w:t>
      </w:r>
      <w:r w:rsidRPr="00233729">
        <w:rPr>
          <w:rFonts w:ascii="Times New Roman" w:hAnsi="Times New Roman" w:cs="Times New Roman"/>
          <w:sz w:val="24"/>
          <w:szCs w:val="24"/>
        </w:rPr>
        <w:t xml:space="preserve"> mergers </w:t>
      </w:r>
      <w:r>
        <w:rPr>
          <w:rFonts w:ascii="Times New Roman" w:hAnsi="Times New Roman" w:cs="Times New Roman"/>
          <w:sz w:val="24"/>
          <w:szCs w:val="24"/>
        </w:rPr>
        <w:t>and</w:t>
      </w:r>
      <w:r w:rsidRPr="00233729">
        <w:rPr>
          <w:rFonts w:ascii="Times New Roman" w:hAnsi="Times New Roman" w:cs="Times New Roman"/>
          <w:sz w:val="24"/>
          <w:szCs w:val="24"/>
        </w:rPr>
        <w:t xml:space="preserve"> acquisitions, the distinction between internal and external boundaries is of an increasingly temporary nature and a matter of perspective </w:t>
      </w:r>
      <w:r w:rsidR="008F11C2" w:rsidRPr="00233729">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&lt;EndNote&gt;&lt;Cite&gt;&lt;Author&gt;Baldwin&lt;/Author&gt;&lt;Year&gt;2008&lt;/Year&gt;&lt;RecNum&gt;523&lt;/RecNum&gt;&lt;DisplayText&gt;(Baldwin, 2008, Ferraro and O’Mahony, 2012)&lt;/DisplayText&gt;&lt;record&gt;&lt;rec-number&gt;523&lt;/rec-number&gt;&lt;foreign-keys&gt;&lt;key app="EN" db-id="wwddewsswdrrfkewdv6vdtw22ewvtrdt9e0p" timestamp="1594036007"&gt;523&lt;/key&gt;&lt;/foreign-keys&gt;&lt;ref-type name="Journal Article"&gt;17&lt;/ref-type&gt;&lt;contributors&gt;&lt;authors&gt;&lt;author&gt;Baldwin, Carliss Y&lt;/author&gt;&lt;/authors&gt;&lt;/contributors&gt;&lt;titles&gt;&lt;title&gt;Where do transactions come from? Modularity, transactions, and the boundaries of firms&lt;/title&gt;&lt;secondary-title&gt;Industrial and corporate change&lt;/secondary-title&gt;&lt;/titles&gt;&lt;periodical&gt;&lt;full-title&gt;Industrial and corporate change&lt;/full-title&gt;&lt;/periodical&gt;&lt;pages&gt;155-195&lt;/pages&gt;&lt;volume&gt;17&lt;/volume&gt;&lt;number&gt;1&lt;/number&gt;&lt;dates&gt;&lt;year&gt;2008&lt;/year&gt;&lt;/dates&gt;&lt;isbn&gt;1464-3650&lt;/isbn&gt;&lt;urls&gt;&lt;/urls&gt;&lt;/record&gt;&lt;/Cite&gt;&lt;Cite&gt;&lt;Author&gt;Ferraro&lt;/Author&gt;&lt;Year&gt;2012&lt;/Year&gt;&lt;RecNum&gt;524&lt;/RecNum&gt;&lt;record&gt;&lt;rec-number&gt;524&lt;/rec-number&gt;&lt;foreign-keys&gt;&lt;key app="EN" db-id="wwddewsswdrrfkewdv6vdtw22ewvtrdt9e0p" timestamp="1594036032"&gt;524&lt;/key&gt;&lt;/foreign-keys&gt;&lt;ref-type name="Journal Article"&gt;17&lt;/ref-type&gt;&lt;contributors&gt;&lt;authors&gt;&lt;author&gt;Ferraro, Fabrizio&lt;/author&gt;&lt;author&gt;O’Mahony, Siobhán&lt;/author&gt;&lt;/authors&gt;&lt;/contributors&gt;&lt;titles&gt;&lt;title&gt;Managing the boundaries of an “open” project&lt;/title&gt;&lt;secondary-title&gt;The emergence of organizations and markets&lt;/secondary-title&gt;&lt;/titles&gt;&lt;periodical&gt;&lt;full-title&gt;The emergence of organizations and markets&lt;/full-title&gt;&lt;/periodical&gt;&lt;pages&gt;545-565&lt;/pages&gt;&lt;dates&gt;&lt;year&gt;2012&lt;/year&gt;&lt;/dates&gt;&lt;urls&gt;&lt;/urls&gt;&lt;/record&gt;&lt;/Cite&gt;&lt;/EndNote&gt;</w:instrText>
      </w:r>
      <w:r w:rsidR="008F11C2" w:rsidRPr="00233729">
        <w:rPr>
          <w:rFonts w:ascii="Times New Roman" w:hAnsi="Times New Roman" w:cs="Times New Roman"/>
          <w:sz w:val="24"/>
          <w:szCs w:val="24"/>
        </w:rPr>
        <w:fldChar w:fldCharType="separate"/>
      </w:r>
      <w:r w:rsidR="00F36548">
        <w:rPr>
          <w:rFonts w:ascii="Times New Roman" w:hAnsi="Times New Roman" w:cs="Times New Roman"/>
          <w:noProof/>
          <w:sz w:val="24"/>
          <w:szCs w:val="24"/>
        </w:rPr>
        <w:t>(Baldwin, 2008, Ferraro and O’Mahony, 2012)</w:t>
      </w:r>
      <w:r w:rsidR="008F11C2" w:rsidRPr="00233729">
        <w:rPr>
          <w:rFonts w:ascii="Times New Roman" w:hAnsi="Times New Roman" w:cs="Times New Roman"/>
          <w:sz w:val="24"/>
          <w:szCs w:val="24"/>
        </w:rPr>
        <w:fldChar w:fldCharType="end"/>
      </w:r>
      <w:r w:rsidRPr="00233729">
        <w:rPr>
          <w:rFonts w:ascii="Times New Roman" w:hAnsi="Times New Roman" w:cs="Times New Roman"/>
          <w:sz w:val="24"/>
          <w:szCs w:val="24"/>
        </w:rPr>
        <w:t xml:space="preserve">. As the underlying theories are applied within and across organisations, we </w:t>
      </w:r>
      <w:r w:rsidR="002F73EE">
        <w:rPr>
          <w:rFonts w:ascii="Times New Roman" w:hAnsi="Times New Roman" w:cs="Times New Roman"/>
          <w:sz w:val="24"/>
          <w:szCs w:val="24"/>
        </w:rPr>
        <w:t>established</w:t>
      </w:r>
      <w:r w:rsidRPr="00233729">
        <w:rPr>
          <w:rFonts w:ascii="Times New Roman" w:hAnsi="Times New Roman" w:cs="Times New Roman"/>
          <w:sz w:val="24"/>
          <w:szCs w:val="24"/>
        </w:rPr>
        <w:t xml:space="preserve"> substantial opportunities to consider both </w:t>
      </w:r>
      <w:r>
        <w:rPr>
          <w:rFonts w:ascii="Times New Roman" w:hAnsi="Times New Roman" w:cs="Times New Roman"/>
          <w:sz w:val="24"/>
          <w:szCs w:val="24"/>
        </w:rPr>
        <w:t xml:space="preserve">types </w:t>
      </w:r>
      <w:r w:rsidRPr="00233729">
        <w:rPr>
          <w:rFonts w:ascii="Times New Roman" w:hAnsi="Times New Roman" w:cs="Times New Roman"/>
          <w:sz w:val="24"/>
          <w:szCs w:val="24"/>
        </w:rPr>
        <w:t xml:space="preserve">together. </w:t>
      </w:r>
    </w:p>
    <w:p w14:paraId="01100A6D" w14:textId="3C1B8E5E" w:rsidR="00F76A10" w:rsidRPr="00233729" w:rsidRDefault="00F76A10" w:rsidP="00A82609">
      <w:pPr>
        <w:spacing w:line="360" w:lineRule="auto"/>
        <w:jc w:val="both"/>
        <w:rPr>
          <w:rFonts w:ascii="Times New Roman" w:hAnsi="Times New Roman" w:cs="Times New Roman"/>
          <w:sz w:val="24"/>
          <w:szCs w:val="24"/>
        </w:rPr>
      </w:pPr>
      <w:r w:rsidRPr="00233729">
        <w:rPr>
          <w:rFonts w:ascii="Times New Roman" w:hAnsi="Times New Roman" w:cs="Times New Roman"/>
          <w:sz w:val="24"/>
          <w:szCs w:val="24"/>
        </w:rPr>
        <w:t xml:space="preserve">Third, we contribute to the understanding of </w:t>
      </w:r>
      <w:r>
        <w:rPr>
          <w:rFonts w:ascii="Times New Roman" w:hAnsi="Times New Roman" w:cs="Times New Roman"/>
          <w:sz w:val="24"/>
          <w:szCs w:val="24"/>
        </w:rPr>
        <w:t xml:space="preserve">organisational </w:t>
      </w:r>
      <w:r w:rsidRPr="00233729">
        <w:rPr>
          <w:rFonts w:ascii="Times New Roman" w:hAnsi="Times New Roman" w:cs="Times New Roman"/>
          <w:sz w:val="24"/>
          <w:szCs w:val="24"/>
        </w:rPr>
        <w:t xml:space="preserve">boundaries by showing how they are </w:t>
      </w:r>
      <w:r>
        <w:rPr>
          <w:rFonts w:ascii="Times New Roman" w:hAnsi="Times New Roman" w:cs="Times New Roman"/>
          <w:sz w:val="24"/>
          <w:szCs w:val="24"/>
        </w:rPr>
        <w:t xml:space="preserve">disrupted </w:t>
      </w:r>
      <w:r w:rsidRPr="00233729">
        <w:rPr>
          <w:rFonts w:ascii="Times New Roman" w:hAnsi="Times New Roman" w:cs="Times New Roman"/>
          <w:sz w:val="24"/>
          <w:szCs w:val="24"/>
        </w:rPr>
        <w:t>by an organisation-wide change initiative</w:t>
      </w:r>
      <w:r w:rsidR="00445554">
        <w:rPr>
          <w:rFonts w:ascii="Times New Roman" w:hAnsi="Times New Roman" w:cs="Times New Roman"/>
          <w:sz w:val="24"/>
          <w:szCs w:val="24"/>
        </w:rPr>
        <w:t>,</w:t>
      </w:r>
      <w:r w:rsidRPr="00233729">
        <w:rPr>
          <w:rFonts w:ascii="Times New Roman" w:hAnsi="Times New Roman" w:cs="Times New Roman"/>
          <w:sz w:val="24"/>
          <w:szCs w:val="24"/>
        </w:rPr>
        <w:t xml:space="preserve"> such as servitization. The wider literature often </w:t>
      </w:r>
      <w:r>
        <w:rPr>
          <w:rFonts w:ascii="Times New Roman" w:hAnsi="Times New Roman" w:cs="Times New Roman"/>
          <w:sz w:val="24"/>
          <w:szCs w:val="24"/>
        </w:rPr>
        <w:t>conceptualises</w:t>
      </w:r>
      <w:r w:rsidRPr="00233729">
        <w:rPr>
          <w:rFonts w:ascii="Times New Roman" w:hAnsi="Times New Roman" w:cs="Times New Roman"/>
          <w:sz w:val="24"/>
          <w:szCs w:val="24"/>
        </w:rPr>
        <w:t xml:space="preserve"> boundaries as firmly set and stable demarcations which interrupt information flows and limit shared understanding </w:t>
      </w:r>
      <w:r w:rsidR="008F11C2" w:rsidRPr="00233729">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&lt;EndNote&gt;&lt;Cite&gt;&lt;Author&gt;Langley&lt;/Author&gt;&lt;Year&gt;2019&lt;/Year&gt;&lt;RecNum&gt;525&lt;/RecNum&gt;&lt;DisplayText&gt;(Langley et al., 2019)&lt;/DisplayText&gt;&lt;record&gt;&lt;rec-number&gt;525&lt;/rec-number&gt;&lt;foreign-keys&gt;&lt;key app="EN" db-id="wwddewsswdrrfkewdv6vdtw22ewvtrdt9e0p" timestamp="1594036095"&gt;525&lt;/key&gt;&lt;/foreign-keys&gt;&lt;ref-type name="Journal Article"&gt;17&lt;/ref-type&gt;&lt;contributors&gt;&lt;authors&gt;&lt;author&gt;Langley, Ann&lt;/author&gt;&lt;author&gt;Lindberg, Kajsa&lt;/author&gt;&lt;author&gt;Mørk, Bjørn Erik&lt;/author&gt;&lt;author&gt;Nicolini, Davide&lt;/author&gt;&lt;author&gt;Raviola, Elena&lt;/author&gt;&lt;author&gt;Walter, Lars&lt;/author&gt;&lt;/authors&gt;&lt;/contributors&gt;&lt;titles&gt;&lt;title&gt;Boundary work among groups, occupations, and organizations: From cartography to process&lt;/title&gt;&lt;secondary-title&gt;Academy of Management Annals&lt;/secondary-title&gt;&lt;/titles&gt;&lt;periodical&gt;&lt;full-title&gt;Academy of Management Annals&lt;/full-title&gt;&lt;/periodical&gt;&lt;pages&gt;704-736&lt;/pages&gt;&lt;volume&gt;13&lt;/volume&gt;&lt;number&gt;2&lt;/number&gt;&lt;dates&gt;&lt;year&gt;2019&lt;/year&gt;&lt;/dates&gt;&lt;isbn&gt;1941-6520&lt;/isbn&gt;&lt;urls&gt;&lt;/urls&gt;&lt;/record&gt;&lt;/Cite&gt;&lt;/EndNote&gt;</w:instrText>
      </w:r>
      <w:r w:rsidR="008F11C2" w:rsidRPr="00233729">
        <w:rPr>
          <w:rFonts w:ascii="Times New Roman" w:hAnsi="Times New Roman" w:cs="Times New Roman"/>
          <w:sz w:val="24"/>
          <w:szCs w:val="24"/>
        </w:rPr>
        <w:fldChar w:fldCharType="separate"/>
      </w:r>
      <w:r w:rsidRPr="00233729">
        <w:rPr>
          <w:rFonts w:ascii="Times New Roman" w:hAnsi="Times New Roman" w:cs="Times New Roman"/>
          <w:noProof/>
          <w:sz w:val="24"/>
          <w:szCs w:val="24"/>
        </w:rPr>
        <w:t>(Langley et al., 2019)</w:t>
      </w:r>
      <w:r w:rsidR="008F11C2" w:rsidRPr="00233729">
        <w:rPr>
          <w:rFonts w:ascii="Times New Roman" w:hAnsi="Times New Roman" w:cs="Times New Roman"/>
          <w:sz w:val="24"/>
          <w:szCs w:val="24"/>
        </w:rPr>
        <w:fldChar w:fldCharType="end"/>
      </w:r>
      <w:r w:rsidR="00445554">
        <w:rPr>
          <w:rFonts w:ascii="Times New Roman" w:hAnsi="Times New Roman" w:cs="Times New Roman"/>
          <w:sz w:val="24"/>
          <w:szCs w:val="24"/>
        </w:rPr>
        <w:t>,</w:t>
      </w:r>
      <w:r w:rsidRPr="00233729">
        <w:rPr>
          <w:rFonts w:ascii="Times New Roman" w:hAnsi="Times New Roman" w:cs="Times New Roman"/>
          <w:sz w:val="24"/>
          <w:szCs w:val="24"/>
        </w:rPr>
        <w:t xml:space="preserve"> with </w:t>
      </w:r>
      <w:r>
        <w:rPr>
          <w:rFonts w:ascii="Times New Roman" w:hAnsi="Times New Roman" w:cs="Times New Roman"/>
          <w:sz w:val="24"/>
          <w:szCs w:val="24"/>
        </w:rPr>
        <w:t xml:space="preserve">corresponding </w:t>
      </w:r>
      <w:r w:rsidRPr="00233729">
        <w:rPr>
          <w:rFonts w:ascii="Times New Roman" w:hAnsi="Times New Roman" w:cs="Times New Roman"/>
          <w:sz w:val="24"/>
          <w:szCs w:val="24"/>
        </w:rPr>
        <w:t>studies focusing on boundar</w:t>
      </w:r>
      <w:r>
        <w:rPr>
          <w:rFonts w:ascii="Times New Roman" w:hAnsi="Times New Roman" w:cs="Times New Roman"/>
          <w:sz w:val="24"/>
          <w:szCs w:val="24"/>
        </w:rPr>
        <w:t>y</w:t>
      </w:r>
      <w:r w:rsidRPr="00233729">
        <w:rPr>
          <w:rFonts w:ascii="Times New Roman" w:hAnsi="Times New Roman" w:cs="Times New Roman"/>
          <w:sz w:val="24"/>
          <w:szCs w:val="24"/>
        </w:rPr>
        <w:t xml:space="preserve"> bridging (e.g. boundary spanning) </w:t>
      </w:r>
      <w:r w:rsidR="008F11C2" w:rsidRPr="00233729">
        <w:rPr>
          <w:rFonts w:ascii="Times New Roman" w:hAnsi="Times New Roman" w:cs="Times New Roman"/>
          <w:sz w:val="24"/>
          <w:szCs w:val="24"/>
        </w:rPr>
        <w:fldChar w:fldCharType="begin"/>
      </w:r>
      <w:r w:rsidR="00F36548">
        <w:rPr>
          <w:rFonts w:ascii="Times New Roman" w:hAnsi="Times New Roman" w:cs="Times New Roman"/>
          <w:sz w:val="24"/>
          <w:szCs w:val="24"/>
        </w:rPr>
        <w:instrText xml:space="preserve"> ADDIN EN.CITE &lt;EndNote&gt;&lt;Cite&gt;&lt;Author&gt;Birkinshaw&lt;/Author&gt;&lt;Year&gt;2017&lt;/Year&gt;&lt;RecNum&gt;528&lt;/RecNum&gt;&lt;DisplayText&gt;(Birkinshaw et al., 2017, Kaplan et al., 2017)&lt;/DisplayText&gt;&lt;record&gt;&lt;rec-number&gt;528&lt;/rec-number&gt;&lt;foreign-keys&gt;&lt;key app="EN" db-id="wwddewsswdrrfkewdv6vdtw22ewvtrdt9e0p" timestamp="1594036235"&gt;528&lt;/key&gt;&lt;/foreign-keys&gt;&lt;ref-type name="Journal Article"&gt;17&lt;/ref-type&gt;&lt;contributors&gt;&lt;authors&gt;&lt;author&gt;Birkinshaw, Julian&lt;/author&gt;&lt;author&gt;Ambos, Tina C&lt;/author&gt;&lt;author&gt;Bouquet, Cyril&lt;/author&gt;&lt;/authors&gt;&lt;/contributors&gt;&lt;titles&gt;&lt;title&gt;Boundary spanning activities of corporate HQ executives insights from a longitudinal study&lt;/title&gt;&lt;secondary-title&gt;Journal of Management Studies&lt;/secondary-title&gt;&lt;/titles&gt;&lt;periodical&gt;&lt;full-title&gt;Journal of Management Studies&lt;/full-title&gt;&lt;/periodical&gt;&lt;pages&gt;422-454&lt;/pages&gt;&lt;volume&gt;54&lt;/volume&gt;&lt;number&gt;4&lt;/number&gt;&lt;dates&gt;&lt;year&gt;2017&lt;/year&gt;&lt;/dates&gt;&lt;isbn&gt;0022-2380&lt;/isbn&gt;&lt;urls&gt;&lt;/urls&gt;&lt;/record&gt;&lt;/Cite&gt;&lt;Cite&gt;&lt;Author&gt;Kaplan&lt;/Author&gt;&lt;Year&gt;2017&lt;/Year&gt;&lt;RecNum&gt;535&lt;/RecNum&gt;&lt;record&gt;&lt;rec-number&gt;535&lt;/rec-number&gt;&lt;foreign-keys&gt;&lt;key app="EN" db-id="wwddewsswdrrfkewdv6vdtw22ewvtrdt9e0p" timestamp="1594813503"&gt;535&lt;/key&gt;&lt;/foreign-keys&gt;&lt;ref-type name="Journal Article"&gt;17&lt;/ref-type&gt;&lt;contributors&gt;&lt;authors&gt;&lt;author&gt;Kaplan, Sarah&lt;/author&gt;&lt;author&gt;Milde, Jonathan&lt;/author&gt;&lt;author&gt;Cowan, Ruth Schwartz&lt;/author&gt;&lt;/authors&gt;&lt;/contributors&gt;&lt;titles&gt;&lt;title&gt;Symbiont practices in boundary spanning: Bridging the cognitive and political divides in interdisciplinary research&lt;/title&gt;&lt;secondary-title&gt;Academy of Management Journal&lt;/secondary-title&gt;&lt;/titles&gt;&lt;periodical&gt;&lt;full-title&gt;Academy of Management Journal&lt;/full-title&gt;&lt;/periodical&gt;&lt;pages&gt;1387-1414&lt;/pages&gt;&lt;volume&gt;60&lt;/volume&gt;&lt;number&gt;4&lt;/number&gt;&lt;dates&gt;&lt;year&gt;2017&lt;/year&gt;&lt;/dates&gt;&lt;isbn&gt;0001-4273&lt;/isbn&gt;&lt;urls&gt;&lt;/urls&gt;&lt;/record&gt;&lt;/Cite&gt;&lt;/EndNote&gt;</w:instrText>
      </w:r>
      <w:r w:rsidR="008F11C2" w:rsidRPr="00233729">
        <w:rPr>
          <w:rFonts w:ascii="Times New Roman" w:hAnsi="Times New Roman" w:cs="Times New Roman"/>
          <w:sz w:val="24"/>
          <w:szCs w:val="24"/>
        </w:rPr>
        <w:fldChar w:fldCharType="separate"/>
      </w:r>
      <w:r w:rsidR="00F36548">
        <w:rPr>
          <w:rFonts w:ascii="Times New Roman" w:hAnsi="Times New Roman" w:cs="Times New Roman"/>
          <w:noProof/>
          <w:sz w:val="24"/>
          <w:szCs w:val="24"/>
        </w:rPr>
        <w:t>(Birkinshaw et al., 2017, Kaplan et al., 2017)</w:t>
      </w:r>
      <w:r w:rsidR="008F11C2" w:rsidRPr="00233729">
        <w:rPr>
          <w:rFonts w:ascii="Times New Roman" w:hAnsi="Times New Roman" w:cs="Times New Roman"/>
          <w:sz w:val="24"/>
          <w:szCs w:val="24"/>
        </w:rPr>
        <w:fldChar w:fldCharType="end"/>
      </w:r>
      <w:r w:rsidRPr="00233729">
        <w:rPr>
          <w:rFonts w:ascii="Times New Roman" w:hAnsi="Times New Roman" w:cs="Times New Roman"/>
          <w:sz w:val="24"/>
          <w:szCs w:val="24"/>
        </w:rPr>
        <w:t xml:space="preserve"> instead of boundar</w:t>
      </w:r>
      <w:r>
        <w:rPr>
          <w:rFonts w:ascii="Times New Roman" w:hAnsi="Times New Roman" w:cs="Times New Roman"/>
          <w:sz w:val="24"/>
          <w:szCs w:val="24"/>
        </w:rPr>
        <w:t>y</w:t>
      </w:r>
      <w:r w:rsidRPr="00233729">
        <w:rPr>
          <w:rFonts w:ascii="Times New Roman" w:hAnsi="Times New Roman" w:cs="Times New Roman"/>
          <w:sz w:val="24"/>
          <w:szCs w:val="24"/>
        </w:rPr>
        <w:t xml:space="preserve"> adjustment </w:t>
      </w:r>
      <w:r w:rsidR="008F11C2" w:rsidRPr="00233729">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&lt;EndNote&gt;&lt;Cite&gt;&lt;Author&gt;Langley&lt;/Author&gt;&lt;Year&gt;2019&lt;/Year&gt;&lt;RecNum&gt;525&lt;/RecNum&gt;&lt;DisplayText&gt;(Langley et al., 2019)&lt;/DisplayText&gt;&lt;record&gt;&lt;rec-number&gt;525&lt;/rec-number&gt;&lt;foreign-keys&gt;&lt;key app="EN" db-id="wwddewsswdrrfkewdv6vdtw22ewvtrdt9e0p" timestamp="1594036095"&gt;525&lt;/key&gt;&lt;/foreign-keys&gt;&lt;ref-type name="Journal Article"&gt;17&lt;/ref-type&gt;&lt;contributors&gt;&lt;authors&gt;&lt;author&gt;Langley, Ann&lt;/author&gt;&lt;author&gt;Lindberg, Kajsa&lt;/author&gt;&lt;author&gt;Mørk, Bjørn Erik&lt;/author&gt;&lt;author&gt;Nicolini, Davide&lt;/author&gt;&lt;author&gt;Raviola, Elena&lt;/author&gt;&lt;author&gt;Walter, Lars&lt;/author&gt;&lt;/authors&gt;&lt;/contributors&gt;&lt;titles&gt;&lt;title&gt;Boundary work among groups, occupations, and organizations: From cartography to process&lt;/title&gt;&lt;secondary-title&gt;Academy of Management Annals&lt;/secondary-title&gt;&lt;/titles&gt;&lt;periodical&gt;&lt;full-title&gt;Academy of Management Annals&lt;/full-title&gt;&lt;/periodical&gt;&lt;pages&gt;704-736&lt;/pages&gt;&lt;volume&gt;13&lt;/volume&gt;&lt;number&gt;2&lt;/number&gt;&lt;dates&gt;&lt;year&gt;2019&lt;/year&gt;&lt;/dates&gt;&lt;isbn&gt;1941-6520&lt;/isbn&gt;&lt;urls&gt;&lt;/urls&gt;&lt;/record&gt;&lt;/Cite&gt;&lt;/EndNote&gt;</w:instrText>
      </w:r>
      <w:r w:rsidR="008F11C2" w:rsidRPr="00233729">
        <w:rPr>
          <w:rFonts w:ascii="Times New Roman" w:hAnsi="Times New Roman" w:cs="Times New Roman"/>
          <w:sz w:val="24"/>
          <w:szCs w:val="24"/>
        </w:rPr>
        <w:fldChar w:fldCharType="separate"/>
      </w:r>
      <w:r w:rsidRPr="00233729">
        <w:rPr>
          <w:rFonts w:ascii="Times New Roman" w:hAnsi="Times New Roman" w:cs="Times New Roman"/>
          <w:noProof/>
          <w:sz w:val="24"/>
          <w:szCs w:val="24"/>
        </w:rPr>
        <w:t>(Langley et al., 2019)</w:t>
      </w:r>
      <w:r w:rsidR="008F11C2" w:rsidRPr="00233729">
        <w:rPr>
          <w:rFonts w:ascii="Times New Roman" w:hAnsi="Times New Roman" w:cs="Times New Roman"/>
          <w:sz w:val="24"/>
          <w:szCs w:val="24"/>
        </w:rPr>
        <w:fldChar w:fldCharType="end"/>
      </w:r>
      <w:r w:rsidRPr="00233729">
        <w:rPr>
          <w:rFonts w:ascii="Times New Roman" w:hAnsi="Times New Roman" w:cs="Times New Roman"/>
          <w:sz w:val="24"/>
          <w:szCs w:val="24"/>
        </w:rPr>
        <w:t xml:space="preserve">. We </w:t>
      </w:r>
      <w:r>
        <w:rPr>
          <w:rFonts w:ascii="Times New Roman" w:hAnsi="Times New Roman" w:cs="Times New Roman"/>
          <w:sz w:val="24"/>
          <w:szCs w:val="24"/>
        </w:rPr>
        <w:t>demonstrate</w:t>
      </w:r>
      <w:r w:rsidRPr="00233729">
        <w:rPr>
          <w:rFonts w:ascii="Times New Roman" w:hAnsi="Times New Roman" w:cs="Times New Roman"/>
          <w:sz w:val="24"/>
          <w:szCs w:val="24"/>
        </w:rPr>
        <w:t xml:space="preserve"> how a strategic initiative </w:t>
      </w:r>
      <w:r>
        <w:rPr>
          <w:rFonts w:ascii="Times New Roman" w:hAnsi="Times New Roman" w:cs="Times New Roman"/>
          <w:sz w:val="24"/>
          <w:szCs w:val="24"/>
        </w:rPr>
        <w:t>affects</w:t>
      </w:r>
      <w:r w:rsidRPr="00233729">
        <w:rPr>
          <w:rFonts w:ascii="Times New Roman" w:hAnsi="Times New Roman" w:cs="Times New Roman"/>
          <w:sz w:val="24"/>
          <w:szCs w:val="24"/>
        </w:rPr>
        <w:t xml:space="preserve"> these boundaries and turn</w:t>
      </w:r>
      <w:r>
        <w:rPr>
          <w:rFonts w:ascii="Times New Roman" w:hAnsi="Times New Roman" w:cs="Times New Roman"/>
          <w:sz w:val="24"/>
          <w:szCs w:val="24"/>
        </w:rPr>
        <w:t>s</w:t>
      </w:r>
      <w:r w:rsidRPr="00233729">
        <w:rPr>
          <w:rFonts w:ascii="Times New Roman" w:hAnsi="Times New Roman" w:cs="Times New Roman"/>
          <w:sz w:val="24"/>
          <w:szCs w:val="24"/>
        </w:rPr>
        <w:t xml:space="preserve"> them from settled demarcations </w:t>
      </w:r>
      <w:r w:rsidRPr="00233729">
        <w:rPr>
          <w:rFonts w:ascii="Times New Roman" w:hAnsi="Times New Roman" w:cs="Times New Roman"/>
          <w:sz w:val="24"/>
          <w:szCs w:val="24"/>
        </w:rPr>
        <w:lastRenderedPageBreak/>
        <w:t>which actors interact and collaborate across</w:t>
      </w:r>
      <w:r>
        <w:rPr>
          <w:rFonts w:ascii="Times New Roman" w:hAnsi="Times New Roman" w:cs="Times New Roman"/>
          <w:sz w:val="24"/>
          <w:szCs w:val="24"/>
        </w:rPr>
        <w:t>,</w:t>
      </w:r>
      <w:r w:rsidRPr="00233729">
        <w:rPr>
          <w:rFonts w:ascii="Times New Roman" w:hAnsi="Times New Roman" w:cs="Times New Roman"/>
          <w:sz w:val="24"/>
          <w:szCs w:val="24"/>
        </w:rPr>
        <w:t xml:space="preserve"> into unsettled contended areas, which call for managerial interventions </w:t>
      </w:r>
      <w:r>
        <w:rPr>
          <w:rFonts w:ascii="Times New Roman" w:hAnsi="Times New Roman" w:cs="Times New Roman"/>
          <w:sz w:val="24"/>
          <w:szCs w:val="24"/>
        </w:rPr>
        <w:t>to adjust them</w:t>
      </w:r>
      <w:r w:rsidRPr="00233729">
        <w:rPr>
          <w:rFonts w:ascii="Times New Roman" w:hAnsi="Times New Roman" w:cs="Times New Roman"/>
          <w:sz w:val="24"/>
          <w:szCs w:val="24"/>
        </w:rPr>
        <w:t>.</w:t>
      </w:r>
    </w:p>
    <w:p w14:paraId="5F6CA4C7" w14:textId="77777777" w:rsidR="00F76A10" w:rsidRPr="00233729" w:rsidRDefault="00F76A10" w:rsidP="00F76A10">
      <w:pPr>
        <w:pStyle w:val="Heading2"/>
        <w:jc w:val="both"/>
      </w:pPr>
      <w:commentRangeStart w:id="89"/>
      <w:r w:rsidRPr="00233729">
        <w:t xml:space="preserve">6.2 Managerial </w:t>
      </w:r>
      <w:bookmarkEnd w:id="87"/>
      <w:r w:rsidRPr="00233729">
        <w:t>contribution</w:t>
      </w:r>
      <w:commentRangeEnd w:id="89"/>
      <w:r w:rsidR="001E6E34">
        <w:rPr>
          <w:rStyle w:val="CommentReference"/>
          <w:rFonts w:asciiTheme="minorHAnsi" w:eastAsiaTheme="minorHAnsi" w:hAnsiTheme="minorHAnsi" w:cstheme="minorBidi"/>
          <w:b w:val="0"/>
          <w:bCs w:val="0"/>
        </w:rPr>
        <w:commentReference w:id="89"/>
      </w:r>
    </w:p>
    <w:p w14:paraId="65FA5470" w14:textId="48DB759C" w:rsidR="00F76A10" w:rsidRPr="00233729" w:rsidRDefault="00F76A10" w:rsidP="00F76A10">
      <w:pPr>
        <w:spacing w:line="360" w:lineRule="auto"/>
        <w:jc w:val="both"/>
        <w:rPr>
          <w:rFonts w:ascii="Times New Roman" w:hAnsi="Times New Roman" w:cs="Times New Roman"/>
          <w:sz w:val="24"/>
          <w:szCs w:val="24"/>
        </w:rPr>
      </w:pPr>
      <w:r w:rsidRPr="00233729">
        <w:rPr>
          <w:rFonts w:ascii="Times New Roman" w:hAnsi="Times New Roman" w:cs="Times New Roman"/>
          <w:sz w:val="24"/>
          <w:szCs w:val="24"/>
        </w:rPr>
        <w:t xml:space="preserve">By drawing on the experiences of a diverse range of manufacturers, this study not only provides a framework to identify and assess how servitization </w:t>
      </w:r>
      <w:r w:rsidR="00197A3A">
        <w:rPr>
          <w:rFonts w:ascii="Times New Roman" w:hAnsi="Times New Roman" w:cs="Times New Roman"/>
          <w:sz w:val="24"/>
          <w:szCs w:val="24"/>
        </w:rPr>
        <w:t>a</w:t>
      </w:r>
      <w:r w:rsidR="00197A3A" w:rsidRPr="00233729">
        <w:rPr>
          <w:rFonts w:ascii="Times New Roman" w:hAnsi="Times New Roman" w:cs="Times New Roman"/>
          <w:sz w:val="24"/>
          <w:szCs w:val="24"/>
        </w:rPr>
        <w:t xml:space="preserve">ffects </w:t>
      </w:r>
      <w:r w:rsidRPr="00233729">
        <w:rPr>
          <w:rFonts w:ascii="Times New Roman" w:hAnsi="Times New Roman" w:cs="Times New Roman"/>
          <w:sz w:val="24"/>
          <w:szCs w:val="24"/>
        </w:rPr>
        <w:t>the manufacturer’s boundaries</w:t>
      </w:r>
      <w:r w:rsidR="00237246">
        <w:rPr>
          <w:rFonts w:ascii="Times New Roman" w:hAnsi="Times New Roman" w:cs="Times New Roman"/>
          <w:sz w:val="24"/>
          <w:szCs w:val="24"/>
        </w:rPr>
        <w:t>,</w:t>
      </w:r>
      <w:r w:rsidRPr="00233729">
        <w:rPr>
          <w:rFonts w:ascii="Times New Roman" w:hAnsi="Times New Roman" w:cs="Times New Roman"/>
          <w:sz w:val="24"/>
          <w:szCs w:val="24"/>
        </w:rPr>
        <w:t xml:space="preserve"> but also offers concrete recommendations for dealing with these effects. </w:t>
      </w:r>
      <w:commentRangeStart w:id="90"/>
      <w:r>
        <w:rPr>
          <w:rFonts w:ascii="Times New Roman" w:hAnsi="Times New Roman" w:cs="Times New Roman"/>
          <w:sz w:val="24"/>
          <w:szCs w:val="24"/>
        </w:rPr>
        <w:t>Through</w:t>
      </w:r>
      <w:r w:rsidRPr="00233729">
        <w:rPr>
          <w:rFonts w:ascii="Times New Roman" w:hAnsi="Times New Roman" w:cs="Times New Roman"/>
          <w:sz w:val="24"/>
          <w:szCs w:val="24"/>
        </w:rPr>
        <w:t xml:space="preserve"> highlighting the diverse range of boundary implications</w:t>
      </w:r>
      <w:r>
        <w:rPr>
          <w:rFonts w:ascii="Times New Roman" w:hAnsi="Times New Roman" w:cs="Times New Roman"/>
          <w:sz w:val="24"/>
          <w:szCs w:val="24"/>
        </w:rPr>
        <w:t>,</w:t>
      </w:r>
      <w:r w:rsidRPr="00233729">
        <w:rPr>
          <w:rFonts w:ascii="Times New Roman" w:hAnsi="Times New Roman" w:cs="Times New Roman"/>
          <w:sz w:val="24"/>
          <w:szCs w:val="24"/>
        </w:rPr>
        <w:t xml:space="preserve"> our </w:t>
      </w:r>
      <w:r>
        <w:rPr>
          <w:rFonts w:ascii="Times New Roman" w:hAnsi="Times New Roman" w:cs="Times New Roman"/>
          <w:sz w:val="24"/>
          <w:szCs w:val="24"/>
        </w:rPr>
        <w:t xml:space="preserve">proposed boundary conception of servitization </w:t>
      </w:r>
      <w:r w:rsidRPr="00233729">
        <w:rPr>
          <w:rFonts w:ascii="Times New Roman" w:hAnsi="Times New Roman" w:cs="Times New Roman"/>
          <w:sz w:val="24"/>
          <w:szCs w:val="24"/>
        </w:rPr>
        <w:t>helps decision makers to anticipate the range of possible implications their servitization effort may create and rationali</w:t>
      </w:r>
      <w:r>
        <w:rPr>
          <w:rFonts w:ascii="Times New Roman" w:hAnsi="Times New Roman" w:cs="Times New Roman"/>
          <w:sz w:val="24"/>
          <w:szCs w:val="24"/>
        </w:rPr>
        <w:t>s</w:t>
      </w:r>
      <w:r w:rsidRPr="00233729">
        <w:rPr>
          <w:rFonts w:ascii="Times New Roman" w:hAnsi="Times New Roman" w:cs="Times New Roman"/>
          <w:sz w:val="24"/>
          <w:szCs w:val="24"/>
        </w:rPr>
        <w:t xml:space="preserve">e the range of servitization challenges they may have to manage. Although the specific servitization challenges will vary, considerations on how servitization may affect the power dynamics create competency </w:t>
      </w:r>
      <w:proofErr w:type="gramStart"/>
      <w:r w:rsidRPr="00233729">
        <w:rPr>
          <w:rFonts w:ascii="Times New Roman" w:hAnsi="Times New Roman" w:cs="Times New Roman"/>
          <w:sz w:val="24"/>
          <w:szCs w:val="24"/>
        </w:rPr>
        <w:t>gaps</w:t>
      </w:r>
      <w:r w:rsidR="009726B7">
        <w:rPr>
          <w:rFonts w:ascii="Times New Roman" w:hAnsi="Times New Roman" w:cs="Times New Roman"/>
          <w:sz w:val="24"/>
          <w:szCs w:val="24"/>
        </w:rPr>
        <w:t>,</w:t>
      </w:r>
      <w:r w:rsidRPr="00233729">
        <w:rPr>
          <w:rFonts w:ascii="Times New Roman" w:hAnsi="Times New Roman" w:cs="Times New Roman"/>
          <w:sz w:val="24"/>
          <w:szCs w:val="24"/>
        </w:rPr>
        <w:t xml:space="preserve"> and</w:t>
      </w:r>
      <w:proofErr w:type="gramEnd"/>
      <w:r w:rsidRPr="00233729">
        <w:rPr>
          <w:rFonts w:ascii="Times New Roman" w:hAnsi="Times New Roman" w:cs="Times New Roman"/>
          <w:sz w:val="24"/>
          <w:szCs w:val="24"/>
        </w:rPr>
        <w:t xml:space="preserve"> challenge internal and external identities are important at the outset of the servitization decision and along the course of the transformation journey. </w:t>
      </w:r>
      <w:commentRangeEnd w:id="90"/>
      <w:r w:rsidR="00026138">
        <w:rPr>
          <w:rStyle w:val="CommentReference"/>
        </w:rPr>
        <w:commentReference w:id="90"/>
      </w:r>
    </w:p>
    <w:p w14:paraId="4F863271" w14:textId="77777777" w:rsidR="00F76A10" w:rsidRPr="00233729" w:rsidRDefault="00F76A10" w:rsidP="00F76A10">
      <w:pPr>
        <w:spacing w:line="360" w:lineRule="auto"/>
        <w:jc w:val="both"/>
        <w:rPr>
          <w:rFonts w:ascii="Times New Roman" w:hAnsi="Times New Roman" w:cs="Times New Roman"/>
          <w:sz w:val="24"/>
          <w:szCs w:val="24"/>
        </w:rPr>
      </w:pPr>
      <w:r w:rsidRPr="008A7DE9">
        <w:rPr>
          <w:rFonts w:ascii="Times New Roman" w:hAnsi="Times New Roman" w:cs="Times New Roman"/>
          <w:sz w:val="24"/>
          <w:szCs w:val="24"/>
        </w:rPr>
        <w:t>By showcasing the diverse efforts that manufacturers perform to overcome the internal and</w:t>
      </w:r>
      <w:r w:rsidRPr="00233729">
        <w:rPr>
          <w:rFonts w:ascii="Times New Roman" w:hAnsi="Times New Roman" w:cs="Times New Roman"/>
          <w:sz w:val="24"/>
          <w:szCs w:val="24"/>
        </w:rPr>
        <w:t xml:space="preserve"> external boundary implications</w:t>
      </w:r>
      <w:r>
        <w:rPr>
          <w:rFonts w:ascii="Times New Roman" w:hAnsi="Times New Roman" w:cs="Times New Roman"/>
          <w:sz w:val="24"/>
          <w:szCs w:val="24"/>
        </w:rPr>
        <w:t>,</w:t>
      </w:r>
      <w:r w:rsidRPr="00233729" w:rsidDel="00902537">
        <w:rPr>
          <w:rFonts w:ascii="Times New Roman" w:hAnsi="Times New Roman" w:cs="Times New Roman"/>
          <w:sz w:val="24"/>
          <w:szCs w:val="24"/>
        </w:rPr>
        <w:t xml:space="preserve"> </w:t>
      </w:r>
      <w:r w:rsidRPr="00233729">
        <w:rPr>
          <w:rFonts w:ascii="Times New Roman" w:hAnsi="Times New Roman" w:cs="Times New Roman"/>
          <w:sz w:val="24"/>
          <w:szCs w:val="24"/>
        </w:rPr>
        <w:t>the research provides a toolbox of concrete management interventions to lower boundaries (e.g.</w:t>
      </w:r>
      <w:r>
        <w:rPr>
          <w:rFonts w:ascii="Times New Roman" w:hAnsi="Times New Roman" w:cs="Times New Roman"/>
          <w:sz w:val="24"/>
          <w:szCs w:val="24"/>
        </w:rPr>
        <w:t>,</w:t>
      </w:r>
      <w:r w:rsidRPr="00233729">
        <w:rPr>
          <w:rFonts w:ascii="Times New Roman" w:hAnsi="Times New Roman" w:cs="Times New Roman"/>
          <w:sz w:val="24"/>
          <w:szCs w:val="24"/>
        </w:rPr>
        <w:t xml:space="preserve"> shared decision making), expand boundaries (e.g.</w:t>
      </w:r>
      <w:r>
        <w:rPr>
          <w:rFonts w:ascii="Times New Roman" w:hAnsi="Times New Roman" w:cs="Times New Roman"/>
          <w:sz w:val="24"/>
          <w:szCs w:val="24"/>
        </w:rPr>
        <w:t>,</w:t>
      </w:r>
      <w:r w:rsidRPr="00233729">
        <w:rPr>
          <w:rFonts w:ascii="Times New Roman" w:hAnsi="Times New Roman" w:cs="Times New Roman"/>
          <w:sz w:val="24"/>
          <w:szCs w:val="24"/>
        </w:rPr>
        <w:t xml:space="preserve"> learning about services)</w:t>
      </w:r>
      <w:r w:rsidR="00A85187">
        <w:rPr>
          <w:rFonts w:ascii="Times New Roman" w:hAnsi="Times New Roman" w:cs="Times New Roman"/>
          <w:sz w:val="24"/>
          <w:szCs w:val="24"/>
        </w:rPr>
        <w:t>,</w:t>
      </w:r>
      <w:r w:rsidRPr="00233729">
        <w:rPr>
          <w:rFonts w:ascii="Times New Roman" w:hAnsi="Times New Roman" w:cs="Times New Roman"/>
          <w:sz w:val="24"/>
          <w:szCs w:val="24"/>
        </w:rPr>
        <w:t xml:space="preserve"> or assert boundaries (e.g.</w:t>
      </w:r>
      <w:r>
        <w:rPr>
          <w:rFonts w:ascii="Times New Roman" w:hAnsi="Times New Roman" w:cs="Times New Roman"/>
          <w:sz w:val="24"/>
          <w:szCs w:val="24"/>
        </w:rPr>
        <w:t>,</w:t>
      </w:r>
      <w:r w:rsidRPr="00233729">
        <w:rPr>
          <w:rFonts w:ascii="Times New Roman" w:hAnsi="Times New Roman" w:cs="Times New Roman"/>
          <w:sz w:val="24"/>
          <w:szCs w:val="24"/>
        </w:rPr>
        <w:t xml:space="preserve"> taking ownerships of customer relationships). </w:t>
      </w:r>
      <w:r>
        <w:rPr>
          <w:rFonts w:ascii="Times New Roman" w:hAnsi="Times New Roman" w:cs="Times New Roman"/>
          <w:sz w:val="24"/>
          <w:szCs w:val="24"/>
        </w:rPr>
        <w:t>A</w:t>
      </w:r>
      <w:r w:rsidRPr="00233729">
        <w:rPr>
          <w:rFonts w:ascii="Times New Roman" w:hAnsi="Times New Roman" w:cs="Times New Roman"/>
          <w:sz w:val="24"/>
          <w:szCs w:val="24"/>
        </w:rPr>
        <w:t xml:space="preserve"> manufacturer</w:t>
      </w:r>
      <w:r>
        <w:rPr>
          <w:rFonts w:ascii="Times New Roman" w:hAnsi="Times New Roman" w:cs="Times New Roman"/>
          <w:sz w:val="24"/>
          <w:szCs w:val="24"/>
        </w:rPr>
        <w:t>’s transformation</w:t>
      </w:r>
      <w:r w:rsidRPr="00233729">
        <w:rPr>
          <w:rFonts w:ascii="Times New Roman" w:hAnsi="Times New Roman" w:cs="Times New Roman"/>
          <w:sz w:val="24"/>
          <w:szCs w:val="24"/>
        </w:rPr>
        <w:t xml:space="preserve"> from a product- to a service-focused </w:t>
      </w:r>
      <w:r>
        <w:rPr>
          <w:rFonts w:ascii="Times New Roman" w:hAnsi="Times New Roman" w:cs="Times New Roman"/>
          <w:sz w:val="24"/>
          <w:szCs w:val="24"/>
        </w:rPr>
        <w:t>business model</w:t>
      </w:r>
      <w:r w:rsidRPr="00233729">
        <w:rPr>
          <w:rFonts w:ascii="Times New Roman" w:hAnsi="Times New Roman" w:cs="Times New Roman"/>
          <w:sz w:val="24"/>
          <w:szCs w:val="24"/>
        </w:rPr>
        <w:t xml:space="preserve"> will necessarily involve internal and external boundary changes which require careful considerations and targeted management interventions</w:t>
      </w:r>
      <w:r>
        <w:rPr>
          <w:rFonts w:ascii="Times New Roman" w:hAnsi="Times New Roman" w:cs="Times New Roman"/>
          <w:sz w:val="24"/>
          <w:szCs w:val="24"/>
        </w:rPr>
        <w:t>.</w:t>
      </w:r>
    </w:p>
    <w:p w14:paraId="6A49E626" w14:textId="77777777" w:rsidR="00F76A10" w:rsidRPr="00233729" w:rsidRDefault="00F76A10" w:rsidP="00F76A10">
      <w:pPr>
        <w:pStyle w:val="Heading2"/>
        <w:jc w:val="both"/>
      </w:pPr>
      <w:bookmarkStart w:id="91" w:name="_Toc55834463"/>
      <w:r w:rsidRPr="00233729">
        <w:t>6.3 Limitations and future research</w:t>
      </w:r>
      <w:bookmarkEnd w:id="91"/>
    </w:p>
    <w:p w14:paraId="300F3C7D" w14:textId="307AA989" w:rsidR="00F76A10" w:rsidRPr="00F76A10" w:rsidRDefault="00F76A10" w:rsidP="001040F6">
      <w:pPr>
        <w:spacing w:line="360" w:lineRule="auto"/>
        <w:jc w:val="both"/>
        <w:rPr>
          <w:rFonts w:ascii="Times New Roman" w:hAnsi="Times New Roman" w:cs="Times New Roman"/>
          <w:sz w:val="24"/>
          <w:szCs w:val="24"/>
        </w:rPr>
      </w:pPr>
      <w:r w:rsidRPr="00233729">
        <w:rPr>
          <w:rFonts w:ascii="Times New Roman" w:hAnsi="Times New Roman" w:cs="Times New Roman"/>
          <w:sz w:val="24"/>
          <w:szCs w:val="24"/>
        </w:rPr>
        <w:t>This research, despite a range of theoretical and practical contributions, has certain limitations.</w:t>
      </w:r>
      <w:r w:rsidR="001040F6">
        <w:rPr>
          <w:rFonts w:ascii="Times New Roman" w:hAnsi="Times New Roman" w:cs="Times New Roman"/>
          <w:sz w:val="24"/>
          <w:szCs w:val="24"/>
        </w:rPr>
        <w:t xml:space="preserve"> </w:t>
      </w:r>
      <w:r w:rsidR="002241F2" w:rsidRPr="00233729">
        <w:rPr>
          <w:rFonts w:ascii="Times New Roman" w:hAnsi="Times New Roman" w:cs="Times New Roman"/>
          <w:sz w:val="24"/>
          <w:szCs w:val="24"/>
        </w:rPr>
        <w:t xml:space="preserve">First, the selection of case studies has a significant impact on the research outcome. The study specifically captured scenarios from large and multinational manufacturers, </w:t>
      </w:r>
      <w:r w:rsidR="002241F2">
        <w:rPr>
          <w:rFonts w:ascii="Times New Roman" w:hAnsi="Times New Roman" w:cs="Times New Roman"/>
          <w:sz w:val="24"/>
          <w:szCs w:val="24"/>
        </w:rPr>
        <w:t>which</w:t>
      </w:r>
      <w:r w:rsidR="002241F2" w:rsidRPr="00233729">
        <w:rPr>
          <w:rFonts w:ascii="Times New Roman" w:hAnsi="Times New Roman" w:cs="Times New Roman"/>
          <w:sz w:val="24"/>
          <w:szCs w:val="24"/>
        </w:rPr>
        <w:t xml:space="preserve"> needs to be taken into consideration when translat</w:t>
      </w:r>
      <w:r w:rsidR="002241F2">
        <w:rPr>
          <w:rFonts w:ascii="Times New Roman" w:hAnsi="Times New Roman" w:cs="Times New Roman"/>
          <w:sz w:val="24"/>
          <w:szCs w:val="24"/>
        </w:rPr>
        <w:t>ing</w:t>
      </w:r>
      <w:r w:rsidR="002241F2" w:rsidRPr="00233729">
        <w:rPr>
          <w:rFonts w:ascii="Times New Roman" w:hAnsi="Times New Roman" w:cs="Times New Roman"/>
          <w:sz w:val="24"/>
          <w:szCs w:val="24"/>
        </w:rPr>
        <w:t xml:space="preserve"> the findings to the context of small–medium-size manufacturers.</w:t>
      </w:r>
      <w:r w:rsidR="001040F6">
        <w:rPr>
          <w:rFonts w:ascii="Times New Roman" w:hAnsi="Times New Roman" w:cs="Times New Roman"/>
          <w:sz w:val="24"/>
          <w:szCs w:val="24"/>
        </w:rPr>
        <w:t xml:space="preserve"> </w:t>
      </w:r>
      <w:r w:rsidRPr="00233729">
        <w:rPr>
          <w:rFonts w:ascii="Times New Roman" w:hAnsi="Times New Roman" w:cs="Times New Roman"/>
          <w:sz w:val="24"/>
          <w:szCs w:val="24"/>
        </w:rPr>
        <w:t xml:space="preserve">Second, the choice of method has inherent limitations. Although the study relied on a diversity of interviewees to provide a balanced and rich </w:t>
      </w:r>
      <w:r w:rsidRPr="003B63E8">
        <w:rPr>
          <w:rFonts w:ascii="Times New Roman" w:hAnsi="Times New Roman" w:cs="Times New Roman"/>
          <w:sz w:val="24"/>
          <w:szCs w:val="24"/>
        </w:rPr>
        <w:t>perspective, more interviews could have further expanded the findings. Third, in employing the codebook technique, we follow thematic analysis as explained</w:t>
      </w:r>
      <w:r w:rsidRPr="00233729">
        <w:rPr>
          <w:rFonts w:ascii="Times New Roman" w:hAnsi="Times New Roman" w:cs="Times New Roman"/>
          <w:sz w:val="24"/>
          <w:szCs w:val="24"/>
        </w:rPr>
        <w:t xml:space="preserve"> by Braun and Clark (2006). However, defining the point of saturation in interpreting the data and developing the codebook is subjective to the researchers involved in the coding process (Ando et al., 2014). </w:t>
      </w:r>
      <w:r>
        <w:rPr>
          <w:rFonts w:ascii="Times New Roman" w:hAnsi="Times New Roman" w:cs="Times New Roman"/>
          <w:sz w:val="24"/>
          <w:szCs w:val="24"/>
        </w:rPr>
        <w:t>Hence</w:t>
      </w:r>
      <w:r w:rsidRPr="00233729">
        <w:rPr>
          <w:rFonts w:ascii="Times New Roman" w:hAnsi="Times New Roman" w:cs="Times New Roman"/>
          <w:sz w:val="24"/>
          <w:szCs w:val="24"/>
        </w:rPr>
        <w:t xml:space="preserve">, while the data was </w:t>
      </w:r>
      <w:r w:rsidRPr="00233729">
        <w:rPr>
          <w:rFonts w:ascii="Times New Roman" w:hAnsi="Times New Roman" w:cs="Times New Roman"/>
          <w:sz w:val="24"/>
          <w:szCs w:val="24"/>
        </w:rPr>
        <w:lastRenderedPageBreak/>
        <w:t>analysed in a team context</w:t>
      </w:r>
      <w:r w:rsidR="00A85187">
        <w:rPr>
          <w:rFonts w:ascii="Times New Roman" w:hAnsi="Times New Roman" w:cs="Times New Roman"/>
          <w:sz w:val="24"/>
          <w:szCs w:val="24"/>
        </w:rPr>
        <w:t>,</w:t>
      </w:r>
      <w:r w:rsidRPr="00233729">
        <w:rPr>
          <w:rFonts w:ascii="Times New Roman" w:hAnsi="Times New Roman" w:cs="Times New Roman"/>
          <w:sz w:val="24"/>
          <w:szCs w:val="24"/>
        </w:rPr>
        <w:t xml:space="preserve"> and significant time was spent in consolidating the interpretations of the data, other researchers might have drawn additional conclusions.</w:t>
      </w:r>
    </w:p>
    <w:p w14:paraId="5390447A" w14:textId="7F8EF216" w:rsidR="00F76A10" w:rsidRDefault="00F76A10" w:rsidP="00A82609">
      <w:pPr>
        <w:spacing w:line="360" w:lineRule="auto"/>
        <w:jc w:val="both"/>
        <w:rPr>
          <w:rFonts w:ascii="Times New Roman" w:hAnsi="Times New Roman" w:cs="Times New Roman"/>
          <w:sz w:val="24"/>
          <w:szCs w:val="24"/>
        </w:rPr>
      </w:pPr>
      <w:r w:rsidRPr="007C7F0E">
        <w:rPr>
          <w:rFonts w:ascii="Times New Roman" w:hAnsi="Times New Roman" w:cs="Times New Roman"/>
          <w:sz w:val="24"/>
          <w:szCs w:val="24"/>
        </w:rPr>
        <w:t xml:space="preserve">Based on the findings and limitations of this study, there are several opportunities for future research. </w:t>
      </w:r>
      <w:del w:id="92" w:author="Bigdeli, Ali" w:date="2021-02-04T15:28:00Z">
        <w:r w:rsidR="004C4E89" w:rsidRPr="007C7F0E" w:rsidDel="007C7F0E">
          <w:rPr>
            <w:rFonts w:ascii="Times New Roman" w:hAnsi="Times New Roman" w:cs="Times New Roman"/>
            <w:sz w:val="24"/>
            <w:szCs w:val="24"/>
          </w:rPr>
          <w:delText xml:space="preserve">As our study was based on a static perspective on servitization, </w:delText>
        </w:r>
      </w:del>
      <w:ins w:id="93" w:author="Bigdeli, Ali" w:date="2021-02-04T15:28:00Z">
        <w:r w:rsidR="007C7F0E">
          <w:rPr>
            <w:rFonts w:ascii="Times New Roman" w:hAnsi="Times New Roman" w:cs="Times New Roman"/>
            <w:sz w:val="24"/>
            <w:szCs w:val="24"/>
          </w:rPr>
          <w:t>Our</w:t>
        </w:r>
        <w:r w:rsidR="007C7F0E" w:rsidRPr="007C7F0E">
          <w:rPr>
            <w:rFonts w:ascii="Times New Roman" w:hAnsi="Times New Roman" w:cs="Times New Roman"/>
            <w:sz w:val="24"/>
            <w:szCs w:val="24"/>
          </w:rPr>
          <w:t xml:space="preserve"> study was based on a static perspective on </w:t>
        </w:r>
      </w:ins>
      <w:ins w:id="94" w:author="Bigdeli, Ali" w:date="2021-02-04T15:30:00Z">
        <w:r w:rsidR="00C31844" w:rsidRPr="007C7F0E">
          <w:rPr>
            <w:rFonts w:ascii="Times New Roman" w:hAnsi="Times New Roman" w:cs="Times New Roman"/>
            <w:sz w:val="24"/>
            <w:szCs w:val="24"/>
          </w:rPr>
          <w:t>servitization and</w:t>
        </w:r>
      </w:ins>
      <w:ins w:id="95" w:author="Bigdeli, Ali" w:date="2021-02-04T15:28:00Z">
        <w:r w:rsidR="007C7F0E">
          <w:rPr>
            <w:rFonts w:ascii="Times New Roman" w:hAnsi="Times New Roman" w:cs="Times New Roman"/>
            <w:sz w:val="24"/>
            <w:szCs w:val="24"/>
          </w:rPr>
          <w:t xml:space="preserve"> did not take </w:t>
        </w:r>
      </w:ins>
      <w:ins w:id="96" w:author="Bigdeli, Ali" w:date="2021-02-04T15:29:00Z">
        <w:r w:rsidR="007C7F0E">
          <w:rPr>
            <w:rFonts w:ascii="Times New Roman" w:hAnsi="Times New Roman" w:cs="Times New Roman"/>
            <w:sz w:val="24"/>
            <w:szCs w:val="24"/>
          </w:rPr>
          <w:t>into account</w:t>
        </w:r>
      </w:ins>
      <w:ins w:id="97" w:author="Bigdeli, Ali" w:date="2021-02-04T15:27:00Z">
        <w:r w:rsidR="007C7F0E">
          <w:rPr>
            <w:rFonts w:ascii="Times New Roman" w:hAnsi="Times New Roman" w:cs="Times New Roman"/>
            <w:sz w:val="24"/>
            <w:szCs w:val="24"/>
          </w:rPr>
          <w:t xml:space="preserve"> </w:t>
        </w:r>
      </w:ins>
      <w:ins w:id="98" w:author="Bigdeli, Ali" w:date="2021-02-04T15:29:00Z">
        <w:r w:rsidR="007C7F0E">
          <w:rPr>
            <w:rFonts w:ascii="Times New Roman" w:hAnsi="Times New Roman" w:cs="Times New Roman"/>
            <w:sz w:val="24"/>
            <w:szCs w:val="24"/>
          </w:rPr>
          <w:t xml:space="preserve">the level of maturity of the manufacturers. </w:t>
        </w:r>
      </w:ins>
      <w:ins w:id="99" w:author="Bigdeli, Ali" w:date="2021-02-04T15:30:00Z">
        <w:r w:rsidR="00C31844">
          <w:rPr>
            <w:rFonts w:ascii="Times New Roman" w:hAnsi="Times New Roman" w:cs="Times New Roman"/>
            <w:sz w:val="24"/>
            <w:szCs w:val="24"/>
          </w:rPr>
          <w:t>Though, i</w:t>
        </w:r>
      </w:ins>
      <w:del w:id="100" w:author="Bigdeli, Ali" w:date="2021-02-04T15:29:00Z">
        <w:r w:rsidR="004C4E89" w:rsidRPr="007C7F0E" w:rsidDel="007C7F0E">
          <w:rPr>
            <w:rFonts w:ascii="Times New Roman" w:hAnsi="Times New Roman" w:cs="Times New Roman"/>
            <w:sz w:val="24"/>
            <w:szCs w:val="24"/>
          </w:rPr>
          <w:delText>i</w:delText>
        </w:r>
      </w:del>
      <w:r w:rsidR="004C4E89" w:rsidRPr="007C7F0E">
        <w:rPr>
          <w:rFonts w:ascii="Times New Roman" w:hAnsi="Times New Roman" w:cs="Times New Roman"/>
          <w:sz w:val="24"/>
          <w:szCs w:val="24"/>
        </w:rPr>
        <w:t>t would be valuable</w:t>
      </w:r>
      <w:r w:rsidR="00970AB2" w:rsidRPr="007C7F0E">
        <w:rPr>
          <w:rFonts w:ascii="Times New Roman" w:hAnsi="Times New Roman" w:cs="Times New Roman"/>
          <w:sz w:val="24"/>
          <w:szCs w:val="24"/>
        </w:rPr>
        <w:t xml:space="preserve"> for</w:t>
      </w:r>
      <w:r w:rsidR="00994C8E" w:rsidRPr="007C7F0E">
        <w:rPr>
          <w:rFonts w:ascii="Times New Roman" w:hAnsi="Times New Roman" w:cs="Times New Roman"/>
          <w:sz w:val="24"/>
          <w:szCs w:val="24"/>
        </w:rPr>
        <w:t xml:space="preserve"> the</w:t>
      </w:r>
      <w:r w:rsidR="00970AB2" w:rsidRPr="007C7F0E">
        <w:rPr>
          <w:rFonts w:ascii="Times New Roman" w:hAnsi="Times New Roman" w:cs="Times New Roman"/>
          <w:sz w:val="24"/>
          <w:szCs w:val="24"/>
        </w:rPr>
        <w:t xml:space="preserve"> future research</w:t>
      </w:r>
      <w:r w:rsidR="004C4E89" w:rsidRPr="007C7F0E">
        <w:rPr>
          <w:rFonts w:ascii="Times New Roman" w:hAnsi="Times New Roman" w:cs="Times New Roman"/>
          <w:sz w:val="24"/>
          <w:szCs w:val="24"/>
        </w:rPr>
        <w:t xml:space="preserve"> to also explore a process view of servitization and apply a narrower or theoretical replication logic that differentiates between manufacturers at different transformation stages </w:t>
      </w:r>
      <w:r w:rsidR="00970AB2" w:rsidRPr="007C7F0E">
        <w:rPr>
          <w:rFonts w:ascii="Times New Roman" w:hAnsi="Times New Roman" w:cs="Times New Roman"/>
          <w:sz w:val="24"/>
          <w:szCs w:val="24"/>
        </w:rPr>
        <w:t>in order to</w:t>
      </w:r>
      <w:r w:rsidR="004C4E89" w:rsidRPr="007C7F0E">
        <w:rPr>
          <w:rFonts w:ascii="Times New Roman" w:hAnsi="Times New Roman" w:cs="Times New Roman"/>
          <w:sz w:val="24"/>
          <w:szCs w:val="24"/>
        </w:rPr>
        <w:t xml:space="preserve"> investigate how organisational boundaries are impacted or disrupted at different stages of the servitization journey </w:t>
      </w:r>
      <w:r w:rsidR="003E5BA4" w:rsidRPr="007C7F0E">
        <w:rPr>
          <w:rFonts w:ascii="Times New Roman" w:hAnsi="Times New Roman" w:cs="Times New Roman"/>
          <w:sz w:val="24"/>
          <w:szCs w:val="24"/>
        </w:rPr>
        <w:fldChar w:fldCharType="begin"/>
      </w:r>
      <w:r w:rsidR="00F2050C" w:rsidRPr="007C7F0E">
        <w:rPr>
          <w:rFonts w:ascii="Times New Roman" w:hAnsi="Times New Roman" w:cs="Times New Roman"/>
          <w:sz w:val="24"/>
          <w:szCs w:val="24"/>
        </w:rPr>
        <w:instrText xml:space="preserve"> ADDIN EN.CITE &lt;EndNote&gt;&lt;Cite&gt;&lt;Author&gt;Baines&lt;/Author&gt;&lt;Year&gt;2020&lt;/Year&gt;&lt;RecNum&gt;1484&lt;/RecNum&gt;&lt;IDText&gt;Framing the servitization transformation process: A model to understand and facilitate the servitization journey&lt;/IDText&gt;&lt;DisplayText&gt;(Baines et al., 2020)&lt;/DisplayText&gt;&lt;record&gt;&lt;rec-number&gt;1484&lt;/rec-number&gt;&lt;foreign-keys&gt;&lt;key app="EN" db-id="w5wwedtv0tftsiesxvkp00frxtxtrazssvww" timestamp="1569413141" guid="0f050e42-4c45-402a-9fc8-8902355a3753"&gt;1484&lt;/key&gt;&lt;/foreign-keys&gt;&lt;ref-type name="Journal Article"&gt;17&lt;/ref-type&gt;&lt;contributors&gt;&lt;authors&gt;&lt;author&gt;Baines, Tim&lt;/author&gt;&lt;author&gt;Bigdeli, Ali Ziaee&lt;/author&gt;&lt;author&gt;Sousa, Rui&lt;/author&gt;&lt;author&gt;Schroeder, Andreas&lt;/author&gt;&lt;/authors&gt;&lt;/contributors&gt;&lt;titles&gt;&lt;title&gt;Framing the servitization transformation process: A model to understand and facilitate the servitization journey&lt;/title&gt;&lt;secondary-title&gt;International Journal of Production Economics&lt;/secondary-title&gt;&lt;/titles&gt;&lt;periodical&gt;&lt;full-title&gt;International Journal of Production Economics&lt;/full-title&gt;&lt;/periodical&gt;&lt;dates&gt;&lt;year&gt;2020&lt;/year&gt;&lt;/dates&gt;&lt;isbn&gt;0925-5273&lt;/isbn&gt;&lt;urls&gt;&lt;/urls&gt;&lt;/record&gt;&lt;/Cite&gt;&lt;/EndNote&gt;</w:instrText>
      </w:r>
      <w:r w:rsidR="003E5BA4" w:rsidRPr="007C7F0E">
        <w:rPr>
          <w:rFonts w:ascii="Times New Roman" w:hAnsi="Times New Roman" w:cs="Times New Roman"/>
          <w:sz w:val="24"/>
          <w:szCs w:val="24"/>
        </w:rPr>
        <w:fldChar w:fldCharType="separate"/>
      </w:r>
      <w:r w:rsidR="003E5BA4" w:rsidRPr="007C7F0E">
        <w:rPr>
          <w:rFonts w:ascii="Times New Roman" w:hAnsi="Times New Roman" w:cs="Times New Roman"/>
          <w:noProof/>
          <w:sz w:val="24"/>
          <w:szCs w:val="24"/>
        </w:rPr>
        <w:t>(Baines et al., 2020)</w:t>
      </w:r>
      <w:r w:rsidR="003E5BA4" w:rsidRPr="007C7F0E">
        <w:rPr>
          <w:rFonts w:ascii="Times New Roman" w:hAnsi="Times New Roman" w:cs="Times New Roman"/>
          <w:sz w:val="24"/>
          <w:szCs w:val="24"/>
        </w:rPr>
        <w:fldChar w:fldCharType="end"/>
      </w:r>
      <w:r w:rsidRPr="007C7F0E">
        <w:rPr>
          <w:rFonts w:ascii="Times New Roman" w:hAnsi="Times New Roman" w:cs="Times New Roman"/>
          <w:sz w:val="24"/>
          <w:szCs w:val="24"/>
        </w:rPr>
        <w:t xml:space="preserve">. Such insights would help manufacturers to be more targeted in anticipating and managing the challenges and would help inform the emerging processual view on servitization </w:t>
      </w:r>
      <w:r w:rsidR="008F11C2" w:rsidRPr="007C7F0E">
        <w:rPr>
          <w:rFonts w:ascii="Times New Roman" w:hAnsi="Times New Roman" w:cs="Times New Roman"/>
          <w:sz w:val="24"/>
          <w:szCs w:val="24"/>
        </w:rPr>
        <w:fldChar w:fldCharType="begin"/>
      </w:r>
      <w:r w:rsidR="00FA11BA">
        <w:rPr>
          <w:rFonts w:ascii="Times New Roman" w:hAnsi="Times New Roman" w:cs="Times New Roman"/>
          <w:sz w:val="24"/>
          <w:szCs w:val="24"/>
        </w:rPr>
        <w:instrText xml:space="preserve"> ADDIN EN.CITE &lt;EndNote&gt;&lt;Cite&gt;&lt;Author&gt;Palo&lt;/Author&gt;&lt;Year&gt;2019&lt;/Year&gt;&lt;RecNum&gt;518&lt;/RecNum&gt;&lt;Prefix&gt;see &lt;/Prefix&gt;&lt;DisplayText&gt;(see Palo et al., 2019,  Sjödin et al., 2020)&lt;/DisplayText&gt;&lt;record&gt;&lt;rec-number&gt;518&lt;/rec-number&gt;&lt;foreign-keys&gt;&lt;key app="EN" db-id="wwddewsswdrrfkewdv6vdtw22ewvtrdt9e0p" timestamp="1594035608"&gt;518&lt;/key&gt;&lt;/foreign-keys&gt;&lt;ref-type name="Journal Article"&gt;17&lt;/ref-type&gt;&lt;contributors&gt;&lt;authors&gt;&lt;author&gt;Palo, Teea&lt;/author&gt;&lt;author&gt;Åkesson, Maria&lt;/author&gt;&lt;author&gt;Löfberg, Nina&lt;/author&gt;&lt;/authors&gt;&lt;/contributors&gt;&lt;titles&gt;&lt;title&gt;Servitization as business model contestation: A practice approach&lt;/title&gt;&lt;secondary-title&gt;Journal of Business Research&lt;/secondary-title&gt;&lt;/titles&gt;&lt;periodical&gt;&lt;full-title&gt;Journal of Business Research&lt;/full-title&gt;&lt;/periodical&gt;&lt;pages&gt;486-496&lt;/pages&gt;&lt;volume&gt;104&lt;/volume&gt;&lt;dates&gt;&lt;year&gt;2019&lt;/year&gt;&lt;/dates&gt;&lt;isbn&gt;0148-2963&lt;/isbn&gt;&lt;urls&gt;&lt;/urls&gt;&lt;/record&gt;&lt;/Cite&gt;&lt;Cite ExcludeAuth="1" ExcludeYear="1"&gt;&lt;Author&gt;Sjödin&lt;/Author&gt;&lt;Year&gt;2020&lt;/Year&gt;&lt;RecNum&gt;517&lt;/RecNum&gt;&lt;Prefix&gt; Sjödin et al.`, 2020&lt;/Prefix&gt;&lt;record&gt;&lt;rec-number&gt;517&lt;/rec-number&gt;&lt;foreign-keys&gt;&lt;key app="EN" db-id="wwddewsswdrrfkewdv6vdtw22ewvtrdt9e0p" timestamp="1594035552"&gt;517&lt;/key&gt;&lt;/foreign-keys&gt;&lt;ref-type name="Journal Article"&gt;17&lt;/ref-type&gt;&lt;contributors&gt;&lt;authors&gt;&lt;author&gt;Sjödin, David&lt;/author&gt;&lt;author&gt;Parida, Vinit&lt;/author&gt;&lt;author&gt;Jovanovic, Marin&lt;/author&gt;&lt;author&gt;Visnjic, Ivanka&lt;/author&gt;&lt;/authors&gt;&lt;/contributors&gt;&lt;titles&gt;&lt;title&gt;Value creation and value capture alignment in business model innovation: A process view on outcome‐based business models&lt;/title&gt;&lt;secondary-title&gt;Journal of Product Innovation Management&lt;/secondary-title&gt;&lt;/titles&gt;&lt;periodical&gt;&lt;full-title&gt;Journal of Product Innovation Management&lt;/full-title&gt;&lt;/periodical&gt;&lt;pages&gt;158-183&lt;/pages&gt;&lt;volume&gt;37&lt;/volume&gt;&lt;number&gt;2&lt;/number&gt;&lt;dates&gt;&lt;year&gt;2020&lt;/year&gt;&lt;/dates&gt;&lt;isbn&gt;0737-6782&lt;/isbn&gt;&lt;urls&gt;&lt;/urls&gt;&lt;/record&gt;&lt;/Cite&gt;&lt;/EndNote&gt;</w:instrText>
      </w:r>
      <w:r w:rsidR="008F11C2" w:rsidRPr="007C7F0E">
        <w:rPr>
          <w:rFonts w:ascii="Times New Roman" w:hAnsi="Times New Roman" w:cs="Times New Roman"/>
          <w:sz w:val="24"/>
          <w:szCs w:val="24"/>
        </w:rPr>
        <w:fldChar w:fldCharType="separate"/>
      </w:r>
      <w:r w:rsidR="00F36548" w:rsidRPr="007C7F0E">
        <w:rPr>
          <w:rFonts w:ascii="Times New Roman" w:hAnsi="Times New Roman" w:cs="Times New Roman"/>
          <w:noProof/>
          <w:sz w:val="24"/>
          <w:szCs w:val="24"/>
        </w:rPr>
        <w:t>(see Palo et al., 2019,  Sjödin et al., 2020)</w:t>
      </w:r>
      <w:r w:rsidR="008F11C2" w:rsidRPr="007C7F0E">
        <w:rPr>
          <w:rFonts w:ascii="Times New Roman" w:hAnsi="Times New Roman" w:cs="Times New Roman"/>
          <w:sz w:val="24"/>
          <w:szCs w:val="24"/>
        </w:rPr>
        <w:fldChar w:fldCharType="end"/>
      </w:r>
      <w:r w:rsidRPr="007C7F0E">
        <w:rPr>
          <w:rFonts w:ascii="Times New Roman" w:hAnsi="Times New Roman" w:cs="Times New Roman"/>
          <w:sz w:val="24"/>
          <w:szCs w:val="24"/>
        </w:rPr>
        <w:t>. In addition,</w:t>
      </w:r>
      <w:r>
        <w:rPr>
          <w:rFonts w:ascii="Times New Roman" w:hAnsi="Times New Roman" w:cs="Times New Roman"/>
          <w:sz w:val="24"/>
          <w:szCs w:val="24"/>
        </w:rPr>
        <w:t xml:space="preserve"> o</w:t>
      </w:r>
      <w:r w:rsidRPr="00233729">
        <w:rPr>
          <w:rFonts w:ascii="Times New Roman" w:hAnsi="Times New Roman" w:cs="Times New Roman"/>
          <w:sz w:val="24"/>
          <w:szCs w:val="24"/>
        </w:rPr>
        <w:t xml:space="preserve">ur study </w:t>
      </w:r>
      <w:r>
        <w:rPr>
          <w:rFonts w:ascii="Times New Roman" w:hAnsi="Times New Roman" w:cs="Times New Roman"/>
          <w:sz w:val="24"/>
          <w:szCs w:val="24"/>
        </w:rPr>
        <w:t>mainly</w:t>
      </w:r>
      <w:r w:rsidRPr="00233729">
        <w:rPr>
          <w:rFonts w:ascii="Times New Roman" w:hAnsi="Times New Roman" w:cs="Times New Roman"/>
          <w:sz w:val="24"/>
          <w:szCs w:val="24"/>
        </w:rPr>
        <w:t xml:space="preserve"> identifies management interventions</w:t>
      </w:r>
      <w:r w:rsidR="00F96867">
        <w:rPr>
          <w:rFonts w:ascii="Times New Roman" w:hAnsi="Times New Roman" w:cs="Times New Roman"/>
          <w:sz w:val="24"/>
          <w:szCs w:val="24"/>
        </w:rPr>
        <w:t>,</w:t>
      </w:r>
      <w:r w:rsidRPr="00233729">
        <w:rPr>
          <w:rFonts w:ascii="Times New Roman" w:hAnsi="Times New Roman" w:cs="Times New Roman"/>
          <w:sz w:val="24"/>
          <w:szCs w:val="24"/>
        </w:rPr>
        <w:t xml:space="preserve"> but does not account for how effective these interventions </w:t>
      </w:r>
      <w:r>
        <w:rPr>
          <w:rFonts w:ascii="Times New Roman" w:hAnsi="Times New Roman" w:cs="Times New Roman"/>
          <w:sz w:val="24"/>
          <w:szCs w:val="24"/>
        </w:rPr>
        <w:t>are</w:t>
      </w:r>
      <w:r w:rsidRPr="00233729">
        <w:rPr>
          <w:rFonts w:ascii="Times New Roman" w:hAnsi="Times New Roman" w:cs="Times New Roman"/>
          <w:sz w:val="24"/>
          <w:szCs w:val="24"/>
        </w:rPr>
        <w:t xml:space="preserve"> in managing the </w:t>
      </w:r>
      <w:r>
        <w:rPr>
          <w:rFonts w:ascii="Times New Roman" w:hAnsi="Times New Roman" w:cs="Times New Roman"/>
          <w:sz w:val="24"/>
          <w:szCs w:val="24"/>
        </w:rPr>
        <w:t>servitization challenges</w:t>
      </w:r>
      <w:r w:rsidRPr="00233729">
        <w:rPr>
          <w:rFonts w:ascii="Times New Roman" w:hAnsi="Times New Roman" w:cs="Times New Roman"/>
          <w:sz w:val="24"/>
          <w:szCs w:val="24"/>
        </w:rPr>
        <w:t xml:space="preserve">. Future research could look into the effectiveness of these management interventions to </w:t>
      </w:r>
      <w:r>
        <w:rPr>
          <w:rFonts w:ascii="Times New Roman" w:hAnsi="Times New Roman" w:cs="Times New Roman"/>
          <w:sz w:val="24"/>
          <w:szCs w:val="24"/>
        </w:rPr>
        <w:t xml:space="preserve">help </w:t>
      </w:r>
      <w:r w:rsidRPr="00233729">
        <w:rPr>
          <w:rFonts w:ascii="Times New Roman" w:hAnsi="Times New Roman" w:cs="Times New Roman"/>
          <w:sz w:val="24"/>
          <w:szCs w:val="24"/>
        </w:rPr>
        <w:t>formalise these actions as</w:t>
      </w:r>
      <w:r>
        <w:rPr>
          <w:rFonts w:ascii="Times New Roman" w:hAnsi="Times New Roman" w:cs="Times New Roman"/>
          <w:sz w:val="24"/>
          <w:szCs w:val="24"/>
        </w:rPr>
        <w:t xml:space="preserve"> relevant </w:t>
      </w:r>
      <w:r w:rsidRPr="00233729">
        <w:rPr>
          <w:rFonts w:ascii="Times New Roman" w:hAnsi="Times New Roman" w:cs="Times New Roman"/>
          <w:sz w:val="24"/>
          <w:szCs w:val="24"/>
        </w:rPr>
        <w:t xml:space="preserve">strategies. </w:t>
      </w:r>
      <w:r w:rsidR="00C509E6">
        <w:rPr>
          <w:rFonts w:ascii="Times New Roman" w:hAnsi="Times New Roman" w:cs="Times New Roman"/>
          <w:sz w:val="24"/>
          <w:szCs w:val="24"/>
        </w:rPr>
        <w:t xml:space="preserve"> </w:t>
      </w:r>
    </w:p>
    <w:p w14:paraId="609FD795" w14:textId="77777777" w:rsidR="00F76A10" w:rsidRPr="00F76A10" w:rsidRDefault="00F76A10" w:rsidP="001002B5">
      <w:pPr>
        <w:spacing w:line="360" w:lineRule="auto"/>
        <w:jc w:val="both"/>
        <w:rPr>
          <w:rFonts w:ascii="Times New Roman" w:hAnsi="Times New Roman" w:cs="Times New Roman"/>
          <w:sz w:val="24"/>
          <w:szCs w:val="24"/>
        </w:rPr>
      </w:pPr>
      <w:r w:rsidRPr="00233729">
        <w:rPr>
          <w:rFonts w:ascii="Times New Roman" w:hAnsi="Times New Roman" w:cs="Times New Roman"/>
          <w:sz w:val="24"/>
          <w:szCs w:val="24"/>
        </w:rPr>
        <w:t xml:space="preserve">Our adoption of the boundary perspective focused on </w:t>
      </w:r>
      <w:r>
        <w:rPr>
          <w:rFonts w:ascii="Times New Roman" w:hAnsi="Times New Roman" w:cs="Times New Roman"/>
          <w:sz w:val="24"/>
          <w:szCs w:val="24"/>
        </w:rPr>
        <w:t xml:space="preserve">the </w:t>
      </w:r>
      <w:r w:rsidRPr="00233729">
        <w:rPr>
          <w:rFonts w:ascii="Times New Roman" w:hAnsi="Times New Roman" w:cs="Times New Roman"/>
          <w:sz w:val="24"/>
          <w:szCs w:val="24"/>
        </w:rPr>
        <w:t>power, competence and identity boundaries</w:t>
      </w:r>
      <w:r w:rsidR="00F96867">
        <w:rPr>
          <w:rFonts w:ascii="Times New Roman" w:hAnsi="Times New Roman" w:cs="Times New Roman"/>
          <w:sz w:val="24"/>
          <w:szCs w:val="24"/>
        </w:rPr>
        <w:t>,</w:t>
      </w:r>
      <w:r w:rsidRPr="00233729">
        <w:rPr>
          <w:rFonts w:ascii="Times New Roman" w:hAnsi="Times New Roman" w:cs="Times New Roman"/>
          <w:sz w:val="24"/>
          <w:szCs w:val="24"/>
        </w:rPr>
        <w:t xml:space="preserve"> but did not </w:t>
      </w:r>
      <w:r>
        <w:rPr>
          <w:rFonts w:ascii="Times New Roman" w:hAnsi="Times New Roman" w:cs="Times New Roman"/>
          <w:sz w:val="24"/>
          <w:szCs w:val="24"/>
        </w:rPr>
        <w:t>focus on</w:t>
      </w:r>
      <w:r w:rsidRPr="00233729">
        <w:rPr>
          <w:rFonts w:ascii="Times New Roman" w:hAnsi="Times New Roman" w:cs="Times New Roman"/>
          <w:sz w:val="24"/>
          <w:szCs w:val="24"/>
        </w:rPr>
        <w:t xml:space="preserve"> the efficiency boundary </w:t>
      </w:r>
      <w:r>
        <w:rPr>
          <w:rFonts w:ascii="Times New Roman" w:hAnsi="Times New Roman" w:cs="Times New Roman"/>
          <w:sz w:val="24"/>
          <w:szCs w:val="24"/>
        </w:rPr>
        <w:t xml:space="preserve">as </w:t>
      </w:r>
      <w:r>
        <w:rPr>
          <w:rFonts w:asciiTheme="majorBidi" w:hAnsiTheme="majorBidi" w:cstheme="majorBidi"/>
          <w:sz w:val="24"/>
          <w:szCs w:val="24"/>
        </w:rPr>
        <w:t xml:space="preserve">these legal and contractual boundaries are largely defined at the final stages of servitization transformation, leaving very little room for negotiations and conflicts that may be experienced in other boundaries. </w:t>
      </w:r>
      <w:r w:rsidRPr="00233729">
        <w:rPr>
          <w:rFonts w:ascii="Times New Roman" w:hAnsi="Times New Roman" w:cs="Times New Roman"/>
          <w:sz w:val="24"/>
          <w:szCs w:val="24"/>
        </w:rPr>
        <w:t xml:space="preserve">However, as the manufacturers progress </w:t>
      </w:r>
      <w:r>
        <w:rPr>
          <w:rFonts w:ascii="Times New Roman" w:hAnsi="Times New Roman" w:cs="Times New Roman"/>
          <w:sz w:val="24"/>
          <w:szCs w:val="24"/>
        </w:rPr>
        <w:t>through the</w:t>
      </w:r>
      <w:r w:rsidRPr="00233729">
        <w:rPr>
          <w:rFonts w:ascii="Times New Roman" w:hAnsi="Times New Roman" w:cs="Times New Roman"/>
          <w:sz w:val="24"/>
          <w:szCs w:val="24"/>
        </w:rPr>
        <w:t xml:space="preserve"> transformation</w:t>
      </w:r>
      <w:r>
        <w:rPr>
          <w:rFonts w:ascii="Times New Roman" w:hAnsi="Times New Roman" w:cs="Times New Roman"/>
          <w:sz w:val="24"/>
          <w:szCs w:val="24"/>
        </w:rPr>
        <w:t>,</w:t>
      </w:r>
      <w:r w:rsidRPr="00233729">
        <w:rPr>
          <w:rFonts w:ascii="Times New Roman" w:hAnsi="Times New Roman" w:cs="Times New Roman"/>
          <w:sz w:val="24"/>
          <w:szCs w:val="24"/>
        </w:rPr>
        <w:t xml:space="preserve"> future research should explicitly examine the efficiency boundaries and analyse </w:t>
      </w:r>
      <w:r>
        <w:rPr>
          <w:rFonts w:ascii="Times New Roman" w:hAnsi="Times New Roman" w:cs="Times New Roman"/>
          <w:sz w:val="24"/>
          <w:szCs w:val="24"/>
        </w:rPr>
        <w:t>how</w:t>
      </w:r>
      <w:r w:rsidRPr="00233729">
        <w:rPr>
          <w:rFonts w:ascii="Times New Roman" w:hAnsi="Times New Roman" w:cs="Times New Roman"/>
          <w:sz w:val="24"/>
          <w:szCs w:val="24"/>
        </w:rPr>
        <w:t xml:space="preserve"> the underlying transaction cost economics </w:t>
      </w:r>
      <w:r w:rsidR="008F11C2">
        <w:rPr>
          <w:rFonts w:ascii="Times New Roman" w:hAnsi="Times New Roman" w:cs="Times New Roman"/>
          <w:sz w:val="24"/>
          <w:szCs w:val="24"/>
        </w:rPr>
        <w:fldChar w:fldCharType="begin"/>
      </w:r>
      <w:r w:rsidR="001002B5">
        <w:rPr>
          <w:rFonts w:ascii="Times New Roman" w:hAnsi="Times New Roman" w:cs="Times New Roman"/>
          <w:sz w:val="24"/>
          <w:szCs w:val="24"/>
        </w:rPr>
        <w:instrText xml:space="preserve"> ADDIN EN.CITE &lt;EndNote&gt;&lt;Cite&gt;&lt;Author&gt;Williamson&lt;/Author&gt;&lt;Year&gt;1989&lt;/Year&gt;&lt;RecNum&gt;1611&lt;/RecNum&gt;&lt;IDText&gt;Transaction cost economics&lt;/IDText&gt;&lt;DisplayText&gt;(Williamson, 1989)&lt;/DisplayText&gt;&lt;record&gt;&lt;rec-number&gt;1611&lt;/rec-number&gt;&lt;foreign-keys&gt;&lt;key app="EN" db-id="w5wwedtv0tftsiesxvkp00frxtxtrazssvww" timestamp="1607697408" guid="8f716468-bef3-4a7a-a754-741b08f1f4aa"&gt;1611&lt;/key&gt;&lt;/foreign-keys&gt;&lt;ref-type name="Journal Article"&gt;17&lt;/ref-type&gt;&lt;contributors&gt;&lt;authors&gt;&lt;author&gt;Williamson, Oliver E&lt;/author&gt;&lt;/authors&gt;&lt;/contributors&gt;&lt;titles&gt;&lt;title&gt;Transaction cost economics&lt;/title&gt;&lt;secondary-title&gt;Handbook of industrial organization&lt;/secondary-title&gt;&lt;/titles&gt;&lt;periodical&gt;&lt;full-title&gt;Handbook of industrial organization&lt;/full-title&gt;&lt;/periodical&gt;&lt;pages&gt;135-182&lt;/pages&gt;&lt;volume&gt;1&lt;/volume&gt;&lt;dates&gt;&lt;year&gt;1989&lt;/year&gt;&lt;/dates&gt;&lt;isbn&gt;1573-448X&lt;/isbn&gt;&lt;urls&gt;&lt;/urls&gt;&lt;/record&gt;&lt;/Cite&gt;&lt;/EndNote&gt;</w:instrText>
      </w:r>
      <w:r w:rsidR="008F11C2">
        <w:rPr>
          <w:rFonts w:ascii="Times New Roman" w:hAnsi="Times New Roman" w:cs="Times New Roman"/>
          <w:sz w:val="24"/>
          <w:szCs w:val="24"/>
        </w:rPr>
        <w:fldChar w:fldCharType="separate"/>
      </w:r>
      <w:r>
        <w:rPr>
          <w:rFonts w:ascii="Times New Roman" w:hAnsi="Times New Roman" w:cs="Times New Roman"/>
          <w:noProof/>
          <w:sz w:val="24"/>
          <w:szCs w:val="24"/>
        </w:rPr>
        <w:t>(Williamson, 1989)</w:t>
      </w:r>
      <w:r w:rsidR="008F11C2">
        <w:rPr>
          <w:rFonts w:ascii="Times New Roman" w:hAnsi="Times New Roman" w:cs="Times New Roman"/>
          <w:sz w:val="24"/>
          <w:szCs w:val="24"/>
        </w:rPr>
        <w:fldChar w:fldCharType="end"/>
      </w:r>
      <w:r w:rsidRPr="00233729">
        <w:rPr>
          <w:rFonts w:ascii="Times New Roman" w:hAnsi="Times New Roman" w:cs="Times New Roman"/>
          <w:sz w:val="24"/>
          <w:szCs w:val="24"/>
        </w:rPr>
        <w:t xml:space="preserve"> can explain servitization challenges and management interventions. </w:t>
      </w:r>
    </w:p>
    <w:p w14:paraId="0B132C0F" w14:textId="2B3B2773" w:rsidR="00491C80" w:rsidRPr="001B24F6" w:rsidRDefault="00F76A10" w:rsidP="001B24F6">
      <w:pPr>
        <w:spacing w:line="360" w:lineRule="auto"/>
        <w:jc w:val="both"/>
        <w:rPr>
          <w:rFonts w:ascii="Times New Roman" w:hAnsi="Times New Roman" w:cs="Times New Roman"/>
          <w:sz w:val="24"/>
          <w:szCs w:val="24"/>
        </w:rPr>
      </w:pPr>
      <w:r w:rsidRPr="009E2FFB">
        <w:rPr>
          <w:rFonts w:ascii="Times New Roman" w:hAnsi="Times New Roman" w:cs="Times New Roman"/>
          <w:sz w:val="24"/>
          <w:szCs w:val="24"/>
          <w:highlight w:val="yellow"/>
        </w:rPr>
        <w:t>Finally, although our study has targeted the diverse range of boundaries individually, the discussion and interpretation of the findings highlight possible interdependencies across the different types of boundaries and between internal and external perspectives. Future research should specifically focus on the interdependencies and interactions among these boundaries to develop a systems-view of servitization boundaries. Our proposed framework provides a solid basis for this and the other future research opportunities.</w:t>
      </w:r>
      <w:r w:rsidRPr="00233729">
        <w:rPr>
          <w:rFonts w:ascii="Times New Roman" w:hAnsi="Times New Roman" w:cs="Times New Roman"/>
          <w:sz w:val="24"/>
          <w:szCs w:val="24"/>
        </w:rPr>
        <w:t xml:space="preserve"> </w:t>
      </w:r>
    </w:p>
    <w:p w14:paraId="798DEF13" w14:textId="77777777" w:rsidR="009025C9" w:rsidRPr="003E6186" w:rsidRDefault="00EE3E2B" w:rsidP="00F76A10">
      <w:pPr>
        <w:pStyle w:val="Heading1"/>
        <w:numPr>
          <w:ilvl w:val="0"/>
          <w:numId w:val="0"/>
        </w:numPr>
        <w:ind w:left="284" w:hanging="284"/>
      </w:pPr>
      <w:r w:rsidRPr="003E6186">
        <w:t>References</w:t>
      </w:r>
    </w:p>
    <w:p w14:paraId="3617A451" w14:textId="77777777" w:rsidR="00653507" w:rsidRPr="00653507" w:rsidRDefault="008F11C2" w:rsidP="00653507">
      <w:pPr>
        <w:pStyle w:val="EndNoteBibliography"/>
        <w:spacing w:after="0"/>
        <w:ind w:left="720" w:hanging="720"/>
      </w:pPr>
      <w:r w:rsidRPr="005C4137">
        <w:fldChar w:fldCharType="begin"/>
      </w:r>
      <w:r w:rsidR="009025C9" w:rsidRPr="005C4137">
        <w:instrText xml:space="preserve"> ADDIN EN.REFLIST </w:instrText>
      </w:r>
      <w:r w:rsidRPr="005C4137">
        <w:fldChar w:fldCharType="separate"/>
      </w:r>
      <w:r w:rsidR="00653507" w:rsidRPr="00653507">
        <w:t xml:space="preserve">ALBERT, S. &amp; WHETTEN, D. A. 2004. Organizational identity. </w:t>
      </w:r>
      <w:r w:rsidR="00653507" w:rsidRPr="00653507">
        <w:rPr>
          <w:i/>
        </w:rPr>
        <w:t>Organizational identity: A reader</w:t>
      </w:r>
      <w:r w:rsidR="00653507" w:rsidRPr="00653507">
        <w:rPr>
          <w:b/>
        </w:rPr>
        <w:t>,</w:t>
      </w:r>
      <w:r w:rsidR="00653507" w:rsidRPr="00653507">
        <w:t xml:space="preserve"> 89-118.</w:t>
      </w:r>
    </w:p>
    <w:p w14:paraId="7128F1B3" w14:textId="77777777" w:rsidR="00653507" w:rsidRPr="00653507" w:rsidRDefault="00653507" w:rsidP="00653507">
      <w:pPr>
        <w:pStyle w:val="EndNoteBibliography"/>
        <w:spacing w:after="0"/>
        <w:ind w:left="720" w:hanging="720"/>
      </w:pPr>
      <w:r w:rsidRPr="00653507">
        <w:lastRenderedPageBreak/>
        <w:t xml:space="preserve">ALDRICH, H. &amp; HERKER, D. 1977. Boundary spanning roles and organization structure. </w:t>
      </w:r>
      <w:r w:rsidRPr="00653507">
        <w:rPr>
          <w:i/>
        </w:rPr>
        <w:t>Academy of management review,</w:t>
      </w:r>
      <w:r w:rsidRPr="00653507">
        <w:t xml:space="preserve"> 2</w:t>
      </w:r>
      <w:r w:rsidRPr="00653507">
        <w:rPr>
          <w:b/>
        </w:rPr>
        <w:t>,</w:t>
      </w:r>
      <w:r w:rsidRPr="00653507">
        <w:t xml:space="preserve"> 217-230.</w:t>
      </w:r>
    </w:p>
    <w:p w14:paraId="6927FE71" w14:textId="77777777" w:rsidR="00653507" w:rsidRPr="00653507" w:rsidRDefault="00653507" w:rsidP="00653507">
      <w:pPr>
        <w:pStyle w:val="EndNoteBibliography"/>
        <w:spacing w:after="0"/>
        <w:ind w:left="720" w:hanging="720"/>
      </w:pPr>
      <w:r w:rsidRPr="00653507">
        <w:t xml:space="preserve">ALGHISI, A. &amp; SACCANI, N. 2015. Internal and external alignment in the servitization journey–overcoming the challenges. </w:t>
      </w:r>
      <w:r w:rsidRPr="00653507">
        <w:rPr>
          <w:i/>
        </w:rPr>
        <w:t>Production Planning &amp; Control,</w:t>
      </w:r>
      <w:r w:rsidRPr="00653507">
        <w:t xml:space="preserve"> 26</w:t>
      </w:r>
      <w:r w:rsidRPr="00653507">
        <w:rPr>
          <w:b/>
        </w:rPr>
        <w:t>,</w:t>
      </w:r>
      <w:r w:rsidRPr="00653507">
        <w:t xml:space="preserve"> 1219-1232.</w:t>
      </w:r>
    </w:p>
    <w:p w14:paraId="7AC2454E" w14:textId="77777777" w:rsidR="00653507" w:rsidRPr="00653507" w:rsidRDefault="00653507" w:rsidP="00653507">
      <w:pPr>
        <w:pStyle w:val="EndNoteBibliography"/>
        <w:spacing w:after="0"/>
        <w:ind w:left="720" w:hanging="720"/>
      </w:pPr>
      <w:r w:rsidRPr="00653507">
        <w:t xml:space="preserve">ARONSON, J. 1995. A pragmatic view of thematic analysis. </w:t>
      </w:r>
      <w:r w:rsidRPr="00653507">
        <w:rPr>
          <w:i/>
        </w:rPr>
        <w:t>The qualitative report,</w:t>
      </w:r>
      <w:r w:rsidRPr="00653507">
        <w:t xml:space="preserve"> 2</w:t>
      </w:r>
      <w:r w:rsidRPr="00653507">
        <w:rPr>
          <w:b/>
        </w:rPr>
        <w:t>,</w:t>
      </w:r>
      <w:r w:rsidRPr="00653507">
        <w:t xml:space="preserve"> 1-3.</w:t>
      </w:r>
    </w:p>
    <w:p w14:paraId="2E9FE259" w14:textId="77777777" w:rsidR="00653507" w:rsidRPr="00653507" w:rsidRDefault="00653507" w:rsidP="00653507">
      <w:pPr>
        <w:pStyle w:val="EndNoteBibliography"/>
        <w:spacing w:after="0"/>
        <w:ind w:left="720" w:hanging="720"/>
      </w:pPr>
      <w:r w:rsidRPr="00653507">
        <w:t xml:space="preserve">BÄCK, I. &amp; KOHTAMÄKI, M. 2015. Boundaries of R&amp;D collaboration. </w:t>
      </w:r>
      <w:r w:rsidRPr="00653507">
        <w:rPr>
          <w:i/>
        </w:rPr>
        <w:t>Technovation,</w:t>
      </w:r>
      <w:r w:rsidRPr="00653507">
        <w:t xml:space="preserve"> 45</w:t>
      </w:r>
      <w:r w:rsidRPr="00653507">
        <w:rPr>
          <w:b/>
        </w:rPr>
        <w:t>,</w:t>
      </w:r>
      <w:r w:rsidRPr="00653507">
        <w:t xml:space="preserve"> 15-28.</w:t>
      </w:r>
    </w:p>
    <w:p w14:paraId="57B67FA2" w14:textId="77777777" w:rsidR="00653507" w:rsidRPr="00653507" w:rsidRDefault="00653507" w:rsidP="00653507">
      <w:pPr>
        <w:pStyle w:val="EndNoteBibliography"/>
        <w:spacing w:after="0"/>
        <w:ind w:left="720" w:hanging="720"/>
      </w:pPr>
      <w:r w:rsidRPr="00653507">
        <w:t xml:space="preserve">BAINES, T., BIGDELI, A. Z., SOUSA, R. &amp; SCHROEDER, A. 2020. Framing the servitization transformation process: A model to understand and facilitate the servitization journey. </w:t>
      </w:r>
      <w:r w:rsidRPr="00653507">
        <w:rPr>
          <w:i/>
        </w:rPr>
        <w:t>International Journal of Production Economics</w:t>
      </w:r>
      <w:r w:rsidRPr="00653507">
        <w:t>.</w:t>
      </w:r>
    </w:p>
    <w:p w14:paraId="57E632A6" w14:textId="77777777" w:rsidR="00653507" w:rsidRPr="00653507" w:rsidRDefault="00653507" w:rsidP="00653507">
      <w:pPr>
        <w:pStyle w:val="EndNoteBibliography"/>
        <w:spacing w:after="0"/>
        <w:ind w:left="720" w:hanging="720"/>
      </w:pPr>
      <w:r w:rsidRPr="00653507">
        <w:t xml:space="preserve">BAINES, T., LIGHTFOOT, H., BENEDETTINI, O. &amp; KAY, J. 2009. The servitization of manufacturing. </w:t>
      </w:r>
      <w:r w:rsidRPr="00653507">
        <w:rPr>
          <w:i/>
        </w:rPr>
        <w:t>Journal of manufacturing technology management</w:t>
      </w:r>
      <w:r w:rsidRPr="00653507">
        <w:t>.</w:t>
      </w:r>
    </w:p>
    <w:p w14:paraId="773B0702" w14:textId="77777777" w:rsidR="00653507" w:rsidRPr="00653507" w:rsidRDefault="00653507" w:rsidP="00653507">
      <w:pPr>
        <w:pStyle w:val="EndNoteBibliography"/>
        <w:spacing w:after="0"/>
        <w:ind w:left="720" w:hanging="720"/>
      </w:pPr>
      <w:r w:rsidRPr="00653507">
        <w:t xml:space="preserve">BAINES, T. &amp; LIGHTFOOT, H. W. 2014. Servitization of the manufacturing firm Exploring the operations practices and technologies that deliver advanced services. </w:t>
      </w:r>
      <w:r w:rsidRPr="00653507">
        <w:rPr>
          <w:i/>
        </w:rPr>
        <w:t>International Journal of Operations &amp; Production Management,</w:t>
      </w:r>
      <w:r w:rsidRPr="00653507">
        <w:t xml:space="preserve"> 34</w:t>
      </w:r>
      <w:r w:rsidRPr="00653507">
        <w:rPr>
          <w:b/>
        </w:rPr>
        <w:t>,</w:t>
      </w:r>
      <w:r w:rsidRPr="00653507">
        <w:t xml:space="preserve"> 2-35.</w:t>
      </w:r>
    </w:p>
    <w:p w14:paraId="3CEC27F5" w14:textId="77777777" w:rsidR="00653507" w:rsidRPr="00653507" w:rsidRDefault="00653507" w:rsidP="00653507">
      <w:pPr>
        <w:pStyle w:val="EndNoteBibliography"/>
        <w:spacing w:after="0"/>
        <w:ind w:left="720" w:hanging="720"/>
      </w:pPr>
      <w:r w:rsidRPr="00653507">
        <w:t xml:space="preserve">BAINES, T. &amp; SHI, V. G. 2015. A Delphi study to explore the adoption of servitization in UK companies. </w:t>
      </w:r>
      <w:r w:rsidRPr="00653507">
        <w:rPr>
          <w:i/>
        </w:rPr>
        <w:t>Production Planning &amp; Control</w:t>
      </w:r>
      <w:r w:rsidRPr="00653507">
        <w:rPr>
          <w:b/>
        </w:rPr>
        <w:t>,</w:t>
      </w:r>
      <w:r w:rsidRPr="00653507">
        <w:t xml:space="preserve"> 1-17.</w:t>
      </w:r>
    </w:p>
    <w:p w14:paraId="5B690D26" w14:textId="77777777" w:rsidR="00653507" w:rsidRPr="00653507" w:rsidRDefault="00653507" w:rsidP="00653507">
      <w:pPr>
        <w:pStyle w:val="EndNoteBibliography"/>
        <w:spacing w:after="0"/>
        <w:ind w:left="720" w:hanging="720"/>
      </w:pPr>
      <w:r w:rsidRPr="00653507">
        <w:t xml:space="preserve">BAINES, T., ZIAEE BIGDELI, A., BUSTINZA, O. F., SHI, V. G., BALDWIN, J. &amp; RIDGWAY, K. 2017. Servitization: revisiting the state-of-the-art and research priorities. </w:t>
      </w:r>
      <w:r w:rsidRPr="00653507">
        <w:rPr>
          <w:i/>
        </w:rPr>
        <w:t>International Journal of Operations &amp; Production Management</w:t>
      </w:r>
      <w:r w:rsidRPr="00653507">
        <w:t>.</w:t>
      </w:r>
    </w:p>
    <w:p w14:paraId="383F23A0" w14:textId="77777777" w:rsidR="00653507" w:rsidRPr="00653507" w:rsidRDefault="00653507" w:rsidP="00653507">
      <w:pPr>
        <w:pStyle w:val="EndNoteBibliography"/>
        <w:spacing w:after="0"/>
        <w:ind w:left="720" w:hanging="720"/>
      </w:pPr>
      <w:r w:rsidRPr="00653507">
        <w:t xml:space="preserve">BALDWIN, C. Y. 2008. Where do transactions come from? Modularity, transactions, and the boundaries of firms. </w:t>
      </w:r>
      <w:r w:rsidRPr="00653507">
        <w:rPr>
          <w:i/>
        </w:rPr>
        <w:t>Industrial and corporate change,</w:t>
      </w:r>
      <w:r w:rsidRPr="00653507">
        <w:t xml:space="preserve"> 17</w:t>
      </w:r>
      <w:r w:rsidRPr="00653507">
        <w:rPr>
          <w:b/>
        </w:rPr>
        <w:t>,</w:t>
      </w:r>
      <w:r w:rsidRPr="00653507">
        <w:t xml:space="preserve"> 155-195.</w:t>
      </w:r>
    </w:p>
    <w:p w14:paraId="3E1AA7F7" w14:textId="77777777" w:rsidR="00653507" w:rsidRPr="00653507" w:rsidRDefault="00653507" w:rsidP="00653507">
      <w:pPr>
        <w:pStyle w:val="EndNoteBibliography"/>
        <w:spacing w:after="0"/>
        <w:ind w:left="720" w:hanging="720"/>
      </w:pPr>
      <w:r w:rsidRPr="00653507">
        <w:t xml:space="preserve">BECHKY, B. A. 2003. Sharing meaning across occupational communities: The transformation of understanding on a production floor. </w:t>
      </w:r>
      <w:r w:rsidRPr="00653507">
        <w:rPr>
          <w:i/>
        </w:rPr>
        <w:t>Organization science,</w:t>
      </w:r>
      <w:r w:rsidRPr="00653507">
        <w:t xml:space="preserve"> 14</w:t>
      </w:r>
      <w:r w:rsidRPr="00653507">
        <w:rPr>
          <w:b/>
        </w:rPr>
        <w:t>,</w:t>
      </w:r>
      <w:r w:rsidRPr="00653507">
        <w:t xml:space="preserve"> 312-330.</w:t>
      </w:r>
    </w:p>
    <w:p w14:paraId="6DEF8791" w14:textId="77777777" w:rsidR="00653507" w:rsidRPr="00653507" w:rsidRDefault="00653507" w:rsidP="00653507">
      <w:pPr>
        <w:pStyle w:val="EndNoteBibliography"/>
        <w:spacing w:after="0"/>
        <w:ind w:left="720" w:hanging="720"/>
      </w:pPr>
      <w:r w:rsidRPr="00653507">
        <w:t xml:space="preserve">BIRKINSHAW, J., AMBOS, T. C. &amp; BOUQUET, C. 2017. Boundary spanning activities of corporate HQ executives insights from a longitudinal study. </w:t>
      </w:r>
      <w:r w:rsidRPr="00653507">
        <w:rPr>
          <w:i/>
        </w:rPr>
        <w:t>Journal of Management Studies,</w:t>
      </w:r>
      <w:r w:rsidRPr="00653507">
        <w:t xml:space="preserve"> 54</w:t>
      </w:r>
      <w:r w:rsidRPr="00653507">
        <w:rPr>
          <w:b/>
        </w:rPr>
        <w:t>,</w:t>
      </w:r>
      <w:r w:rsidRPr="00653507">
        <w:t xml:space="preserve"> 422-454.</w:t>
      </w:r>
    </w:p>
    <w:p w14:paraId="77BFEE5F" w14:textId="77777777" w:rsidR="00653507" w:rsidRPr="00653507" w:rsidRDefault="00653507" w:rsidP="00653507">
      <w:pPr>
        <w:pStyle w:val="EndNoteBibliography"/>
        <w:spacing w:after="0"/>
        <w:ind w:left="720" w:hanging="720"/>
      </w:pPr>
      <w:r w:rsidRPr="00653507">
        <w:t xml:space="preserve">BIRT, L., SCOTT, S., CAVERS, D., CAMPBELL, C. &amp; WALTER, F. 2016. Member checking: a tool to enhance trustworthiness or merely a nod to validation? </w:t>
      </w:r>
      <w:r w:rsidRPr="00653507">
        <w:rPr>
          <w:i/>
        </w:rPr>
        <w:t>Qualitative health research,</w:t>
      </w:r>
      <w:r w:rsidRPr="00653507">
        <w:t xml:space="preserve"> 26</w:t>
      </w:r>
      <w:r w:rsidRPr="00653507">
        <w:rPr>
          <w:b/>
        </w:rPr>
        <w:t>,</w:t>
      </w:r>
      <w:r w:rsidRPr="00653507">
        <w:t xml:space="preserve"> 1802-1811.</w:t>
      </w:r>
    </w:p>
    <w:p w14:paraId="29C61F3E" w14:textId="77777777" w:rsidR="00653507" w:rsidRPr="00653507" w:rsidRDefault="00653507" w:rsidP="00653507">
      <w:pPr>
        <w:pStyle w:val="EndNoteBibliography"/>
        <w:spacing w:after="0"/>
        <w:ind w:left="720" w:hanging="720"/>
      </w:pPr>
      <w:r w:rsidRPr="00653507">
        <w:t xml:space="preserve">BOGNER, A. &amp; MENZ, W. 2009. The theory-generating expert interview: epistemological interest, forms of knowledge, interaction. </w:t>
      </w:r>
      <w:r w:rsidRPr="00653507">
        <w:rPr>
          <w:i/>
        </w:rPr>
        <w:t>Interviewing experts.</w:t>
      </w:r>
      <w:r w:rsidRPr="00653507">
        <w:t xml:space="preserve"> Springer.</w:t>
      </w:r>
    </w:p>
    <w:p w14:paraId="6CB2FAAE" w14:textId="77777777" w:rsidR="00653507" w:rsidRPr="00653507" w:rsidRDefault="00653507" w:rsidP="00653507">
      <w:pPr>
        <w:pStyle w:val="EndNoteBibliography"/>
        <w:spacing w:after="0"/>
        <w:ind w:left="720" w:hanging="720"/>
      </w:pPr>
      <w:r w:rsidRPr="00653507">
        <w:t xml:space="preserve">BOYATZIS, R. E. 1998. </w:t>
      </w:r>
      <w:r w:rsidRPr="00653507">
        <w:rPr>
          <w:i/>
        </w:rPr>
        <w:t>Transforming qualitative information: Thematic analysis and code development</w:t>
      </w:r>
      <w:r w:rsidRPr="00653507">
        <w:t>, sage.</w:t>
      </w:r>
    </w:p>
    <w:p w14:paraId="7C3E71E7" w14:textId="77777777" w:rsidR="00653507" w:rsidRPr="00653507" w:rsidRDefault="00653507" w:rsidP="00653507">
      <w:pPr>
        <w:pStyle w:val="EndNoteBibliography"/>
        <w:spacing w:after="0"/>
        <w:ind w:left="720" w:hanging="720"/>
      </w:pPr>
      <w:r w:rsidRPr="00653507">
        <w:t xml:space="preserve">BRADY, T., DAVIES, A. &amp; GANN, D. 2005. Can integrated solutions business models work in construction? </w:t>
      </w:r>
      <w:r w:rsidRPr="00653507">
        <w:rPr>
          <w:i/>
        </w:rPr>
        <w:t>Building research &amp; information,</w:t>
      </w:r>
      <w:r w:rsidRPr="00653507">
        <w:t xml:space="preserve"> 33</w:t>
      </w:r>
      <w:r w:rsidRPr="00653507">
        <w:rPr>
          <w:b/>
        </w:rPr>
        <w:t>,</w:t>
      </w:r>
      <w:r w:rsidRPr="00653507">
        <w:t xml:space="preserve"> 571-579.</w:t>
      </w:r>
    </w:p>
    <w:p w14:paraId="7822C4BB" w14:textId="77777777" w:rsidR="00653507" w:rsidRPr="00653507" w:rsidRDefault="00653507" w:rsidP="00653507">
      <w:pPr>
        <w:pStyle w:val="EndNoteBibliography"/>
        <w:spacing w:after="0"/>
        <w:ind w:left="720" w:hanging="720"/>
      </w:pPr>
      <w:r w:rsidRPr="00653507">
        <w:t xml:space="preserve">BRASHEAR, T., GEBAUER, H. &amp; KOWALKOWSKI, C. 2012. Customer‐focused and service‐focused orientation in organizational structures. </w:t>
      </w:r>
      <w:r w:rsidRPr="00653507">
        <w:rPr>
          <w:i/>
        </w:rPr>
        <w:t>Journal of Business &amp; Industrial Marketing</w:t>
      </w:r>
      <w:r w:rsidRPr="00653507">
        <w:t>.</w:t>
      </w:r>
    </w:p>
    <w:p w14:paraId="4B557A26" w14:textId="77777777" w:rsidR="00653507" w:rsidRPr="00653507" w:rsidRDefault="00653507" w:rsidP="00653507">
      <w:pPr>
        <w:pStyle w:val="EndNoteBibliography"/>
        <w:spacing w:after="0"/>
        <w:ind w:left="720" w:hanging="720"/>
      </w:pPr>
      <w:r w:rsidRPr="00653507">
        <w:t xml:space="preserve">BRAUN, V. &amp; CLARKE, V. 2006. Using thematic analysis in psychology. </w:t>
      </w:r>
      <w:r w:rsidRPr="00653507">
        <w:rPr>
          <w:i/>
        </w:rPr>
        <w:t>Qualitative research in psychology,</w:t>
      </w:r>
      <w:r w:rsidRPr="00653507">
        <w:t xml:space="preserve"> 3</w:t>
      </w:r>
      <w:r w:rsidRPr="00653507">
        <w:rPr>
          <w:b/>
        </w:rPr>
        <w:t>,</w:t>
      </w:r>
      <w:r w:rsidRPr="00653507">
        <w:t xml:space="preserve"> 77-101.</w:t>
      </w:r>
    </w:p>
    <w:p w14:paraId="4698D9F8" w14:textId="77777777" w:rsidR="00653507" w:rsidRPr="00653507" w:rsidRDefault="00653507" w:rsidP="00653507">
      <w:pPr>
        <w:pStyle w:val="EndNoteBibliography"/>
        <w:spacing w:after="0"/>
        <w:ind w:left="720" w:hanging="720"/>
      </w:pPr>
      <w:r w:rsidRPr="00653507">
        <w:t xml:space="preserve">BRAUN, V., CLARKE, V., HAYFIELD, N. &amp; TERRY, G. 2018. Thematic analysis. </w:t>
      </w:r>
      <w:r w:rsidRPr="00653507">
        <w:rPr>
          <w:i/>
        </w:rPr>
        <w:t>Handbook of research methods in health social sciences</w:t>
      </w:r>
      <w:r w:rsidRPr="00653507">
        <w:rPr>
          <w:b/>
        </w:rPr>
        <w:t>,</w:t>
      </w:r>
      <w:r w:rsidRPr="00653507">
        <w:t xml:space="preserve"> 1-18.</w:t>
      </w:r>
    </w:p>
    <w:p w14:paraId="162798F2" w14:textId="77777777" w:rsidR="00653507" w:rsidRPr="00653507" w:rsidRDefault="00653507" w:rsidP="00653507">
      <w:pPr>
        <w:pStyle w:val="EndNoteBibliography"/>
        <w:spacing w:after="0"/>
        <w:ind w:left="720" w:hanging="720"/>
      </w:pPr>
      <w:r w:rsidRPr="00653507">
        <w:t xml:space="preserve">BROWN, J. S. &amp; DUGUID, P. 2001. Knowledge and organization: A social-practice perspective. </w:t>
      </w:r>
      <w:r w:rsidRPr="00653507">
        <w:rPr>
          <w:i/>
        </w:rPr>
        <w:t>Organization science,</w:t>
      </w:r>
      <w:r w:rsidRPr="00653507">
        <w:t xml:space="preserve"> 12</w:t>
      </w:r>
      <w:r w:rsidRPr="00653507">
        <w:rPr>
          <w:b/>
        </w:rPr>
        <w:t>,</w:t>
      </w:r>
      <w:r w:rsidRPr="00653507">
        <w:t xml:space="preserve"> 198-213.</w:t>
      </w:r>
    </w:p>
    <w:p w14:paraId="16127F08" w14:textId="77777777" w:rsidR="00653507" w:rsidRPr="00653507" w:rsidRDefault="00653507" w:rsidP="00653507">
      <w:pPr>
        <w:pStyle w:val="EndNoteBibliography"/>
        <w:spacing w:after="0"/>
        <w:ind w:left="720" w:hanging="720"/>
      </w:pPr>
      <w:r w:rsidRPr="00653507">
        <w:t xml:space="preserve">BUSTINZA, O. F., ZIAEE BIGDELI, A., BAINES, T. &amp; ELLIOT, C. 2015. Servitization and competitive advantage: the importance of organizational structure and value chain position. </w:t>
      </w:r>
      <w:r w:rsidRPr="00653507">
        <w:rPr>
          <w:i/>
        </w:rPr>
        <w:t>Research-Technology Management,</w:t>
      </w:r>
      <w:r w:rsidRPr="00653507">
        <w:t xml:space="preserve"> 58</w:t>
      </w:r>
      <w:r w:rsidRPr="00653507">
        <w:rPr>
          <w:b/>
        </w:rPr>
        <w:t>,</w:t>
      </w:r>
      <w:r w:rsidRPr="00653507">
        <w:t xml:space="preserve"> 53-60.</w:t>
      </w:r>
    </w:p>
    <w:p w14:paraId="3DCE182D" w14:textId="77777777" w:rsidR="00653507" w:rsidRPr="00653507" w:rsidRDefault="00653507" w:rsidP="00653507">
      <w:pPr>
        <w:pStyle w:val="EndNoteBibliography"/>
        <w:spacing w:after="0"/>
        <w:ind w:left="720" w:hanging="720"/>
      </w:pPr>
      <w:r w:rsidRPr="00653507">
        <w:t xml:space="preserve">CANDELA, A. G. 2019. Exploring the function of member checking. </w:t>
      </w:r>
      <w:r w:rsidRPr="00653507">
        <w:rPr>
          <w:i/>
        </w:rPr>
        <w:t>The Qualitative Report,</w:t>
      </w:r>
      <w:r w:rsidRPr="00653507">
        <w:t xml:space="preserve"> 24</w:t>
      </w:r>
      <w:r w:rsidRPr="00653507">
        <w:rPr>
          <w:b/>
        </w:rPr>
        <w:t>,</w:t>
      </w:r>
      <w:r w:rsidRPr="00653507">
        <w:t xml:space="preserve"> 619-628.</w:t>
      </w:r>
    </w:p>
    <w:p w14:paraId="247E18EE" w14:textId="77777777" w:rsidR="00653507" w:rsidRPr="00653507" w:rsidRDefault="00653507" w:rsidP="00653507">
      <w:pPr>
        <w:pStyle w:val="EndNoteBibliography"/>
        <w:spacing w:after="0"/>
        <w:ind w:left="720" w:hanging="720"/>
      </w:pPr>
      <w:r w:rsidRPr="00653507">
        <w:t xml:space="preserve">CARLILE, P. R. 2002. A pragmatic view of knowledge and boundaries: Boundary objects in new product development. </w:t>
      </w:r>
      <w:r w:rsidRPr="00653507">
        <w:rPr>
          <w:i/>
        </w:rPr>
        <w:t>Organization science,</w:t>
      </w:r>
      <w:r w:rsidRPr="00653507">
        <w:t xml:space="preserve"> 13</w:t>
      </w:r>
      <w:r w:rsidRPr="00653507">
        <w:rPr>
          <w:b/>
        </w:rPr>
        <w:t>,</w:t>
      </w:r>
      <w:r w:rsidRPr="00653507">
        <w:t xml:space="preserve"> 442-455.</w:t>
      </w:r>
    </w:p>
    <w:p w14:paraId="50D363A7" w14:textId="77777777" w:rsidR="00653507" w:rsidRPr="00653507" w:rsidRDefault="00653507" w:rsidP="00653507">
      <w:pPr>
        <w:pStyle w:val="EndNoteBibliography"/>
        <w:spacing w:after="0"/>
        <w:ind w:left="720" w:hanging="720"/>
      </w:pPr>
      <w:r w:rsidRPr="00653507">
        <w:t xml:space="preserve">CARLILE, P. R. 2004. Transferring, translating, and transforming: An integrative framework for managing knowledge across boundaries. </w:t>
      </w:r>
      <w:r w:rsidRPr="00653507">
        <w:rPr>
          <w:i/>
        </w:rPr>
        <w:t>Organization science,</w:t>
      </w:r>
      <w:r w:rsidRPr="00653507">
        <w:t xml:space="preserve"> 15</w:t>
      </w:r>
      <w:r w:rsidRPr="00653507">
        <w:rPr>
          <w:b/>
        </w:rPr>
        <w:t>,</w:t>
      </w:r>
      <w:r w:rsidRPr="00653507">
        <w:t xml:space="preserve"> 555-568.</w:t>
      </w:r>
    </w:p>
    <w:p w14:paraId="6F212958" w14:textId="77777777" w:rsidR="00653507" w:rsidRPr="00653507" w:rsidRDefault="00653507" w:rsidP="00653507">
      <w:pPr>
        <w:pStyle w:val="EndNoteBibliography"/>
        <w:spacing w:after="0"/>
        <w:ind w:left="720" w:hanging="720"/>
      </w:pPr>
      <w:r w:rsidRPr="00653507">
        <w:t xml:space="preserve">CASCIARO, T. &amp; PISKORSKI, M. J. 2005. Power imbalance, mutual dependence, and constraint absorption: A closer look at resource dependence theory. </w:t>
      </w:r>
      <w:r w:rsidRPr="00653507">
        <w:rPr>
          <w:i/>
        </w:rPr>
        <w:t>Administrative science quarterly,</w:t>
      </w:r>
      <w:r w:rsidRPr="00653507">
        <w:t xml:space="preserve"> 50</w:t>
      </w:r>
      <w:r w:rsidRPr="00653507">
        <w:rPr>
          <w:b/>
        </w:rPr>
        <w:t>,</w:t>
      </w:r>
      <w:r w:rsidRPr="00653507">
        <w:t xml:space="preserve"> 167-199.</w:t>
      </w:r>
    </w:p>
    <w:p w14:paraId="1AABC02B" w14:textId="77777777" w:rsidR="00653507" w:rsidRPr="00653507" w:rsidRDefault="00653507" w:rsidP="00653507">
      <w:pPr>
        <w:pStyle w:val="EndNoteBibliography"/>
        <w:spacing w:after="0"/>
        <w:ind w:left="720" w:hanging="720"/>
      </w:pPr>
      <w:r w:rsidRPr="00653507">
        <w:lastRenderedPageBreak/>
        <w:t xml:space="preserve">COREYNEN, W., MATTHYSSENS, P. &amp; VAN BOCKHAVEN, W. 2017. Boosting servitization through digitization: Pathways and dynamic resource configurations for manufacturers. </w:t>
      </w:r>
      <w:r w:rsidRPr="00653507">
        <w:rPr>
          <w:i/>
        </w:rPr>
        <w:t>Industrial Marketing Management,</w:t>
      </w:r>
      <w:r w:rsidRPr="00653507">
        <w:t xml:space="preserve"> 60</w:t>
      </w:r>
      <w:r w:rsidRPr="00653507">
        <w:rPr>
          <w:b/>
        </w:rPr>
        <w:t>,</w:t>
      </w:r>
      <w:r w:rsidRPr="00653507">
        <w:t xml:space="preserve"> 42-53.</w:t>
      </w:r>
    </w:p>
    <w:p w14:paraId="5C4DE4D8" w14:textId="77777777" w:rsidR="00653507" w:rsidRPr="00653507" w:rsidRDefault="00653507" w:rsidP="00653507">
      <w:pPr>
        <w:pStyle w:val="EndNoteBibliography"/>
        <w:spacing w:after="0"/>
        <w:ind w:left="720" w:hanging="720"/>
      </w:pPr>
      <w:r w:rsidRPr="00653507">
        <w:t xml:space="preserve">COREYNEN, W., MATTHYSSENS, P., VANDERSTRAETEN, J. &amp; VAN WITTELOOSTUIJN, A. 2020. Unravelling the internal and external drivers of digital servitization: A dynamic capabilities and contingency perspective on firm strategy. </w:t>
      </w:r>
      <w:r w:rsidRPr="00653507">
        <w:rPr>
          <w:i/>
        </w:rPr>
        <w:t>Industrial Marketing Management</w:t>
      </w:r>
      <w:r w:rsidRPr="00653507">
        <w:t>.</w:t>
      </w:r>
    </w:p>
    <w:p w14:paraId="0CEC4094" w14:textId="77777777" w:rsidR="00653507" w:rsidRPr="00653507" w:rsidRDefault="00653507" w:rsidP="00653507">
      <w:pPr>
        <w:pStyle w:val="EndNoteBibliography"/>
        <w:spacing w:after="0"/>
        <w:ind w:left="720" w:hanging="720"/>
      </w:pPr>
      <w:r w:rsidRPr="00653507">
        <w:t xml:space="preserve">DAVIS, J. P. &amp; EISENHARDT, K. M. 2011. Rotating leadership and collaborative innovation: Recombination processes in symbiotic relationships. </w:t>
      </w:r>
      <w:r w:rsidRPr="00653507">
        <w:rPr>
          <w:i/>
        </w:rPr>
        <w:t>Administrative Science Quarterly,</w:t>
      </w:r>
      <w:r w:rsidRPr="00653507">
        <w:t xml:space="preserve"> 56</w:t>
      </w:r>
      <w:r w:rsidRPr="00653507">
        <w:rPr>
          <w:b/>
        </w:rPr>
        <w:t>,</w:t>
      </w:r>
      <w:r w:rsidRPr="00653507">
        <w:t xml:space="preserve"> 159-201.</w:t>
      </w:r>
    </w:p>
    <w:p w14:paraId="43E3E0DF" w14:textId="77777777" w:rsidR="00653507" w:rsidRPr="00653507" w:rsidRDefault="00653507" w:rsidP="00653507">
      <w:pPr>
        <w:pStyle w:val="EndNoteBibliography"/>
        <w:spacing w:after="0"/>
        <w:ind w:left="720" w:hanging="720"/>
      </w:pPr>
      <w:r w:rsidRPr="00653507">
        <w:t xml:space="preserve">DMITRIJEVA, J., SCHROEDER, A., ZIAEE BIGDELI, A. &amp; BAINES, T. 2020. Context matters: how internal and external factors impact servitization. </w:t>
      </w:r>
      <w:r w:rsidRPr="00653507">
        <w:rPr>
          <w:i/>
        </w:rPr>
        <w:t>Production Planning &amp; Control,</w:t>
      </w:r>
      <w:r w:rsidRPr="00653507">
        <w:t xml:space="preserve"> 31</w:t>
      </w:r>
      <w:r w:rsidRPr="00653507">
        <w:rPr>
          <w:b/>
        </w:rPr>
        <w:t>,</w:t>
      </w:r>
      <w:r w:rsidRPr="00653507">
        <w:t xml:space="preserve"> 1077-1097.</w:t>
      </w:r>
    </w:p>
    <w:p w14:paraId="05FFB29C" w14:textId="77777777" w:rsidR="00653507" w:rsidRPr="00653507" w:rsidRDefault="00653507" w:rsidP="00653507">
      <w:pPr>
        <w:pStyle w:val="EndNoteBibliography"/>
        <w:spacing w:after="0"/>
        <w:ind w:left="720" w:hanging="720"/>
      </w:pPr>
      <w:r w:rsidRPr="00653507">
        <w:t xml:space="preserve">EDMONDSON, A. C. &amp; HARVEY, J.-F. 2018. Cross-boundary teaming for innovation: Integrating research on teams and knowledge in organizations. </w:t>
      </w:r>
      <w:r w:rsidRPr="00653507">
        <w:rPr>
          <w:i/>
        </w:rPr>
        <w:t>Human Resource Management Review,</w:t>
      </w:r>
      <w:r w:rsidRPr="00653507">
        <w:t xml:space="preserve"> 28</w:t>
      </w:r>
      <w:r w:rsidRPr="00653507">
        <w:rPr>
          <w:b/>
        </w:rPr>
        <w:t>,</w:t>
      </w:r>
      <w:r w:rsidRPr="00653507">
        <w:t xml:space="preserve"> 347-360.</w:t>
      </w:r>
    </w:p>
    <w:p w14:paraId="68897704" w14:textId="77777777" w:rsidR="00653507" w:rsidRPr="00653507" w:rsidRDefault="00653507" w:rsidP="00653507">
      <w:pPr>
        <w:pStyle w:val="EndNoteBibliography"/>
        <w:spacing w:after="0"/>
        <w:ind w:left="720" w:hanging="720"/>
      </w:pPr>
      <w:r w:rsidRPr="00653507">
        <w:t xml:space="preserve">EGGERT, A., THIESBRUMMEL, C. &amp; DEUTSCHER, C. 2015. Heading for new shores: Do service and hybrid innovations outperform product innovations in industrial companies? </w:t>
      </w:r>
      <w:r w:rsidRPr="00653507">
        <w:rPr>
          <w:i/>
        </w:rPr>
        <w:t>Industrial Marketing Management,</w:t>
      </w:r>
      <w:r w:rsidRPr="00653507">
        <w:t xml:space="preserve"> 45</w:t>
      </w:r>
      <w:r w:rsidRPr="00653507">
        <w:rPr>
          <w:b/>
        </w:rPr>
        <w:t>,</w:t>
      </w:r>
      <w:r w:rsidRPr="00653507">
        <w:t xml:space="preserve"> 173-183.</w:t>
      </w:r>
    </w:p>
    <w:p w14:paraId="269F095F" w14:textId="77777777" w:rsidR="00653507" w:rsidRPr="00653507" w:rsidRDefault="00653507" w:rsidP="00653507">
      <w:pPr>
        <w:pStyle w:val="EndNoteBibliography"/>
        <w:spacing w:after="0"/>
        <w:ind w:left="720" w:hanging="720"/>
      </w:pPr>
      <w:r w:rsidRPr="00653507">
        <w:t xml:space="preserve">EISENHARDT, K. M. 1989. Building theories from case study research. </w:t>
      </w:r>
      <w:r w:rsidRPr="00653507">
        <w:rPr>
          <w:i/>
        </w:rPr>
        <w:t>Academy of management review,</w:t>
      </w:r>
      <w:r w:rsidRPr="00653507">
        <w:t xml:space="preserve"> 14</w:t>
      </w:r>
      <w:r w:rsidRPr="00653507">
        <w:rPr>
          <w:b/>
        </w:rPr>
        <w:t>,</w:t>
      </w:r>
      <w:r w:rsidRPr="00653507">
        <w:t xml:space="preserve"> 532-550.</w:t>
      </w:r>
    </w:p>
    <w:p w14:paraId="6ABB9441" w14:textId="77777777" w:rsidR="00653507" w:rsidRPr="00653507" w:rsidRDefault="00653507" w:rsidP="00653507">
      <w:pPr>
        <w:pStyle w:val="EndNoteBibliography"/>
        <w:spacing w:after="0"/>
        <w:ind w:left="720" w:hanging="720"/>
      </w:pPr>
      <w:r w:rsidRPr="00653507">
        <w:t xml:space="preserve">EMIRBAYER, M. 1997. Manifesto for a relational sociology. </w:t>
      </w:r>
      <w:r w:rsidRPr="00653507">
        <w:rPr>
          <w:i/>
        </w:rPr>
        <w:t>American journal of sociology,</w:t>
      </w:r>
      <w:r w:rsidRPr="00653507">
        <w:t xml:space="preserve"> 103</w:t>
      </w:r>
      <w:r w:rsidRPr="00653507">
        <w:rPr>
          <w:b/>
        </w:rPr>
        <w:t>,</w:t>
      </w:r>
      <w:r w:rsidRPr="00653507">
        <w:t xml:space="preserve"> 281-317.</w:t>
      </w:r>
    </w:p>
    <w:p w14:paraId="245230DD" w14:textId="77777777" w:rsidR="00653507" w:rsidRPr="00653507" w:rsidRDefault="00653507" w:rsidP="00653507">
      <w:pPr>
        <w:pStyle w:val="EndNoteBibliography"/>
        <w:spacing w:after="0"/>
        <w:ind w:left="720" w:hanging="720"/>
      </w:pPr>
      <w:r w:rsidRPr="00653507">
        <w:t xml:space="preserve">FEREDAY, J. &amp; MUIR-COCHRANE, E. 2006. Demonstrating rigor using thematic analysis: A hybrid approach of inductive and deductive coding and theme development. </w:t>
      </w:r>
      <w:r w:rsidRPr="00653507">
        <w:rPr>
          <w:i/>
        </w:rPr>
        <w:t>International journal of qualitative methods,</w:t>
      </w:r>
      <w:r w:rsidRPr="00653507">
        <w:t xml:space="preserve"> 5</w:t>
      </w:r>
      <w:r w:rsidRPr="00653507">
        <w:rPr>
          <w:b/>
        </w:rPr>
        <w:t>,</w:t>
      </w:r>
      <w:r w:rsidRPr="00653507">
        <w:t xml:space="preserve"> 80-92.</w:t>
      </w:r>
    </w:p>
    <w:p w14:paraId="4DDD38B2" w14:textId="77777777" w:rsidR="00653507" w:rsidRPr="00653507" w:rsidRDefault="00653507" w:rsidP="00653507">
      <w:pPr>
        <w:pStyle w:val="EndNoteBibliography"/>
        <w:spacing w:after="0"/>
        <w:ind w:left="720" w:hanging="720"/>
      </w:pPr>
      <w:r w:rsidRPr="00653507">
        <w:t xml:space="preserve">FERRARO, F. &amp; O’MAHONY, S. 2012. Managing the boundaries of an “open” project. </w:t>
      </w:r>
      <w:r w:rsidRPr="00653507">
        <w:rPr>
          <w:i/>
        </w:rPr>
        <w:t>The emergence of organizations and markets</w:t>
      </w:r>
      <w:r w:rsidRPr="00653507">
        <w:rPr>
          <w:b/>
        </w:rPr>
        <w:t>,</w:t>
      </w:r>
      <w:r w:rsidRPr="00653507">
        <w:t xml:space="preserve"> 545-565.</w:t>
      </w:r>
    </w:p>
    <w:p w14:paraId="1EF0E6A5" w14:textId="77777777" w:rsidR="00653507" w:rsidRPr="00653507" w:rsidRDefault="00653507" w:rsidP="00653507">
      <w:pPr>
        <w:pStyle w:val="EndNoteBibliography"/>
        <w:spacing w:after="0"/>
        <w:ind w:left="720" w:hanging="720"/>
      </w:pPr>
      <w:r w:rsidRPr="00653507">
        <w:t xml:space="preserve">FISCHER, T., GEBAUER, H., GREGORY, M., REN, G. &amp; FLEISCH, E. 2010. Exploitation or exploration in service business development?: Insights from a dynamic capabilities perspective. </w:t>
      </w:r>
      <w:r w:rsidRPr="00653507">
        <w:rPr>
          <w:i/>
        </w:rPr>
        <w:t>Journal of Service Management,</w:t>
      </w:r>
      <w:r w:rsidRPr="00653507">
        <w:t xml:space="preserve"> 21</w:t>
      </w:r>
      <w:r w:rsidRPr="00653507">
        <w:rPr>
          <w:b/>
        </w:rPr>
        <w:t>,</w:t>
      </w:r>
      <w:r w:rsidRPr="00653507">
        <w:t xml:space="preserve"> 591-624.</w:t>
      </w:r>
    </w:p>
    <w:p w14:paraId="51E9CC69" w14:textId="77777777" w:rsidR="00653507" w:rsidRPr="00653507" w:rsidRDefault="00653507" w:rsidP="00653507">
      <w:pPr>
        <w:pStyle w:val="EndNoteBibliography"/>
        <w:spacing w:after="0"/>
        <w:ind w:left="720" w:hanging="720"/>
      </w:pPr>
      <w:r w:rsidRPr="00653507">
        <w:t xml:space="preserve">GEBAUER, H. &amp; BINZ, C. 2019. Regional benefits of servitization processes: Evidence from the wind-to-energy industry. </w:t>
      </w:r>
      <w:r w:rsidRPr="00653507">
        <w:rPr>
          <w:i/>
        </w:rPr>
        <w:t>Regional Studies,</w:t>
      </w:r>
      <w:r w:rsidRPr="00653507">
        <w:t xml:space="preserve"> 53</w:t>
      </w:r>
      <w:r w:rsidRPr="00653507">
        <w:rPr>
          <w:b/>
        </w:rPr>
        <w:t>,</w:t>
      </w:r>
      <w:r w:rsidRPr="00653507">
        <w:t xml:space="preserve"> 366-375.</w:t>
      </w:r>
    </w:p>
    <w:p w14:paraId="564F7AA5" w14:textId="77777777" w:rsidR="00653507" w:rsidRPr="00653507" w:rsidRDefault="00653507" w:rsidP="00653507">
      <w:pPr>
        <w:pStyle w:val="EndNoteBibliography"/>
        <w:spacing w:after="0"/>
        <w:ind w:left="720" w:hanging="720"/>
      </w:pPr>
      <w:r w:rsidRPr="00653507">
        <w:t xml:space="preserve">GUBA, E. G. &amp; LINCOLN, Y. S. 1994. Competing paradigms in qualitative research. </w:t>
      </w:r>
      <w:r w:rsidRPr="00653507">
        <w:rPr>
          <w:i/>
        </w:rPr>
        <w:t>Handbook of qualitative research,</w:t>
      </w:r>
      <w:r w:rsidRPr="00653507">
        <w:t xml:space="preserve"> 2</w:t>
      </w:r>
      <w:r w:rsidRPr="00653507">
        <w:rPr>
          <w:b/>
        </w:rPr>
        <w:t>,</w:t>
      </w:r>
      <w:r w:rsidRPr="00653507">
        <w:t xml:space="preserve"> 105.</w:t>
      </w:r>
    </w:p>
    <w:p w14:paraId="3C067058" w14:textId="77777777" w:rsidR="00653507" w:rsidRPr="00653507" w:rsidRDefault="00653507" w:rsidP="00653507">
      <w:pPr>
        <w:pStyle w:val="EndNoteBibliography"/>
        <w:spacing w:after="0"/>
        <w:ind w:left="720" w:hanging="720"/>
      </w:pPr>
      <w:r w:rsidRPr="00653507">
        <w:t xml:space="preserve">HELANDER, A. &amp; MÖLLER, K. 2007. System supplier's customer strategy. </w:t>
      </w:r>
      <w:r w:rsidRPr="00653507">
        <w:rPr>
          <w:i/>
        </w:rPr>
        <w:t>Industrial Marketing Management,</w:t>
      </w:r>
      <w:r w:rsidRPr="00653507">
        <w:t xml:space="preserve"> 36</w:t>
      </w:r>
      <w:r w:rsidRPr="00653507">
        <w:rPr>
          <w:b/>
        </w:rPr>
        <w:t>,</w:t>
      </w:r>
      <w:r w:rsidRPr="00653507">
        <w:t xml:space="preserve"> 719-730.</w:t>
      </w:r>
    </w:p>
    <w:p w14:paraId="4455D91E" w14:textId="77777777" w:rsidR="00653507" w:rsidRPr="00653507" w:rsidRDefault="00653507" w:rsidP="00653507">
      <w:pPr>
        <w:pStyle w:val="EndNoteBibliography"/>
        <w:spacing w:after="0"/>
        <w:ind w:left="720" w:hanging="720"/>
      </w:pPr>
      <w:r w:rsidRPr="00653507">
        <w:t>HERTERICH, M. M., ECK, A. &amp; UEBERNICKEL, F. 2016. Exploring how digitized products enable industrial service innovation–an affordance perspective.</w:t>
      </w:r>
    </w:p>
    <w:p w14:paraId="71384632" w14:textId="77777777" w:rsidR="00653507" w:rsidRPr="00653507" w:rsidRDefault="00653507" w:rsidP="00653507">
      <w:pPr>
        <w:pStyle w:val="EndNoteBibliography"/>
        <w:spacing w:after="0"/>
        <w:ind w:left="720" w:hanging="720"/>
      </w:pPr>
      <w:r w:rsidRPr="00653507">
        <w:t xml:space="preserve">HOMBURG, C., FASSNACHT, M. &amp; GUENTHER, C. 2003. The role of soft factors in implementing a service-oriented strategy in industrial marketing companies. </w:t>
      </w:r>
      <w:r w:rsidRPr="00653507">
        <w:rPr>
          <w:i/>
        </w:rPr>
        <w:t>Journal of Business to Business Marketing,</w:t>
      </w:r>
      <w:r w:rsidRPr="00653507">
        <w:t xml:space="preserve"> 10</w:t>
      </w:r>
      <w:r w:rsidRPr="00653507">
        <w:rPr>
          <w:b/>
        </w:rPr>
        <w:t>,</w:t>
      </w:r>
      <w:r w:rsidRPr="00653507">
        <w:t xml:space="preserve"> 23-51.</w:t>
      </w:r>
    </w:p>
    <w:p w14:paraId="4D0A1E1B" w14:textId="77777777" w:rsidR="00653507" w:rsidRPr="00653507" w:rsidRDefault="00653507" w:rsidP="00653507">
      <w:pPr>
        <w:pStyle w:val="EndNoteBibliography"/>
        <w:spacing w:after="0"/>
        <w:ind w:left="720" w:hanging="720"/>
      </w:pPr>
      <w:r w:rsidRPr="00653507">
        <w:t xml:space="preserve">HOU, J. &amp; NEELY, A. 2018. Investigating risks of outcome-based service contracts from a provider’s perspective. </w:t>
      </w:r>
      <w:r w:rsidRPr="00653507">
        <w:rPr>
          <w:i/>
        </w:rPr>
        <w:t>International Journal of Production Research,</w:t>
      </w:r>
      <w:r w:rsidRPr="00653507">
        <w:t xml:space="preserve"> 56</w:t>
      </w:r>
      <w:r w:rsidRPr="00653507">
        <w:rPr>
          <w:b/>
        </w:rPr>
        <w:t>,</w:t>
      </w:r>
      <w:r w:rsidRPr="00653507">
        <w:t xml:space="preserve"> 2103-2115.</w:t>
      </w:r>
    </w:p>
    <w:p w14:paraId="4B8C17E3" w14:textId="77777777" w:rsidR="00653507" w:rsidRPr="00653507" w:rsidRDefault="00653507" w:rsidP="00653507">
      <w:pPr>
        <w:pStyle w:val="EndNoteBibliography"/>
        <w:spacing w:after="0"/>
        <w:ind w:left="720" w:hanging="720"/>
      </w:pPr>
      <w:r w:rsidRPr="00653507">
        <w:t xml:space="preserve">HUIKKOLA, T., RABETINO, R., KOHTAMÄKI, M. &amp; GEBAUER, H. 2020. Firm boundaries in servitization: Interplay and repositioning practices. </w:t>
      </w:r>
      <w:r w:rsidRPr="00653507">
        <w:rPr>
          <w:i/>
        </w:rPr>
        <w:t>Industrial Marketing Management,</w:t>
      </w:r>
      <w:r w:rsidRPr="00653507">
        <w:t xml:space="preserve"> 90</w:t>
      </w:r>
      <w:r w:rsidRPr="00653507">
        <w:rPr>
          <w:b/>
        </w:rPr>
        <w:t>,</w:t>
      </w:r>
      <w:r w:rsidRPr="00653507">
        <w:t xml:space="preserve"> 90-105.</w:t>
      </w:r>
    </w:p>
    <w:p w14:paraId="478E90CE" w14:textId="77777777" w:rsidR="00653507" w:rsidRPr="00653507" w:rsidRDefault="00653507" w:rsidP="00653507">
      <w:pPr>
        <w:pStyle w:val="EndNoteBibliography"/>
        <w:spacing w:after="0"/>
        <w:ind w:left="720" w:hanging="720"/>
      </w:pPr>
      <w:r w:rsidRPr="00653507">
        <w:t xml:space="preserve">HULLOVA, D., LACZKO, P. &amp; FRISHAMMAR, J. 2019. Independent distributors in servitization: An assessment of key internal and ecosystem-related problems. </w:t>
      </w:r>
      <w:r w:rsidRPr="00653507">
        <w:rPr>
          <w:i/>
        </w:rPr>
        <w:t>Journal of Business Research</w:t>
      </w:r>
      <w:r w:rsidRPr="00653507">
        <w:t>.</w:t>
      </w:r>
    </w:p>
    <w:p w14:paraId="591E696C" w14:textId="77777777" w:rsidR="00653507" w:rsidRPr="00653507" w:rsidRDefault="00653507" w:rsidP="00653507">
      <w:pPr>
        <w:pStyle w:val="EndNoteBibliography"/>
        <w:spacing w:after="0"/>
        <w:ind w:left="720" w:hanging="720"/>
      </w:pPr>
      <w:r w:rsidRPr="00653507">
        <w:t xml:space="preserve">JAAKKOLA, E. 2020. Designing conceptual articles: four approaches. </w:t>
      </w:r>
      <w:r w:rsidRPr="00653507">
        <w:rPr>
          <w:i/>
        </w:rPr>
        <w:t>AMS Review</w:t>
      </w:r>
      <w:r w:rsidRPr="00653507">
        <w:rPr>
          <w:b/>
        </w:rPr>
        <w:t>,</w:t>
      </w:r>
      <w:r w:rsidRPr="00653507">
        <w:t xml:space="preserve"> 1-9.</w:t>
      </w:r>
    </w:p>
    <w:p w14:paraId="2E8C4909" w14:textId="77777777" w:rsidR="00653507" w:rsidRPr="00653507" w:rsidRDefault="00653507" w:rsidP="00653507">
      <w:pPr>
        <w:pStyle w:val="EndNoteBibliography"/>
        <w:spacing w:after="0"/>
        <w:ind w:left="720" w:hanging="720"/>
      </w:pPr>
      <w:r w:rsidRPr="00653507">
        <w:t xml:space="preserve">JORRITSMA, P. Y. &amp; WILDEROM, C. 2012. Failed culture change aimed at more service provision: A test of three agentic factors. </w:t>
      </w:r>
      <w:r w:rsidRPr="00653507">
        <w:rPr>
          <w:i/>
        </w:rPr>
        <w:t>Journal of Organizational Change Management,</w:t>
      </w:r>
      <w:r w:rsidRPr="00653507">
        <w:t xml:space="preserve"> 25</w:t>
      </w:r>
      <w:r w:rsidRPr="00653507">
        <w:rPr>
          <w:b/>
        </w:rPr>
        <w:t>,</w:t>
      </w:r>
      <w:r w:rsidRPr="00653507">
        <w:t xml:space="preserve"> 364-391.</w:t>
      </w:r>
    </w:p>
    <w:p w14:paraId="743F927F" w14:textId="77777777" w:rsidR="00653507" w:rsidRPr="00653507" w:rsidRDefault="00653507" w:rsidP="00653507">
      <w:pPr>
        <w:pStyle w:val="EndNoteBibliography"/>
        <w:spacing w:after="0"/>
        <w:ind w:left="720" w:hanging="720"/>
      </w:pPr>
      <w:r w:rsidRPr="00653507">
        <w:t xml:space="preserve">JOSEPHSON, B. W., JOHNSON, J. L., MARIADOSS, B. J. &amp; CULLEN, J. 2016. Service Transition Strategies in Manufacturing Implications for Firm Risk. </w:t>
      </w:r>
      <w:r w:rsidRPr="00653507">
        <w:rPr>
          <w:i/>
        </w:rPr>
        <w:t>Journal of Service Research</w:t>
      </w:r>
      <w:r w:rsidRPr="00653507">
        <w:rPr>
          <w:b/>
        </w:rPr>
        <w:t>,</w:t>
      </w:r>
      <w:r w:rsidRPr="00653507">
        <w:t xml:space="preserve"> 1094670515600422.</w:t>
      </w:r>
    </w:p>
    <w:p w14:paraId="6619EB33" w14:textId="77777777" w:rsidR="00653507" w:rsidRPr="00653507" w:rsidRDefault="00653507" w:rsidP="00653507">
      <w:pPr>
        <w:pStyle w:val="EndNoteBibliography"/>
        <w:spacing w:after="0"/>
        <w:ind w:left="720" w:hanging="720"/>
      </w:pPr>
      <w:r w:rsidRPr="00653507">
        <w:lastRenderedPageBreak/>
        <w:t xml:space="preserve">KAMAL, M. M., SIVARAJAH, U., BIGDELI, A. Z., MISSI, F. &amp; KOLIOUSIS, Y. 2020. Servitization implementation in the manufacturing organisations: Classification of strategies, definitions, benefits and challenges. </w:t>
      </w:r>
      <w:r w:rsidRPr="00653507">
        <w:rPr>
          <w:i/>
        </w:rPr>
        <w:t>International Journal of Information Management,</w:t>
      </w:r>
      <w:r w:rsidRPr="00653507">
        <w:t xml:space="preserve"> 55</w:t>
      </w:r>
      <w:r w:rsidRPr="00653507">
        <w:rPr>
          <w:b/>
        </w:rPr>
        <w:t>,</w:t>
      </w:r>
      <w:r w:rsidRPr="00653507">
        <w:t xml:space="preserve"> 102206.</w:t>
      </w:r>
    </w:p>
    <w:p w14:paraId="17DB8E70" w14:textId="77777777" w:rsidR="00653507" w:rsidRPr="00653507" w:rsidRDefault="00653507" w:rsidP="00653507">
      <w:pPr>
        <w:pStyle w:val="EndNoteBibliography"/>
        <w:spacing w:after="0"/>
        <w:ind w:left="720" w:hanging="720"/>
      </w:pPr>
      <w:r w:rsidRPr="00653507">
        <w:t xml:space="preserve">KAPLAN, S., MILDE, J. &amp; COWAN, R. S. 2017. Symbiont practices in boundary spanning: Bridging the cognitive and political divides in interdisciplinary research. </w:t>
      </w:r>
      <w:r w:rsidRPr="00653507">
        <w:rPr>
          <w:i/>
        </w:rPr>
        <w:t>Academy of Management Journal,</w:t>
      </w:r>
      <w:r w:rsidRPr="00653507">
        <w:t xml:space="preserve"> 60</w:t>
      </w:r>
      <w:r w:rsidRPr="00653507">
        <w:rPr>
          <w:b/>
        </w:rPr>
        <w:t>,</w:t>
      </w:r>
      <w:r w:rsidRPr="00653507">
        <w:t xml:space="preserve"> 1387-1414.</w:t>
      </w:r>
    </w:p>
    <w:p w14:paraId="1CCDEB63" w14:textId="77777777" w:rsidR="00653507" w:rsidRPr="00653507" w:rsidRDefault="00653507" w:rsidP="00653507">
      <w:pPr>
        <w:pStyle w:val="EndNoteBibliography"/>
        <w:spacing w:after="0"/>
        <w:ind w:left="720" w:hanging="720"/>
      </w:pPr>
      <w:r w:rsidRPr="00653507">
        <w:t>KAPOOR, K., ZIAEE BIGDELI, A., SCHROEDER, A. &amp; BAINES, T. A platform ecosystem view of servitization in manufacturing.  Academy of Management, 2020 Vancouver.</w:t>
      </w:r>
    </w:p>
    <w:p w14:paraId="04F93A96" w14:textId="77777777" w:rsidR="00653507" w:rsidRPr="00653507" w:rsidRDefault="00653507" w:rsidP="00653507">
      <w:pPr>
        <w:pStyle w:val="EndNoteBibliography"/>
        <w:spacing w:after="0"/>
        <w:ind w:left="720" w:hanging="720"/>
      </w:pPr>
      <w:r w:rsidRPr="00653507">
        <w:t xml:space="preserve">KELLOGG, K. C., ORLIKOWSKI, W. J. &amp; YATES, J. 2006. Life in the trading zone: Structuring coordination across boundaries in postbureaucratic organizations. </w:t>
      </w:r>
      <w:r w:rsidRPr="00653507">
        <w:rPr>
          <w:i/>
        </w:rPr>
        <w:t>Organization science,</w:t>
      </w:r>
      <w:r w:rsidRPr="00653507">
        <w:t xml:space="preserve"> 17</w:t>
      </w:r>
      <w:r w:rsidRPr="00653507">
        <w:rPr>
          <w:b/>
        </w:rPr>
        <w:t>,</w:t>
      </w:r>
      <w:r w:rsidRPr="00653507">
        <w:t xml:space="preserve"> 22-44.</w:t>
      </w:r>
    </w:p>
    <w:p w14:paraId="0E9B817A" w14:textId="77777777" w:rsidR="00653507" w:rsidRPr="00653507" w:rsidRDefault="00653507" w:rsidP="00653507">
      <w:pPr>
        <w:pStyle w:val="EndNoteBibliography"/>
        <w:spacing w:after="0"/>
        <w:ind w:left="720" w:hanging="720"/>
      </w:pPr>
      <w:r w:rsidRPr="00653507">
        <w:t xml:space="preserve">KINDSTRÖM, D., KOWALKOWSKI, C. &amp; SANDBERG, E. 2013. Enabling service innovation: A dynamic capabilities approach. </w:t>
      </w:r>
      <w:r w:rsidRPr="00653507">
        <w:rPr>
          <w:i/>
        </w:rPr>
        <w:t>Journal of business research,</w:t>
      </w:r>
      <w:r w:rsidRPr="00653507">
        <w:t xml:space="preserve"> 66</w:t>
      </w:r>
      <w:r w:rsidRPr="00653507">
        <w:rPr>
          <w:b/>
        </w:rPr>
        <w:t>,</w:t>
      </w:r>
      <w:r w:rsidRPr="00653507">
        <w:t xml:space="preserve"> 1063-1073.</w:t>
      </w:r>
    </w:p>
    <w:p w14:paraId="16A5AA73" w14:textId="77777777" w:rsidR="00653507" w:rsidRPr="00653507" w:rsidRDefault="00653507" w:rsidP="00653507">
      <w:pPr>
        <w:pStyle w:val="EndNoteBibliography"/>
        <w:spacing w:after="0"/>
        <w:ind w:left="720" w:hanging="720"/>
      </w:pPr>
      <w:r w:rsidRPr="00653507">
        <w:t xml:space="preserve">KOHTAMÄKI, M., PARIDA, V., OGHAZI, P., GEBAUER, H. &amp; BAINES, T. 2019. Digital servitization business models in ecosystems: A theory of the firm. </w:t>
      </w:r>
      <w:r w:rsidRPr="00653507">
        <w:rPr>
          <w:i/>
        </w:rPr>
        <w:t>Journal of Business Research,</w:t>
      </w:r>
      <w:r w:rsidRPr="00653507">
        <w:t xml:space="preserve"> 104</w:t>
      </w:r>
      <w:r w:rsidRPr="00653507">
        <w:rPr>
          <w:b/>
        </w:rPr>
        <w:t>,</w:t>
      </w:r>
      <w:r w:rsidRPr="00653507">
        <w:t xml:space="preserve"> 380-392.</w:t>
      </w:r>
    </w:p>
    <w:p w14:paraId="544F6D69" w14:textId="77777777" w:rsidR="00653507" w:rsidRPr="00653507" w:rsidRDefault="00653507" w:rsidP="00653507">
      <w:pPr>
        <w:pStyle w:val="EndNoteBibliography"/>
        <w:spacing w:after="0"/>
        <w:ind w:left="720" w:hanging="720"/>
      </w:pPr>
      <w:r w:rsidRPr="00653507">
        <w:t xml:space="preserve">KOWALKOWSKI, C., WITELL, L. &amp; GUSTAFSSON, A. 2013. Any way goes: Identifying value constellations for service infusion in SMEs. </w:t>
      </w:r>
      <w:r w:rsidRPr="00653507">
        <w:rPr>
          <w:i/>
        </w:rPr>
        <w:t>Industrial Marketing Management,</w:t>
      </w:r>
      <w:r w:rsidRPr="00653507">
        <w:t xml:space="preserve"> 42</w:t>
      </w:r>
      <w:r w:rsidRPr="00653507">
        <w:rPr>
          <w:b/>
        </w:rPr>
        <w:t>,</w:t>
      </w:r>
      <w:r w:rsidRPr="00653507">
        <w:t xml:space="preserve"> 18-30.</w:t>
      </w:r>
    </w:p>
    <w:p w14:paraId="04655518" w14:textId="77777777" w:rsidR="00653507" w:rsidRPr="00653507" w:rsidRDefault="00653507" w:rsidP="00653507">
      <w:pPr>
        <w:pStyle w:val="EndNoteBibliography"/>
        <w:spacing w:after="0"/>
        <w:ind w:left="720" w:hanging="720"/>
      </w:pPr>
      <w:r w:rsidRPr="00653507">
        <w:t xml:space="preserve">LACITY, M. C., KHAN, S., YAN, A. &amp; WILLCOCKS, L. P. 2010. A review of the IT outsourcing empirical literature and future research directions. </w:t>
      </w:r>
      <w:r w:rsidRPr="00653507">
        <w:rPr>
          <w:i/>
        </w:rPr>
        <w:t>Journal of Information technology,</w:t>
      </w:r>
      <w:r w:rsidRPr="00653507">
        <w:t xml:space="preserve"> 25</w:t>
      </w:r>
      <w:r w:rsidRPr="00653507">
        <w:rPr>
          <w:b/>
        </w:rPr>
        <w:t>,</w:t>
      </w:r>
      <w:r w:rsidRPr="00653507">
        <w:t xml:space="preserve"> 395-433.</w:t>
      </w:r>
    </w:p>
    <w:p w14:paraId="08E950BA" w14:textId="77777777" w:rsidR="00653507" w:rsidRPr="00653507" w:rsidRDefault="00653507" w:rsidP="00653507">
      <w:pPr>
        <w:pStyle w:val="EndNoteBibliography"/>
        <w:spacing w:after="0"/>
        <w:ind w:left="720" w:hanging="720"/>
      </w:pPr>
      <w:r w:rsidRPr="00653507">
        <w:t xml:space="preserve">LAMONT, M. &amp; MOLNÁR, V. 2002. The study of boundaries in the social sciences. </w:t>
      </w:r>
      <w:r w:rsidRPr="00653507">
        <w:rPr>
          <w:i/>
        </w:rPr>
        <w:t>Annual review of sociology,</w:t>
      </w:r>
      <w:r w:rsidRPr="00653507">
        <w:t xml:space="preserve"> 28</w:t>
      </w:r>
      <w:r w:rsidRPr="00653507">
        <w:rPr>
          <w:b/>
        </w:rPr>
        <w:t>,</w:t>
      </w:r>
      <w:r w:rsidRPr="00653507">
        <w:t xml:space="preserve"> 167-195.</w:t>
      </w:r>
    </w:p>
    <w:p w14:paraId="44730116" w14:textId="77777777" w:rsidR="00653507" w:rsidRPr="00653507" w:rsidRDefault="00653507" w:rsidP="00653507">
      <w:pPr>
        <w:pStyle w:val="EndNoteBibliography"/>
        <w:spacing w:after="0"/>
        <w:ind w:left="720" w:hanging="720"/>
      </w:pPr>
      <w:r w:rsidRPr="00653507">
        <w:t xml:space="preserve">LANGLEY, A., LINDBERG, K., MØRK, B. E., NICOLINI, D., RAVIOLA, E. &amp; WALTER, L. 2019. Boundary work among groups, occupations, and organizations: From cartography to process. </w:t>
      </w:r>
      <w:r w:rsidRPr="00653507">
        <w:rPr>
          <w:i/>
        </w:rPr>
        <w:t>Academy of Management Annals,</w:t>
      </w:r>
      <w:r w:rsidRPr="00653507">
        <w:t xml:space="preserve"> 13</w:t>
      </w:r>
      <w:r w:rsidRPr="00653507">
        <w:rPr>
          <w:b/>
        </w:rPr>
        <w:t>,</w:t>
      </w:r>
      <w:r w:rsidRPr="00653507">
        <w:t xml:space="preserve"> 704-736.</w:t>
      </w:r>
    </w:p>
    <w:p w14:paraId="1412D64B" w14:textId="77777777" w:rsidR="00653507" w:rsidRPr="00653507" w:rsidRDefault="00653507" w:rsidP="00653507">
      <w:pPr>
        <w:pStyle w:val="EndNoteBibliography"/>
        <w:spacing w:after="0"/>
        <w:ind w:left="720" w:hanging="720"/>
      </w:pPr>
      <w:r w:rsidRPr="00653507">
        <w:t xml:space="preserve">LAVE, J. &amp; WENGER, E. 1991. </w:t>
      </w:r>
      <w:r w:rsidRPr="00653507">
        <w:rPr>
          <w:i/>
        </w:rPr>
        <w:t>Situated learning: Legitimate peripheral participation</w:t>
      </w:r>
      <w:r w:rsidRPr="00653507">
        <w:t>, Cambridge university press.</w:t>
      </w:r>
    </w:p>
    <w:p w14:paraId="58DD775D" w14:textId="77777777" w:rsidR="00653507" w:rsidRPr="00653507" w:rsidRDefault="00653507" w:rsidP="00653507">
      <w:pPr>
        <w:pStyle w:val="EndNoteBibliography"/>
        <w:spacing w:after="0"/>
        <w:ind w:left="720" w:hanging="720"/>
      </w:pPr>
      <w:r w:rsidRPr="00653507">
        <w:t xml:space="preserve">LAWRENCE, P. R. &amp; LORSCH, J. W. 1967. Differentiation and integration in complex organizations. </w:t>
      </w:r>
      <w:r w:rsidRPr="00653507">
        <w:rPr>
          <w:i/>
        </w:rPr>
        <w:t>Administrative science quarterly</w:t>
      </w:r>
      <w:r w:rsidRPr="00653507">
        <w:rPr>
          <w:b/>
        </w:rPr>
        <w:t>,</w:t>
      </w:r>
      <w:r w:rsidRPr="00653507">
        <w:t xml:space="preserve"> 1-47.</w:t>
      </w:r>
    </w:p>
    <w:p w14:paraId="5AA0702E" w14:textId="77777777" w:rsidR="00653507" w:rsidRPr="00653507" w:rsidRDefault="00653507" w:rsidP="00653507">
      <w:pPr>
        <w:pStyle w:val="EndNoteBibliography"/>
        <w:spacing w:after="0"/>
        <w:ind w:left="720" w:hanging="720"/>
      </w:pPr>
      <w:r w:rsidRPr="00653507">
        <w:t xml:space="preserve">LEE, A. S. &amp; BASKERVILLE, R. L. 2003. Generalizing generalizability in information systems research. </w:t>
      </w:r>
      <w:r w:rsidRPr="00653507">
        <w:rPr>
          <w:i/>
        </w:rPr>
        <w:t>Information systems research,</w:t>
      </w:r>
      <w:r w:rsidRPr="00653507">
        <w:t xml:space="preserve"> 14</w:t>
      </w:r>
      <w:r w:rsidRPr="00653507">
        <w:rPr>
          <w:b/>
        </w:rPr>
        <w:t>,</w:t>
      </w:r>
      <w:r w:rsidRPr="00653507">
        <w:t xml:space="preserve"> 221-243.</w:t>
      </w:r>
    </w:p>
    <w:p w14:paraId="7EE85510" w14:textId="77777777" w:rsidR="00653507" w:rsidRPr="00653507" w:rsidRDefault="00653507" w:rsidP="00653507">
      <w:pPr>
        <w:pStyle w:val="EndNoteBibliography"/>
        <w:spacing w:after="0"/>
        <w:ind w:left="720" w:hanging="720"/>
      </w:pPr>
      <w:r w:rsidRPr="00653507">
        <w:t xml:space="preserve">LENKA, S., PARIDA, V., SJÖDIN, D. R. &amp; WINCENT, J. 2018. Exploring the microfoundations of servitization: How individual actions overcome organizational resistance. </w:t>
      </w:r>
      <w:r w:rsidRPr="00653507">
        <w:rPr>
          <w:i/>
        </w:rPr>
        <w:t>Journal of Business Research,</w:t>
      </w:r>
      <w:r w:rsidRPr="00653507">
        <w:t xml:space="preserve"> 88</w:t>
      </w:r>
      <w:r w:rsidRPr="00653507">
        <w:rPr>
          <w:b/>
        </w:rPr>
        <w:t>,</w:t>
      </w:r>
      <w:r w:rsidRPr="00653507">
        <w:t xml:space="preserve"> 328-336.</w:t>
      </w:r>
    </w:p>
    <w:p w14:paraId="6B0BB188" w14:textId="77777777" w:rsidR="00653507" w:rsidRPr="00653507" w:rsidRDefault="00653507" w:rsidP="00653507">
      <w:pPr>
        <w:pStyle w:val="EndNoteBibliography"/>
        <w:spacing w:after="0"/>
        <w:ind w:left="720" w:hanging="720"/>
      </w:pPr>
      <w:r w:rsidRPr="00653507">
        <w:t xml:space="preserve">LIGHTFOOT, H., BAINES, T. &amp; SMART, P. 2011. Examining the information and communication technologies enabling servitized manufacture. </w:t>
      </w:r>
      <w:r w:rsidRPr="00653507">
        <w:rPr>
          <w:i/>
        </w:rPr>
        <w:t>Proceedings of the Institution of Mechanical Engineers, Part B: Journal of Engineering Manufacture,</w:t>
      </w:r>
      <w:r w:rsidRPr="00653507">
        <w:t xml:space="preserve"> 225</w:t>
      </w:r>
      <w:r w:rsidRPr="00653507">
        <w:rPr>
          <w:b/>
        </w:rPr>
        <w:t>,</w:t>
      </w:r>
      <w:r w:rsidRPr="00653507">
        <w:t xml:space="preserve"> 1964-1968.</w:t>
      </w:r>
    </w:p>
    <w:p w14:paraId="18F4F4C2" w14:textId="77777777" w:rsidR="00653507" w:rsidRPr="00653507" w:rsidRDefault="00653507" w:rsidP="00653507">
      <w:pPr>
        <w:pStyle w:val="EndNoteBibliography"/>
        <w:spacing w:after="0"/>
        <w:ind w:left="720" w:hanging="720"/>
      </w:pPr>
      <w:r w:rsidRPr="00653507">
        <w:t xml:space="preserve">LONG, T. B., BLOK, V. &amp; CONINX, I. 2016. Barriers to the adoption and diffusion of technological innovations for climate-smart agriculture in Europe: evidence from the Netherlands, France, Switzerland and Italy. </w:t>
      </w:r>
      <w:r w:rsidRPr="00653507">
        <w:rPr>
          <w:i/>
        </w:rPr>
        <w:t>Journal of Cleaner Production,</w:t>
      </w:r>
      <w:r w:rsidRPr="00653507">
        <w:t xml:space="preserve"> 112</w:t>
      </w:r>
      <w:r w:rsidRPr="00653507">
        <w:rPr>
          <w:b/>
        </w:rPr>
        <w:t>,</w:t>
      </w:r>
      <w:r w:rsidRPr="00653507">
        <w:t xml:space="preserve"> 9-21.</w:t>
      </w:r>
    </w:p>
    <w:p w14:paraId="2A3E79DD" w14:textId="77777777" w:rsidR="00653507" w:rsidRPr="00653507" w:rsidRDefault="00653507" w:rsidP="00653507">
      <w:pPr>
        <w:pStyle w:val="EndNoteBibliography"/>
        <w:spacing w:after="0"/>
        <w:ind w:left="720" w:hanging="720"/>
      </w:pPr>
      <w:r w:rsidRPr="00653507">
        <w:t xml:space="preserve">MAJCHRZAK, A., MORE, P. H. &amp; FARAJ, S. 2012. Transcending knowledge differences in cross-functional teams. </w:t>
      </w:r>
      <w:r w:rsidRPr="00653507">
        <w:rPr>
          <w:i/>
        </w:rPr>
        <w:t>Organization Science,</w:t>
      </w:r>
      <w:r w:rsidRPr="00653507">
        <w:t xml:space="preserve"> 23</w:t>
      </w:r>
      <w:r w:rsidRPr="00653507">
        <w:rPr>
          <w:b/>
        </w:rPr>
        <w:t>,</w:t>
      </w:r>
      <w:r w:rsidRPr="00653507">
        <w:t xml:space="preserve"> 951-970.</w:t>
      </w:r>
    </w:p>
    <w:p w14:paraId="5DE88274" w14:textId="77777777" w:rsidR="00653507" w:rsidRPr="00653507" w:rsidRDefault="00653507" w:rsidP="00653507">
      <w:pPr>
        <w:pStyle w:val="EndNoteBibliography"/>
        <w:spacing w:after="0"/>
        <w:ind w:left="720" w:hanging="720"/>
      </w:pPr>
      <w:r w:rsidRPr="00653507">
        <w:t>MARCH, J. G. &amp; SIMON, H. A. 1958. Organizations.</w:t>
      </w:r>
    </w:p>
    <w:p w14:paraId="2F53B123" w14:textId="77777777" w:rsidR="00653507" w:rsidRPr="00653507" w:rsidRDefault="00653507" w:rsidP="00653507">
      <w:pPr>
        <w:pStyle w:val="EndNoteBibliography"/>
        <w:spacing w:after="0"/>
        <w:ind w:left="720" w:hanging="720"/>
      </w:pPr>
      <w:r w:rsidRPr="00653507">
        <w:t xml:space="preserve">MARTIN, P. C. G., SCHROEDER, A. &amp; BIGDELI, A. Z. 2019. The value architecture of servitization: Expanding the research scope. </w:t>
      </w:r>
      <w:r w:rsidRPr="00653507">
        <w:rPr>
          <w:i/>
        </w:rPr>
        <w:t>Journal of Business Research</w:t>
      </w:r>
      <w:r w:rsidRPr="00653507">
        <w:t>.</w:t>
      </w:r>
    </w:p>
    <w:p w14:paraId="3CE80242" w14:textId="77777777" w:rsidR="00653507" w:rsidRPr="00653507" w:rsidRDefault="00653507" w:rsidP="00653507">
      <w:pPr>
        <w:pStyle w:val="EndNoteBibliography"/>
        <w:spacing w:after="0"/>
        <w:ind w:left="720" w:hanging="720"/>
      </w:pPr>
      <w:r w:rsidRPr="00653507">
        <w:t xml:space="preserve">MARTINEZ, V., BASTL, M., KINGSTON, J. &amp; EVANS, S. 2010. Challenges in transforming manufacturing organisations into product-service providers. </w:t>
      </w:r>
      <w:r w:rsidRPr="00653507">
        <w:rPr>
          <w:i/>
        </w:rPr>
        <w:t>Journal of Manufacturing Technology Management,</w:t>
      </w:r>
      <w:r w:rsidRPr="00653507">
        <w:t xml:space="preserve"> 21</w:t>
      </w:r>
      <w:r w:rsidRPr="00653507">
        <w:rPr>
          <w:b/>
        </w:rPr>
        <w:t>,</w:t>
      </w:r>
      <w:r w:rsidRPr="00653507">
        <w:t xml:space="preserve"> 449-469.</w:t>
      </w:r>
    </w:p>
    <w:p w14:paraId="6B9C3E62" w14:textId="77777777" w:rsidR="00653507" w:rsidRPr="00653507" w:rsidRDefault="00653507" w:rsidP="00653507">
      <w:pPr>
        <w:pStyle w:val="EndNoteBibliography"/>
        <w:spacing w:after="0"/>
        <w:ind w:left="720" w:hanging="720"/>
      </w:pPr>
      <w:r w:rsidRPr="00653507">
        <w:t xml:space="preserve">MASTROGIACOMO, L., BARRAVECCHIA, F. &amp; FRANCESCHINI, F. 2019. A worldwide survey on manufacturing servitization. </w:t>
      </w:r>
      <w:r w:rsidRPr="00653507">
        <w:rPr>
          <w:i/>
        </w:rPr>
        <w:t>The International Journal of Advanced Manufacturing Technology,</w:t>
      </w:r>
      <w:r w:rsidRPr="00653507">
        <w:t xml:space="preserve"> 103</w:t>
      </w:r>
      <w:r w:rsidRPr="00653507">
        <w:rPr>
          <w:b/>
        </w:rPr>
        <w:t>,</w:t>
      </w:r>
      <w:r w:rsidRPr="00653507">
        <w:t xml:space="preserve"> 3927-3942.</w:t>
      </w:r>
    </w:p>
    <w:p w14:paraId="25F81C01" w14:textId="77777777" w:rsidR="00653507" w:rsidRPr="00653507" w:rsidRDefault="00653507" w:rsidP="00653507">
      <w:pPr>
        <w:pStyle w:val="EndNoteBibliography"/>
        <w:spacing w:after="0"/>
        <w:ind w:left="720" w:hanging="720"/>
      </w:pPr>
      <w:r w:rsidRPr="00653507">
        <w:t xml:space="preserve">MATTHYSSENS, P. &amp; VANDENBEMPT, K. 2008. Moving from basic offerings to value-added solutions: Strategies, barriers and alignment. </w:t>
      </w:r>
      <w:r w:rsidRPr="00653507">
        <w:rPr>
          <w:i/>
        </w:rPr>
        <w:t>Industrial Marketing Management,</w:t>
      </w:r>
      <w:r w:rsidRPr="00653507">
        <w:t xml:space="preserve"> 37</w:t>
      </w:r>
      <w:r w:rsidRPr="00653507">
        <w:rPr>
          <w:b/>
        </w:rPr>
        <w:t>,</w:t>
      </w:r>
      <w:r w:rsidRPr="00653507">
        <w:t xml:space="preserve"> 316-328.</w:t>
      </w:r>
    </w:p>
    <w:p w14:paraId="1CD07D0D" w14:textId="77777777" w:rsidR="00653507" w:rsidRPr="00653507" w:rsidRDefault="00653507" w:rsidP="00653507">
      <w:pPr>
        <w:pStyle w:val="EndNoteBibliography"/>
        <w:spacing w:after="0"/>
        <w:ind w:left="720" w:hanging="720"/>
      </w:pPr>
      <w:r w:rsidRPr="00653507">
        <w:lastRenderedPageBreak/>
        <w:t xml:space="preserve">MEUSER, M. &amp; NAGEL, U. 2009. The expert interview and changes in knowledge production. </w:t>
      </w:r>
      <w:r w:rsidRPr="00653507">
        <w:rPr>
          <w:i/>
        </w:rPr>
        <w:t>Interviewing experts.</w:t>
      </w:r>
      <w:r w:rsidRPr="00653507">
        <w:t xml:space="preserve"> Springer.</w:t>
      </w:r>
    </w:p>
    <w:p w14:paraId="6F27B99B" w14:textId="77777777" w:rsidR="00653507" w:rsidRPr="00653507" w:rsidRDefault="00653507" w:rsidP="00653507">
      <w:pPr>
        <w:pStyle w:val="EndNoteBibliography"/>
        <w:spacing w:after="0"/>
        <w:ind w:left="720" w:hanging="720"/>
      </w:pPr>
      <w:r w:rsidRPr="00653507">
        <w:t xml:space="preserve">MILES, M. B., HUBERMAN, A. M., HUBERMAN, M. A. &amp; HUBERMAN, M. 1994. </w:t>
      </w:r>
      <w:r w:rsidRPr="00653507">
        <w:rPr>
          <w:i/>
        </w:rPr>
        <w:t>Qualitative data analysis: An expanded sourcebook</w:t>
      </w:r>
      <w:r w:rsidRPr="00653507">
        <w:t>, sage.</w:t>
      </w:r>
    </w:p>
    <w:p w14:paraId="0A10B400" w14:textId="77777777" w:rsidR="00653507" w:rsidRPr="00653507" w:rsidRDefault="00653507" w:rsidP="00653507">
      <w:pPr>
        <w:pStyle w:val="EndNoteBibliography"/>
        <w:spacing w:after="0"/>
        <w:ind w:left="720" w:hanging="720"/>
      </w:pPr>
      <w:r w:rsidRPr="00653507">
        <w:t xml:space="preserve">NAVIS, C. &amp; GLYNN, M. A. 2011. Legitimate distinctiveness and the entrepreneurial identity: Influence on investor judgments of new venture plausibility. </w:t>
      </w:r>
      <w:r w:rsidRPr="00653507">
        <w:rPr>
          <w:i/>
        </w:rPr>
        <w:t>Academy of Management Review,</w:t>
      </w:r>
      <w:r w:rsidRPr="00653507">
        <w:t xml:space="preserve"> 36</w:t>
      </w:r>
      <w:r w:rsidRPr="00653507">
        <w:rPr>
          <w:b/>
        </w:rPr>
        <w:t>,</w:t>
      </w:r>
      <w:r w:rsidRPr="00653507">
        <w:t xml:space="preserve"> 479-499.</w:t>
      </w:r>
    </w:p>
    <w:p w14:paraId="46AD94A9" w14:textId="77777777" w:rsidR="00653507" w:rsidRPr="00653507" w:rsidRDefault="00653507" w:rsidP="00653507">
      <w:pPr>
        <w:pStyle w:val="EndNoteBibliography"/>
        <w:spacing w:after="0"/>
        <w:ind w:left="720" w:hanging="720"/>
      </w:pPr>
      <w:r w:rsidRPr="00653507">
        <w:t xml:space="preserve">OLIVA, R., GEBAUER, H. &amp; BRANN, J. M. 2012. Separate or integrate? Assessing the impact of separation between product and service business on service performance in product manufacturing firms. </w:t>
      </w:r>
      <w:r w:rsidRPr="00653507">
        <w:rPr>
          <w:i/>
        </w:rPr>
        <w:t>Journal of Business-to-Business Marketing,</w:t>
      </w:r>
      <w:r w:rsidRPr="00653507">
        <w:t xml:space="preserve"> 19</w:t>
      </w:r>
      <w:r w:rsidRPr="00653507">
        <w:rPr>
          <w:b/>
        </w:rPr>
        <w:t>,</w:t>
      </w:r>
      <w:r w:rsidRPr="00653507">
        <w:t xml:space="preserve"> 309-334.</w:t>
      </w:r>
    </w:p>
    <w:p w14:paraId="2B288EF0" w14:textId="77777777" w:rsidR="00653507" w:rsidRPr="00653507" w:rsidRDefault="00653507" w:rsidP="00653507">
      <w:pPr>
        <w:pStyle w:val="EndNoteBibliography"/>
        <w:spacing w:after="0"/>
        <w:ind w:left="720" w:hanging="720"/>
      </w:pPr>
      <w:r w:rsidRPr="00653507">
        <w:t xml:space="preserve">PAIOLA, M., SACCANI, N., PERONA, M. &amp; GEBAUER, H. 2013. Moving from products to solutions: Strategic approaches for developing capabilities. </w:t>
      </w:r>
      <w:r w:rsidRPr="00653507">
        <w:rPr>
          <w:i/>
        </w:rPr>
        <w:t>European Management Journal,</w:t>
      </w:r>
      <w:r w:rsidRPr="00653507">
        <w:t xml:space="preserve"> 31</w:t>
      </w:r>
      <w:r w:rsidRPr="00653507">
        <w:rPr>
          <w:b/>
        </w:rPr>
        <w:t>,</w:t>
      </w:r>
      <w:r w:rsidRPr="00653507">
        <w:t xml:space="preserve"> 390-409.</w:t>
      </w:r>
    </w:p>
    <w:p w14:paraId="00D38557" w14:textId="77777777" w:rsidR="00653507" w:rsidRPr="00653507" w:rsidRDefault="00653507" w:rsidP="00653507">
      <w:pPr>
        <w:pStyle w:val="EndNoteBibliography"/>
        <w:spacing w:after="0"/>
        <w:ind w:left="720" w:hanging="720"/>
      </w:pPr>
      <w:r w:rsidRPr="00653507">
        <w:t xml:space="preserve">PALO, T., ÅKESSON, M. &amp; LÖFBERG, N. 2019. Servitization as business model contestation: A practice approach. </w:t>
      </w:r>
      <w:r w:rsidRPr="00653507">
        <w:rPr>
          <w:i/>
        </w:rPr>
        <w:t>Journal of Business Research,</w:t>
      </w:r>
      <w:r w:rsidRPr="00653507">
        <w:t xml:space="preserve"> 104</w:t>
      </w:r>
      <w:r w:rsidRPr="00653507">
        <w:rPr>
          <w:b/>
        </w:rPr>
        <w:t>,</w:t>
      </w:r>
      <w:r w:rsidRPr="00653507">
        <w:t xml:space="preserve"> 486-496.</w:t>
      </w:r>
    </w:p>
    <w:p w14:paraId="4B5584F2" w14:textId="77777777" w:rsidR="00653507" w:rsidRPr="00653507" w:rsidRDefault="00653507" w:rsidP="00653507">
      <w:pPr>
        <w:pStyle w:val="EndNoteBibliography"/>
        <w:spacing w:after="0"/>
        <w:ind w:left="720" w:hanging="720"/>
      </w:pPr>
      <w:r w:rsidRPr="00653507">
        <w:t xml:space="preserve">PENROSE, E. 1959. </w:t>
      </w:r>
      <w:r w:rsidRPr="00653507">
        <w:rPr>
          <w:i/>
        </w:rPr>
        <w:t>The Theory of the Growth of the Firm</w:t>
      </w:r>
      <w:r w:rsidRPr="00653507">
        <w:t>, Oxford university press.</w:t>
      </w:r>
    </w:p>
    <w:p w14:paraId="0CB995D6" w14:textId="77777777" w:rsidR="00653507" w:rsidRPr="00653507" w:rsidRDefault="00653507" w:rsidP="00653507">
      <w:pPr>
        <w:pStyle w:val="EndNoteBibliography"/>
        <w:spacing w:after="0"/>
        <w:ind w:left="720" w:hanging="720"/>
      </w:pPr>
      <w:r w:rsidRPr="00653507">
        <w:t xml:space="preserve">PENTTINEN, E. &amp; PALMER, J. 2007. Improving firm positioning through enhanced offerings and buyer–seller relationships. </w:t>
      </w:r>
      <w:r w:rsidRPr="00653507">
        <w:rPr>
          <w:i/>
        </w:rPr>
        <w:t>Industrial Marketing Management,</w:t>
      </w:r>
      <w:r w:rsidRPr="00653507">
        <w:t xml:space="preserve"> 36</w:t>
      </w:r>
      <w:r w:rsidRPr="00653507">
        <w:rPr>
          <w:b/>
        </w:rPr>
        <w:t>,</w:t>
      </w:r>
      <w:r w:rsidRPr="00653507">
        <w:t xml:space="preserve"> 552-564.</w:t>
      </w:r>
    </w:p>
    <w:p w14:paraId="3BE9BE0B" w14:textId="77777777" w:rsidR="00653507" w:rsidRPr="00653507" w:rsidRDefault="00653507" w:rsidP="00653507">
      <w:pPr>
        <w:pStyle w:val="EndNoteBibliography"/>
        <w:spacing w:after="0"/>
        <w:ind w:left="720" w:hanging="720"/>
      </w:pPr>
      <w:r w:rsidRPr="00653507">
        <w:t xml:space="preserve">PFEFFER, J. &amp; SALANCIK, G. 2003. </w:t>
      </w:r>
      <w:r w:rsidRPr="00653507">
        <w:rPr>
          <w:i/>
        </w:rPr>
        <w:t>The external control of organizations: A resource dependence perspective</w:t>
      </w:r>
      <w:r w:rsidRPr="00653507">
        <w:t>, Stanford University Press.</w:t>
      </w:r>
    </w:p>
    <w:p w14:paraId="72B99EC7" w14:textId="77777777" w:rsidR="00653507" w:rsidRPr="00653507" w:rsidRDefault="00653507" w:rsidP="00653507">
      <w:pPr>
        <w:pStyle w:val="EndNoteBibliography"/>
        <w:spacing w:after="0"/>
        <w:ind w:left="720" w:hanging="720"/>
      </w:pPr>
      <w:r w:rsidRPr="00653507">
        <w:t>RABETINO, R. &amp; KOHTAMÄKI, M. System integration, integrated solutions and industry organization: A value system approach.  29th IMP Conference, 30th August-2nd September 2013, Atlanta, Georgia, 2013.</w:t>
      </w:r>
    </w:p>
    <w:p w14:paraId="534BBCBF" w14:textId="77777777" w:rsidR="00653507" w:rsidRPr="00653507" w:rsidRDefault="00653507" w:rsidP="00653507">
      <w:pPr>
        <w:pStyle w:val="EndNoteBibliography"/>
        <w:spacing w:after="0"/>
        <w:ind w:left="720" w:hanging="720"/>
      </w:pPr>
      <w:r w:rsidRPr="00653507">
        <w:t xml:space="preserve">RABETINO, R. &amp; KOHTAMÄKI, M. 2018. To Servitize Is to (Re) position: Utilizing a Porterian View to Understand Servitization and Value Systems. </w:t>
      </w:r>
      <w:r w:rsidRPr="00653507">
        <w:rPr>
          <w:i/>
        </w:rPr>
        <w:t>Practices and Tools for Servitization.</w:t>
      </w:r>
      <w:r w:rsidRPr="00653507">
        <w:t xml:space="preserve"> Springer.</w:t>
      </w:r>
    </w:p>
    <w:p w14:paraId="40C02C97" w14:textId="77777777" w:rsidR="00653507" w:rsidRPr="00653507" w:rsidRDefault="00653507" w:rsidP="00653507">
      <w:pPr>
        <w:pStyle w:val="EndNoteBibliography"/>
        <w:spacing w:after="0"/>
        <w:ind w:left="720" w:hanging="720"/>
      </w:pPr>
      <w:r w:rsidRPr="00653507">
        <w:t xml:space="preserve">RADDATS, C., BAINES, T., BURTON, J., STORY, V. M. &amp; ZOLKIEWSKI, J. 2016. Motivations for servitization: the impact of product complexity. </w:t>
      </w:r>
      <w:r w:rsidRPr="00653507">
        <w:rPr>
          <w:i/>
        </w:rPr>
        <w:t>International Journal of Operations &amp; Production Management,</w:t>
      </w:r>
      <w:r w:rsidRPr="00653507">
        <w:t xml:space="preserve"> 36</w:t>
      </w:r>
      <w:r w:rsidRPr="00653507">
        <w:rPr>
          <w:b/>
        </w:rPr>
        <w:t>,</w:t>
      </w:r>
      <w:r w:rsidRPr="00653507">
        <w:t xml:space="preserve"> 572-591.</w:t>
      </w:r>
    </w:p>
    <w:p w14:paraId="6DE5036F" w14:textId="77777777" w:rsidR="00653507" w:rsidRPr="00653507" w:rsidRDefault="00653507" w:rsidP="00653507">
      <w:pPr>
        <w:pStyle w:val="EndNoteBibliography"/>
        <w:spacing w:after="0"/>
        <w:ind w:left="720" w:hanging="720"/>
      </w:pPr>
      <w:r w:rsidRPr="00653507">
        <w:t xml:space="preserve">REIM, W., SJÖDIN, D. R. &amp; PARIDA, V. 2019. Servitization of global service network actors–A contingency framework for matching challenges and strategies in service transition. </w:t>
      </w:r>
      <w:r w:rsidRPr="00653507">
        <w:rPr>
          <w:i/>
        </w:rPr>
        <w:t>Journal of Business Research,</w:t>
      </w:r>
      <w:r w:rsidRPr="00653507">
        <w:t xml:space="preserve"> 104</w:t>
      </w:r>
      <w:r w:rsidRPr="00653507">
        <w:rPr>
          <w:b/>
        </w:rPr>
        <w:t>,</w:t>
      </w:r>
      <w:r w:rsidRPr="00653507">
        <w:t xml:space="preserve"> 461-471.</w:t>
      </w:r>
    </w:p>
    <w:p w14:paraId="7411208C" w14:textId="77777777" w:rsidR="00653507" w:rsidRPr="00653507" w:rsidRDefault="00653507" w:rsidP="00653507">
      <w:pPr>
        <w:pStyle w:val="EndNoteBibliography"/>
        <w:spacing w:after="0"/>
        <w:ind w:left="720" w:hanging="720"/>
      </w:pPr>
      <w:r w:rsidRPr="00653507">
        <w:t xml:space="preserve">REINARTZ, W. &amp; ULAGA, W. 2008. How to sell services more profitably. </w:t>
      </w:r>
      <w:r w:rsidRPr="00653507">
        <w:rPr>
          <w:i/>
        </w:rPr>
        <w:t>Harvard business review,</w:t>
      </w:r>
      <w:r w:rsidRPr="00653507">
        <w:t xml:space="preserve"> 86</w:t>
      </w:r>
      <w:r w:rsidRPr="00653507">
        <w:rPr>
          <w:b/>
        </w:rPr>
        <w:t>,</w:t>
      </w:r>
      <w:r w:rsidRPr="00653507">
        <w:t xml:space="preserve"> 90.</w:t>
      </w:r>
    </w:p>
    <w:p w14:paraId="1D2F68FA" w14:textId="77777777" w:rsidR="00653507" w:rsidRPr="00653507" w:rsidRDefault="00653507" w:rsidP="00653507">
      <w:pPr>
        <w:pStyle w:val="EndNoteBibliography"/>
        <w:spacing w:after="0"/>
        <w:ind w:left="720" w:hanging="720"/>
      </w:pPr>
      <w:r w:rsidRPr="00653507">
        <w:t xml:space="preserve">ROSENKOPF, L. &amp; NERKAR, A. 2001. Beyond local search: boundary‐spanning, exploration, and impact in the optical disk industry. </w:t>
      </w:r>
      <w:r w:rsidRPr="00653507">
        <w:rPr>
          <w:i/>
        </w:rPr>
        <w:t>Strategic management journal,</w:t>
      </w:r>
      <w:r w:rsidRPr="00653507">
        <w:t xml:space="preserve"> 22</w:t>
      </w:r>
      <w:r w:rsidRPr="00653507">
        <w:rPr>
          <w:b/>
        </w:rPr>
        <w:t>,</w:t>
      </w:r>
      <w:r w:rsidRPr="00653507">
        <w:t xml:space="preserve"> 287-306.</w:t>
      </w:r>
    </w:p>
    <w:p w14:paraId="2E63D187" w14:textId="77777777" w:rsidR="00653507" w:rsidRPr="00653507" w:rsidRDefault="00653507" w:rsidP="00653507">
      <w:pPr>
        <w:pStyle w:val="EndNoteBibliography"/>
        <w:spacing w:after="0"/>
        <w:ind w:left="720" w:hanging="720"/>
      </w:pPr>
      <w:r w:rsidRPr="00653507">
        <w:t xml:space="preserve">SANTOS, F. M. &amp; EISENHARDT, K. M. 2005. Organizational boundaries and theories of organization. </w:t>
      </w:r>
      <w:r w:rsidRPr="00653507">
        <w:rPr>
          <w:i/>
        </w:rPr>
        <w:t>Organization science,</w:t>
      </w:r>
      <w:r w:rsidRPr="00653507">
        <w:t xml:space="preserve"> 16</w:t>
      </w:r>
      <w:r w:rsidRPr="00653507">
        <w:rPr>
          <w:b/>
        </w:rPr>
        <w:t>,</w:t>
      </w:r>
      <w:r w:rsidRPr="00653507">
        <w:t xml:space="preserve"> 491-508.</w:t>
      </w:r>
    </w:p>
    <w:p w14:paraId="69D1A40D" w14:textId="77777777" w:rsidR="00653507" w:rsidRPr="00653507" w:rsidRDefault="00653507" w:rsidP="00653507">
      <w:pPr>
        <w:pStyle w:val="EndNoteBibliography"/>
        <w:spacing w:after="0"/>
        <w:ind w:left="720" w:hanging="720"/>
      </w:pPr>
      <w:r w:rsidRPr="00653507">
        <w:t xml:space="preserve">SANTOS, F. M. &amp; EISENHARDT, K. M. 2009. Constructing markets and shaping boundaries: Entrepreneurial power in nascent fields. </w:t>
      </w:r>
      <w:r w:rsidRPr="00653507">
        <w:rPr>
          <w:i/>
        </w:rPr>
        <w:t>Academy of Management Journal,</w:t>
      </w:r>
      <w:r w:rsidRPr="00653507">
        <w:t xml:space="preserve"> 52</w:t>
      </w:r>
      <w:r w:rsidRPr="00653507">
        <w:rPr>
          <w:b/>
        </w:rPr>
        <w:t>,</w:t>
      </w:r>
      <w:r w:rsidRPr="00653507">
        <w:t xml:space="preserve"> 643-671.</w:t>
      </w:r>
    </w:p>
    <w:p w14:paraId="77CA57C9" w14:textId="77777777" w:rsidR="00653507" w:rsidRPr="00653507" w:rsidRDefault="00653507" w:rsidP="00653507">
      <w:pPr>
        <w:pStyle w:val="EndNoteBibliography"/>
        <w:spacing w:after="0"/>
        <w:ind w:left="720" w:hanging="720"/>
      </w:pPr>
      <w:r w:rsidRPr="00653507">
        <w:t xml:space="preserve">SCHROEDER, A., NAIK, P., BIGDELI, A. Z. &amp; BAINES, T. 2020. Digitally enabled advanced services: a socio-technical perspective on the role of the internet of things (IoT). </w:t>
      </w:r>
      <w:r w:rsidRPr="00653507">
        <w:rPr>
          <w:i/>
        </w:rPr>
        <w:t>International Journal of Operations &amp; Production Management</w:t>
      </w:r>
      <w:r w:rsidRPr="00653507">
        <w:t>.</w:t>
      </w:r>
    </w:p>
    <w:p w14:paraId="33373C87" w14:textId="77777777" w:rsidR="00653507" w:rsidRPr="00653507" w:rsidRDefault="00653507" w:rsidP="00653507">
      <w:pPr>
        <w:pStyle w:val="EndNoteBibliography"/>
        <w:spacing w:after="0"/>
        <w:ind w:left="720" w:hanging="720"/>
      </w:pPr>
      <w:r w:rsidRPr="00653507">
        <w:t xml:space="preserve">SIMON, H. A. 1997. </w:t>
      </w:r>
      <w:r w:rsidRPr="00653507">
        <w:rPr>
          <w:i/>
        </w:rPr>
        <w:t>Models of bounded rationality: Empirically grounded economic reason</w:t>
      </w:r>
      <w:r w:rsidRPr="00653507">
        <w:t>, MIT press.</w:t>
      </w:r>
    </w:p>
    <w:p w14:paraId="21424ADC" w14:textId="77777777" w:rsidR="00653507" w:rsidRPr="00653507" w:rsidRDefault="00653507" w:rsidP="00653507">
      <w:pPr>
        <w:pStyle w:val="EndNoteBibliography"/>
        <w:spacing w:after="0"/>
        <w:ind w:left="720" w:hanging="720"/>
      </w:pPr>
      <w:r w:rsidRPr="00653507">
        <w:t xml:space="preserve">SJÖDIN, D., PARIDA, V., JOVANOVIC, M. &amp; VISNJIC, I. 2020. Value creation and value capture alignment in business model innovation: A process view on outcome‐based business models. </w:t>
      </w:r>
      <w:r w:rsidRPr="00653507">
        <w:rPr>
          <w:i/>
        </w:rPr>
        <w:t>Journal of Product Innovation Management,</w:t>
      </w:r>
      <w:r w:rsidRPr="00653507">
        <w:t xml:space="preserve"> 37</w:t>
      </w:r>
      <w:r w:rsidRPr="00653507">
        <w:rPr>
          <w:b/>
        </w:rPr>
        <w:t>,</w:t>
      </w:r>
      <w:r w:rsidRPr="00653507">
        <w:t xml:space="preserve"> 158-183.</w:t>
      </w:r>
    </w:p>
    <w:p w14:paraId="110FCD3B" w14:textId="77777777" w:rsidR="00653507" w:rsidRPr="00653507" w:rsidRDefault="00653507" w:rsidP="00653507">
      <w:pPr>
        <w:pStyle w:val="EndNoteBibliography"/>
        <w:spacing w:after="0"/>
        <w:ind w:left="720" w:hanging="720"/>
      </w:pPr>
      <w:r w:rsidRPr="00653507">
        <w:t xml:space="preserve">SKLYAR, A., KOWALKOWSKI, C., TRONVOLL, B. &amp; SÖRHAMMAR, D. 2019. Organizing for digital servitization: A service ecosystem perspective. </w:t>
      </w:r>
      <w:r w:rsidRPr="00653507">
        <w:rPr>
          <w:i/>
        </w:rPr>
        <w:t>Journal of Business Research</w:t>
      </w:r>
      <w:r w:rsidRPr="00653507">
        <w:t>.</w:t>
      </w:r>
    </w:p>
    <w:p w14:paraId="3CC90906" w14:textId="77777777" w:rsidR="00653507" w:rsidRPr="00653507" w:rsidRDefault="00653507" w:rsidP="00653507">
      <w:pPr>
        <w:pStyle w:val="EndNoteBibliography"/>
        <w:spacing w:after="0"/>
        <w:ind w:left="720" w:hanging="720"/>
      </w:pPr>
      <w:r w:rsidRPr="00653507">
        <w:t xml:space="preserve">STORY, V. M., RADDATS, C., BURTON, J., ZOLKIEWSKI, J. &amp; BAINES, T. 2017. Capabilities for advanced services: A multi-actor perspective. </w:t>
      </w:r>
      <w:r w:rsidRPr="00653507">
        <w:rPr>
          <w:i/>
        </w:rPr>
        <w:t>Industrial Marketing Management,</w:t>
      </w:r>
      <w:r w:rsidRPr="00653507">
        <w:t xml:space="preserve"> 60</w:t>
      </w:r>
      <w:r w:rsidRPr="00653507">
        <w:rPr>
          <w:b/>
        </w:rPr>
        <w:t>,</w:t>
      </w:r>
      <w:r w:rsidRPr="00653507">
        <w:t xml:space="preserve"> 54-68.</w:t>
      </w:r>
    </w:p>
    <w:p w14:paraId="551DAD18" w14:textId="77777777" w:rsidR="00653507" w:rsidRPr="00653507" w:rsidRDefault="00653507" w:rsidP="00653507">
      <w:pPr>
        <w:pStyle w:val="EndNoteBibliography"/>
        <w:spacing w:after="0"/>
        <w:ind w:left="720" w:hanging="720"/>
      </w:pPr>
      <w:r w:rsidRPr="00653507">
        <w:t xml:space="preserve">TRIPSAS, M. 2009. Technology, identity, and inertia through the lens of “The Digital Photography Company”. </w:t>
      </w:r>
      <w:r w:rsidRPr="00653507">
        <w:rPr>
          <w:i/>
        </w:rPr>
        <w:t>Organization science,</w:t>
      </w:r>
      <w:r w:rsidRPr="00653507">
        <w:t xml:space="preserve"> 20</w:t>
      </w:r>
      <w:r w:rsidRPr="00653507">
        <w:rPr>
          <w:b/>
        </w:rPr>
        <w:t>,</w:t>
      </w:r>
      <w:r w:rsidRPr="00653507">
        <w:t xml:space="preserve"> 441-460.</w:t>
      </w:r>
    </w:p>
    <w:p w14:paraId="21246EAD" w14:textId="77777777" w:rsidR="00653507" w:rsidRPr="00653507" w:rsidRDefault="00653507" w:rsidP="00653507">
      <w:pPr>
        <w:pStyle w:val="EndNoteBibliography"/>
        <w:spacing w:after="0"/>
        <w:ind w:left="720" w:hanging="720"/>
      </w:pPr>
      <w:r w:rsidRPr="00653507">
        <w:lastRenderedPageBreak/>
        <w:t xml:space="preserve">TRONVOLL, B., SKLYAR, A., SÖRHAMMAR, D. &amp; KOWALKOWSKI, C. 2020. Transformational shifts through digital servitization. </w:t>
      </w:r>
      <w:r w:rsidRPr="00653507">
        <w:rPr>
          <w:i/>
        </w:rPr>
        <w:t>Industrial Marketing Management</w:t>
      </w:r>
      <w:r w:rsidRPr="00653507">
        <w:t>.</w:t>
      </w:r>
    </w:p>
    <w:p w14:paraId="166C5E88" w14:textId="77777777" w:rsidR="00653507" w:rsidRPr="00653507" w:rsidRDefault="00653507" w:rsidP="00653507">
      <w:pPr>
        <w:pStyle w:val="EndNoteBibliography"/>
        <w:spacing w:after="0"/>
        <w:ind w:left="720" w:hanging="720"/>
      </w:pPr>
      <w:r w:rsidRPr="00653507">
        <w:t xml:space="preserve">TURUNEN, T. &amp; FINNE, M. 2014. The organisational environment’s impact on the servitization of manufacturers. </w:t>
      </w:r>
      <w:r w:rsidRPr="00653507">
        <w:rPr>
          <w:i/>
        </w:rPr>
        <w:t>European Management Journal,</w:t>
      </w:r>
      <w:r w:rsidRPr="00653507">
        <w:t xml:space="preserve"> 32</w:t>
      </w:r>
      <w:r w:rsidRPr="00653507">
        <w:rPr>
          <w:b/>
        </w:rPr>
        <w:t>,</w:t>
      </w:r>
      <w:r w:rsidRPr="00653507">
        <w:t xml:space="preserve"> 603-615.</w:t>
      </w:r>
    </w:p>
    <w:p w14:paraId="1D33C6F3" w14:textId="77777777" w:rsidR="00653507" w:rsidRPr="00653507" w:rsidRDefault="00653507" w:rsidP="00653507">
      <w:pPr>
        <w:pStyle w:val="EndNoteBibliography"/>
        <w:spacing w:after="0"/>
        <w:ind w:left="720" w:hanging="720"/>
      </w:pPr>
      <w:r w:rsidRPr="00653507">
        <w:t xml:space="preserve">ULAGA, W. &amp; LOVELAND, J. M. 2014. Transitioning from product to service-led growth in manufacturing firms: Emergent challenges in selecting and managing the industrial sales force. </w:t>
      </w:r>
      <w:r w:rsidRPr="00653507">
        <w:rPr>
          <w:i/>
        </w:rPr>
        <w:t>Industrial Marketing Management,</w:t>
      </w:r>
      <w:r w:rsidRPr="00653507">
        <w:t xml:space="preserve"> 43</w:t>
      </w:r>
      <w:r w:rsidRPr="00653507">
        <w:rPr>
          <w:b/>
        </w:rPr>
        <w:t>,</w:t>
      </w:r>
      <w:r w:rsidRPr="00653507">
        <w:t xml:space="preserve"> 113-125.</w:t>
      </w:r>
    </w:p>
    <w:p w14:paraId="0536A873" w14:textId="77777777" w:rsidR="00653507" w:rsidRPr="00653507" w:rsidRDefault="00653507" w:rsidP="00653507">
      <w:pPr>
        <w:pStyle w:val="EndNoteBibliography"/>
        <w:spacing w:after="0"/>
        <w:ind w:left="720" w:hanging="720"/>
      </w:pPr>
      <w:r w:rsidRPr="00653507">
        <w:t xml:space="preserve">ULAGA, W. &amp; REINARTZ, W. J. 2011. Hybrid Offerings: How Manufacturing Firms Combine Goods and Services Successfully. </w:t>
      </w:r>
      <w:r w:rsidRPr="00653507">
        <w:rPr>
          <w:i/>
        </w:rPr>
        <w:t>Journal of Marketing,</w:t>
      </w:r>
      <w:r w:rsidRPr="00653507">
        <w:t xml:space="preserve"> 75</w:t>
      </w:r>
      <w:r w:rsidRPr="00653507">
        <w:rPr>
          <w:b/>
        </w:rPr>
        <w:t>,</w:t>
      </w:r>
      <w:r w:rsidRPr="00653507">
        <w:t xml:space="preserve"> 5-23.</w:t>
      </w:r>
    </w:p>
    <w:p w14:paraId="691CBB05" w14:textId="77777777" w:rsidR="00653507" w:rsidRPr="00653507" w:rsidRDefault="00653507" w:rsidP="00653507">
      <w:pPr>
        <w:pStyle w:val="EndNoteBibliography"/>
        <w:spacing w:after="0"/>
        <w:ind w:left="720" w:hanging="720"/>
      </w:pPr>
      <w:r w:rsidRPr="00653507">
        <w:t xml:space="preserve">VAISMORADI, M., TURUNEN, H. &amp; BONDAS, T. 2013. Content analysis and thematic analysis: Implications for conducting a qualitative descriptive study. </w:t>
      </w:r>
      <w:r w:rsidRPr="00653507">
        <w:rPr>
          <w:i/>
        </w:rPr>
        <w:t>Nursing &amp; health sciences,</w:t>
      </w:r>
      <w:r w:rsidRPr="00653507">
        <w:t xml:space="preserve"> 15</w:t>
      </w:r>
      <w:r w:rsidRPr="00653507">
        <w:rPr>
          <w:b/>
        </w:rPr>
        <w:t>,</w:t>
      </w:r>
      <w:r w:rsidRPr="00653507">
        <w:t xml:space="preserve"> 398-405.</w:t>
      </w:r>
    </w:p>
    <w:p w14:paraId="38365203" w14:textId="77777777" w:rsidR="00653507" w:rsidRPr="00653507" w:rsidRDefault="00653507" w:rsidP="00653507">
      <w:pPr>
        <w:pStyle w:val="EndNoteBibliography"/>
        <w:spacing w:after="0"/>
        <w:ind w:left="720" w:hanging="720"/>
      </w:pPr>
      <w:r w:rsidRPr="00653507">
        <w:t xml:space="preserve">VALTAKOSKI, A. 2017. Explaining servitization failure and deservitization: A knowledge-based perspective. </w:t>
      </w:r>
      <w:r w:rsidRPr="00653507">
        <w:rPr>
          <w:i/>
        </w:rPr>
        <w:t>Industrial Marketing Management,</w:t>
      </w:r>
      <w:r w:rsidRPr="00653507">
        <w:t xml:space="preserve"> 60</w:t>
      </w:r>
      <w:r w:rsidRPr="00653507">
        <w:rPr>
          <w:b/>
        </w:rPr>
        <w:t>,</w:t>
      </w:r>
      <w:r w:rsidRPr="00653507">
        <w:t xml:space="preserve"> 138-150.</w:t>
      </w:r>
    </w:p>
    <w:p w14:paraId="1FB512E5" w14:textId="77777777" w:rsidR="00653507" w:rsidRPr="00653507" w:rsidRDefault="00653507" w:rsidP="00653507">
      <w:pPr>
        <w:pStyle w:val="EndNoteBibliography"/>
        <w:spacing w:after="0"/>
        <w:ind w:left="720" w:hanging="720"/>
      </w:pPr>
      <w:r w:rsidRPr="00653507">
        <w:t xml:space="preserve">WILLIAMSON, O. E. 1989. Transaction cost economics. </w:t>
      </w:r>
      <w:r w:rsidRPr="00653507">
        <w:rPr>
          <w:i/>
        </w:rPr>
        <w:t>Handbook of industrial organization,</w:t>
      </w:r>
      <w:r w:rsidRPr="00653507">
        <w:t xml:space="preserve"> 1</w:t>
      </w:r>
      <w:r w:rsidRPr="00653507">
        <w:rPr>
          <w:b/>
        </w:rPr>
        <w:t>,</w:t>
      </w:r>
      <w:r w:rsidRPr="00653507">
        <w:t xml:space="preserve"> 135-182.</w:t>
      </w:r>
    </w:p>
    <w:p w14:paraId="7B4FF95D" w14:textId="77777777" w:rsidR="00653507" w:rsidRPr="00653507" w:rsidRDefault="00653507" w:rsidP="00653507">
      <w:pPr>
        <w:pStyle w:val="EndNoteBibliography"/>
        <w:spacing w:after="0"/>
        <w:ind w:left="720" w:hanging="720"/>
      </w:pPr>
      <w:r w:rsidRPr="00653507">
        <w:t xml:space="preserve">YIN, R. K. 2003. Case study research design and methods. </w:t>
      </w:r>
      <w:r w:rsidRPr="00653507">
        <w:rPr>
          <w:i/>
        </w:rPr>
        <w:t>Applied social research methods series,</w:t>
      </w:r>
      <w:r w:rsidRPr="00653507">
        <w:t xml:space="preserve"> 5.</w:t>
      </w:r>
    </w:p>
    <w:p w14:paraId="0C9A46DC" w14:textId="77777777" w:rsidR="00653507" w:rsidRPr="00653507" w:rsidRDefault="00653507" w:rsidP="00653507">
      <w:pPr>
        <w:pStyle w:val="EndNoteBibliography"/>
        <w:spacing w:after="0"/>
        <w:ind w:left="720" w:hanging="720"/>
      </w:pPr>
      <w:r w:rsidRPr="00653507">
        <w:t xml:space="preserve">YIN, R. K. 2009. How to do better case studies. </w:t>
      </w:r>
      <w:r w:rsidRPr="00653507">
        <w:rPr>
          <w:i/>
        </w:rPr>
        <w:t>The SAGE handbook of applied social research methods,</w:t>
      </w:r>
      <w:r w:rsidRPr="00653507">
        <w:t xml:space="preserve"> 2</w:t>
      </w:r>
      <w:r w:rsidRPr="00653507">
        <w:rPr>
          <w:b/>
        </w:rPr>
        <w:t>,</w:t>
      </w:r>
      <w:r w:rsidRPr="00653507">
        <w:t xml:space="preserve"> 254-282.</w:t>
      </w:r>
    </w:p>
    <w:p w14:paraId="48769D9F" w14:textId="77777777" w:rsidR="00653507" w:rsidRPr="00653507" w:rsidRDefault="00653507" w:rsidP="00653507">
      <w:pPr>
        <w:pStyle w:val="EndNoteBibliography"/>
        <w:spacing w:after="0"/>
        <w:ind w:left="720" w:hanging="720"/>
      </w:pPr>
      <w:r w:rsidRPr="00653507">
        <w:t xml:space="preserve">ZHANG, W. &amp; BANERJI, S. 2017. Challenges of servitization: A systematic literature review. </w:t>
      </w:r>
      <w:r w:rsidRPr="00653507">
        <w:rPr>
          <w:i/>
        </w:rPr>
        <w:t>Industrial Marketing Management,</w:t>
      </w:r>
      <w:r w:rsidRPr="00653507">
        <w:t xml:space="preserve"> 65</w:t>
      </w:r>
      <w:r w:rsidRPr="00653507">
        <w:rPr>
          <w:b/>
        </w:rPr>
        <w:t>,</w:t>
      </w:r>
      <w:r w:rsidRPr="00653507">
        <w:t xml:space="preserve"> 217-227.</w:t>
      </w:r>
    </w:p>
    <w:p w14:paraId="0A83DCA2" w14:textId="77777777" w:rsidR="00653507" w:rsidRPr="00653507" w:rsidRDefault="00653507" w:rsidP="00653507">
      <w:pPr>
        <w:pStyle w:val="EndNoteBibliography"/>
        <w:spacing w:after="0"/>
        <w:ind w:left="720" w:hanging="720"/>
      </w:pPr>
      <w:r w:rsidRPr="00653507">
        <w:t xml:space="preserve">ZOTT, C. &amp; AMIT, R. 2008. The fit between product market strategy and business model: implications for firm performance. </w:t>
      </w:r>
      <w:r w:rsidRPr="00653507">
        <w:rPr>
          <w:i/>
        </w:rPr>
        <w:t>Strategic management journal,</w:t>
      </w:r>
      <w:r w:rsidRPr="00653507">
        <w:t xml:space="preserve"> 29</w:t>
      </w:r>
      <w:r w:rsidRPr="00653507">
        <w:rPr>
          <w:b/>
        </w:rPr>
        <w:t>,</w:t>
      </w:r>
      <w:r w:rsidRPr="00653507">
        <w:t xml:space="preserve"> 1-26.</w:t>
      </w:r>
    </w:p>
    <w:p w14:paraId="36248FD3" w14:textId="77777777" w:rsidR="00653507" w:rsidRPr="00653507" w:rsidRDefault="00653507" w:rsidP="00653507">
      <w:pPr>
        <w:pStyle w:val="EndNoteBibliography"/>
        <w:ind w:left="720" w:hanging="720"/>
      </w:pPr>
      <w:r w:rsidRPr="00653507">
        <w:t xml:space="preserve">ZUZUL, T. 2018. ‘Matter battles’: Boundary objects and the failure of collaboration in two smart cities. </w:t>
      </w:r>
      <w:r w:rsidRPr="00653507">
        <w:rPr>
          <w:i/>
        </w:rPr>
        <w:t>Academy of Management Journal, published online ahead of print. DOI,</w:t>
      </w:r>
      <w:r w:rsidRPr="00653507">
        <w:t xml:space="preserve"> 10.</w:t>
      </w:r>
    </w:p>
    <w:p w14:paraId="00CFFB2B" w14:textId="7FB3F756" w:rsidR="00056E5A" w:rsidRPr="005C4137" w:rsidRDefault="008F11C2" w:rsidP="00F36548">
      <w:pPr>
        <w:pStyle w:val="EndNoteBibliography"/>
        <w:ind w:left="284" w:hanging="284"/>
        <w:jc w:val="both"/>
      </w:pPr>
      <w:r w:rsidRPr="005C4137">
        <w:fldChar w:fldCharType="end"/>
      </w:r>
    </w:p>
    <w:sectPr w:rsidR="00056E5A" w:rsidRPr="005C4137" w:rsidSect="001F09E5">
      <w:footerReference w:type="even" r:id="rId12"/>
      <w:footerReference w:type="default" r:id="rId1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2" w:author="Bigdeli, Ali" w:date="2021-02-11T13:47:00Z" w:initials="BA">
    <w:p w14:paraId="7BE30A49" w14:textId="056A965B" w:rsidR="00E26155" w:rsidRDefault="00E26155">
      <w:pPr>
        <w:pStyle w:val="CommentText"/>
      </w:pPr>
      <w:r>
        <w:rPr>
          <w:rStyle w:val="CommentReference"/>
        </w:rPr>
        <w:annotationRef/>
      </w:r>
      <w:r w:rsidR="00166528">
        <w:t xml:space="preserve">Andy -- </w:t>
      </w:r>
      <w:r>
        <w:t>Should we remove this as the reviewer has asked us to be “</w:t>
      </w:r>
      <w:r>
        <w:rPr>
          <w:rFonts w:ascii="Calibri" w:eastAsia="Calibri" w:hAnsi="Calibri" w:cs="Calibri"/>
          <w:color w:val="000000"/>
          <w:sz w:val="22"/>
          <w:szCs w:val="22"/>
        </w:rPr>
        <w:t>a bit humbler when motivating the research and when resenting the contributions.”</w:t>
      </w:r>
    </w:p>
  </w:comment>
  <w:comment w:id="41" w:author="Kawal Kapoor" w:date="2021-02-12T11:37:00Z" w:initials="KK">
    <w:p w14:paraId="45F61B54" w14:textId="77777777" w:rsidR="00E26155" w:rsidRDefault="00E26155" w:rsidP="00314BFC">
      <w:pPr>
        <w:pStyle w:val="CommentText"/>
      </w:pPr>
      <w:r>
        <w:rPr>
          <w:rStyle w:val="CommentReference"/>
        </w:rPr>
        <w:annotationRef/>
      </w:r>
      <w:r>
        <w:rPr>
          <w:rFonts w:ascii="Times New Roman" w:hAnsi="Times New Roman" w:cs="Times New Roman"/>
          <w:i/>
          <w:sz w:val="24"/>
          <w:szCs w:val="24"/>
        </w:rPr>
        <w:t>Do we want to mention here that it was sent to all case companies, but only ‘x’ number of case companies participated? – OR is this something that should be explained in the response document to the editor?</w:t>
      </w:r>
    </w:p>
  </w:comment>
  <w:comment w:id="63" w:author="Kawal Kapoor" w:date="2021-02-12T12:54:00Z" w:initials="KK">
    <w:p w14:paraId="3F9BB6CB" w14:textId="0976E873" w:rsidR="00E26155" w:rsidRDefault="00E26155">
      <w:pPr>
        <w:pStyle w:val="CommentText"/>
      </w:pPr>
      <w:r>
        <w:rPr>
          <w:rStyle w:val="CommentReference"/>
        </w:rPr>
        <w:annotationRef/>
      </w:r>
      <w:r>
        <w:t>Just a placeholder for now that is addressing editor review comment #2. We could also use this as a closing paragraph for the ‘Findings’ section or the ‘Discussion’ section. That is, IF AT ALL we want to include these observations in the paper.</w:t>
      </w:r>
    </w:p>
  </w:comment>
  <w:comment w:id="88" w:author="Bigdeli, Ali" w:date="2021-02-08T14:50:00Z" w:initials="BA">
    <w:p w14:paraId="36950EC4" w14:textId="77777777" w:rsidR="00E26155" w:rsidRDefault="00E26155">
      <w:pPr>
        <w:pStyle w:val="CommentText"/>
      </w:pPr>
      <w:r>
        <w:rPr>
          <w:rStyle w:val="CommentReference"/>
        </w:rPr>
        <w:annotationRef/>
      </w:r>
    </w:p>
    <w:p w14:paraId="68CC8710" w14:textId="77777777" w:rsidR="00E26155" w:rsidRDefault="00E26155">
      <w:pPr>
        <w:pStyle w:val="CommentText"/>
      </w:pPr>
      <w:r>
        <w:t xml:space="preserve">Editor comment: </w:t>
      </w:r>
    </w:p>
    <w:p w14:paraId="378F34B5" w14:textId="77777777" w:rsidR="00E26155" w:rsidRDefault="00E26155">
      <w:pPr>
        <w:pStyle w:val="CommentText"/>
      </w:pPr>
    </w:p>
    <w:p w14:paraId="45C3D60D" w14:textId="09666076" w:rsidR="00E26155" w:rsidRDefault="00E26155">
      <w:pPr>
        <w:pStyle w:val="CommentText"/>
      </w:pPr>
      <w:r>
        <w:t>Your first theoretical contribution is your most important, given the theme of the special issue. However, the specific challenges are already known and presented in prior research. In addition, many studies focus on Resources &amp; Capabilities and/or build on RBV or DC theory. I would therefore push you to try to even further highlight the value of applying your theoretical lens and framework to develop servitization theory.</w:t>
      </w:r>
    </w:p>
  </w:comment>
  <w:comment w:id="89" w:author="Bigdeli, Ali" w:date="2021-02-08T14:56:00Z" w:initials="BA">
    <w:p w14:paraId="04CB6462" w14:textId="77777777" w:rsidR="00E26155" w:rsidRDefault="00E26155" w:rsidP="001E6E34">
      <w:pPr>
        <w:pStyle w:val="PlainText"/>
      </w:pPr>
      <w:r>
        <w:rPr>
          <w:rStyle w:val="CommentReference"/>
        </w:rPr>
        <w:annotationRef/>
      </w:r>
    </w:p>
    <w:p w14:paraId="52731EC0" w14:textId="45951ECC" w:rsidR="00E26155" w:rsidRDefault="00E26155" w:rsidP="001E6E34">
      <w:pPr>
        <w:pStyle w:val="PlainText"/>
      </w:pPr>
      <w:r>
        <w:t xml:space="preserve">The managerial implications are still rather weak and vague. Can you </w:t>
      </w:r>
      <w:proofErr w:type="gramStart"/>
      <w:r>
        <w:t>e.g.</w:t>
      </w:r>
      <w:proofErr w:type="gramEnd"/>
      <w:r>
        <w:t xml:space="preserve"> expand by providing a discussion on key challenges and </w:t>
      </w:r>
      <w:r w:rsidRPr="00026138">
        <w:rPr>
          <w:highlight w:val="yellow"/>
        </w:rPr>
        <w:t>typical interventions to overcome each of them</w:t>
      </w:r>
      <w:r>
        <w:t xml:space="preserve"> or, if supported by your data, </w:t>
      </w:r>
      <w:r w:rsidRPr="00A8401B">
        <w:rPr>
          <w:highlight w:val="yellow"/>
        </w:rPr>
        <w:t>how to mitigate the problems arising as a result of the root causes?</w:t>
      </w:r>
      <w:r w:rsidRPr="0054135E">
        <w:t xml:space="preserve"> I suggest that you explicitly refer to the tables again, particularly pointing at the managerial interventions which you have derived.</w:t>
      </w:r>
      <w:r w:rsidRPr="00A31C3B">
        <w:rPr>
          <w:rFonts w:eastAsia="Times New Roman" w:cs="Calibri"/>
          <w:color w:val="5B9BD5" w:themeColor="accent1"/>
          <w:lang w:eastAsia="en-GB"/>
        </w:rPr>
        <w:t> </w:t>
      </w:r>
    </w:p>
    <w:p w14:paraId="58E508A1" w14:textId="256F9ADF" w:rsidR="00E26155" w:rsidRDefault="00E26155">
      <w:pPr>
        <w:pStyle w:val="CommentText"/>
      </w:pPr>
    </w:p>
  </w:comment>
  <w:comment w:id="90" w:author="Bigdeli, Ali" w:date="2021-02-15T10:40:00Z" w:initials="BA">
    <w:p w14:paraId="2846F80A" w14:textId="5438468F" w:rsidR="00026138" w:rsidRDefault="00026138">
      <w:pPr>
        <w:pStyle w:val="CommentText"/>
      </w:pPr>
      <w:r>
        <w:rPr>
          <w:rStyle w:val="CommentReference"/>
        </w:rPr>
        <w:annotationRef/>
      </w:r>
      <w:r>
        <w:t>Could we instead provide a couple of examples from the tables as the editor has suggested</w:t>
      </w:r>
      <w:r w:rsidR="00A8401B">
        <w:t xml:space="preserve"> (highlighted above)</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BE30A49" w15:done="0"/>
  <w15:commentEx w15:paraId="45F61B54" w15:done="0"/>
  <w15:commentEx w15:paraId="3F9BB6CB" w15:done="0"/>
  <w15:commentEx w15:paraId="45C3D60D" w15:done="0"/>
  <w15:commentEx w15:paraId="58E508A1" w15:done="0"/>
  <w15:commentEx w15:paraId="2846F8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FB405" w16cex:dateUtc="2021-02-11T13:47:00Z"/>
  <w16cex:commentExtensible w16cex:durableId="23CBCE32" w16cex:dateUtc="2021-02-08T14:50:00Z"/>
  <w16cex:commentExtensible w16cex:durableId="23CBCF80" w16cex:dateUtc="2021-02-08T14:56:00Z"/>
  <w16cex:commentExtensible w16cex:durableId="23D4CE2B" w16cex:dateUtc="2021-02-15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E30A49" w16cid:durableId="23CFB405"/>
  <w16cid:commentId w16cid:paraId="45F61B54" w16cid:durableId="23D4BF38"/>
  <w16cid:commentId w16cid:paraId="3F9BB6CB" w16cid:durableId="23D4BF39"/>
  <w16cid:commentId w16cid:paraId="45C3D60D" w16cid:durableId="23CBCE32"/>
  <w16cid:commentId w16cid:paraId="58E508A1" w16cid:durableId="23CBCF80"/>
  <w16cid:commentId w16cid:paraId="2846F80A" w16cid:durableId="23D4CE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BF2041" w14:textId="77777777" w:rsidR="003F15BD" w:rsidRDefault="003F15BD" w:rsidP="00AF3F63">
      <w:pPr>
        <w:spacing w:after="0" w:line="240" w:lineRule="auto"/>
      </w:pPr>
      <w:r>
        <w:separator/>
      </w:r>
    </w:p>
    <w:p w14:paraId="7D45502D" w14:textId="77777777" w:rsidR="003F15BD" w:rsidRDefault="003F15BD"/>
  </w:endnote>
  <w:endnote w:type="continuationSeparator" w:id="0">
    <w:p w14:paraId="156E3AE0" w14:textId="77777777" w:rsidR="003F15BD" w:rsidRDefault="003F15BD" w:rsidP="00AF3F63">
      <w:pPr>
        <w:spacing w:after="0" w:line="240" w:lineRule="auto"/>
      </w:pPr>
      <w:r>
        <w:continuationSeparator/>
      </w:r>
    </w:p>
    <w:p w14:paraId="40D553C7" w14:textId="77777777" w:rsidR="003F15BD" w:rsidRDefault="003F15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00876901"/>
      <w:docPartObj>
        <w:docPartGallery w:val="Page Numbers (Bottom of Page)"/>
        <w:docPartUnique/>
      </w:docPartObj>
    </w:sdtPr>
    <w:sdtEndPr>
      <w:rPr>
        <w:rStyle w:val="PageNumber"/>
      </w:rPr>
    </w:sdtEndPr>
    <w:sdtContent>
      <w:p w14:paraId="42118C6A" w14:textId="77777777" w:rsidR="00E26155" w:rsidRDefault="00E26155" w:rsidP="00B86ED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448491" w14:textId="77777777" w:rsidR="00E26155" w:rsidRDefault="00E26155">
    <w:pPr>
      <w:pStyle w:val="Footer"/>
    </w:pPr>
  </w:p>
  <w:p w14:paraId="7D9E8224" w14:textId="77777777" w:rsidR="00E26155" w:rsidRDefault="00E2615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9830062"/>
      <w:docPartObj>
        <w:docPartGallery w:val="Page Numbers (Bottom of Page)"/>
        <w:docPartUnique/>
      </w:docPartObj>
    </w:sdtPr>
    <w:sdtEndPr>
      <w:rPr>
        <w:rStyle w:val="PageNumber"/>
      </w:rPr>
    </w:sdtEndPr>
    <w:sdtContent>
      <w:p w14:paraId="533207E2" w14:textId="68793166" w:rsidR="00E26155" w:rsidRDefault="00E26155" w:rsidP="00B86ED3">
        <w:pPr>
          <w:pStyle w:val="Footer"/>
          <w:framePr w:wrap="none" w:vAnchor="text" w:hAnchor="margin" w:xAlign="center" w:y="1"/>
          <w:rPr>
            <w:rStyle w:val="PageNumber"/>
          </w:rPr>
        </w:pPr>
        <w:r w:rsidRPr="00CD2B07">
          <w:rPr>
            <w:rStyle w:val="PageNumber"/>
            <w:rFonts w:ascii="Times New Roman" w:hAnsi="Times New Roman" w:cs="Times New Roman"/>
          </w:rPr>
          <w:fldChar w:fldCharType="begin"/>
        </w:r>
        <w:r w:rsidRPr="00CD2B07">
          <w:rPr>
            <w:rStyle w:val="PageNumber"/>
            <w:rFonts w:ascii="Times New Roman" w:hAnsi="Times New Roman" w:cs="Times New Roman"/>
          </w:rPr>
          <w:instrText xml:space="preserve"> PAGE </w:instrText>
        </w:r>
        <w:r w:rsidRPr="00CD2B07">
          <w:rPr>
            <w:rStyle w:val="PageNumber"/>
            <w:rFonts w:ascii="Times New Roman" w:hAnsi="Times New Roman" w:cs="Times New Roman"/>
          </w:rPr>
          <w:fldChar w:fldCharType="separate"/>
        </w:r>
        <w:r>
          <w:rPr>
            <w:rStyle w:val="PageNumber"/>
            <w:rFonts w:ascii="Times New Roman" w:hAnsi="Times New Roman" w:cs="Times New Roman"/>
            <w:noProof/>
          </w:rPr>
          <w:t>25</w:t>
        </w:r>
        <w:r w:rsidRPr="00CD2B07">
          <w:rPr>
            <w:rStyle w:val="PageNumber"/>
            <w:rFonts w:ascii="Times New Roman" w:hAnsi="Times New Roman" w:cs="Times New Roman"/>
          </w:rPr>
          <w:fldChar w:fldCharType="end"/>
        </w:r>
      </w:p>
    </w:sdtContent>
  </w:sdt>
  <w:p w14:paraId="416544D0" w14:textId="77777777" w:rsidR="00E26155" w:rsidRDefault="00E26155">
    <w:pPr>
      <w:pStyle w:val="Footer"/>
    </w:pPr>
  </w:p>
  <w:p w14:paraId="650DC5FD" w14:textId="77777777" w:rsidR="00E26155" w:rsidRDefault="00E26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BC660E" w14:textId="77777777" w:rsidR="003F15BD" w:rsidRDefault="003F15BD" w:rsidP="00AF3F63">
      <w:pPr>
        <w:spacing w:after="0" w:line="240" w:lineRule="auto"/>
      </w:pPr>
      <w:r>
        <w:separator/>
      </w:r>
    </w:p>
    <w:p w14:paraId="23A3E6A1" w14:textId="77777777" w:rsidR="003F15BD" w:rsidRDefault="003F15BD"/>
  </w:footnote>
  <w:footnote w:type="continuationSeparator" w:id="0">
    <w:p w14:paraId="05901056" w14:textId="77777777" w:rsidR="003F15BD" w:rsidRDefault="003F15BD" w:rsidP="00AF3F63">
      <w:pPr>
        <w:spacing w:after="0" w:line="240" w:lineRule="auto"/>
      </w:pPr>
      <w:r>
        <w:continuationSeparator/>
      </w:r>
    </w:p>
    <w:p w14:paraId="02CF7110" w14:textId="77777777" w:rsidR="003F15BD" w:rsidRDefault="003F15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696C6D"/>
    <w:multiLevelType w:val="hybridMultilevel"/>
    <w:tmpl w:val="76144B44"/>
    <w:lvl w:ilvl="0" w:tplc="901040BA">
      <w:start w:val="2"/>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35C0CD9"/>
    <w:multiLevelType w:val="hybridMultilevel"/>
    <w:tmpl w:val="9D5C797C"/>
    <w:lvl w:ilvl="0" w:tplc="29BEBFF0">
      <w:start w:val="1"/>
      <w:numFmt w:val="decimal"/>
      <w:pStyle w:val="Heading1"/>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igdeli, Ali">
    <w15:presenceInfo w15:providerId="AD" w15:userId="S::bigdelia@aston.ac.uk::dbc10864-eb83-4af1-93cf-566309b58567"/>
  </w15:person>
  <w15:person w15:author="Kawal Kapoor">
    <w15:presenceInfo w15:providerId="None" w15:userId="Kawal Kapo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2NrYwsTCyNDIzMzBS0lEKTi0uzszPAykwqQUAbHg9pywAAAA="/>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item db-id=&quot;wwddewsswdrrfkewdv6vdtw22ewvtrdt9e0p&quot;&gt;My EndNote Library&lt;record-ids&gt;&lt;item&gt;355&lt;/item&gt;&lt;item&gt;356&lt;/item&gt;&lt;item&gt;377&lt;/item&gt;&lt;item&gt;392&lt;/item&gt;&lt;item&gt;399&lt;/item&gt;&lt;item&gt;400&lt;/item&gt;&lt;item&gt;402&lt;/item&gt;&lt;item&gt;415&lt;/item&gt;&lt;item&gt;418&lt;/item&gt;&lt;item&gt;419&lt;/item&gt;&lt;item&gt;423&lt;/item&gt;&lt;item&gt;426&lt;/item&gt;&lt;item&gt;429&lt;/item&gt;&lt;item&gt;433&lt;/item&gt;&lt;item&gt;438&lt;/item&gt;&lt;item&gt;439&lt;/item&gt;&lt;item&gt;445&lt;/item&gt;&lt;item&gt;447&lt;/item&gt;&lt;item&gt;450&lt;/item&gt;&lt;item&gt;453&lt;/item&gt;&lt;item&gt;454&lt;/item&gt;&lt;item&gt;455&lt;/item&gt;&lt;item&gt;456&lt;/item&gt;&lt;item&gt;457&lt;/item&gt;&lt;item&gt;458&lt;/item&gt;&lt;item&gt;459&lt;/item&gt;&lt;item&gt;460&lt;/item&gt;&lt;item&gt;461&lt;/item&gt;&lt;item&gt;462&lt;/item&gt;&lt;item&gt;464&lt;/item&gt;&lt;item&gt;470&lt;/item&gt;&lt;item&gt;471&lt;/item&gt;&lt;item&gt;472&lt;/item&gt;&lt;item&gt;474&lt;/item&gt;&lt;item&gt;475&lt;/item&gt;&lt;item&gt;477&lt;/item&gt;&lt;item&gt;479&lt;/item&gt;&lt;item&gt;480&lt;/item&gt;&lt;item&gt;484&lt;/item&gt;&lt;item&gt;485&lt;/item&gt;&lt;item&gt;486&lt;/item&gt;&lt;item&gt;487&lt;/item&gt;&lt;item&gt;488&lt;/item&gt;&lt;item&gt;489&lt;/item&gt;&lt;item&gt;493&lt;/item&gt;&lt;item&gt;495&lt;/item&gt;&lt;item&gt;501&lt;/item&gt;&lt;item&gt;515&lt;/item&gt;&lt;item&gt;517&lt;/item&gt;&lt;item&gt;518&lt;/item&gt;&lt;item&gt;520&lt;/item&gt;&lt;item&gt;521&lt;/item&gt;&lt;item&gt;522&lt;/item&gt;&lt;item&gt;523&lt;/item&gt;&lt;item&gt;524&lt;/item&gt;&lt;item&gt;525&lt;/item&gt;&lt;item&gt;528&lt;/item&gt;&lt;item&gt;533&lt;/item&gt;&lt;item&gt;534&lt;/item&gt;&lt;item&gt;535&lt;/item&gt;&lt;item&gt;537&lt;/item&gt;&lt;item&gt;589&lt;/item&gt;&lt;item&gt;590&lt;/item&gt;&lt;item&gt;646&lt;/item&gt;&lt;item&gt;648&lt;/item&gt;&lt;/record-ids&gt;&lt;/item&gt;&lt;/Libraries&gt;"/>
  </w:docVars>
  <w:rsids>
    <w:rsidRoot w:val="00705F26"/>
    <w:rsid w:val="000009F5"/>
    <w:rsid w:val="00000A14"/>
    <w:rsid w:val="00000A90"/>
    <w:rsid w:val="00001073"/>
    <w:rsid w:val="000014A9"/>
    <w:rsid w:val="00001B5A"/>
    <w:rsid w:val="00003FA1"/>
    <w:rsid w:val="00004737"/>
    <w:rsid w:val="00004799"/>
    <w:rsid w:val="00006865"/>
    <w:rsid w:val="00006F7A"/>
    <w:rsid w:val="000073A3"/>
    <w:rsid w:val="00007606"/>
    <w:rsid w:val="0001002E"/>
    <w:rsid w:val="000143AB"/>
    <w:rsid w:val="000153AA"/>
    <w:rsid w:val="0001663D"/>
    <w:rsid w:val="00017EBD"/>
    <w:rsid w:val="00020F9B"/>
    <w:rsid w:val="00021970"/>
    <w:rsid w:val="00022CB2"/>
    <w:rsid w:val="00022CCD"/>
    <w:rsid w:val="000233C4"/>
    <w:rsid w:val="00023525"/>
    <w:rsid w:val="00023CDD"/>
    <w:rsid w:val="00024728"/>
    <w:rsid w:val="00026138"/>
    <w:rsid w:val="000261CA"/>
    <w:rsid w:val="00026280"/>
    <w:rsid w:val="000263C8"/>
    <w:rsid w:val="00026C6D"/>
    <w:rsid w:val="00027485"/>
    <w:rsid w:val="00027DFC"/>
    <w:rsid w:val="0003027F"/>
    <w:rsid w:val="000302C2"/>
    <w:rsid w:val="00030470"/>
    <w:rsid w:val="000310F2"/>
    <w:rsid w:val="00031E43"/>
    <w:rsid w:val="000343CE"/>
    <w:rsid w:val="00035846"/>
    <w:rsid w:val="00036686"/>
    <w:rsid w:val="00036ACF"/>
    <w:rsid w:val="00036BEC"/>
    <w:rsid w:val="000370B4"/>
    <w:rsid w:val="00037F7D"/>
    <w:rsid w:val="0004232D"/>
    <w:rsid w:val="000424DA"/>
    <w:rsid w:val="000446E8"/>
    <w:rsid w:val="00045536"/>
    <w:rsid w:val="00045AEC"/>
    <w:rsid w:val="00045E73"/>
    <w:rsid w:val="00046592"/>
    <w:rsid w:val="00046E05"/>
    <w:rsid w:val="000478CC"/>
    <w:rsid w:val="00047D59"/>
    <w:rsid w:val="00051CDE"/>
    <w:rsid w:val="00052010"/>
    <w:rsid w:val="000559B0"/>
    <w:rsid w:val="00055C46"/>
    <w:rsid w:val="0005679D"/>
    <w:rsid w:val="00056E5A"/>
    <w:rsid w:val="00060C42"/>
    <w:rsid w:val="000610FD"/>
    <w:rsid w:val="00061D76"/>
    <w:rsid w:val="00063471"/>
    <w:rsid w:val="00063DCB"/>
    <w:rsid w:val="000646E3"/>
    <w:rsid w:val="00065404"/>
    <w:rsid w:val="00065E68"/>
    <w:rsid w:val="00067701"/>
    <w:rsid w:val="0007031E"/>
    <w:rsid w:val="0007061D"/>
    <w:rsid w:val="000709CE"/>
    <w:rsid w:val="00070C07"/>
    <w:rsid w:val="00071DA6"/>
    <w:rsid w:val="00072979"/>
    <w:rsid w:val="00073358"/>
    <w:rsid w:val="000752FA"/>
    <w:rsid w:val="00075DB0"/>
    <w:rsid w:val="00075FB5"/>
    <w:rsid w:val="0007668E"/>
    <w:rsid w:val="000766C6"/>
    <w:rsid w:val="00076911"/>
    <w:rsid w:val="00076F6F"/>
    <w:rsid w:val="00077615"/>
    <w:rsid w:val="00080B48"/>
    <w:rsid w:val="00080BFF"/>
    <w:rsid w:val="00081071"/>
    <w:rsid w:val="00081505"/>
    <w:rsid w:val="000823D3"/>
    <w:rsid w:val="00082449"/>
    <w:rsid w:val="00082D49"/>
    <w:rsid w:val="00084052"/>
    <w:rsid w:val="0008450E"/>
    <w:rsid w:val="00084C42"/>
    <w:rsid w:val="00085797"/>
    <w:rsid w:val="00085EBC"/>
    <w:rsid w:val="00085F6B"/>
    <w:rsid w:val="000877D7"/>
    <w:rsid w:val="00091F43"/>
    <w:rsid w:val="00093AB9"/>
    <w:rsid w:val="00093D99"/>
    <w:rsid w:val="000948BA"/>
    <w:rsid w:val="0009501B"/>
    <w:rsid w:val="00095211"/>
    <w:rsid w:val="00095742"/>
    <w:rsid w:val="00095ADA"/>
    <w:rsid w:val="000A073A"/>
    <w:rsid w:val="000A089E"/>
    <w:rsid w:val="000A098B"/>
    <w:rsid w:val="000A12D6"/>
    <w:rsid w:val="000A147E"/>
    <w:rsid w:val="000A17D8"/>
    <w:rsid w:val="000A1C01"/>
    <w:rsid w:val="000A1FB8"/>
    <w:rsid w:val="000A1FC7"/>
    <w:rsid w:val="000A2EB0"/>
    <w:rsid w:val="000A3096"/>
    <w:rsid w:val="000A3B6F"/>
    <w:rsid w:val="000A481C"/>
    <w:rsid w:val="000A4B67"/>
    <w:rsid w:val="000A4B95"/>
    <w:rsid w:val="000A5807"/>
    <w:rsid w:val="000A6181"/>
    <w:rsid w:val="000A663F"/>
    <w:rsid w:val="000A6EDD"/>
    <w:rsid w:val="000A7600"/>
    <w:rsid w:val="000A7DD9"/>
    <w:rsid w:val="000B06D2"/>
    <w:rsid w:val="000B072A"/>
    <w:rsid w:val="000B076D"/>
    <w:rsid w:val="000B0906"/>
    <w:rsid w:val="000B1256"/>
    <w:rsid w:val="000B21F7"/>
    <w:rsid w:val="000B261D"/>
    <w:rsid w:val="000B36CE"/>
    <w:rsid w:val="000B58CB"/>
    <w:rsid w:val="000B76A1"/>
    <w:rsid w:val="000B798C"/>
    <w:rsid w:val="000C306C"/>
    <w:rsid w:val="000C3B0B"/>
    <w:rsid w:val="000C4572"/>
    <w:rsid w:val="000C5F8C"/>
    <w:rsid w:val="000C6750"/>
    <w:rsid w:val="000D066E"/>
    <w:rsid w:val="000D0CB5"/>
    <w:rsid w:val="000D1936"/>
    <w:rsid w:val="000D30F4"/>
    <w:rsid w:val="000D316B"/>
    <w:rsid w:val="000D31AF"/>
    <w:rsid w:val="000D7215"/>
    <w:rsid w:val="000D7468"/>
    <w:rsid w:val="000D79B6"/>
    <w:rsid w:val="000D7A28"/>
    <w:rsid w:val="000E00BA"/>
    <w:rsid w:val="000E0BCF"/>
    <w:rsid w:val="000E0E7B"/>
    <w:rsid w:val="000E1D08"/>
    <w:rsid w:val="000E2D10"/>
    <w:rsid w:val="000E355F"/>
    <w:rsid w:val="000E3FDB"/>
    <w:rsid w:val="000E419C"/>
    <w:rsid w:val="000E4B7A"/>
    <w:rsid w:val="000E6324"/>
    <w:rsid w:val="000E6545"/>
    <w:rsid w:val="000E67BE"/>
    <w:rsid w:val="000E6C14"/>
    <w:rsid w:val="000E70F5"/>
    <w:rsid w:val="000E7957"/>
    <w:rsid w:val="000E7B29"/>
    <w:rsid w:val="000E7D4B"/>
    <w:rsid w:val="000F12FA"/>
    <w:rsid w:val="000F2599"/>
    <w:rsid w:val="000F2D29"/>
    <w:rsid w:val="000F301B"/>
    <w:rsid w:val="000F383B"/>
    <w:rsid w:val="000F4065"/>
    <w:rsid w:val="000F41AE"/>
    <w:rsid w:val="000F4490"/>
    <w:rsid w:val="000F4530"/>
    <w:rsid w:val="000F5E1B"/>
    <w:rsid w:val="000F6113"/>
    <w:rsid w:val="000F66D1"/>
    <w:rsid w:val="000F6D20"/>
    <w:rsid w:val="000F6F2C"/>
    <w:rsid w:val="000F6F49"/>
    <w:rsid w:val="000F7383"/>
    <w:rsid w:val="000F7C23"/>
    <w:rsid w:val="000F7F60"/>
    <w:rsid w:val="001002B5"/>
    <w:rsid w:val="0010149A"/>
    <w:rsid w:val="001017EB"/>
    <w:rsid w:val="0010181F"/>
    <w:rsid w:val="001029C4"/>
    <w:rsid w:val="00103B19"/>
    <w:rsid w:val="001040F1"/>
    <w:rsid w:val="001040F6"/>
    <w:rsid w:val="001040FF"/>
    <w:rsid w:val="0010496D"/>
    <w:rsid w:val="0010570B"/>
    <w:rsid w:val="00106125"/>
    <w:rsid w:val="00107D4F"/>
    <w:rsid w:val="001108D3"/>
    <w:rsid w:val="001115E2"/>
    <w:rsid w:val="0011286C"/>
    <w:rsid w:val="00113638"/>
    <w:rsid w:val="0011375B"/>
    <w:rsid w:val="00113BE9"/>
    <w:rsid w:val="00114392"/>
    <w:rsid w:val="00116583"/>
    <w:rsid w:val="00116C25"/>
    <w:rsid w:val="00116EE7"/>
    <w:rsid w:val="001174E6"/>
    <w:rsid w:val="001176B9"/>
    <w:rsid w:val="00117A78"/>
    <w:rsid w:val="00117E02"/>
    <w:rsid w:val="00120042"/>
    <w:rsid w:val="00120428"/>
    <w:rsid w:val="001210FF"/>
    <w:rsid w:val="00121980"/>
    <w:rsid w:val="0012251D"/>
    <w:rsid w:val="00122C9B"/>
    <w:rsid w:val="0012358A"/>
    <w:rsid w:val="00124232"/>
    <w:rsid w:val="00124648"/>
    <w:rsid w:val="0012516E"/>
    <w:rsid w:val="0012556A"/>
    <w:rsid w:val="0012557C"/>
    <w:rsid w:val="00126572"/>
    <w:rsid w:val="00126D7C"/>
    <w:rsid w:val="00126EB9"/>
    <w:rsid w:val="00127B93"/>
    <w:rsid w:val="00127E46"/>
    <w:rsid w:val="00131391"/>
    <w:rsid w:val="001319D4"/>
    <w:rsid w:val="00131CD8"/>
    <w:rsid w:val="001322A3"/>
    <w:rsid w:val="00132315"/>
    <w:rsid w:val="0013261B"/>
    <w:rsid w:val="00132B1B"/>
    <w:rsid w:val="0013372B"/>
    <w:rsid w:val="001342C8"/>
    <w:rsid w:val="00134F3B"/>
    <w:rsid w:val="00135827"/>
    <w:rsid w:val="001358A8"/>
    <w:rsid w:val="00135B6F"/>
    <w:rsid w:val="00136150"/>
    <w:rsid w:val="0014181D"/>
    <w:rsid w:val="001433B1"/>
    <w:rsid w:val="001440AE"/>
    <w:rsid w:val="0014497F"/>
    <w:rsid w:val="00146C8C"/>
    <w:rsid w:val="00147048"/>
    <w:rsid w:val="00147446"/>
    <w:rsid w:val="00147D96"/>
    <w:rsid w:val="00150587"/>
    <w:rsid w:val="00151ACE"/>
    <w:rsid w:val="00151BE5"/>
    <w:rsid w:val="001521D6"/>
    <w:rsid w:val="00152A38"/>
    <w:rsid w:val="00153609"/>
    <w:rsid w:val="00154BF5"/>
    <w:rsid w:val="00155001"/>
    <w:rsid w:val="0015592E"/>
    <w:rsid w:val="0015665A"/>
    <w:rsid w:val="00156DDE"/>
    <w:rsid w:val="00157353"/>
    <w:rsid w:val="0015756D"/>
    <w:rsid w:val="001579B3"/>
    <w:rsid w:val="0016068E"/>
    <w:rsid w:val="00161133"/>
    <w:rsid w:val="00161192"/>
    <w:rsid w:val="001618BE"/>
    <w:rsid w:val="00162EFF"/>
    <w:rsid w:val="00163104"/>
    <w:rsid w:val="0016326A"/>
    <w:rsid w:val="00164DA0"/>
    <w:rsid w:val="00165145"/>
    <w:rsid w:val="0016532D"/>
    <w:rsid w:val="00165BCA"/>
    <w:rsid w:val="00165C6D"/>
    <w:rsid w:val="00165C9F"/>
    <w:rsid w:val="00166528"/>
    <w:rsid w:val="00170016"/>
    <w:rsid w:val="001708B9"/>
    <w:rsid w:val="00170D22"/>
    <w:rsid w:val="00171335"/>
    <w:rsid w:val="001715CB"/>
    <w:rsid w:val="0017188D"/>
    <w:rsid w:val="00172095"/>
    <w:rsid w:val="00172349"/>
    <w:rsid w:val="00173422"/>
    <w:rsid w:val="00174D8F"/>
    <w:rsid w:val="0017550C"/>
    <w:rsid w:val="00175CF1"/>
    <w:rsid w:val="00176071"/>
    <w:rsid w:val="001778AC"/>
    <w:rsid w:val="001805CB"/>
    <w:rsid w:val="001806E7"/>
    <w:rsid w:val="00180FD5"/>
    <w:rsid w:val="001812CE"/>
    <w:rsid w:val="00181EA1"/>
    <w:rsid w:val="001823B0"/>
    <w:rsid w:val="00183ECC"/>
    <w:rsid w:val="00184E21"/>
    <w:rsid w:val="00185310"/>
    <w:rsid w:val="0018555A"/>
    <w:rsid w:val="00185A9C"/>
    <w:rsid w:val="00185DE9"/>
    <w:rsid w:val="00186035"/>
    <w:rsid w:val="001868D2"/>
    <w:rsid w:val="001870EB"/>
    <w:rsid w:val="0018789D"/>
    <w:rsid w:val="00191297"/>
    <w:rsid w:val="00191462"/>
    <w:rsid w:val="0019148E"/>
    <w:rsid w:val="001922B9"/>
    <w:rsid w:val="00192C18"/>
    <w:rsid w:val="00192E56"/>
    <w:rsid w:val="00192E67"/>
    <w:rsid w:val="00193868"/>
    <w:rsid w:val="0019398A"/>
    <w:rsid w:val="001944E8"/>
    <w:rsid w:val="00194CF2"/>
    <w:rsid w:val="00195854"/>
    <w:rsid w:val="001963F3"/>
    <w:rsid w:val="00196FB3"/>
    <w:rsid w:val="001973F4"/>
    <w:rsid w:val="00197A3A"/>
    <w:rsid w:val="00197CED"/>
    <w:rsid w:val="001A191C"/>
    <w:rsid w:val="001A1941"/>
    <w:rsid w:val="001A2DD4"/>
    <w:rsid w:val="001A45BF"/>
    <w:rsid w:val="001A46D1"/>
    <w:rsid w:val="001A46F1"/>
    <w:rsid w:val="001A484F"/>
    <w:rsid w:val="001A5ABA"/>
    <w:rsid w:val="001A61C9"/>
    <w:rsid w:val="001A72F5"/>
    <w:rsid w:val="001A7AB5"/>
    <w:rsid w:val="001A7E16"/>
    <w:rsid w:val="001B0152"/>
    <w:rsid w:val="001B099D"/>
    <w:rsid w:val="001B0E94"/>
    <w:rsid w:val="001B14C0"/>
    <w:rsid w:val="001B1D9E"/>
    <w:rsid w:val="001B24F6"/>
    <w:rsid w:val="001B5229"/>
    <w:rsid w:val="001B5687"/>
    <w:rsid w:val="001B5921"/>
    <w:rsid w:val="001B59E2"/>
    <w:rsid w:val="001B6DDE"/>
    <w:rsid w:val="001B7811"/>
    <w:rsid w:val="001B79ED"/>
    <w:rsid w:val="001C0851"/>
    <w:rsid w:val="001C088C"/>
    <w:rsid w:val="001C091D"/>
    <w:rsid w:val="001C1188"/>
    <w:rsid w:val="001C17FD"/>
    <w:rsid w:val="001C22F4"/>
    <w:rsid w:val="001C2B68"/>
    <w:rsid w:val="001C4464"/>
    <w:rsid w:val="001C4623"/>
    <w:rsid w:val="001C500A"/>
    <w:rsid w:val="001C50C5"/>
    <w:rsid w:val="001C52BD"/>
    <w:rsid w:val="001C6815"/>
    <w:rsid w:val="001C6CAD"/>
    <w:rsid w:val="001C749B"/>
    <w:rsid w:val="001C7730"/>
    <w:rsid w:val="001C78EF"/>
    <w:rsid w:val="001D006E"/>
    <w:rsid w:val="001D044E"/>
    <w:rsid w:val="001D12E5"/>
    <w:rsid w:val="001D1597"/>
    <w:rsid w:val="001D1C14"/>
    <w:rsid w:val="001D2919"/>
    <w:rsid w:val="001D297D"/>
    <w:rsid w:val="001D2AB9"/>
    <w:rsid w:val="001D3C25"/>
    <w:rsid w:val="001D405E"/>
    <w:rsid w:val="001D4AE9"/>
    <w:rsid w:val="001D5012"/>
    <w:rsid w:val="001D51D3"/>
    <w:rsid w:val="001D5299"/>
    <w:rsid w:val="001D5A41"/>
    <w:rsid w:val="001D6954"/>
    <w:rsid w:val="001D69E1"/>
    <w:rsid w:val="001D7A6A"/>
    <w:rsid w:val="001D7A8E"/>
    <w:rsid w:val="001E1E5C"/>
    <w:rsid w:val="001E3366"/>
    <w:rsid w:val="001E35F1"/>
    <w:rsid w:val="001E3768"/>
    <w:rsid w:val="001E4CB3"/>
    <w:rsid w:val="001E501A"/>
    <w:rsid w:val="001E5C3A"/>
    <w:rsid w:val="001E65FA"/>
    <w:rsid w:val="001E6E34"/>
    <w:rsid w:val="001E7132"/>
    <w:rsid w:val="001E7A3F"/>
    <w:rsid w:val="001E7C2C"/>
    <w:rsid w:val="001F08A3"/>
    <w:rsid w:val="001F09E5"/>
    <w:rsid w:val="001F0F53"/>
    <w:rsid w:val="001F119F"/>
    <w:rsid w:val="001F1C18"/>
    <w:rsid w:val="001F1D91"/>
    <w:rsid w:val="001F2F7F"/>
    <w:rsid w:val="001F3C65"/>
    <w:rsid w:val="001F4236"/>
    <w:rsid w:val="001F48B8"/>
    <w:rsid w:val="001F547D"/>
    <w:rsid w:val="001F59F9"/>
    <w:rsid w:val="001F6097"/>
    <w:rsid w:val="001F67F5"/>
    <w:rsid w:val="001F6F77"/>
    <w:rsid w:val="001F7CA1"/>
    <w:rsid w:val="00200DD5"/>
    <w:rsid w:val="00201351"/>
    <w:rsid w:val="002014C7"/>
    <w:rsid w:val="00201510"/>
    <w:rsid w:val="0020219F"/>
    <w:rsid w:val="00202D21"/>
    <w:rsid w:val="00202D4A"/>
    <w:rsid w:val="00202F9C"/>
    <w:rsid w:val="00204C6F"/>
    <w:rsid w:val="002057BE"/>
    <w:rsid w:val="00205ECB"/>
    <w:rsid w:val="0020622C"/>
    <w:rsid w:val="00206947"/>
    <w:rsid w:val="00206A16"/>
    <w:rsid w:val="00206D70"/>
    <w:rsid w:val="00207127"/>
    <w:rsid w:val="00207359"/>
    <w:rsid w:val="002077DA"/>
    <w:rsid w:val="00207993"/>
    <w:rsid w:val="00207CEE"/>
    <w:rsid w:val="00210DF8"/>
    <w:rsid w:val="002114B1"/>
    <w:rsid w:val="0021298A"/>
    <w:rsid w:val="00213710"/>
    <w:rsid w:val="00213CAB"/>
    <w:rsid w:val="00214940"/>
    <w:rsid w:val="002149CE"/>
    <w:rsid w:val="00214D38"/>
    <w:rsid w:val="00214F57"/>
    <w:rsid w:val="00215742"/>
    <w:rsid w:val="00216589"/>
    <w:rsid w:val="00217385"/>
    <w:rsid w:val="00217ABA"/>
    <w:rsid w:val="0022055A"/>
    <w:rsid w:val="00221114"/>
    <w:rsid w:val="00223025"/>
    <w:rsid w:val="002232FF"/>
    <w:rsid w:val="00223808"/>
    <w:rsid w:val="00223C75"/>
    <w:rsid w:val="002241F2"/>
    <w:rsid w:val="00224A70"/>
    <w:rsid w:val="00224ADF"/>
    <w:rsid w:val="002251F1"/>
    <w:rsid w:val="00225602"/>
    <w:rsid w:val="00225BD6"/>
    <w:rsid w:val="00226FA2"/>
    <w:rsid w:val="00227AFA"/>
    <w:rsid w:val="002303B3"/>
    <w:rsid w:val="00230763"/>
    <w:rsid w:val="002307D4"/>
    <w:rsid w:val="00230A86"/>
    <w:rsid w:val="002310F0"/>
    <w:rsid w:val="002310F8"/>
    <w:rsid w:val="002330C9"/>
    <w:rsid w:val="0023337D"/>
    <w:rsid w:val="00233483"/>
    <w:rsid w:val="00233788"/>
    <w:rsid w:val="00233D2B"/>
    <w:rsid w:val="00234567"/>
    <w:rsid w:val="002354A6"/>
    <w:rsid w:val="00237246"/>
    <w:rsid w:val="00237277"/>
    <w:rsid w:val="002373B1"/>
    <w:rsid w:val="0024048D"/>
    <w:rsid w:val="002414A1"/>
    <w:rsid w:val="002419B6"/>
    <w:rsid w:val="00241ABC"/>
    <w:rsid w:val="00242545"/>
    <w:rsid w:val="00242600"/>
    <w:rsid w:val="00242E58"/>
    <w:rsid w:val="00243501"/>
    <w:rsid w:val="00243B9A"/>
    <w:rsid w:val="0024434A"/>
    <w:rsid w:val="00244F11"/>
    <w:rsid w:val="00245358"/>
    <w:rsid w:val="00246ABE"/>
    <w:rsid w:val="002474E2"/>
    <w:rsid w:val="00247A73"/>
    <w:rsid w:val="00247AD8"/>
    <w:rsid w:val="002512ED"/>
    <w:rsid w:val="00251322"/>
    <w:rsid w:val="0025154D"/>
    <w:rsid w:val="00251CE7"/>
    <w:rsid w:val="00253B70"/>
    <w:rsid w:val="002541B2"/>
    <w:rsid w:val="0025563E"/>
    <w:rsid w:val="00255C4C"/>
    <w:rsid w:val="0025616F"/>
    <w:rsid w:val="00256616"/>
    <w:rsid w:val="00256D9B"/>
    <w:rsid w:val="00257C06"/>
    <w:rsid w:val="00257DB2"/>
    <w:rsid w:val="00260BA7"/>
    <w:rsid w:val="00261F5D"/>
    <w:rsid w:val="00262470"/>
    <w:rsid w:val="00262A9E"/>
    <w:rsid w:val="00263564"/>
    <w:rsid w:val="00263D0D"/>
    <w:rsid w:val="00263D92"/>
    <w:rsid w:val="00263EFF"/>
    <w:rsid w:val="002658C1"/>
    <w:rsid w:val="0026791F"/>
    <w:rsid w:val="002713B3"/>
    <w:rsid w:val="00271BF6"/>
    <w:rsid w:val="00272D9C"/>
    <w:rsid w:val="002730B0"/>
    <w:rsid w:val="002748A3"/>
    <w:rsid w:val="00274991"/>
    <w:rsid w:val="00274A21"/>
    <w:rsid w:val="002762C6"/>
    <w:rsid w:val="00276E27"/>
    <w:rsid w:val="002771A8"/>
    <w:rsid w:val="0027792F"/>
    <w:rsid w:val="00277BE4"/>
    <w:rsid w:val="00277D89"/>
    <w:rsid w:val="00280760"/>
    <w:rsid w:val="00280BCA"/>
    <w:rsid w:val="00280FF5"/>
    <w:rsid w:val="0028206E"/>
    <w:rsid w:val="00282567"/>
    <w:rsid w:val="002836DE"/>
    <w:rsid w:val="002837FF"/>
    <w:rsid w:val="00283C20"/>
    <w:rsid w:val="00284497"/>
    <w:rsid w:val="00284ACA"/>
    <w:rsid w:val="00285A00"/>
    <w:rsid w:val="00285F28"/>
    <w:rsid w:val="002907D3"/>
    <w:rsid w:val="00290868"/>
    <w:rsid w:val="00290BAC"/>
    <w:rsid w:val="00290BE0"/>
    <w:rsid w:val="00290DD7"/>
    <w:rsid w:val="00291099"/>
    <w:rsid w:val="00291285"/>
    <w:rsid w:val="002912BB"/>
    <w:rsid w:val="00291603"/>
    <w:rsid w:val="002920BB"/>
    <w:rsid w:val="0029248E"/>
    <w:rsid w:val="00292F44"/>
    <w:rsid w:val="00293158"/>
    <w:rsid w:val="002931FB"/>
    <w:rsid w:val="00293911"/>
    <w:rsid w:val="00293BCB"/>
    <w:rsid w:val="0029460B"/>
    <w:rsid w:val="002946FA"/>
    <w:rsid w:val="00294F8F"/>
    <w:rsid w:val="00295265"/>
    <w:rsid w:val="00295BF5"/>
    <w:rsid w:val="002964EF"/>
    <w:rsid w:val="0029653A"/>
    <w:rsid w:val="00296658"/>
    <w:rsid w:val="0029686F"/>
    <w:rsid w:val="00297360"/>
    <w:rsid w:val="00297853"/>
    <w:rsid w:val="00297BB3"/>
    <w:rsid w:val="00297CD2"/>
    <w:rsid w:val="00297E27"/>
    <w:rsid w:val="002A04C9"/>
    <w:rsid w:val="002A0736"/>
    <w:rsid w:val="002A0C1D"/>
    <w:rsid w:val="002A322C"/>
    <w:rsid w:val="002A404C"/>
    <w:rsid w:val="002A580C"/>
    <w:rsid w:val="002A6871"/>
    <w:rsid w:val="002A701C"/>
    <w:rsid w:val="002A7A3C"/>
    <w:rsid w:val="002B0997"/>
    <w:rsid w:val="002B0CDC"/>
    <w:rsid w:val="002B0D60"/>
    <w:rsid w:val="002B1D7D"/>
    <w:rsid w:val="002B2700"/>
    <w:rsid w:val="002B2AB4"/>
    <w:rsid w:val="002B2C85"/>
    <w:rsid w:val="002B2D15"/>
    <w:rsid w:val="002B2F0B"/>
    <w:rsid w:val="002B3F3A"/>
    <w:rsid w:val="002B5204"/>
    <w:rsid w:val="002B59B8"/>
    <w:rsid w:val="002B6C40"/>
    <w:rsid w:val="002B6FE7"/>
    <w:rsid w:val="002B7ACC"/>
    <w:rsid w:val="002C01FC"/>
    <w:rsid w:val="002C0D40"/>
    <w:rsid w:val="002C1699"/>
    <w:rsid w:val="002C2B76"/>
    <w:rsid w:val="002C2CC8"/>
    <w:rsid w:val="002C3944"/>
    <w:rsid w:val="002C3A97"/>
    <w:rsid w:val="002C41A0"/>
    <w:rsid w:val="002C4745"/>
    <w:rsid w:val="002C4A8D"/>
    <w:rsid w:val="002C561C"/>
    <w:rsid w:val="002C58FD"/>
    <w:rsid w:val="002C5F83"/>
    <w:rsid w:val="002C649E"/>
    <w:rsid w:val="002C6FBD"/>
    <w:rsid w:val="002C7AEF"/>
    <w:rsid w:val="002C7F8E"/>
    <w:rsid w:val="002D0EF0"/>
    <w:rsid w:val="002D0FE4"/>
    <w:rsid w:val="002D287B"/>
    <w:rsid w:val="002D2B86"/>
    <w:rsid w:val="002D349D"/>
    <w:rsid w:val="002D353F"/>
    <w:rsid w:val="002D35CA"/>
    <w:rsid w:val="002D4A35"/>
    <w:rsid w:val="002D4B2A"/>
    <w:rsid w:val="002D51A7"/>
    <w:rsid w:val="002D59E0"/>
    <w:rsid w:val="002D5B42"/>
    <w:rsid w:val="002D5BF0"/>
    <w:rsid w:val="002D7496"/>
    <w:rsid w:val="002D7976"/>
    <w:rsid w:val="002E02AE"/>
    <w:rsid w:val="002E0DB2"/>
    <w:rsid w:val="002E2475"/>
    <w:rsid w:val="002E2B76"/>
    <w:rsid w:val="002E2E63"/>
    <w:rsid w:val="002E2F88"/>
    <w:rsid w:val="002E33D7"/>
    <w:rsid w:val="002E3D06"/>
    <w:rsid w:val="002E3D17"/>
    <w:rsid w:val="002E3EA5"/>
    <w:rsid w:val="002E669A"/>
    <w:rsid w:val="002E67D4"/>
    <w:rsid w:val="002E76A4"/>
    <w:rsid w:val="002F18E1"/>
    <w:rsid w:val="002F1955"/>
    <w:rsid w:val="002F354E"/>
    <w:rsid w:val="002F3BF6"/>
    <w:rsid w:val="002F42CC"/>
    <w:rsid w:val="002F4C0C"/>
    <w:rsid w:val="002F5705"/>
    <w:rsid w:val="002F5748"/>
    <w:rsid w:val="002F58EA"/>
    <w:rsid w:val="002F6ABC"/>
    <w:rsid w:val="002F6C35"/>
    <w:rsid w:val="002F73EE"/>
    <w:rsid w:val="002F774D"/>
    <w:rsid w:val="00300DF5"/>
    <w:rsid w:val="0030135B"/>
    <w:rsid w:val="003013A2"/>
    <w:rsid w:val="0030180C"/>
    <w:rsid w:val="00303421"/>
    <w:rsid w:val="00303A14"/>
    <w:rsid w:val="0030475A"/>
    <w:rsid w:val="0030475C"/>
    <w:rsid w:val="00304B33"/>
    <w:rsid w:val="00305AF8"/>
    <w:rsid w:val="003064BE"/>
    <w:rsid w:val="003068D0"/>
    <w:rsid w:val="00306A4C"/>
    <w:rsid w:val="00306C09"/>
    <w:rsid w:val="00306C33"/>
    <w:rsid w:val="0030745F"/>
    <w:rsid w:val="003074F2"/>
    <w:rsid w:val="00307C57"/>
    <w:rsid w:val="003103ED"/>
    <w:rsid w:val="00310C90"/>
    <w:rsid w:val="00311696"/>
    <w:rsid w:val="003117C9"/>
    <w:rsid w:val="00312268"/>
    <w:rsid w:val="00312BBB"/>
    <w:rsid w:val="00312E9C"/>
    <w:rsid w:val="00313578"/>
    <w:rsid w:val="003135A5"/>
    <w:rsid w:val="003136CF"/>
    <w:rsid w:val="00314BFC"/>
    <w:rsid w:val="00314DFC"/>
    <w:rsid w:val="0031554F"/>
    <w:rsid w:val="00315D05"/>
    <w:rsid w:val="00316EB0"/>
    <w:rsid w:val="003172CE"/>
    <w:rsid w:val="00320416"/>
    <w:rsid w:val="003211B5"/>
    <w:rsid w:val="0032167F"/>
    <w:rsid w:val="00323198"/>
    <w:rsid w:val="00324440"/>
    <w:rsid w:val="00324CF7"/>
    <w:rsid w:val="003250D7"/>
    <w:rsid w:val="00326096"/>
    <w:rsid w:val="00326A7A"/>
    <w:rsid w:val="00327D5A"/>
    <w:rsid w:val="00327DDE"/>
    <w:rsid w:val="00333365"/>
    <w:rsid w:val="00334827"/>
    <w:rsid w:val="003357CC"/>
    <w:rsid w:val="00335EEE"/>
    <w:rsid w:val="00337234"/>
    <w:rsid w:val="0033758B"/>
    <w:rsid w:val="00337E02"/>
    <w:rsid w:val="00340B92"/>
    <w:rsid w:val="00340BB3"/>
    <w:rsid w:val="00341316"/>
    <w:rsid w:val="003413A6"/>
    <w:rsid w:val="0034205C"/>
    <w:rsid w:val="00343474"/>
    <w:rsid w:val="00344560"/>
    <w:rsid w:val="00344AFE"/>
    <w:rsid w:val="00345AD8"/>
    <w:rsid w:val="00345B60"/>
    <w:rsid w:val="003461BD"/>
    <w:rsid w:val="00346761"/>
    <w:rsid w:val="0034676C"/>
    <w:rsid w:val="00346C05"/>
    <w:rsid w:val="0034761C"/>
    <w:rsid w:val="00350906"/>
    <w:rsid w:val="00352C5E"/>
    <w:rsid w:val="0035323E"/>
    <w:rsid w:val="003535EF"/>
    <w:rsid w:val="00353906"/>
    <w:rsid w:val="00353B3E"/>
    <w:rsid w:val="003540E6"/>
    <w:rsid w:val="003544A4"/>
    <w:rsid w:val="00354517"/>
    <w:rsid w:val="003561EC"/>
    <w:rsid w:val="0035690C"/>
    <w:rsid w:val="00356A4C"/>
    <w:rsid w:val="00357313"/>
    <w:rsid w:val="0035735F"/>
    <w:rsid w:val="003576C8"/>
    <w:rsid w:val="0036002E"/>
    <w:rsid w:val="003602FA"/>
    <w:rsid w:val="00361EE2"/>
    <w:rsid w:val="00362340"/>
    <w:rsid w:val="00362625"/>
    <w:rsid w:val="0036444E"/>
    <w:rsid w:val="00365684"/>
    <w:rsid w:val="003665DA"/>
    <w:rsid w:val="0036781E"/>
    <w:rsid w:val="00367DDD"/>
    <w:rsid w:val="00367F29"/>
    <w:rsid w:val="00370577"/>
    <w:rsid w:val="00371FCB"/>
    <w:rsid w:val="00372208"/>
    <w:rsid w:val="0037245F"/>
    <w:rsid w:val="0037502A"/>
    <w:rsid w:val="00375235"/>
    <w:rsid w:val="00375454"/>
    <w:rsid w:val="00376DDF"/>
    <w:rsid w:val="00377096"/>
    <w:rsid w:val="003770C2"/>
    <w:rsid w:val="00377157"/>
    <w:rsid w:val="0037757D"/>
    <w:rsid w:val="0038139F"/>
    <w:rsid w:val="003815DB"/>
    <w:rsid w:val="003824CF"/>
    <w:rsid w:val="00383BF4"/>
    <w:rsid w:val="0038422F"/>
    <w:rsid w:val="00384EA0"/>
    <w:rsid w:val="00384EDA"/>
    <w:rsid w:val="003861FE"/>
    <w:rsid w:val="00390439"/>
    <w:rsid w:val="003904BE"/>
    <w:rsid w:val="003907A3"/>
    <w:rsid w:val="00391767"/>
    <w:rsid w:val="0039271C"/>
    <w:rsid w:val="00392B0B"/>
    <w:rsid w:val="00392B77"/>
    <w:rsid w:val="00393303"/>
    <w:rsid w:val="0039427F"/>
    <w:rsid w:val="00395014"/>
    <w:rsid w:val="003952B7"/>
    <w:rsid w:val="00396A6C"/>
    <w:rsid w:val="00397500"/>
    <w:rsid w:val="003A0CCC"/>
    <w:rsid w:val="003A11FE"/>
    <w:rsid w:val="003A30A2"/>
    <w:rsid w:val="003A35B7"/>
    <w:rsid w:val="003A3C71"/>
    <w:rsid w:val="003A476F"/>
    <w:rsid w:val="003A4F4E"/>
    <w:rsid w:val="003A50F5"/>
    <w:rsid w:val="003A51BD"/>
    <w:rsid w:val="003A52B0"/>
    <w:rsid w:val="003A7584"/>
    <w:rsid w:val="003A7601"/>
    <w:rsid w:val="003A7E6C"/>
    <w:rsid w:val="003A7F1D"/>
    <w:rsid w:val="003B0D08"/>
    <w:rsid w:val="003B1850"/>
    <w:rsid w:val="003B29DE"/>
    <w:rsid w:val="003B2A8D"/>
    <w:rsid w:val="003B2C99"/>
    <w:rsid w:val="003B3B74"/>
    <w:rsid w:val="003B430C"/>
    <w:rsid w:val="003B4DE3"/>
    <w:rsid w:val="003B4ECF"/>
    <w:rsid w:val="003B5FD4"/>
    <w:rsid w:val="003B668C"/>
    <w:rsid w:val="003B7490"/>
    <w:rsid w:val="003C070C"/>
    <w:rsid w:val="003C0C40"/>
    <w:rsid w:val="003C1433"/>
    <w:rsid w:val="003C2113"/>
    <w:rsid w:val="003C21C5"/>
    <w:rsid w:val="003C3750"/>
    <w:rsid w:val="003C3ABA"/>
    <w:rsid w:val="003C3FE5"/>
    <w:rsid w:val="003C4A32"/>
    <w:rsid w:val="003C559B"/>
    <w:rsid w:val="003C57BB"/>
    <w:rsid w:val="003C59C8"/>
    <w:rsid w:val="003C63C0"/>
    <w:rsid w:val="003C65DB"/>
    <w:rsid w:val="003C70A8"/>
    <w:rsid w:val="003C7433"/>
    <w:rsid w:val="003C7503"/>
    <w:rsid w:val="003C7BC1"/>
    <w:rsid w:val="003D09E3"/>
    <w:rsid w:val="003D0D05"/>
    <w:rsid w:val="003D2FDF"/>
    <w:rsid w:val="003D4978"/>
    <w:rsid w:val="003D4FEF"/>
    <w:rsid w:val="003D56FF"/>
    <w:rsid w:val="003D6763"/>
    <w:rsid w:val="003D6EFC"/>
    <w:rsid w:val="003E0286"/>
    <w:rsid w:val="003E08E6"/>
    <w:rsid w:val="003E105D"/>
    <w:rsid w:val="003E1413"/>
    <w:rsid w:val="003E1FF3"/>
    <w:rsid w:val="003E2052"/>
    <w:rsid w:val="003E2170"/>
    <w:rsid w:val="003E24D8"/>
    <w:rsid w:val="003E2FFA"/>
    <w:rsid w:val="003E4304"/>
    <w:rsid w:val="003E4F8E"/>
    <w:rsid w:val="003E51FA"/>
    <w:rsid w:val="003E57C1"/>
    <w:rsid w:val="003E5BA4"/>
    <w:rsid w:val="003E6116"/>
    <w:rsid w:val="003E6186"/>
    <w:rsid w:val="003E6430"/>
    <w:rsid w:val="003E64F6"/>
    <w:rsid w:val="003E6727"/>
    <w:rsid w:val="003E701E"/>
    <w:rsid w:val="003E715D"/>
    <w:rsid w:val="003E7824"/>
    <w:rsid w:val="003E7AF7"/>
    <w:rsid w:val="003E7FF1"/>
    <w:rsid w:val="003F02C9"/>
    <w:rsid w:val="003F0C9C"/>
    <w:rsid w:val="003F129E"/>
    <w:rsid w:val="003F15BD"/>
    <w:rsid w:val="003F22B2"/>
    <w:rsid w:val="003F234E"/>
    <w:rsid w:val="003F3EA3"/>
    <w:rsid w:val="003F5248"/>
    <w:rsid w:val="003F5330"/>
    <w:rsid w:val="003F64DA"/>
    <w:rsid w:val="003F66E8"/>
    <w:rsid w:val="003F688E"/>
    <w:rsid w:val="003F79C1"/>
    <w:rsid w:val="004005F5"/>
    <w:rsid w:val="00400D6C"/>
    <w:rsid w:val="00401AC9"/>
    <w:rsid w:val="00403231"/>
    <w:rsid w:val="00403BCD"/>
    <w:rsid w:val="00403D02"/>
    <w:rsid w:val="00403DE8"/>
    <w:rsid w:val="0040446A"/>
    <w:rsid w:val="00405318"/>
    <w:rsid w:val="004056E4"/>
    <w:rsid w:val="00406020"/>
    <w:rsid w:val="004066BE"/>
    <w:rsid w:val="00406FD8"/>
    <w:rsid w:val="004077DC"/>
    <w:rsid w:val="00410B48"/>
    <w:rsid w:val="004111B1"/>
    <w:rsid w:val="00412471"/>
    <w:rsid w:val="00413E80"/>
    <w:rsid w:val="00414583"/>
    <w:rsid w:val="004146F5"/>
    <w:rsid w:val="00415190"/>
    <w:rsid w:val="0041618A"/>
    <w:rsid w:val="00416AB0"/>
    <w:rsid w:val="00417420"/>
    <w:rsid w:val="0041776E"/>
    <w:rsid w:val="00420B48"/>
    <w:rsid w:val="00420C61"/>
    <w:rsid w:val="00421702"/>
    <w:rsid w:val="0042292A"/>
    <w:rsid w:val="00422D2A"/>
    <w:rsid w:val="0042394A"/>
    <w:rsid w:val="00423A0F"/>
    <w:rsid w:val="00424C9A"/>
    <w:rsid w:val="00425E1B"/>
    <w:rsid w:val="00425E3E"/>
    <w:rsid w:val="0043084F"/>
    <w:rsid w:val="00430F16"/>
    <w:rsid w:val="00431BB8"/>
    <w:rsid w:val="00432369"/>
    <w:rsid w:val="004326F4"/>
    <w:rsid w:val="00432B2E"/>
    <w:rsid w:val="00432DB4"/>
    <w:rsid w:val="0043364D"/>
    <w:rsid w:val="00433CB2"/>
    <w:rsid w:val="004356B5"/>
    <w:rsid w:val="004359E7"/>
    <w:rsid w:val="00435FAB"/>
    <w:rsid w:val="00436E1B"/>
    <w:rsid w:val="00437537"/>
    <w:rsid w:val="00437BA0"/>
    <w:rsid w:val="004400A9"/>
    <w:rsid w:val="004445BF"/>
    <w:rsid w:val="00445554"/>
    <w:rsid w:val="00445749"/>
    <w:rsid w:val="00445C7C"/>
    <w:rsid w:val="004460CE"/>
    <w:rsid w:val="00446360"/>
    <w:rsid w:val="004467DA"/>
    <w:rsid w:val="00446E02"/>
    <w:rsid w:val="00447445"/>
    <w:rsid w:val="00447AF2"/>
    <w:rsid w:val="00447B12"/>
    <w:rsid w:val="00451641"/>
    <w:rsid w:val="00451C9F"/>
    <w:rsid w:val="00451F80"/>
    <w:rsid w:val="00453232"/>
    <w:rsid w:val="004535A3"/>
    <w:rsid w:val="00454EA6"/>
    <w:rsid w:val="004550F9"/>
    <w:rsid w:val="0045640A"/>
    <w:rsid w:val="00457559"/>
    <w:rsid w:val="0045757A"/>
    <w:rsid w:val="00460A2D"/>
    <w:rsid w:val="00461298"/>
    <w:rsid w:val="00462A38"/>
    <w:rsid w:val="00462C75"/>
    <w:rsid w:val="00463010"/>
    <w:rsid w:val="0046301E"/>
    <w:rsid w:val="00464A7A"/>
    <w:rsid w:val="00464BBB"/>
    <w:rsid w:val="00464D97"/>
    <w:rsid w:val="00465882"/>
    <w:rsid w:val="00467F8F"/>
    <w:rsid w:val="00470A11"/>
    <w:rsid w:val="00470EC6"/>
    <w:rsid w:val="004728DD"/>
    <w:rsid w:val="00472D8C"/>
    <w:rsid w:val="0047363E"/>
    <w:rsid w:val="004744E1"/>
    <w:rsid w:val="00474B81"/>
    <w:rsid w:val="00474EA3"/>
    <w:rsid w:val="00475C45"/>
    <w:rsid w:val="00476A28"/>
    <w:rsid w:val="00477DAD"/>
    <w:rsid w:val="00480CB8"/>
    <w:rsid w:val="00481431"/>
    <w:rsid w:val="00481715"/>
    <w:rsid w:val="004818D2"/>
    <w:rsid w:val="00481DEC"/>
    <w:rsid w:val="00483134"/>
    <w:rsid w:val="004833DD"/>
    <w:rsid w:val="00483882"/>
    <w:rsid w:val="00483942"/>
    <w:rsid w:val="0048464F"/>
    <w:rsid w:val="00484E7C"/>
    <w:rsid w:val="00484F4C"/>
    <w:rsid w:val="0048593C"/>
    <w:rsid w:val="00485A79"/>
    <w:rsid w:val="00485B3A"/>
    <w:rsid w:val="00486166"/>
    <w:rsid w:val="004861CD"/>
    <w:rsid w:val="00486EA3"/>
    <w:rsid w:val="00490EB1"/>
    <w:rsid w:val="004915B7"/>
    <w:rsid w:val="004919C6"/>
    <w:rsid w:val="00491C80"/>
    <w:rsid w:val="00492082"/>
    <w:rsid w:val="004926FA"/>
    <w:rsid w:val="004928DC"/>
    <w:rsid w:val="004931D6"/>
    <w:rsid w:val="004935A4"/>
    <w:rsid w:val="00493D4B"/>
    <w:rsid w:val="004943A3"/>
    <w:rsid w:val="00494468"/>
    <w:rsid w:val="00494C79"/>
    <w:rsid w:val="00495131"/>
    <w:rsid w:val="00495463"/>
    <w:rsid w:val="00495B21"/>
    <w:rsid w:val="00496164"/>
    <w:rsid w:val="00496432"/>
    <w:rsid w:val="00496476"/>
    <w:rsid w:val="00496524"/>
    <w:rsid w:val="004965DA"/>
    <w:rsid w:val="00496AC6"/>
    <w:rsid w:val="00497AEA"/>
    <w:rsid w:val="00497DD6"/>
    <w:rsid w:val="00497FAF"/>
    <w:rsid w:val="004A1113"/>
    <w:rsid w:val="004A1203"/>
    <w:rsid w:val="004A1CC9"/>
    <w:rsid w:val="004A3B6B"/>
    <w:rsid w:val="004A3FA4"/>
    <w:rsid w:val="004A6978"/>
    <w:rsid w:val="004A706B"/>
    <w:rsid w:val="004A7EC0"/>
    <w:rsid w:val="004B012E"/>
    <w:rsid w:val="004B06C1"/>
    <w:rsid w:val="004B0B03"/>
    <w:rsid w:val="004B0D58"/>
    <w:rsid w:val="004B0E8F"/>
    <w:rsid w:val="004B1441"/>
    <w:rsid w:val="004B25F3"/>
    <w:rsid w:val="004B2737"/>
    <w:rsid w:val="004B28B6"/>
    <w:rsid w:val="004B2A64"/>
    <w:rsid w:val="004B49E1"/>
    <w:rsid w:val="004B4AF2"/>
    <w:rsid w:val="004B4EA5"/>
    <w:rsid w:val="004B5836"/>
    <w:rsid w:val="004B597C"/>
    <w:rsid w:val="004B5D00"/>
    <w:rsid w:val="004B64BE"/>
    <w:rsid w:val="004B65B5"/>
    <w:rsid w:val="004B7136"/>
    <w:rsid w:val="004C06EC"/>
    <w:rsid w:val="004C2978"/>
    <w:rsid w:val="004C3B03"/>
    <w:rsid w:val="004C4E89"/>
    <w:rsid w:val="004C5559"/>
    <w:rsid w:val="004C5D1B"/>
    <w:rsid w:val="004C64F0"/>
    <w:rsid w:val="004C6EBE"/>
    <w:rsid w:val="004C72B7"/>
    <w:rsid w:val="004C78E2"/>
    <w:rsid w:val="004C7905"/>
    <w:rsid w:val="004D0220"/>
    <w:rsid w:val="004D0842"/>
    <w:rsid w:val="004D0DBE"/>
    <w:rsid w:val="004D1EC9"/>
    <w:rsid w:val="004D2411"/>
    <w:rsid w:val="004D35FC"/>
    <w:rsid w:val="004D41C7"/>
    <w:rsid w:val="004D74F4"/>
    <w:rsid w:val="004D7F69"/>
    <w:rsid w:val="004D7F9B"/>
    <w:rsid w:val="004E13F2"/>
    <w:rsid w:val="004E151B"/>
    <w:rsid w:val="004E15E4"/>
    <w:rsid w:val="004E1D7C"/>
    <w:rsid w:val="004E2164"/>
    <w:rsid w:val="004E22A0"/>
    <w:rsid w:val="004E2A40"/>
    <w:rsid w:val="004E34EA"/>
    <w:rsid w:val="004E3F7C"/>
    <w:rsid w:val="004E445C"/>
    <w:rsid w:val="004E464F"/>
    <w:rsid w:val="004E5F19"/>
    <w:rsid w:val="004F0EA5"/>
    <w:rsid w:val="004F143D"/>
    <w:rsid w:val="004F1961"/>
    <w:rsid w:val="004F2000"/>
    <w:rsid w:val="004F2E3B"/>
    <w:rsid w:val="004F31C1"/>
    <w:rsid w:val="004F3D7B"/>
    <w:rsid w:val="004F5554"/>
    <w:rsid w:val="004F5976"/>
    <w:rsid w:val="004F7941"/>
    <w:rsid w:val="0050003F"/>
    <w:rsid w:val="00501393"/>
    <w:rsid w:val="00501ED2"/>
    <w:rsid w:val="005020EE"/>
    <w:rsid w:val="0050399B"/>
    <w:rsid w:val="0050460E"/>
    <w:rsid w:val="00505384"/>
    <w:rsid w:val="00505541"/>
    <w:rsid w:val="00505889"/>
    <w:rsid w:val="005058A5"/>
    <w:rsid w:val="00505A67"/>
    <w:rsid w:val="00505B8E"/>
    <w:rsid w:val="00505E36"/>
    <w:rsid w:val="00506502"/>
    <w:rsid w:val="005074C8"/>
    <w:rsid w:val="00507517"/>
    <w:rsid w:val="00510359"/>
    <w:rsid w:val="00510BAE"/>
    <w:rsid w:val="005113C0"/>
    <w:rsid w:val="0051165B"/>
    <w:rsid w:val="00511D84"/>
    <w:rsid w:val="00511EE8"/>
    <w:rsid w:val="0051271E"/>
    <w:rsid w:val="00512BB4"/>
    <w:rsid w:val="00512F72"/>
    <w:rsid w:val="00513009"/>
    <w:rsid w:val="005134DE"/>
    <w:rsid w:val="00513D72"/>
    <w:rsid w:val="00514528"/>
    <w:rsid w:val="00514861"/>
    <w:rsid w:val="00515285"/>
    <w:rsid w:val="00516E77"/>
    <w:rsid w:val="0051750D"/>
    <w:rsid w:val="00517F8D"/>
    <w:rsid w:val="00520831"/>
    <w:rsid w:val="0052190D"/>
    <w:rsid w:val="00521F32"/>
    <w:rsid w:val="00522060"/>
    <w:rsid w:val="005221A8"/>
    <w:rsid w:val="00522EC8"/>
    <w:rsid w:val="00522FCA"/>
    <w:rsid w:val="00522FE3"/>
    <w:rsid w:val="00523B6A"/>
    <w:rsid w:val="00525309"/>
    <w:rsid w:val="00525D69"/>
    <w:rsid w:val="00526342"/>
    <w:rsid w:val="005264D5"/>
    <w:rsid w:val="00526B57"/>
    <w:rsid w:val="0052735C"/>
    <w:rsid w:val="005311D7"/>
    <w:rsid w:val="005311EF"/>
    <w:rsid w:val="005318C0"/>
    <w:rsid w:val="005320EA"/>
    <w:rsid w:val="00532159"/>
    <w:rsid w:val="005324C9"/>
    <w:rsid w:val="00532E7B"/>
    <w:rsid w:val="00533D19"/>
    <w:rsid w:val="00533D2B"/>
    <w:rsid w:val="005348E2"/>
    <w:rsid w:val="005356A6"/>
    <w:rsid w:val="005362FD"/>
    <w:rsid w:val="005363A7"/>
    <w:rsid w:val="00536F82"/>
    <w:rsid w:val="00537228"/>
    <w:rsid w:val="00537FF0"/>
    <w:rsid w:val="00540676"/>
    <w:rsid w:val="00540AC9"/>
    <w:rsid w:val="00540B04"/>
    <w:rsid w:val="00541524"/>
    <w:rsid w:val="005417E8"/>
    <w:rsid w:val="00541A32"/>
    <w:rsid w:val="0054256E"/>
    <w:rsid w:val="00542C1D"/>
    <w:rsid w:val="005441A9"/>
    <w:rsid w:val="005449A0"/>
    <w:rsid w:val="00544F20"/>
    <w:rsid w:val="005464DA"/>
    <w:rsid w:val="00546A73"/>
    <w:rsid w:val="005471A3"/>
    <w:rsid w:val="0055069D"/>
    <w:rsid w:val="00550F1E"/>
    <w:rsid w:val="005511D8"/>
    <w:rsid w:val="005518E1"/>
    <w:rsid w:val="005536B9"/>
    <w:rsid w:val="0055450C"/>
    <w:rsid w:val="00554652"/>
    <w:rsid w:val="00554B71"/>
    <w:rsid w:val="00554D47"/>
    <w:rsid w:val="00556104"/>
    <w:rsid w:val="00556F43"/>
    <w:rsid w:val="00560F2F"/>
    <w:rsid w:val="00561137"/>
    <w:rsid w:val="005617A6"/>
    <w:rsid w:val="0056216C"/>
    <w:rsid w:val="0056385F"/>
    <w:rsid w:val="00564360"/>
    <w:rsid w:val="0056457D"/>
    <w:rsid w:val="005666DE"/>
    <w:rsid w:val="00566D87"/>
    <w:rsid w:val="0056764E"/>
    <w:rsid w:val="0056780E"/>
    <w:rsid w:val="00567841"/>
    <w:rsid w:val="00567989"/>
    <w:rsid w:val="00570443"/>
    <w:rsid w:val="00572227"/>
    <w:rsid w:val="00572BE2"/>
    <w:rsid w:val="00572D18"/>
    <w:rsid w:val="0057342C"/>
    <w:rsid w:val="005742AD"/>
    <w:rsid w:val="005757A1"/>
    <w:rsid w:val="00575A97"/>
    <w:rsid w:val="0057703F"/>
    <w:rsid w:val="0058046B"/>
    <w:rsid w:val="0058089C"/>
    <w:rsid w:val="00580FDF"/>
    <w:rsid w:val="0058101C"/>
    <w:rsid w:val="00582D08"/>
    <w:rsid w:val="00582FA6"/>
    <w:rsid w:val="00583674"/>
    <w:rsid w:val="00583C9B"/>
    <w:rsid w:val="00583FC5"/>
    <w:rsid w:val="00584912"/>
    <w:rsid w:val="00585463"/>
    <w:rsid w:val="00585693"/>
    <w:rsid w:val="00585B5B"/>
    <w:rsid w:val="005860A1"/>
    <w:rsid w:val="0059073C"/>
    <w:rsid w:val="00591955"/>
    <w:rsid w:val="00591F41"/>
    <w:rsid w:val="005921C3"/>
    <w:rsid w:val="005927B4"/>
    <w:rsid w:val="00594029"/>
    <w:rsid w:val="00594675"/>
    <w:rsid w:val="005949FE"/>
    <w:rsid w:val="00595978"/>
    <w:rsid w:val="00596507"/>
    <w:rsid w:val="00596E3F"/>
    <w:rsid w:val="005A0C99"/>
    <w:rsid w:val="005A0CBE"/>
    <w:rsid w:val="005A0DA5"/>
    <w:rsid w:val="005A0F8F"/>
    <w:rsid w:val="005A1284"/>
    <w:rsid w:val="005A17F5"/>
    <w:rsid w:val="005A2809"/>
    <w:rsid w:val="005A3417"/>
    <w:rsid w:val="005A36F4"/>
    <w:rsid w:val="005A4636"/>
    <w:rsid w:val="005A4D14"/>
    <w:rsid w:val="005A556C"/>
    <w:rsid w:val="005A5DE0"/>
    <w:rsid w:val="005A6855"/>
    <w:rsid w:val="005A75D0"/>
    <w:rsid w:val="005A75DE"/>
    <w:rsid w:val="005A7A3A"/>
    <w:rsid w:val="005A7DBB"/>
    <w:rsid w:val="005B02E4"/>
    <w:rsid w:val="005B071D"/>
    <w:rsid w:val="005B1374"/>
    <w:rsid w:val="005B2761"/>
    <w:rsid w:val="005B33C8"/>
    <w:rsid w:val="005B424A"/>
    <w:rsid w:val="005B4C19"/>
    <w:rsid w:val="005B4DF7"/>
    <w:rsid w:val="005B4F80"/>
    <w:rsid w:val="005B51F9"/>
    <w:rsid w:val="005B5726"/>
    <w:rsid w:val="005B7DD7"/>
    <w:rsid w:val="005B7E60"/>
    <w:rsid w:val="005C03E6"/>
    <w:rsid w:val="005C04B6"/>
    <w:rsid w:val="005C28FB"/>
    <w:rsid w:val="005C2B5E"/>
    <w:rsid w:val="005C2DBB"/>
    <w:rsid w:val="005C2EC4"/>
    <w:rsid w:val="005C31D4"/>
    <w:rsid w:val="005C3B61"/>
    <w:rsid w:val="005C3D66"/>
    <w:rsid w:val="005C4137"/>
    <w:rsid w:val="005C5027"/>
    <w:rsid w:val="005C53CB"/>
    <w:rsid w:val="005C5B01"/>
    <w:rsid w:val="005D0834"/>
    <w:rsid w:val="005D0FEE"/>
    <w:rsid w:val="005D1066"/>
    <w:rsid w:val="005D3CEE"/>
    <w:rsid w:val="005D5FAC"/>
    <w:rsid w:val="005D6C0A"/>
    <w:rsid w:val="005D6D65"/>
    <w:rsid w:val="005E0304"/>
    <w:rsid w:val="005E1323"/>
    <w:rsid w:val="005E2DBF"/>
    <w:rsid w:val="005E4144"/>
    <w:rsid w:val="005E4524"/>
    <w:rsid w:val="005E508D"/>
    <w:rsid w:val="005E62E0"/>
    <w:rsid w:val="005E6FDC"/>
    <w:rsid w:val="005E7EB8"/>
    <w:rsid w:val="005F11AF"/>
    <w:rsid w:val="005F1862"/>
    <w:rsid w:val="005F4750"/>
    <w:rsid w:val="005F488A"/>
    <w:rsid w:val="005F501A"/>
    <w:rsid w:val="005F53E6"/>
    <w:rsid w:val="005F5693"/>
    <w:rsid w:val="005F5D62"/>
    <w:rsid w:val="005F5DAE"/>
    <w:rsid w:val="005F6955"/>
    <w:rsid w:val="00600272"/>
    <w:rsid w:val="0060034F"/>
    <w:rsid w:val="00600A2A"/>
    <w:rsid w:val="00600B27"/>
    <w:rsid w:val="00601321"/>
    <w:rsid w:val="00601ECA"/>
    <w:rsid w:val="0060214A"/>
    <w:rsid w:val="0060292A"/>
    <w:rsid w:val="00602E33"/>
    <w:rsid w:val="0060348F"/>
    <w:rsid w:val="00603584"/>
    <w:rsid w:val="0060376C"/>
    <w:rsid w:val="0060390C"/>
    <w:rsid w:val="006039C3"/>
    <w:rsid w:val="0060401B"/>
    <w:rsid w:val="006041F2"/>
    <w:rsid w:val="00605EB5"/>
    <w:rsid w:val="00606E41"/>
    <w:rsid w:val="0061061C"/>
    <w:rsid w:val="00610B24"/>
    <w:rsid w:val="0061262E"/>
    <w:rsid w:val="00612FBE"/>
    <w:rsid w:val="00613163"/>
    <w:rsid w:val="00613183"/>
    <w:rsid w:val="00613527"/>
    <w:rsid w:val="00613A6F"/>
    <w:rsid w:val="0061421A"/>
    <w:rsid w:val="00614351"/>
    <w:rsid w:val="006151C2"/>
    <w:rsid w:val="00615AAC"/>
    <w:rsid w:val="006160EE"/>
    <w:rsid w:val="00616926"/>
    <w:rsid w:val="00616C52"/>
    <w:rsid w:val="00617DEF"/>
    <w:rsid w:val="006204B3"/>
    <w:rsid w:val="00620EEE"/>
    <w:rsid w:val="006215A0"/>
    <w:rsid w:val="00622572"/>
    <w:rsid w:val="00622954"/>
    <w:rsid w:val="006229CC"/>
    <w:rsid w:val="006241D9"/>
    <w:rsid w:val="006258A5"/>
    <w:rsid w:val="00625BF3"/>
    <w:rsid w:val="0062678D"/>
    <w:rsid w:val="006276CE"/>
    <w:rsid w:val="00627C69"/>
    <w:rsid w:val="006305AA"/>
    <w:rsid w:val="0063079E"/>
    <w:rsid w:val="006313C3"/>
    <w:rsid w:val="00632ADB"/>
    <w:rsid w:val="00634204"/>
    <w:rsid w:val="0063433D"/>
    <w:rsid w:val="00635845"/>
    <w:rsid w:val="00635B8F"/>
    <w:rsid w:val="006362CA"/>
    <w:rsid w:val="006363BD"/>
    <w:rsid w:val="00636F07"/>
    <w:rsid w:val="00637C41"/>
    <w:rsid w:val="00637EC1"/>
    <w:rsid w:val="006402D2"/>
    <w:rsid w:val="00640F1F"/>
    <w:rsid w:val="00641A99"/>
    <w:rsid w:val="006420DA"/>
    <w:rsid w:val="00642408"/>
    <w:rsid w:val="006433E8"/>
    <w:rsid w:val="006457CC"/>
    <w:rsid w:val="00645B5B"/>
    <w:rsid w:val="00645F81"/>
    <w:rsid w:val="006460F6"/>
    <w:rsid w:val="0064648D"/>
    <w:rsid w:val="006468F1"/>
    <w:rsid w:val="006508F4"/>
    <w:rsid w:val="006511A8"/>
    <w:rsid w:val="00651368"/>
    <w:rsid w:val="006516FB"/>
    <w:rsid w:val="00651B34"/>
    <w:rsid w:val="00651B71"/>
    <w:rsid w:val="006534BA"/>
    <w:rsid w:val="00653507"/>
    <w:rsid w:val="00653D69"/>
    <w:rsid w:val="0065431A"/>
    <w:rsid w:val="00654DC2"/>
    <w:rsid w:val="00654DD7"/>
    <w:rsid w:val="0065655D"/>
    <w:rsid w:val="00657B7A"/>
    <w:rsid w:val="006600D9"/>
    <w:rsid w:val="006607C7"/>
    <w:rsid w:val="00661080"/>
    <w:rsid w:val="0066170C"/>
    <w:rsid w:val="006626E7"/>
    <w:rsid w:val="006627B3"/>
    <w:rsid w:val="006627BB"/>
    <w:rsid w:val="006631C5"/>
    <w:rsid w:val="00663954"/>
    <w:rsid w:val="006642EE"/>
    <w:rsid w:val="006647C6"/>
    <w:rsid w:val="00664B99"/>
    <w:rsid w:val="00665DBD"/>
    <w:rsid w:val="0066618C"/>
    <w:rsid w:val="006665DD"/>
    <w:rsid w:val="0066671A"/>
    <w:rsid w:val="006679BD"/>
    <w:rsid w:val="00667C6F"/>
    <w:rsid w:val="00670043"/>
    <w:rsid w:val="0067081B"/>
    <w:rsid w:val="00670E80"/>
    <w:rsid w:val="006712AB"/>
    <w:rsid w:val="006713B5"/>
    <w:rsid w:val="0067183C"/>
    <w:rsid w:val="00671895"/>
    <w:rsid w:val="00672F89"/>
    <w:rsid w:val="006754D9"/>
    <w:rsid w:val="00675BD1"/>
    <w:rsid w:val="00675E26"/>
    <w:rsid w:val="00676B6B"/>
    <w:rsid w:val="006770EE"/>
    <w:rsid w:val="006773D7"/>
    <w:rsid w:val="00677525"/>
    <w:rsid w:val="0067757B"/>
    <w:rsid w:val="00680640"/>
    <w:rsid w:val="006815C7"/>
    <w:rsid w:val="00682B55"/>
    <w:rsid w:val="00684417"/>
    <w:rsid w:val="00685085"/>
    <w:rsid w:val="0068575E"/>
    <w:rsid w:val="00685A07"/>
    <w:rsid w:val="00686399"/>
    <w:rsid w:val="006864C9"/>
    <w:rsid w:val="00687D22"/>
    <w:rsid w:val="00690694"/>
    <w:rsid w:val="00690867"/>
    <w:rsid w:val="00691234"/>
    <w:rsid w:val="00691F70"/>
    <w:rsid w:val="006922EE"/>
    <w:rsid w:val="00693EDC"/>
    <w:rsid w:val="00694118"/>
    <w:rsid w:val="006957C6"/>
    <w:rsid w:val="00695B54"/>
    <w:rsid w:val="00695FD6"/>
    <w:rsid w:val="00697444"/>
    <w:rsid w:val="006A0F96"/>
    <w:rsid w:val="006A1DA6"/>
    <w:rsid w:val="006A2803"/>
    <w:rsid w:val="006A2951"/>
    <w:rsid w:val="006A2D05"/>
    <w:rsid w:val="006A5038"/>
    <w:rsid w:val="006A50C4"/>
    <w:rsid w:val="006A6735"/>
    <w:rsid w:val="006A68D8"/>
    <w:rsid w:val="006A70AF"/>
    <w:rsid w:val="006A7BEB"/>
    <w:rsid w:val="006B0A65"/>
    <w:rsid w:val="006B0AA0"/>
    <w:rsid w:val="006B0ABC"/>
    <w:rsid w:val="006B1710"/>
    <w:rsid w:val="006B2869"/>
    <w:rsid w:val="006B2D27"/>
    <w:rsid w:val="006B3532"/>
    <w:rsid w:val="006B3FDC"/>
    <w:rsid w:val="006B43ED"/>
    <w:rsid w:val="006B52DB"/>
    <w:rsid w:val="006B560E"/>
    <w:rsid w:val="006B56AA"/>
    <w:rsid w:val="006B5D09"/>
    <w:rsid w:val="006B5DA8"/>
    <w:rsid w:val="006B5F12"/>
    <w:rsid w:val="006B6E06"/>
    <w:rsid w:val="006B75CD"/>
    <w:rsid w:val="006B77FD"/>
    <w:rsid w:val="006C0712"/>
    <w:rsid w:val="006C0891"/>
    <w:rsid w:val="006C158D"/>
    <w:rsid w:val="006C367E"/>
    <w:rsid w:val="006C3B35"/>
    <w:rsid w:val="006C3E0E"/>
    <w:rsid w:val="006C45AA"/>
    <w:rsid w:val="006C48F9"/>
    <w:rsid w:val="006C4B09"/>
    <w:rsid w:val="006C518F"/>
    <w:rsid w:val="006C5689"/>
    <w:rsid w:val="006C637E"/>
    <w:rsid w:val="006C6875"/>
    <w:rsid w:val="006C687B"/>
    <w:rsid w:val="006C69CB"/>
    <w:rsid w:val="006C6D3D"/>
    <w:rsid w:val="006C79D9"/>
    <w:rsid w:val="006C7DD5"/>
    <w:rsid w:val="006D06AF"/>
    <w:rsid w:val="006D2232"/>
    <w:rsid w:val="006D2EB0"/>
    <w:rsid w:val="006D30AC"/>
    <w:rsid w:val="006D3426"/>
    <w:rsid w:val="006D38C0"/>
    <w:rsid w:val="006D3F67"/>
    <w:rsid w:val="006D447F"/>
    <w:rsid w:val="006D4B85"/>
    <w:rsid w:val="006D4EA1"/>
    <w:rsid w:val="006D52B7"/>
    <w:rsid w:val="006D655B"/>
    <w:rsid w:val="006D6CC8"/>
    <w:rsid w:val="006D7325"/>
    <w:rsid w:val="006D79CB"/>
    <w:rsid w:val="006D7A56"/>
    <w:rsid w:val="006E251F"/>
    <w:rsid w:val="006E2983"/>
    <w:rsid w:val="006E3C66"/>
    <w:rsid w:val="006E3CE7"/>
    <w:rsid w:val="006E3D02"/>
    <w:rsid w:val="006E477F"/>
    <w:rsid w:val="006E4C36"/>
    <w:rsid w:val="006E5086"/>
    <w:rsid w:val="006E53E7"/>
    <w:rsid w:val="006E54A9"/>
    <w:rsid w:val="006E5506"/>
    <w:rsid w:val="006E7278"/>
    <w:rsid w:val="006F0BE8"/>
    <w:rsid w:val="006F2B92"/>
    <w:rsid w:val="006F348C"/>
    <w:rsid w:val="006F3CAC"/>
    <w:rsid w:val="006F4657"/>
    <w:rsid w:val="006F4D51"/>
    <w:rsid w:val="006F4E13"/>
    <w:rsid w:val="006F6592"/>
    <w:rsid w:val="006F6956"/>
    <w:rsid w:val="006F7263"/>
    <w:rsid w:val="006F79C6"/>
    <w:rsid w:val="006F7E96"/>
    <w:rsid w:val="007003E7"/>
    <w:rsid w:val="00700B7A"/>
    <w:rsid w:val="00700DDA"/>
    <w:rsid w:val="007015F2"/>
    <w:rsid w:val="00701608"/>
    <w:rsid w:val="00702C5A"/>
    <w:rsid w:val="0070435E"/>
    <w:rsid w:val="00704413"/>
    <w:rsid w:val="00704FFF"/>
    <w:rsid w:val="0070587F"/>
    <w:rsid w:val="00705F26"/>
    <w:rsid w:val="00706272"/>
    <w:rsid w:val="00706956"/>
    <w:rsid w:val="00706D06"/>
    <w:rsid w:val="00707AD7"/>
    <w:rsid w:val="00710BFF"/>
    <w:rsid w:val="00711025"/>
    <w:rsid w:val="007111DB"/>
    <w:rsid w:val="00711D64"/>
    <w:rsid w:val="007124E2"/>
    <w:rsid w:val="00712FA2"/>
    <w:rsid w:val="00713097"/>
    <w:rsid w:val="00714C9F"/>
    <w:rsid w:val="007151A7"/>
    <w:rsid w:val="00715368"/>
    <w:rsid w:val="00715643"/>
    <w:rsid w:val="0071645C"/>
    <w:rsid w:val="00716804"/>
    <w:rsid w:val="007173EC"/>
    <w:rsid w:val="00717577"/>
    <w:rsid w:val="007177A7"/>
    <w:rsid w:val="00720FA1"/>
    <w:rsid w:val="00721317"/>
    <w:rsid w:val="00721602"/>
    <w:rsid w:val="007219D1"/>
    <w:rsid w:val="00722825"/>
    <w:rsid w:val="00722E17"/>
    <w:rsid w:val="00723395"/>
    <w:rsid w:val="007244F5"/>
    <w:rsid w:val="00724A73"/>
    <w:rsid w:val="00724BBB"/>
    <w:rsid w:val="0072516C"/>
    <w:rsid w:val="007251D7"/>
    <w:rsid w:val="00725205"/>
    <w:rsid w:val="00725483"/>
    <w:rsid w:val="0072655E"/>
    <w:rsid w:val="007304B3"/>
    <w:rsid w:val="0073058A"/>
    <w:rsid w:val="00730A60"/>
    <w:rsid w:val="00731D7B"/>
    <w:rsid w:val="007321DB"/>
    <w:rsid w:val="00733941"/>
    <w:rsid w:val="007339E2"/>
    <w:rsid w:val="00733E16"/>
    <w:rsid w:val="00734DF9"/>
    <w:rsid w:val="00737D8E"/>
    <w:rsid w:val="00741350"/>
    <w:rsid w:val="007414D9"/>
    <w:rsid w:val="00741550"/>
    <w:rsid w:val="00741608"/>
    <w:rsid w:val="00741E12"/>
    <w:rsid w:val="00744804"/>
    <w:rsid w:val="00745A52"/>
    <w:rsid w:val="00746E21"/>
    <w:rsid w:val="007470D7"/>
    <w:rsid w:val="00747F96"/>
    <w:rsid w:val="007503D1"/>
    <w:rsid w:val="00751FBB"/>
    <w:rsid w:val="00753936"/>
    <w:rsid w:val="007554C4"/>
    <w:rsid w:val="007558E9"/>
    <w:rsid w:val="007563EE"/>
    <w:rsid w:val="0075775C"/>
    <w:rsid w:val="00757894"/>
    <w:rsid w:val="00757947"/>
    <w:rsid w:val="00760FF0"/>
    <w:rsid w:val="00761445"/>
    <w:rsid w:val="0076163F"/>
    <w:rsid w:val="00761708"/>
    <w:rsid w:val="00761C33"/>
    <w:rsid w:val="00761F87"/>
    <w:rsid w:val="0076275A"/>
    <w:rsid w:val="007629F4"/>
    <w:rsid w:val="007631F1"/>
    <w:rsid w:val="007638B4"/>
    <w:rsid w:val="00763DDA"/>
    <w:rsid w:val="007648C6"/>
    <w:rsid w:val="00765217"/>
    <w:rsid w:val="00765516"/>
    <w:rsid w:val="00765CBB"/>
    <w:rsid w:val="007671D8"/>
    <w:rsid w:val="00767B2F"/>
    <w:rsid w:val="00767BC5"/>
    <w:rsid w:val="007709D6"/>
    <w:rsid w:val="00770AD4"/>
    <w:rsid w:val="0077366E"/>
    <w:rsid w:val="00774B0F"/>
    <w:rsid w:val="00775CEF"/>
    <w:rsid w:val="00775E33"/>
    <w:rsid w:val="00775EB6"/>
    <w:rsid w:val="007761C1"/>
    <w:rsid w:val="007769F9"/>
    <w:rsid w:val="007774CC"/>
    <w:rsid w:val="00777D99"/>
    <w:rsid w:val="00780ED5"/>
    <w:rsid w:val="00781499"/>
    <w:rsid w:val="00781658"/>
    <w:rsid w:val="00782FF7"/>
    <w:rsid w:val="00783F9B"/>
    <w:rsid w:val="00785D68"/>
    <w:rsid w:val="00786779"/>
    <w:rsid w:val="00786B80"/>
    <w:rsid w:val="0078735B"/>
    <w:rsid w:val="00787553"/>
    <w:rsid w:val="00787BE4"/>
    <w:rsid w:val="00787D7E"/>
    <w:rsid w:val="007904F0"/>
    <w:rsid w:val="007909C0"/>
    <w:rsid w:val="00790AD6"/>
    <w:rsid w:val="00790E03"/>
    <w:rsid w:val="00791250"/>
    <w:rsid w:val="0079189D"/>
    <w:rsid w:val="00792510"/>
    <w:rsid w:val="007938EA"/>
    <w:rsid w:val="007945B4"/>
    <w:rsid w:val="00794A7C"/>
    <w:rsid w:val="007955BE"/>
    <w:rsid w:val="0079568E"/>
    <w:rsid w:val="00795794"/>
    <w:rsid w:val="0079584A"/>
    <w:rsid w:val="007A011A"/>
    <w:rsid w:val="007A02BA"/>
    <w:rsid w:val="007A0484"/>
    <w:rsid w:val="007A0543"/>
    <w:rsid w:val="007A0650"/>
    <w:rsid w:val="007A0D9C"/>
    <w:rsid w:val="007A0F2B"/>
    <w:rsid w:val="007A1027"/>
    <w:rsid w:val="007A1D85"/>
    <w:rsid w:val="007A2600"/>
    <w:rsid w:val="007A26CD"/>
    <w:rsid w:val="007A270A"/>
    <w:rsid w:val="007A2E2E"/>
    <w:rsid w:val="007A37F8"/>
    <w:rsid w:val="007A3A61"/>
    <w:rsid w:val="007A430B"/>
    <w:rsid w:val="007A4C71"/>
    <w:rsid w:val="007A4C76"/>
    <w:rsid w:val="007A4E3A"/>
    <w:rsid w:val="007A6567"/>
    <w:rsid w:val="007A6BD5"/>
    <w:rsid w:val="007A71D3"/>
    <w:rsid w:val="007A76CC"/>
    <w:rsid w:val="007A7758"/>
    <w:rsid w:val="007B0F69"/>
    <w:rsid w:val="007B1039"/>
    <w:rsid w:val="007B10A6"/>
    <w:rsid w:val="007B1416"/>
    <w:rsid w:val="007B16EF"/>
    <w:rsid w:val="007B183D"/>
    <w:rsid w:val="007B1C22"/>
    <w:rsid w:val="007B35E9"/>
    <w:rsid w:val="007B4E68"/>
    <w:rsid w:val="007B52BD"/>
    <w:rsid w:val="007B56C3"/>
    <w:rsid w:val="007B58E6"/>
    <w:rsid w:val="007B6BA3"/>
    <w:rsid w:val="007B7D71"/>
    <w:rsid w:val="007C28E5"/>
    <w:rsid w:val="007C2E6A"/>
    <w:rsid w:val="007C2E9E"/>
    <w:rsid w:val="007C3D23"/>
    <w:rsid w:val="007C502B"/>
    <w:rsid w:val="007C51BE"/>
    <w:rsid w:val="007C541A"/>
    <w:rsid w:val="007C580A"/>
    <w:rsid w:val="007C6773"/>
    <w:rsid w:val="007C6D75"/>
    <w:rsid w:val="007C6F10"/>
    <w:rsid w:val="007C71C2"/>
    <w:rsid w:val="007C7F0E"/>
    <w:rsid w:val="007D0D47"/>
    <w:rsid w:val="007D1ED1"/>
    <w:rsid w:val="007D2061"/>
    <w:rsid w:val="007D21F0"/>
    <w:rsid w:val="007D4249"/>
    <w:rsid w:val="007D4453"/>
    <w:rsid w:val="007D5924"/>
    <w:rsid w:val="007D64E2"/>
    <w:rsid w:val="007D6F6F"/>
    <w:rsid w:val="007D7EDA"/>
    <w:rsid w:val="007E1449"/>
    <w:rsid w:val="007E247B"/>
    <w:rsid w:val="007E260E"/>
    <w:rsid w:val="007E2BF1"/>
    <w:rsid w:val="007E2DF3"/>
    <w:rsid w:val="007E34F0"/>
    <w:rsid w:val="007E3E50"/>
    <w:rsid w:val="007E4191"/>
    <w:rsid w:val="007E41A3"/>
    <w:rsid w:val="007E4A45"/>
    <w:rsid w:val="007E5FB1"/>
    <w:rsid w:val="007E6C1D"/>
    <w:rsid w:val="007E77C8"/>
    <w:rsid w:val="007F0ADE"/>
    <w:rsid w:val="007F14F8"/>
    <w:rsid w:val="007F1DB6"/>
    <w:rsid w:val="007F1E8C"/>
    <w:rsid w:val="007F1F77"/>
    <w:rsid w:val="007F30C6"/>
    <w:rsid w:val="007F37B5"/>
    <w:rsid w:val="007F415A"/>
    <w:rsid w:val="007F5A45"/>
    <w:rsid w:val="007F664D"/>
    <w:rsid w:val="007F7644"/>
    <w:rsid w:val="007F79C0"/>
    <w:rsid w:val="007F79CC"/>
    <w:rsid w:val="0080015B"/>
    <w:rsid w:val="00801031"/>
    <w:rsid w:val="0080302C"/>
    <w:rsid w:val="0080454B"/>
    <w:rsid w:val="008048B4"/>
    <w:rsid w:val="0080574E"/>
    <w:rsid w:val="00805BA0"/>
    <w:rsid w:val="00805BC6"/>
    <w:rsid w:val="008062E3"/>
    <w:rsid w:val="00806F23"/>
    <w:rsid w:val="008073AD"/>
    <w:rsid w:val="00807565"/>
    <w:rsid w:val="0081018F"/>
    <w:rsid w:val="00810606"/>
    <w:rsid w:val="008113AB"/>
    <w:rsid w:val="0081159C"/>
    <w:rsid w:val="00812A9E"/>
    <w:rsid w:val="00814331"/>
    <w:rsid w:val="00814DBE"/>
    <w:rsid w:val="00814F63"/>
    <w:rsid w:val="00815275"/>
    <w:rsid w:val="008166AD"/>
    <w:rsid w:val="00816915"/>
    <w:rsid w:val="0081746F"/>
    <w:rsid w:val="00817CBE"/>
    <w:rsid w:val="00822C71"/>
    <w:rsid w:val="00822D0C"/>
    <w:rsid w:val="00823E51"/>
    <w:rsid w:val="00824A14"/>
    <w:rsid w:val="00825DCA"/>
    <w:rsid w:val="00826B1F"/>
    <w:rsid w:val="00826C44"/>
    <w:rsid w:val="008276D0"/>
    <w:rsid w:val="00830189"/>
    <w:rsid w:val="00830CEF"/>
    <w:rsid w:val="008329DE"/>
    <w:rsid w:val="008342F9"/>
    <w:rsid w:val="008350BE"/>
    <w:rsid w:val="00835799"/>
    <w:rsid w:val="008357AC"/>
    <w:rsid w:val="00835C54"/>
    <w:rsid w:val="00837BCC"/>
    <w:rsid w:val="00837DDA"/>
    <w:rsid w:val="008406FC"/>
    <w:rsid w:val="0084092A"/>
    <w:rsid w:val="00840E2E"/>
    <w:rsid w:val="00840FF3"/>
    <w:rsid w:val="00841870"/>
    <w:rsid w:val="00841988"/>
    <w:rsid w:val="0084233F"/>
    <w:rsid w:val="008430AD"/>
    <w:rsid w:val="00843284"/>
    <w:rsid w:val="008434C3"/>
    <w:rsid w:val="00843A13"/>
    <w:rsid w:val="0084536C"/>
    <w:rsid w:val="008457CC"/>
    <w:rsid w:val="00845869"/>
    <w:rsid w:val="00847F88"/>
    <w:rsid w:val="00850898"/>
    <w:rsid w:val="00851005"/>
    <w:rsid w:val="0085209F"/>
    <w:rsid w:val="008523DA"/>
    <w:rsid w:val="00853E00"/>
    <w:rsid w:val="008546AF"/>
    <w:rsid w:val="0085494C"/>
    <w:rsid w:val="008554CF"/>
    <w:rsid w:val="0085573B"/>
    <w:rsid w:val="008558D7"/>
    <w:rsid w:val="00855A1C"/>
    <w:rsid w:val="0085650E"/>
    <w:rsid w:val="00857FC9"/>
    <w:rsid w:val="008609DB"/>
    <w:rsid w:val="00861058"/>
    <w:rsid w:val="008610E1"/>
    <w:rsid w:val="008622EE"/>
    <w:rsid w:val="00863B4B"/>
    <w:rsid w:val="00864EE7"/>
    <w:rsid w:val="008658D8"/>
    <w:rsid w:val="00867CBB"/>
    <w:rsid w:val="00870585"/>
    <w:rsid w:val="00870A6E"/>
    <w:rsid w:val="00871977"/>
    <w:rsid w:val="00874A15"/>
    <w:rsid w:val="00875682"/>
    <w:rsid w:val="00882E32"/>
    <w:rsid w:val="008832BA"/>
    <w:rsid w:val="00883391"/>
    <w:rsid w:val="008833DA"/>
    <w:rsid w:val="008839BE"/>
    <w:rsid w:val="00883D45"/>
    <w:rsid w:val="008842A0"/>
    <w:rsid w:val="008842DD"/>
    <w:rsid w:val="00884668"/>
    <w:rsid w:val="00884E16"/>
    <w:rsid w:val="00884F4B"/>
    <w:rsid w:val="008850CC"/>
    <w:rsid w:val="0088549D"/>
    <w:rsid w:val="00885987"/>
    <w:rsid w:val="00885A4C"/>
    <w:rsid w:val="00885CA6"/>
    <w:rsid w:val="00885FCD"/>
    <w:rsid w:val="00887381"/>
    <w:rsid w:val="008877AD"/>
    <w:rsid w:val="00887B38"/>
    <w:rsid w:val="00887CA2"/>
    <w:rsid w:val="00887CAD"/>
    <w:rsid w:val="008907A6"/>
    <w:rsid w:val="00890BCF"/>
    <w:rsid w:val="00890C63"/>
    <w:rsid w:val="00891C71"/>
    <w:rsid w:val="00892B7B"/>
    <w:rsid w:val="00893DE0"/>
    <w:rsid w:val="0089514E"/>
    <w:rsid w:val="00896111"/>
    <w:rsid w:val="0089620E"/>
    <w:rsid w:val="00896617"/>
    <w:rsid w:val="00896758"/>
    <w:rsid w:val="00897EFE"/>
    <w:rsid w:val="008A0001"/>
    <w:rsid w:val="008A2028"/>
    <w:rsid w:val="008A24CE"/>
    <w:rsid w:val="008A28FE"/>
    <w:rsid w:val="008A2A0B"/>
    <w:rsid w:val="008A2BB0"/>
    <w:rsid w:val="008A437F"/>
    <w:rsid w:val="008A4FF5"/>
    <w:rsid w:val="008A5282"/>
    <w:rsid w:val="008A6DD7"/>
    <w:rsid w:val="008A7071"/>
    <w:rsid w:val="008A767B"/>
    <w:rsid w:val="008B0659"/>
    <w:rsid w:val="008B0C41"/>
    <w:rsid w:val="008B1A32"/>
    <w:rsid w:val="008B1D0B"/>
    <w:rsid w:val="008B1F14"/>
    <w:rsid w:val="008B2FBD"/>
    <w:rsid w:val="008B3040"/>
    <w:rsid w:val="008B3C65"/>
    <w:rsid w:val="008B4AC4"/>
    <w:rsid w:val="008B6721"/>
    <w:rsid w:val="008B6AAA"/>
    <w:rsid w:val="008B7A1A"/>
    <w:rsid w:val="008C08CC"/>
    <w:rsid w:val="008C1E6E"/>
    <w:rsid w:val="008C29EA"/>
    <w:rsid w:val="008C3122"/>
    <w:rsid w:val="008C36B8"/>
    <w:rsid w:val="008C39E3"/>
    <w:rsid w:val="008C4B44"/>
    <w:rsid w:val="008C5B49"/>
    <w:rsid w:val="008C5C99"/>
    <w:rsid w:val="008C60AC"/>
    <w:rsid w:val="008C644E"/>
    <w:rsid w:val="008C66D8"/>
    <w:rsid w:val="008C6FF0"/>
    <w:rsid w:val="008C7296"/>
    <w:rsid w:val="008C76E0"/>
    <w:rsid w:val="008C799F"/>
    <w:rsid w:val="008D0DCC"/>
    <w:rsid w:val="008D1456"/>
    <w:rsid w:val="008D189E"/>
    <w:rsid w:val="008D198D"/>
    <w:rsid w:val="008D476E"/>
    <w:rsid w:val="008D5129"/>
    <w:rsid w:val="008D53AA"/>
    <w:rsid w:val="008D5B60"/>
    <w:rsid w:val="008D5D99"/>
    <w:rsid w:val="008D5EAB"/>
    <w:rsid w:val="008D6FD6"/>
    <w:rsid w:val="008D73FA"/>
    <w:rsid w:val="008E0466"/>
    <w:rsid w:val="008E249B"/>
    <w:rsid w:val="008E273D"/>
    <w:rsid w:val="008E2ABD"/>
    <w:rsid w:val="008E2BC9"/>
    <w:rsid w:val="008E30E7"/>
    <w:rsid w:val="008E4034"/>
    <w:rsid w:val="008E4236"/>
    <w:rsid w:val="008E65B3"/>
    <w:rsid w:val="008E6CEC"/>
    <w:rsid w:val="008E71CE"/>
    <w:rsid w:val="008E72C4"/>
    <w:rsid w:val="008F0E6E"/>
    <w:rsid w:val="008F11C2"/>
    <w:rsid w:val="008F1FFA"/>
    <w:rsid w:val="008F20B0"/>
    <w:rsid w:val="008F2C95"/>
    <w:rsid w:val="008F35CA"/>
    <w:rsid w:val="008F3ABA"/>
    <w:rsid w:val="008F4AB7"/>
    <w:rsid w:val="008F4FA6"/>
    <w:rsid w:val="008F72F6"/>
    <w:rsid w:val="008F72FC"/>
    <w:rsid w:val="008F770C"/>
    <w:rsid w:val="008F7ED5"/>
    <w:rsid w:val="00900256"/>
    <w:rsid w:val="00900662"/>
    <w:rsid w:val="00900E38"/>
    <w:rsid w:val="00901C55"/>
    <w:rsid w:val="00901CCE"/>
    <w:rsid w:val="009025C9"/>
    <w:rsid w:val="00902BBD"/>
    <w:rsid w:val="00903110"/>
    <w:rsid w:val="009033D8"/>
    <w:rsid w:val="00903F83"/>
    <w:rsid w:val="009055AF"/>
    <w:rsid w:val="00906133"/>
    <w:rsid w:val="00906703"/>
    <w:rsid w:val="00907BB9"/>
    <w:rsid w:val="009106E3"/>
    <w:rsid w:val="00910A1D"/>
    <w:rsid w:val="00912508"/>
    <w:rsid w:val="00913236"/>
    <w:rsid w:val="00913591"/>
    <w:rsid w:val="009137CD"/>
    <w:rsid w:val="00913901"/>
    <w:rsid w:val="00913DC7"/>
    <w:rsid w:val="009141FE"/>
    <w:rsid w:val="00914787"/>
    <w:rsid w:val="00914A66"/>
    <w:rsid w:val="0091537B"/>
    <w:rsid w:val="00915579"/>
    <w:rsid w:val="00915687"/>
    <w:rsid w:val="009164F4"/>
    <w:rsid w:val="00916B51"/>
    <w:rsid w:val="009172AC"/>
    <w:rsid w:val="00917A37"/>
    <w:rsid w:val="009211F4"/>
    <w:rsid w:val="00923486"/>
    <w:rsid w:val="009235AC"/>
    <w:rsid w:val="0092370A"/>
    <w:rsid w:val="009237CB"/>
    <w:rsid w:val="009259AF"/>
    <w:rsid w:val="009263C5"/>
    <w:rsid w:val="009267E5"/>
    <w:rsid w:val="009270E6"/>
    <w:rsid w:val="00927466"/>
    <w:rsid w:val="00927A8B"/>
    <w:rsid w:val="00930AA8"/>
    <w:rsid w:val="00931319"/>
    <w:rsid w:val="00931E2D"/>
    <w:rsid w:val="00932405"/>
    <w:rsid w:val="009340F6"/>
    <w:rsid w:val="009343A8"/>
    <w:rsid w:val="0093544A"/>
    <w:rsid w:val="00936FCF"/>
    <w:rsid w:val="00937811"/>
    <w:rsid w:val="00937D8D"/>
    <w:rsid w:val="009401B6"/>
    <w:rsid w:val="00940B34"/>
    <w:rsid w:val="00940BA7"/>
    <w:rsid w:val="009414ED"/>
    <w:rsid w:val="0094186D"/>
    <w:rsid w:val="00941874"/>
    <w:rsid w:val="00942340"/>
    <w:rsid w:val="009429E5"/>
    <w:rsid w:val="00942A8B"/>
    <w:rsid w:val="00944144"/>
    <w:rsid w:val="00944181"/>
    <w:rsid w:val="009445A2"/>
    <w:rsid w:val="009457A2"/>
    <w:rsid w:val="00945ADC"/>
    <w:rsid w:val="00946DA1"/>
    <w:rsid w:val="009471CC"/>
    <w:rsid w:val="009475D1"/>
    <w:rsid w:val="009505C1"/>
    <w:rsid w:val="009511BE"/>
    <w:rsid w:val="00951C05"/>
    <w:rsid w:val="00951F7F"/>
    <w:rsid w:val="00951F8D"/>
    <w:rsid w:val="0095220B"/>
    <w:rsid w:val="00952DEF"/>
    <w:rsid w:val="00954265"/>
    <w:rsid w:val="00955A3B"/>
    <w:rsid w:val="00956775"/>
    <w:rsid w:val="00960477"/>
    <w:rsid w:val="00961634"/>
    <w:rsid w:val="00961792"/>
    <w:rsid w:val="00961A86"/>
    <w:rsid w:val="00961B80"/>
    <w:rsid w:val="00961DF8"/>
    <w:rsid w:val="00964391"/>
    <w:rsid w:val="009645C5"/>
    <w:rsid w:val="0096482A"/>
    <w:rsid w:val="00964905"/>
    <w:rsid w:val="00964AD0"/>
    <w:rsid w:val="00964CF6"/>
    <w:rsid w:val="009654BE"/>
    <w:rsid w:val="009659B8"/>
    <w:rsid w:val="0096678B"/>
    <w:rsid w:val="00966890"/>
    <w:rsid w:val="009674EE"/>
    <w:rsid w:val="009677A4"/>
    <w:rsid w:val="0096783F"/>
    <w:rsid w:val="009679C8"/>
    <w:rsid w:val="00967A76"/>
    <w:rsid w:val="009700F1"/>
    <w:rsid w:val="00970AB2"/>
    <w:rsid w:val="009712D9"/>
    <w:rsid w:val="00971738"/>
    <w:rsid w:val="009726B7"/>
    <w:rsid w:val="00973251"/>
    <w:rsid w:val="009733E3"/>
    <w:rsid w:val="0097340B"/>
    <w:rsid w:val="00973B0E"/>
    <w:rsid w:val="0097403A"/>
    <w:rsid w:val="00974A05"/>
    <w:rsid w:val="00974C86"/>
    <w:rsid w:val="00976353"/>
    <w:rsid w:val="00976613"/>
    <w:rsid w:val="00976C87"/>
    <w:rsid w:val="00977CE7"/>
    <w:rsid w:val="009814D7"/>
    <w:rsid w:val="0098159E"/>
    <w:rsid w:val="009826C8"/>
    <w:rsid w:val="00982E47"/>
    <w:rsid w:val="00984801"/>
    <w:rsid w:val="009864C3"/>
    <w:rsid w:val="00987270"/>
    <w:rsid w:val="009874E6"/>
    <w:rsid w:val="009878DD"/>
    <w:rsid w:val="00987CA3"/>
    <w:rsid w:val="00987D02"/>
    <w:rsid w:val="00987ED5"/>
    <w:rsid w:val="00992037"/>
    <w:rsid w:val="00992064"/>
    <w:rsid w:val="00993D9D"/>
    <w:rsid w:val="00994043"/>
    <w:rsid w:val="009942D6"/>
    <w:rsid w:val="00994C8E"/>
    <w:rsid w:val="00995890"/>
    <w:rsid w:val="00995EDF"/>
    <w:rsid w:val="0099638F"/>
    <w:rsid w:val="00996868"/>
    <w:rsid w:val="009A0BCD"/>
    <w:rsid w:val="009A2DAC"/>
    <w:rsid w:val="009A4C2A"/>
    <w:rsid w:val="009A5E00"/>
    <w:rsid w:val="009A6F53"/>
    <w:rsid w:val="009A748C"/>
    <w:rsid w:val="009A7629"/>
    <w:rsid w:val="009B0851"/>
    <w:rsid w:val="009B0DE5"/>
    <w:rsid w:val="009B0F0F"/>
    <w:rsid w:val="009B1A49"/>
    <w:rsid w:val="009B1F78"/>
    <w:rsid w:val="009B2111"/>
    <w:rsid w:val="009B3035"/>
    <w:rsid w:val="009B32DB"/>
    <w:rsid w:val="009B3BA9"/>
    <w:rsid w:val="009B3D72"/>
    <w:rsid w:val="009B3DD8"/>
    <w:rsid w:val="009B40DC"/>
    <w:rsid w:val="009B4A1A"/>
    <w:rsid w:val="009B53EE"/>
    <w:rsid w:val="009B572A"/>
    <w:rsid w:val="009B6265"/>
    <w:rsid w:val="009B781F"/>
    <w:rsid w:val="009B7C9B"/>
    <w:rsid w:val="009C0646"/>
    <w:rsid w:val="009C069C"/>
    <w:rsid w:val="009C0B1A"/>
    <w:rsid w:val="009C20D7"/>
    <w:rsid w:val="009C247D"/>
    <w:rsid w:val="009C27E9"/>
    <w:rsid w:val="009C3EA2"/>
    <w:rsid w:val="009C4178"/>
    <w:rsid w:val="009C4EC4"/>
    <w:rsid w:val="009C54DB"/>
    <w:rsid w:val="009C5AD9"/>
    <w:rsid w:val="009C5AF2"/>
    <w:rsid w:val="009C7A83"/>
    <w:rsid w:val="009D0612"/>
    <w:rsid w:val="009D08D6"/>
    <w:rsid w:val="009D0F7C"/>
    <w:rsid w:val="009D1D5B"/>
    <w:rsid w:val="009D292A"/>
    <w:rsid w:val="009D4B1C"/>
    <w:rsid w:val="009D56F0"/>
    <w:rsid w:val="009D7DE7"/>
    <w:rsid w:val="009E092A"/>
    <w:rsid w:val="009E0A1B"/>
    <w:rsid w:val="009E1056"/>
    <w:rsid w:val="009E107C"/>
    <w:rsid w:val="009E1F9C"/>
    <w:rsid w:val="009E2480"/>
    <w:rsid w:val="009E2B38"/>
    <w:rsid w:val="009E2FFB"/>
    <w:rsid w:val="009E34EF"/>
    <w:rsid w:val="009E3BDA"/>
    <w:rsid w:val="009E6B07"/>
    <w:rsid w:val="009E6C8C"/>
    <w:rsid w:val="009F2A48"/>
    <w:rsid w:val="009F2DC5"/>
    <w:rsid w:val="009F2DF9"/>
    <w:rsid w:val="009F2E9A"/>
    <w:rsid w:val="009F3594"/>
    <w:rsid w:val="009F4551"/>
    <w:rsid w:val="009F4B83"/>
    <w:rsid w:val="009F4BE8"/>
    <w:rsid w:val="009F5620"/>
    <w:rsid w:val="009F5AE2"/>
    <w:rsid w:val="009F79E1"/>
    <w:rsid w:val="009F7B38"/>
    <w:rsid w:val="00A000F6"/>
    <w:rsid w:val="00A00DA1"/>
    <w:rsid w:val="00A01598"/>
    <w:rsid w:val="00A01A09"/>
    <w:rsid w:val="00A02A7C"/>
    <w:rsid w:val="00A039F1"/>
    <w:rsid w:val="00A04122"/>
    <w:rsid w:val="00A056C4"/>
    <w:rsid w:val="00A05910"/>
    <w:rsid w:val="00A06176"/>
    <w:rsid w:val="00A062D4"/>
    <w:rsid w:val="00A062D9"/>
    <w:rsid w:val="00A06DA4"/>
    <w:rsid w:val="00A0722C"/>
    <w:rsid w:val="00A0774C"/>
    <w:rsid w:val="00A10698"/>
    <w:rsid w:val="00A10F08"/>
    <w:rsid w:val="00A115A0"/>
    <w:rsid w:val="00A12B23"/>
    <w:rsid w:val="00A1321D"/>
    <w:rsid w:val="00A13268"/>
    <w:rsid w:val="00A13432"/>
    <w:rsid w:val="00A13AF4"/>
    <w:rsid w:val="00A14AEE"/>
    <w:rsid w:val="00A16D57"/>
    <w:rsid w:val="00A20145"/>
    <w:rsid w:val="00A20148"/>
    <w:rsid w:val="00A2064D"/>
    <w:rsid w:val="00A211D0"/>
    <w:rsid w:val="00A21EC3"/>
    <w:rsid w:val="00A22052"/>
    <w:rsid w:val="00A2244F"/>
    <w:rsid w:val="00A22CBA"/>
    <w:rsid w:val="00A22D75"/>
    <w:rsid w:val="00A2328D"/>
    <w:rsid w:val="00A23AD9"/>
    <w:rsid w:val="00A23B69"/>
    <w:rsid w:val="00A24818"/>
    <w:rsid w:val="00A24EA0"/>
    <w:rsid w:val="00A25B1D"/>
    <w:rsid w:val="00A26671"/>
    <w:rsid w:val="00A267BD"/>
    <w:rsid w:val="00A277B3"/>
    <w:rsid w:val="00A27B00"/>
    <w:rsid w:val="00A30ABB"/>
    <w:rsid w:val="00A3233D"/>
    <w:rsid w:val="00A32763"/>
    <w:rsid w:val="00A33B26"/>
    <w:rsid w:val="00A33C12"/>
    <w:rsid w:val="00A34BC9"/>
    <w:rsid w:val="00A35C00"/>
    <w:rsid w:val="00A3663E"/>
    <w:rsid w:val="00A36A26"/>
    <w:rsid w:val="00A402FB"/>
    <w:rsid w:val="00A4045E"/>
    <w:rsid w:val="00A40714"/>
    <w:rsid w:val="00A42C21"/>
    <w:rsid w:val="00A432BD"/>
    <w:rsid w:val="00A44FFA"/>
    <w:rsid w:val="00A45A21"/>
    <w:rsid w:val="00A45ADF"/>
    <w:rsid w:val="00A473E4"/>
    <w:rsid w:val="00A4745B"/>
    <w:rsid w:val="00A47789"/>
    <w:rsid w:val="00A501F9"/>
    <w:rsid w:val="00A502DA"/>
    <w:rsid w:val="00A511F8"/>
    <w:rsid w:val="00A516E9"/>
    <w:rsid w:val="00A51B38"/>
    <w:rsid w:val="00A51F92"/>
    <w:rsid w:val="00A52669"/>
    <w:rsid w:val="00A52E8C"/>
    <w:rsid w:val="00A532C5"/>
    <w:rsid w:val="00A533D4"/>
    <w:rsid w:val="00A5426B"/>
    <w:rsid w:val="00A5492E"/>
    <w:rsid w:val="00A54CA9"/>
    <w:rsid w:val="00A55763"/>
    <w:rsid w:val="00A56093"/>
    <w:rsid w:val="00A56C80"/>
    <w:rsid w:val="00A5737C"/>
    <w:rsid w:val="00A608D8"/>
    <w:rsid w:val="00A60AE1"/>
    <w:rsid w:val="00A60B59"/>
    <w:rsid w:val="00A60C56"/>
    <w:rsid w:val="00A61DEE"/>
    <w:rsid w:val="00A623E6"/>
    <w:rsid w:val="00A62DCF"/>
    <w:rsid w:val="00A64914"/>
    <w:rsid w:val="00A650E3"/>
    <w:rsid w:val="00A65AF0"/>
    <w:rsid w:val="00A65B3E"/>
    <w:rsid w:val="00A65F98"/>
    <w:rsid w:val="00A67A0C"/>
    <w:rsid w:val="00A70240"/>
    <w:rsid w:val="00A70565"/>
    <w:rsid w:val="00A70B9C"/>
    <w:rsid w:val="00A70DA6"/>
    <w:rsid w:val="00A715D8"/>
    <w:rsid w:val="00A71F0E"/>
    <w:rsid w:val="00A72778"/>
    <w:rsid w:val="00A72A72"/>
    <w:rsid w:val="00A73E24"/>
    <w:rsid w:val="00A743AB"/>
    <w:rsid w:val="00A754B0"/>
    <w:rsid w:val="00A757D7"/>
    <w:rsid w:val="00A75942"/>
    <w:rsid w:val="00A776CB"/>
    <w:rsid w:val="00A779A2"/>
    <w:rsid w:val="00A77CF2"/>
    <w:rsid w:val="00A802F4"/>
    <w:rsid w:val="00A8079A"/>
    <w:rsid w:val="00A80C1D"/>
    <w:rsid w:val="00A8167C"/>
    <w:rsid w:val="00A82609"/>
    <w:rsid w:val="00A82EA8"/>
    <w:rsid w:val="00A83AC8"/>
    <w:rsid w:val="00A8401B"/>
    <w:rsid w:val="00A845AE"/>
    <w:rsid w:val="00A848D3"/>
    <w:rsid w:val="00A84E08"/>
    <w:rsid w:val="00A85187"/>
    <w:rsid w:val="00A853C7"/>
    <w:rsid w:val="00A858BA"/>
    <w:rsid w:val="00A85C19"/>
    <w:rsid w:val="00A85D08"/>
    <w:rsid w:val="00A8667D"/>
    <w:rsid w:val="00A87321"/>
    <w:rsid w:val="00A87450"/>
    <w:rsid w:val="00A905BE"/>
    <w:rsid w:val="00A90943"/>
    <w:rsid w:val="00A9097F"/>
    <w:rsid w:val="00A91037"/>
    <w:rsid w:val="00A9308D"/>
    <w:rsid w:val="00A935BB"/>
    <w:rsid w:val="00A9445F"/>
    <w:rsid w:val="00A9522D"/>
    <w:rsid w:val="00A95AE5"/>
    <w:rsid w:val="00A96CB9"/>
    <w:rsid w:val="00A971BA"/>
    <w:rsid w:val="00A97452"/>
    <w:rsid w:val="00A9768A"/>
    <w:rsid w:val="00AA0050"/>
    <w:rsid w:val="00AA0ED5"/>
    <w:rsid w:val="00AA13A5"/>
    <w:rsid w:val="00AA2C5A"/>
    <w:rsid w:val="00AA37D4"/>
    <w:rsid w:val="00AA3C75"/>
    <w:rsid w:val="00AA4026"/>
    <w:rsid w:val="00AA455C"/>
    <w:rsid w:val="00AA49D2"/>
    <w:rsid w:val="00AA65F0"/>
    <w:rsid w:val="00AA743F"/>
    <w:rsid w:val="00AA78E4"/>
    <w:rsid w:val="00AA7CC8"/>
    <w:rsid w:val="00AB072E"/>
    <w:rsid w:val="00AB2135"/>
    <w:rsid w:val="00AB21ED"/>
    <w:rsid w:val="00AB474E"/>
    <w:rsid w:val="00AB49FB"/>
    <w:rsid w:val="00AB5910"/>
    <w:rsid w:val="00AB63C1"/>
    <w:rsid w:val="00AB6887"/>
    <w:rsid w:val="00AB7501"/>
    <w:rsid w:val="00AC0967"/>
    <w:rsid w:val="00AC0CC1"/>
    <w:rsid w:val="00AC32F5"/>
    <w:rsid w:val="00AC36D4"/>
    <w:rsid w:val="00AC399B"/>
    <w:rsid w:val="00AC564A"/>
    <w:rsid w:val="00AC6078"/>
    <w:rsid w:val="00AC6AB4"/>
    <w:rsid w:val="00AC6B03"/>
    <w:rsid w:val="00AC734A"/>
    <w:rsid w:val="00AC7D16"/>
    <w:rsid w:val="00AD06D8"/>
    <w:rsid w:val="00AD294F"/>
    <w:rsid w:val="00AD2C15"/>
    <w:rsid w:val="00AD32FA"/>
    <w:rsid w:val="00AD3615"/>
    <w:rsid w:val="00AD41D5"/>
    <w:rsid w:val="00AD43E7"/>
    <w:rsid w:val="00AD508E"/>
    <w:rsid w:val="00AD6F79"/>
    <w:rsid w:val="00AD7379"/>
    <w:rsid w:val="00AE0016"/>
    <w:rsid w:val="00AE0C9E"/>
    <w:rsid w:val="00AE13C2"/>
    <w:rsid w:val="00AE42AC"/>
    <w:rsid w:val="00AE48F1"/>
    <w:rsid w:val="00AE4940"/>
    <w:rsid w:val="00AE595E"/>
    <w:rsid w:val="00AE5ACE"/>
    <w:rsid w:val="00AE5BFC"/>
    <w:rsid w:val="00AE5EEF"/>
    <w:rsid w:val="00AE5FDC"/>
    <w:rsid w:val="00AE64BA"/>
    <w:rsid w:val="00AE6ADC"/>
    <w:rsid w:val="00AE7567"/>
    <w:rsid w:val="00AE75CE"/>
    <w:rsid w:val="00AE7AD1"/>
    <w:rsid w:val="00AF1844"/>
    <w:rsid w:val="00AF2C03"/>
    <w:rsid w:val="00AF2E3A"/>
    <w:rsid w:val="00AF3683"/>
    <w:rsid w:val="00AF3944"/>
    <w:rsid w:val="00AF3F63"/>
    <w:rsid w:val="00AF402F"/>
    <w:rsid w:val="00AF63E2"/>
    <w:rsid w:val="00AF6ABA"/>
    <w:rsid w:val="00AF6B7D"/>
    <w:rsid w:val="00AF6FA3"/>
    <w:rsid w:val="00AF760F"/>
    <w:rsid w:val="00AF776E"/>
    <w:rsid w:val="00AF7FDA"/>
    <w:rsid w:val="00B012E8"/>
    <w:rsid w:val="00B01CBE"/>
    <w:rsid w:val="00B01E17"/>
    <w:rsid w:val="00B020FA"/>
    <w:rsid w:val="00B023DB"/>
    <w:rsid w:val="00B0286D"/>
    <w:rsid w:val="00B02CB1"/>
    <w:rsid w:val="00B02CDE"/>
    <w:rsid w:val="00B033FD"/>
    <w:rsid w:val="00B03DAC"/>
    <w:rsid w:val="00B04EAD"/>
    <w:rsid w:val="00B04F62"/>
    <w:rsid w:val="00B050A8"/>
    <w:rsid w:val="00B06656"/>
    <w:rsid w:val="00B0667B"/>
    <w:rsid w:val="00B0688D"/>
    <w:rsid w:val="00B074F7"/>
    <w:rsid w:val="00B07BAE"/>
    <w:rsid w:val="00B07DC5"/>
    <w:rsid w:val="00B13325"/>
    <w:rsid w:val="00B13655"/>
    <w:rsid w:val="00B13743"/>
    <w:rsid w:val="00B13AE7"/>
    <w:rsid w:val="00B14032"/>
    <w:rsid w:val="00B147EE"/>
    <w:rsid w:val="00B1486A"/>
    <w:rsid w:val="00B14ABB"/>
    <w:rsid w:val="00B151C8"/>
    <w:rsid w:val="00B15305"/>
    <w:rsid w:val="00B175D2"/>
    <w:rsid w:val="00B177CF"/>
    <w:rsid w:val="00B17F5A"/>
    <w:rsid w:val="00B20893"/>
    <w:rsid w:val="00B20A2F"/>
    <w:rsid w:val="00B20BC1"/>
    <w:rsid w:val="00B22208"/>
    <w:rsid w:val="00B222CB"/>
    <w:rsid w:val="00B22A59"/>
    <w:rsid w:val="00B2327C"/>
    <w:rsid w:val="00B23CD8"/>
    <w:rsid w:val="00B240A5"/>
    <w:rsid w:val="00B247B5"/>
    <w:rsid w:val="00B24D44"/>
    <w:rsid w:val="00B251C1"/>
    <w:rsid w:val="00B25822"/>
    <w:rsid w:val="00B26DA8"/>
    <w:rsid w:val="00B306A1"/>
    <w:rsid w:val="00B30FC0"/>
    <w:rsid w:val="00B32043"/>
    <w:rsid w:val="00B326D8"/>
    <w:rsid w:val="00B32869"/>
    <w:rsid w:val="00B328D1"/>
    <w:rsid w:val="00B32DA7"/>
    <w:rsid w:val="00B339E8"/>
    <w:rsid w:val="00B35E30"/>
    <w:rsid w:val="00B3605B"/>
    <w:rsid w:val="00B365C7"/>
    <w:rsid w:val="00B36884"/>
    <w:rsid w:val="00B376E4"/>
    <w:rsid w:val="00B37C8E"/>
    <w:rsid w:val="00B4028F"/>
    <w:rsid w:val="00B40379"/>
    <w:rsid w:val="00B40BB5"/>
    <w:rsid w:val="00B410EC"/>
    <w:rsid w:val="00B416C3"/>
    <w:rsid w:val="00B41748"/>
    <w:rsid w:val="00B43B4E"/>
    <w:rsid w:val="00B44B58"/>
    <w:rsid w:val="00B455D4"/>
    <w:rsid w:val="00B45647"/>
    <w:rsid w:val="00B4570C"/>
    <w:rsid w:val="00B46DB7"/>
    <w:rsid w:val="00B51435"/>
    <w:rsid w:val="00B5370A"/>
    <w:rsid w:val="00B548AD"/>
    <w:rsid w:val="00B55B22"/>
    <w:rsid w:val="00B55FCB"/>
    <w:rsid w:val="00B56D93"/>
    <w:rsid w:val="00B574E5"/>
    <w:rsid w:val="00B6010A"/>
    <w:rsid w:val="00B60240"/>
    <w:rsid w:val="00B607FD"/>
    <w:rsid w:val="00B609E9"/>
    <w:rsid w:val="00B60FB5"/>
    <w:rsid w:val="00B6235C"/>
    <w:rsid w:val="00B64340"/>
    <w:rsid w:val="00B646FD"/>
    <w:rsid w:val="00B64F2E"/>
    <w:rsid w:val="00B65013"/>
    <w:rsid w:val="00B66356"/>
    <w:rsid w:val="00B663B9"/>
    <w:rsid w:val="00B66748"/>
    <w:rsid w:val="00B67F3A"/>
    <w:rsid w:val="00B703C0"/>
    <w:rsid w:val="00B707BE"/>
    <w:rsid w:val="00B70C08"/>
    <w:rsid w:val="00B72EAA"/>
    <w:rsid w:val="00B72EB6"/>
    <w:rsid w:val="00B72FB0"/>
    <w:rsid w:val="00B73157"/>
    <w:rsid w:val="00B74071"/>
    <w:rsid w:val="00B741E2"/>
    <w:rsid w:val="00B7443C"/>
    <w:rsid w:val="00B74C51"/>
    <w:rsid w:val="00B75885"/>
    <w:rsid w:val="00B76A1A"/>
    <w:rsid w:val="00B775B9"/>
    <w:rsid w:val="00B77AE6"/>
    <w:rsid w:val="00B80063"/>
    <w:rsid w:val="00B812B4"/>
    <w:rsid w:val="00B81BFB"/>
    <w:rsid w:val="00B81E31"/>
    <w:rsid w:val="00B83C2D"/>
    <w:rsid w:val="00B83F86"/>
    <w:rsid w:val="00B852A7"/>
    <w:rsid w:val="00B85CFA"/>
    <w:rsid w:val="00B85D5A"/>
    <w:rsid w:val="00B86ED3"/>
    <w:rsid w:val="00B8703E"/>
    <w:rsid w:val="00B87236"/>
    <w:rsid w:val="00B90591"/>
    <w:rsid w:val="00B90721"/>
    <w:rsid w:val="00B91315"/>
    <w:rsid w:val="00B91474"/>
    <w:rsid w:val="00B91743"/>
    <w:rsid w:val="00B91F95"/>
    <w:rsid w:val="00B92802"/>
    <w:rsid w:val="00B92B7E"/>
    <w:rsid w:val="00B92FCB"/>
    <w:rsid w:val="00B93103"/>
    <w:rsid w:val="00B93EAD"/>
    <w:rsid w:val="00B95821"/>
    <w:rsid w:val="00B95A05"/>
    <w:rsid w:val="00B95ADC"/>
    <w:rsid w:val="00B97E53"/>
    <w:rsid w:val="00BA03AC"/>
    <w:rsid w:val="00BA0720"/>
    <w:rsid w:val="00BA14B7"/>
    <w:rsid w:val="00BA1EFE"/>
    <w:rsid w:val="00BA200D"/>
    <w:rsid w:val="00BA2551"/>
    <w:rsid w:val="00BA3302"/>
    <w:rsid w:val="00BA3FA6"/>
    <w:rsid w:val="00BA4815"/>
    <w:rsid w:val="00BA484A"/>
    <w:rsid w:val="00BA4C9F"/>
    <w:rsid w:val="00BA4CFD"/>
    <w:rsid w:val="00BA633F"/>
    <w:rsid w:val="00BA6B55"/>
    <w:rsid w:val="00BA7AE9"/>
    <w:rsid w:val="00BB0683"/>
    <w:rsid w:val="00BB1D13"/>
    <w:rsid w:val="00BB1F27"/>
    <w:rsid w:val="00BB2D6E"/>
    <w:rsid w:val="00BB33A3"/>
    <w:rsid w:val="00BB3419"/>
    <w:rsid w:val="00BB373E"/>
    <w:rsid w:val="00BB3793"/>
    <w:rsid w:val="00BB43FB"/>
    <w:rsid w:val="00BB4842"/>
    <w:rsid w:val="00BB5675"/>
    <w:rsid w:val="00BB6170"/>
    <w:rsid w:val="00BB6B7D"/>
    <w:rsid w:val="00BC0614"/>
    <w:rsid w:val="00BC0C15"/>
    <w:rsid w:val="00BC18DB"/>
    <w:rsid w:val="00BC1A4D"/>
    <w:rsid w:val="00BC2610"/>
    <w:rsid w:val="00BC2C21"/>
    <w:rsid w:val="00BC36B1"/>
    <w:rsid w:val="00BC51C8"/>
    <w:rsid w:val="00BC55CC"/>
    <w:rsid w:val="00BC5AC3"/>
    <w:rsid w:val="00BC6EF8"/>
    <w:rsid w:val="00BC72C7"/>
    <w:rsid w:val="00BD0313"/>
    <w:rsid w:val="00BD0DD4"/>
    <w:rsid w:val="00BD127B"/>
    <w:rsid w:val="00BD1FBE"/>
    <w:rsid w:val="00BD314C"/>
    <w:rsid w:val="00BD31F5"/>
    <w:rsid w:val="00BD3A6D"/>
    <w:rsid w:val="00BD3E80"/>
    <w:rsid w:val="00BD4932"/>
    <w:rsid w:val="00BD62ED"/>
    <w:rsid w:val="00BD6B67"/>
    <w:rsid w:val="00BD6D2B"/>
    <w:rsid w:val="00BD7247"/>
    <w:rsid w:val="00BD762E"/>
    <w:rsid w:val="00BE0A5B"/>
    <w:rsid w:val="00BE18E9"/>
    <w:rsid w:val="00BE23AC"/>
    <w:rsid w:val="00BE2644"/>
    <w:rsid w:val="00BE491D"/>
    <w:rsid w:val="00BE53CF"/>
    <w:rsid w:val="00BE5890"/>
    <w:rsid w:val="00BE5CF2"/>
    <w:rsid w:val="00BE69F2"/>
    <w:rsid w:val="00BF01A0"/>
    <w:rsid w:val="00BF23D5"/>
    <w:rsid w:val="00BF2BE5"/>
    <w:rsid w:val="00BF4290"/>
    <w:rsid w:val="00BF5FD5"/>
    <w:rsid w:val="00BF66F7"/>
    <w:rsid w:val="00BF6F0C"/>
    <w:rsid w:val="00C00EFD"/>
    <w:rsid w:val="00C01CB4"/>
    <w:rsid w:val="00C0244A"/>
    <w:rsid w:val="00C0245A"/>
    <w:rsid w:val="00C02867"/>
    <w:rsid w:val="00C02A6E"/>
    <w:rsid w:val="00C03499"/>
    <w:rsid w:val="00C03BD2"/>
    <w:rsid w:val="00C03EE8"/>
    <w:rsid w:val="00C0443D"/>
    <w:rsid w:val="00C04BD4"/>
    <w:rsid w:val="00C05274"/>
    <w:rsid w:val="00C05869"/>
    <w:rsid w:val="00C05C47"/>
    <w:rsid w:val="00C063A1"/>
    <w:rsid w:val="00C07DE3"/>
    <w:rsid w:val="00C07FF2"/>
    <w:rsid w:val="00C113BC"/>
    <w:rsid w:val="00C116B0"/>
    <w:rsid w:val="00C11798"/>
    <w:rsid w:val="00C120D6"/>
    <w:rsid w:val="00C1288A"/>
    <w:rsid w:val="00C13335"/>
    <w:rsid w:val="00C13B4B"/>
    <w:rsid w:val="00C13BF9"/>
    <w:rsid w:val="00C13ED3"/>
    <w:rsid w:val="00C1428D"/>
    <w:rsid w:val="00C14B2E"/>
    <w:rsid w:val="00C14F9C"/>
    <w:rsid w:val="00C15160"/>
    <w:rsid w:val="00C15906"/>
    <w:rsid w:val="00C17AED"/>
    <w:rsid w:val="00C17B39"/>
    <w:rsid w:val="00C20214"/>
    <w:rsid w:val="00C2225C"/>
    <w:rsid w:val="00C22395"/>
    <w:rsid w:val="00C234A3"/>
    <w:rsid w:val="00C25A0E"/>
    <w:rsid w:val="00C2603E"/>
    <w:rsid w:val="00C261BA"/>
    <w:rsid w:val="00C263F8"/>
    <w:rsid w:val="00C26EA3"/>
    <w:rsid w:val="00C31686"/>
    <w:rsid w:val="00C31844"/>
    <w:rsid w:val="00C31B2D"/>
    <w:rsid w:val="00C32956"/>
    <w:rsid w:val="00C33797"/>
    <w:rsid w:val="00C34DBB"/>
    <w:rsid w:val="00C34E64"/>
    <w:rsid w:val="00C35826"/>
    <w:rsid w:val="00C35891"/>
    <w:rsid w:val="00C368A1"/>
    <w:rsid w:val="00C37AA1"/>
    <w:rsid w:val="00C37FCF"/>
    <w:rsid w:val="00C40688"/>
    <w:rsid w:val="00C41A0D"/>
    <w:rsid w:val="00C41F77"/>
    <w:rsid w:val="00C41FC7"/>
    <w:rsid w:val="00C425CC"/>
    <w:rsid w:val="00C4347F"/>
    <w:rsid w:val="00C437F8"/>
    <w:rsid w:val="00C43C95"/>
    <w:rsid w:val="00C43EA8"/>
    <w:rsid w:val="00C445D3"/>
    <w:rsid w:val="00C479BE"/>
    <w:rsid w:val="00C50379"/>
    <w:rsid w:val="00C509E6"/>
    <w:rsid w:val="00C50E66"/>
    <w:rsid w:val="00C51611"/>
    <w:rsid w:val="00C519ED"/>
    <w:rsid w:val="00C5206C"/>
    <w:rsid w:val="00C5215B"/>
    <w:rsid w:val="00C52A18"/>
    <w:rsid w:val="00C52A98"/>
    <w:rsid w:val="00C53927"/>
    <w:rsid w:val="00C53E73"/>
    <w:rsid w:val="00C53F32"/>
    <w:rsid w:val="00C542BB"/>
    <w:rsid w:val="00C54564"/>
    <w:rsid w:val="00C55F86"/>
    <w:rsid w:val="00C57099"/>
    <w:rsid w:val="00C603B5"/>
    <w:rsid w:val="00C61120"/>
    <w:rsid w:val="00C61964"/>
    <w:rsid w:val="00C626EE"/>
    <w:rsid w:val="00C6276E"/>
    <w:rsid w:val="00C639D1"/>
    <w:rsid w:val="00C63CFD"/>
    <w:rsid w:val="00C64285"/>
    <w:rsid w:val="00C64C4F"/>
    <w:rsid w:val="00C64FF7"/>
    <w:rsid w:val="00C652E3"/>
    <w:rsid w:val="00C65910"/>
    <w:rsid w:val="00C67BBC"/>
    <w:rsid w:val="00C70162"/>
    <w:rsid w:val="00C703C2"/>
    <w:rsid w:val="00C712A1"/>
    <w:rsid w:val="00C7140D"/>
    <w:rsid w:val="00C716AA"/>
    <w:rsid w:val="00C71EF6"/>
    <w:rsid w:val="00C72173"/>
    <w:rsid w:val="00C724C4"/>
    <w:rsid w:val="00C72581"/>
    <w:rsid w:val="00C726A4"/>
    <w:rsid w:val="00C72715"/>
    <w:rsid w:val="00C75657"/>
    <w:rsid w:val="00C758DC"/>
    <w:rsid w:val="00C7636D"/>
    <w:rsid w:val="00C76401"/>
    <w:rsid w:val="00C8027A"/>
    <w:rsid w:val="00C80A75"/>
    <w:rsid w:val="00C80C85"/>
    <w:rsid w:val="00C81563"/>
    <w:rsid w:val="00C81797"/>
    <w:rsid w:val="00C81D0B"/>
    <w:rsid w:val="00C8215F"/>
    <w:rsid w:val="00C82F2E"/>
    <w:rsid w:val="00C831C1"/>
    <w:rsid w:val="00C832AF"/>
    <w:rsid w:val="00C862B5"/>
    <w:rsid w:val="00C866D6"/>
    <w:rsid w:val="00C870C8"/>
    <w:rsid w:val="00C874B3"/>
    <w:rsid w:val="00C87A67"/>
    <w:rsid w:val="00C87E5B"/>
    <w:rsid w:val="00C87F38"/>
    <w:rsid w:val="00C90B77"/>
    <w:rsid w:val="00C90C0A"/>
    <w:rsid w:val="00C90CD3"/>
    <w:rsid w:val="00C90E0E"/>
    <w:rsid w:val="00C90EF3"/>
    <w:rsid w:val="00C91317"/>
    <w:rsid w:val="00C91A2D"/>
    <w:rsid w:val="00C92469"/>
    <w:rsid w:val="00C929CE"/>
    <w:rsid w:val="00C92D09"/>
    <w:rsid w:val="00C93814"/>
    <w:rsid w:val="00C94830"/>
    <w:rsid w:val="00C94875"/>
    <w:rsid w:val="00C94A44"/>
    <w:rsid w:val="00C953D3"/>
    <w:rsid w:val="00C967BE"/>
    <w:rsid w:val="00C96CFA"/>
    <w:rsid w:val="00CA22AD"/>
    <w:rsid w:val="00CA2441"/>
    <w:rsid w:val="00CA53A0"/>
    <w:rsid w:val="00CA542A"/>
    <w:rsid w:val="00CA59DB"/>
    <w:rsid w:val="00CA5D52"/>
    <w:rsid w:val="00CA6307"/>
    <w:rsid w:val="00CA7296"/>
    <w:rsid w:val="00CB026B"/>
    <w:rsid w:val="00CB1C89"/>
    <w:rsid w:val="00CB26AB"/>
    <w:rsid w:val="00CB29CF"/>
    <w:rsid w:val="00CB3B01"/>
    <w:rsid w:val="00CB4B4B"/>
    <w:rsid w:val="00CB4B5F"/>
    <w:rsid w:val="00CB515C"/>
    <w:rsid w:val="00CB526A"/>
    <w:rsid w:val="00CB53A5"/>
    <w:rsid w:val="00CB56A0"/>
    <w:rsid w:val="00CB634B"/>
    <w:rsid w:val="00CB70D0"/>
    <w:rsid w:val="00CB7668"/>
    <w:rsid w:val="00CC07A6"/>
    <w:rsid w:val="00CC0D52"/>
    <w:rsid w:val="00CC1067"/>
    <w:rsid w:val="00CC1A78"/>
    <w:rsid w:val="00CC2EA4"/>
    <w:rsid w:val="00CC3775"/>
    <w:rsid w:val="00CC3939"/>
    <w:rsid w:val="00CC3B43"/>
    <w:rsid w:val="00CC5285"/>
    <w:rsid w:val="00CC5DC1"/>
    <w:rsid w:val="00CC6B88"/>
    <w:rsid w:val="00CC6FCC"/>
    <w:rsid w:val="00CD0094"/>
    <w:rsid w:val="00CD0BA0"/>
    <w:rsid w:val="00CD0C1D"/>
    <w:rsid w:val="00CD10B1"/>
    <w:rsid w:val="00CD1773"/>
    <w:rsid w:val="00CD18B1"/>
    <w:rsid w:val="00CD2B07"/>
    <w:rsid w:val="00CD358D"/>
    <w:rsid w:val="00CD4C1B"/>
    <w:rsid w:val="00CD5804"/>
    <w:rsid w:val="00CD5F32"/>
    <w:rsid w:val="00CD6658"/>
    <w:rsid w:val="00CD749F"/>
    <w:rsid w:val="00CD775F"/>
    <w:rsid w:val="00CD7DC2"/>
    <w:rsid w:val="00CE01FE"/>
    <w:rsid w:val="00CE0D9F"/>
    <w:rsid w:val="00CE1880"/>
    <w:rsid w:val="00CE22E2"/>
    <w:rsid w:val="00CE3319"/>
    <w:rsid w:val="00CE39E7"/>
    <w:rsid w:val="00CE3A92"/>
    <w:rsid w:val="00CE3D00"/>
    <w:rsid w:val="00CE4A6D"/>
    <w:rsid w:val="00CE50E4"/>
    <w:rsid w:val="00CE60AE"/>
    <w:rsid w:val="00CE70AD"/>
    <w:rsid w:val="00CE74BB"/>
    <w:rsid w:val="00CF0804"/>
    <w:rsid w:val="00CF08CE"/>
    <w:rsid w:val="00CF120B"/>
    <w:rsid w:val="00CF1257"/>
    <w:rsid w:val="00CF17DE"/>
    <w:rsid w:val="00CF2062"/>
    <w:rsid w:val="00CF284B"/>
    <w:rsid w:val="00CF2A7A"/>
    <w:rsid w:val="00CF2E42"/>
    <w:rsid w:val="00CF2EF2"/>
    <w:rsid w:val="00CF353E"/>
    <w:rsid w:val="00CF38AD"/>
    <w:rsid w:val="00CF4E8E"/>
    <w:rsid w:val="00CF6E53"/>
    <w:rsid w:val="00CF7DCA"/>
    <w:rsid w:val="00CF7FA9"/>
    <w:rsid w:val="00D0028D"/>
    <w:rsid w:val="00D003AE"/>
    <w:rsid w:val="00D01185"/>
    <w:rsid w:val="00D0162E"/>
    <w:rsid w:val="00D01A4F"/>
    <w:rsid w:val="00D01F60"/>
    <w:rsid w:val="00D025B8"/>
    <w:rsid w:val="00D043AD"/>
    <w:rsid w:val="00D04A4E"/>
    <w:rsid w:val="00D05206"/>
    <w:rsid w:val="00D05DCC"/>
    <w:rsid w:val="00D11C36"/>
    <w:rsid w:val="00D11D04"/>
    <w:rsid w:val="00D120EB"/>
    <w:rsid w:val="00D125A5"/>
    <w:rsid w:val="00D12819"/>
    <w:rsid w:val="00D129BA"/>
    <w:rsid w:val="00D12A24"/>
    <w:rsid w:val="00D138B9"/>
    <w:rsid w:val="00D14001"/>
    <w:rsid w:val="00D149F1"/>
    <w:rsid w:val="00D14A3C"/>
    <w:rsid w:val="00D158F9"/>
    <w:rsid w:val="00D15968"/>
    <w:rsid w:val="00D1614D"/>
    <w:rsid w:val="00D17700"/>
    <w:rsid w:val="00D202C7"/>
    <w:rsid w:val="00D2044F"/>
    <w:rsid w:val="00D20B06"/>
    <w:rsid w:val="00D20DBB"/>
    <w:rsid w:val="00D21750"/>
    <w:rsid w:val="00D22BF1"/>
    <w:rsid w:val="00D232B2"/>
    <w:rsid w:val="00D25B9B"/>
    <w:rsid w:val="00D266A8"/>
    <w:rsid w:val="00D2742A"/>
    <w:rsid w:val="00D30C9B"/>
    <w:rsid w:val="00D31417"/>
    <w:rsid w:val="00D3183A"/>
    <w:rsid w:val="00D319CA"/>
    <w:rsid w:val="00D33223"/>
    <w:rsid w:val="00D3375D"/>
    <w:rsid w:val="00D340F4"/>
    <w:rsid w:val="00D341D6"/>
    <w:rsid w:val="00D35B22"/>
    <w:rsid w:val="00D363D0"/>
    <w:rsid w:val="00D37040"/>
    <w:rsid w:val="00D3767E"/>
    <w:rsid w:val="00D37A8C"/>
    <w:rsid w:val="00D37F7C"/>
    <w:rsid w:val="00D4133D"/>
    <w:rsid w:val="00D42A19"/>
    <w:rsid w:val="00D434F6"/>
    <w:rsid w:val="00D4436A"/>
    <w:rsid w:val="00D44C5A"/>
    <w:rsid w:val="00D45155"/>
    <w:rsid w:val="00D45274"/>
    <w:rsid w:val="00D47673"/>
    <w:rsid w:val="00D47FA3"/>
    <w:rsid w:val="00D50091"/>
    <w:rsid w:val="00D519C9"/>
    <w:rsid w:val="00D51E7B"/>
    <w:rsid w:val="00D5212C"/>
    <w:rsid w:val="00D5301A"/>
    <w:rsid w:val="00D54509"/>
    <w:rsid w:val="00D554D9"/>
    <w:rsid w:val="00D555FD"/>
    <w:rsid w:val="00D57479"/>
    <w:rsid w:val="00D57689"/>
    <w:rsid w:val="00D60472"/>
    <w:rsid w:val="00D61C01"/>
    <w:rsid w:val="00D61D85"/>
    <w:rsid w:val="00D620B8"/>
    <w:rsid w:val="00D62E84"/>
    <w:rsid w:val="00D652FC"/>
    <w:rsid w:val="00D65A8B"/>
    <w:rsid w:val="00D65CDC"/>
    <w:rsid w:val="00D667E7"/>
    <w:rsid w:val="00D67262"/>
    <w:rsid w:val="00D678FA"/>
    <w:rsid w:val="00D7026E"/>
    <w:rsid w:val="00D706C5"/>
    <w:rsid w:val="00D71199"/>
    <w:rsid w:val="00D72052"/>
    <w:rsid w:val="00D737EB"/>
    <w:rsid w:val="00D73B98"/>
    <w:rsid w:val="00D75894"/>
    <w:rsid w:val="00D75DCA"/>
    <w:rsid w:val="00D80007"/>
    <w:rsid w:val="00D8032D"/>
    <w:rsid w:val="00D80437"/>
    <w:rsid w:val="00D806A4"/>
    <w:rsid w:val="00D80F5B"/>
    <w:rsid w:val="00D84065"/>
    <w:rsid w:val="00D84EAC"/>
    <w:rsid w:val="00D86C13"/>
    <w:rsid w:val="00D914FB"/>
    <w:rsid w:val="00D9199C"/>
    <w:rsid w:val="00D92787"/>
    <w:rsid w:val="00D92C8B"/>
    <w:rsid w:val="00D940C4"/>
    <w:rsid w:val="00D9461A"/>
    <w:rsid w:val="00D94CFA"/>
    <w:rsid w:val="00D96184"/>
    <w:rsid w:val="00D961F2"/>
    <w:rsid w:val="00D96A17"/>
    <w:rsid w:val="00D97315"/>
    <w:rsid w:val="00D9778B"/>
    <w:rsid w:val="00DA10DB"/>
    <w:rsid w:val="00DA1467"/>
    <w:rsid w:val="00DA1D94"/>
    <w:rsid w:val="00DA1F02"/>
    <w:rsid w:val="00DA1FDE"/>
    <w:rsid w:val="00DA25C3"/>
    <w:rsid w:val="00DA2E51"/>
    <w:rsid w:val="00DA3427"/>
    <w:rsid w:val="00DA3529"/>
    <w:rsid w:val="00DA3D62"/>
    <w:rsid w:val="00DA40D4"/>
    <w:rsid w:val="00DA44E6"/>
    <w:rsid w:val="00DA4F40"/>
    <w:rsid w:val="00DA51EF"/>
    <w:rsid w:val="00DA5ED5"/>
    <w:rsid w:val="00DA6B51"/>
    <w:rsid w:val="00DB08C2"/>
    <w:rsid w:val="00DB0EEB"/>
    <w:rsid w:val="00DB1824"/>
    <w:rsid w:val="00DB28B9"/>
    <w:rsid w:val="00DB330A"/>
    <w:rsid w:val="00DB3EC5"/>
    <w:rsid w:val="00DB616E"/>
    <w:rsid w:val="00DB62A3"/>
    <w:rsid w:val="00DB7CCD"/>
    <w:rsid w:val="00DC0B76"/>
    <w:rsid w:val="00DC1520"/>
    <w:rsid w:val="00DC2570"/>
    <w:rsid w:val="00DC27C3"/>
    <w:rsid w:val="00DC30A6"/>
    <w:rsid w:val="00DC3E45"/>
    <w:rsid w:val="00DC4245"/>
    <w:rsid w:val="00DC511E"/>
    <w:rsid w:val="00DC5288"/>
    <w:rsid w:val="00DC566D"/>
    <w:rsid w:val="00DC57CE"/>
    <w:rsid w:val="00DC6641"/>
    <w:rsid w:val="00DC6CB2"/>
    <w:rsid w:val="00DC6D48"/>
    <w:rsid w:val="00DC6F2C"/>
    <w:rsid w:val="00DD059A"/>
    <w:rsid w:val="00DD0C3D"/>
    <w:rsid w:val="00DD11F6"/>
    <w:rsid w:val="00DD19DB"/>
    <w:rsid w:val="00DD1D7E"/>
    <w:rsid w:val="00DD2295"/>
    <w:rsid w:val="00DD2946"/>
    <w:rsid w:val="00DD2D9D"/>
    <w:rsid w:val="00DD4309"/>
    <w:rsid w:val="00DD5427"/>
    <w:rsid w:val="00DD5886"/>
    <w:rsid w:val="00DD5A88"/>
    <w:rsid w:val="00DD6840"/>
    <w:rsid w:val="00DD6D93"/>
    <w:rsid w:val="00DD6F4D"/>
    <w:rsid w:val="00DD778A"/>
    <w:rsid w:val="00DE0331"/>
    <w:rsid w:val="00DE0E71"/>
    <w:rsid w:val="00DE15C9"/>
    <w:rsid w:val="00DE22E1"/>
    <w:rsid w:val="00DE3C65"/>
    <w:rsid w:val="00DE3E06"/>
    <w:rsid w:val="00DE44C7"/>
    <w:rsid w:val="00DE49AF"/>
    <w:rsid w:val="00DE505C"/>
    <w:rsid w:val="00DE50B8"/>
    <w:rsid w:val="00DE50E2"/>
    <w:rsid w:val="00DE582E"/>
    <w:rsid w:val="00DE71ED"/>
    <w:rsid w:val="00DE78B9"/>
    <w:rsid w:val="00DF16B1"/>
    <w:rsid w:val="00DF20CC"/>
    <w:rsid w:val="00DF2743"/>
    <w:rsid w:val="00DF3BD0"/>
    <w:rsid w:val="00DF4467"/>
    <w:rsid w:val="00DF4BD3"/>
    <w:rsid w:val="00DF580D"/>
    <w:rsid w:val="00DF581A"/>
    <w:rsid w:val="00DF6B53"/>
    <w:rsid w:val="00DF72B7"/>
    <w:rsid w:val="00E009E1"/>
    <w:rsid w:val="00E0238A"/>
    <w:rsid w:val="00E02D4D"/>
    <w:rsid w:val="00E0321A"/>
    <w:rsid w:val="00E034A1"/>
    <w:rsid w:val="00E03DCC"/>
    <w:rsid w:val="00E0447A"/>
    <w:rsid w:val="00E04684"/>
    <w:rsid w:val="00E04B29"/>
    <w:rsid w:val="00E0546E"/>
    <w:rsid w:val="00E056A5"/>
    <w:rsid w:val="00E075CA"/>
    <w:rsid w:val="00E0776B"/>
    <w:rsid w:val="00E07B61"/>
    <w:rsid w:val="00E101BE"/>
    <w:rsid w:val="00E104A5"/>
    <w:rsid w:val="00E11048"/>
    <w:rsid w:val="00E11B60"/>
    <w:rsid w:val="00E127EE"/>
    <w:rsid w:val="00E13BA0"/>
    <w:rsid w:val="00E13E3F"/>
    <w:rsid w:val="00E14874"/>
    <w:rsid w:val="00E164C7"/>
    <w:rsid w:val="00E16748"/>
    <w:rsid w:val="00E1771C"/>
    <w:rsid w:val="00E208B0"/>
    <w:rsid w:val="00E20A20"/>
    <w:rsid w:val="00E20E74"/>
    <w:rsid w:val="00E20E89"/>
    <w:rsid w:val="00E2397D"/>
    <w:rsid w:val="00E2409C"/>
    <w:rsid w:val="00E247CD"/>
    <w:rsid w:val="00E2486C"/>
    <w:rsid w:val="00E24A03"/>
    <w:rsid w:val="00E24DEC"/>
    <w:rsid w:val="00E2506F"/>
    <w:rsid w:val="00E25543"/>
    <w:rsid w:val="00E26155"/>
    <w:rsid w:val="00E270BC"/>
    <w:rsid w:val="00E301D5"/>
    <w:rsid w:val="00E30837"/>
    <w:rsid w:val="00E311C5"/>
    <w:rsid w:val="00E312DD"/>
    <w:rsid w:val="00E314DE"/>
    <w:rsid w:val="00E31D3D"/>
    <w:rsid w:val="00E3267A"/>
    <w:rsid w:val="00E3297D"/>
    <w:rsid w:val="00E33129"/>
    <w:rsid w:val="00E3330F"/>
    <w:rsid w:val="00E3393C"/>
    <w:rsid w:val="00E34D9D"/>
    <w:rsid w:val="00E35036"/>
    <w:rsid w:val="00E3549E"/>
    <w:rsid w:val="00E355DB"/>
    <w:rsid w:val="00E35DE7"/>
    <w:rsid w:val="00E36002"/>
    <w:rsid w:val="00E37502"/>
    <w:rsid w:val="00E42302"/>
    <w:rsid w:val="00E42635"/>
    <w:rsid w:val="00E42C60"/>
    <w:rsid w:val="00E42DC4"/>
    <w:rsid w:val="00E4302C"/>
    <w:rsid w:val="00E43201"/>
    <w:rsid w:val="00E437F9"/>
    <w:rsid w:val="00E438E1"/>
    <w:rsid w:val="00E43DBD"/>
    <w:rsid w:val="00E4507D"/>
    <w:rsid w:val="00E46837"/>
    <w:rsid w:val="00E46C26"/>
    <w:rsid w:val="00E47DE2"/>
    <w:rsid w:val="00E507C5"/>
    <w:rsid w:val="00E52EAB"/>
    <w:rsid w:val="00E555BB"/>
    <w:rsid w:val="00E564D4"/>
    <w:rsid w:val="00E5661E"/>
    <w:rsid w:val="00E57491"/>
    <w:rsid w:val="00E57841"/>
    <w:rsid w:val="00E57869"/>
    <w:rsid w:val="00E60654"/>
    <w:rsid w:val="00E61E36"/>
    <w:rsid w:val="00E622C1"/>
    <w:rsid w:val="00E63FCC"/>
    <w:rsid w:val="00E645EA"/>
    <w:rsid w:val="00E64D24"/>
    <w:rsid w:val="00E65107"/>
    <w:rsid w:val="00E654E3"/>
    <w:rsid w:val="00E65BB7"/>
    <w:rsid w:val="00E65D59"/>
    <w:rsid w:val="00E66148"/>
    <w:rsid w:val="00E66C9D"/>
    <w:rsid w:val="00E674A1"/>
    <w:rsid w:val="00E70DCD"/>
    <w:rsid w:val="00E72196"/>
    <w:rsid w:val="00E7368B"/>
    <w:rsid w:val="00E737BC"/>
    <w:rsid w:val="00E74513"/>
    <w:rsid w:val="00E74E71"/>
    <w:rsid w:val="00E75233"/>
    <w:rsid w:val="00E76CDA"/>
    <w:rsid w:val="00E76E9D"/>
    <w:rsid w:val="00E800E6"/>
    <w:rsid w:val="00E80C75"/>
    <w:rsid w:val="00E819EC"/>
    <w:rsid w:val="00E82473"/>
    <w:rsid w:val="00E8274A"/>
    <w:rsid w:val="00E83412"/>
    <w:rsid w:val="00E83858"/>
    <w:rsid w:val="00E84B84"/>
    <w:rsid w:val="00E84D42"/>
    <w:rsid w:val="00E850E9"/>
    <w:rsid w:val="00E85685"/>
    <w:rsid w:val="00E856F1"/>
    <w:rsid w:val="00E85A8A"/>
    <w:rsid w:val="00E85AAE"/>
    <w:rsid w:val="00E86152"/>
    <w:rsid w:val="00E8661B"/>
    <w:rsid w:val="00E900D3"/>
    <w:rsid w:val="00E9025A"/>
    <w:rsid w:val="00E904A6"/>
    <w:rsid w:val="00E92048"/>
    <w:rsid w:val="00E920F2"/>
    <w:rsid w:val="00E92122"/>
    <w:rsid w:val="00E92252"/>
    <w:rsid w:val="00E922F8"/>
    <w:rsid w:val="00E92FF6"/>
    <w:rsid w:val="00E93A03"/>
    <w:rsid w:val="00E9419C"/>
    <w:rsid w:val="00E9428C"/>
    <w:rsid w:val="00E94853"/>
    <w:rsid w:val="00E94865"/>
    <w:rsid w:val="00E94958"/>
    <w:rsid w:val="00E95220"/>
    <w:rsid w:val="00E95D45"/>
    <w:rsid w:val="00E96C61"/>
    <w:rsid w:val="00E970E8"/>
    <w:rsid w:val="00E97661"/>
    <w:rsid w:val="00EA3A27"/>
    <w:rsid w:val="00EA4BE8"/>
    <w:rsid w:val="00EA51A9"/>
    <w:rsid w:val="00EA6995"/>
    <w:rsid w:val="00EA7595"/>
    <w:rsid w:val="00EA7D55"/>
    <w:rsid w:val="00EA7D5C"/>
    <w:rsid w:val="00EB00CB"/>
    <w:rsid w:val="00EB14A8"/>
    <w:rsid w:val="00EB1CCC"/>
    <w:rsid w:val="00EB1DA7"/>
    <w:rsid w:val="00EB209B"/>
    <w:rsid w:val="00EB40B0"/>
    <w:rsid w:val="00EB4791"/>
    <w:rsid w:val="00EB586C"/>
    <w:rsid w:val="00EB6577"/>
    <w:rsid w:val="00EB669E"/>
    <w:rsid w:val="00EC11AE"/>
    <w:rsid w:val="00EC11F6"/>
    <w:rsid w:val="00EC14AD"/>
    <w:rsid w:val="00EC1CF4"/>
    <w:rsid w:val="00EC2703"/>
    <w:rsid w:val="00EC3C2D"/>
    <w:rsid w:val="00EC4909"/>
    <w:rsid w:val="00EC4FCC"/>
    <w:rsid w:val="00EC774E"/>
    <w:rsid w:val="00ED065C"/>
    <w:rsid w:val="00ED08EC"/>
    <w:rsid w:val="00ED0A1F"/>
    <w:rsid w:val="00ED219E"/>
    <w:rsid w:val="00ED297A"/>
    <w:rsid w:val="00ED454C"/>
    <w:rsid w:val="00ED4669"/>
    <w:rsid w:val="00ED4D2A"/>
    <w:rsid w:val="00ED5740"/>
    <w:rsid w:val="00ED5D0F"/>
    <w:rsid w:val="00ED5E47"/>
    <w:rsid w:val="00ED689B"/>
    <w:rsid w:val="00EE0127"/>
    <w:rsid w:val="00EE12BA"/>
    <w:rsid w:val="00EE176C"/>
    <w:rsid w:val="00EE1DE5"/>
    <w:rsid w:val="00EE2B41"/>
    <w:rsid w:val="00EE31EA"/>
    <w:rsid w:val="00EE3BB8"/>
    <w:rsid w:val="00EE3D68"/>
    <w:rsid w:val="00EE3E2B"/>
    <w:rsid w:val="00EE4B80"/>
    <w:rsid w:val="00EE5709"/>
    <w:rsid w:val="00EE6336"/>
    <w:rsid w:val="00EE6955"/>
    <w:rsid w:val="00EE6C8C"/>
    <w:rsid w:val="00EE702D"/>
    <w:rsid w:val="00EE7654"/>
    <w:rsid w:val="00EF02DA"/>
    <w:rsid w:val="00EF0842"/>
    <w:rsid w:val="00EF1B68"/>
    <w:rsid w:val="00EF2A0E"/>
    <w:rsid w:val="00EF2D31"/>
    <w:rsid w:val="00EF2EE7"/>
    <w:rsid w:val="00EF37A1"/>
    <w:rsid w:val="00EF38E0"/>
    <w:rsid w:val="00EF5759"/>
    <w:rsid w:val="00EF6B68"/>
    <w:rsid w:val="00EF6C6D"/>
    <w:rsid w:val="00EF771B"/>
    <w:rsid w:val="00EF787B"/>
    <w:rsid w:val="00EF797E"/>
    <w:rsid w:val="00EF7BFA"/>
    <w:rsid w:val="00F00343"/>
    <w:rsid w:val="00F01278"/>
    <w:rsid w:val="00F016B0"/>
    <w:rsid w:val="00F02D6A"/>
    <w:rsid w:val="00F03956"/>
    <w:rsid w:val="00F0427F"/>
    <w:rsid w:val="00F04510"/>
    <w:rsid w:val="00F0491D"/>
    <w:rsid w:val="00F0504C"/>
    <w:rsid w:val="00F0657E"/>
    <w:rsid w:val="00F06838"/>
    <w:rsid w:val="00F06CAF"/>
    <w:rsid w:val="00F074C9"/>
    <w:rsid w:val="00F07AFE"/>
    <w:rsid w:val="00F10425"/>
    <w:rsid w:val="00F105A0"/>
    <w:rsid w:val="00F10C55"/>
    <w:rsid w:val="00F10E14"/>
    <w:rsid w:val="00F11747"/>
    <w:rsid w:val="00F119CE"/>
    <w:rsid w:val="00F11A74"/>
    <w:rsid w:val="00F126A1"/>
    <w:rsid w:val="00F12A20"/>
    <w:rsid w:val="00F12FC5"/>
    <w:rsid w:val="00F1551D"/>
    <w:rsid w:val="00F15EED"/>
    <w:rsid w:val="00F166B7"/>
    <w:rsid w:val="00F1726C"/>
    <w:rsid w:val="00F2050C"/>
    <w:rsid w:val="00F20916"/>
    <w:rsid w:val="00F20AF8"/>
    <w:rsid w:val="00F21076"/>
    <w:rsid w:val="00F21181"/>
    <w:rsid w:val="00F21B2C"/>
    <w:rsid w:val="00F22D4A"/>
    <w:rsid w:val="00F22FDE"/>
    <w:rsid w:val="00F23349"/>
    <w:rsid w:val="00F238DB"/>
    <w:rsid w:val="00F24AD8"/>
    <w:rsid w:val="00F24BFC"/>
    <w:rsid w:val="00F251C0"/>
    <w:rsid w:val="00F253AA"/>
    <w:rsid w:val="00F2659B"/>
    <w:rsid w:val="00F27A0F"/>
    <w:rsid w:val="00F30250"/>
    <w:rsid w:val="00F31D4E"/>
    <w:rsid w:val="00F33406"/>
    <w:rsid w:val="00F3348D"/>
    <w:rsid w:val="00F33810"/>
    <w:rsid w:val="00F34753"/>
    <w:rsid w:val="00F34F6E"/>
    <w:rsid w:val="00F35868"/>
    <w:rsid w:val="00F35CE3"/>
    <w:rsid w:val="00F36548"/>
    <w:rsid w:val="00F3663E"/>
    <w:rsid w:val="00F36FDD"/>
    <w:rsid w:val="00F37142"/>
    <w:rsid w:val="00F374B5"/>
    <w:rsid w:val="00F408C5"/>
    <w:rsid w:val="00F4115A"/>
    <w:rsid w:val="00F411B1"/>
    <w:rsid w:val="00F42680"/>
    <w:rsid w:val="00F45402"/>
    <w:rsid w:val="00F46249"/>
    <w:rsid w:val="00F4699C"/>
    <w:rsid w:val="00F46A0B"/>
    <w:rsid w:val="00F46B95"/>
    <w:rsid w:val="00F470E0"/>
    <w:rsid w:val="00F47217"/>
    <w:rsid w:val="00F473B4"/>
    <w:rsid w:val="00F47640"/>
    <w:rsid w:val="00F47CEE"/>
    <w:rsid w:val="00F47D06"/>
    <w:rsid w:val="00F5022D"/>
    <w:rsid w:val="00F50D2A"/>
    <w:rsid w:val="00F50F00"/>
    <w:rsid w:val="00F50FFD"/>
    <w:rsid w:val="00F5118A"/>
    <w:rsid w:val="00F514F1"/>
    <w:rsid w:val="00F51F37"/>
    <w:rsid w:val="00F53CF4"/>
    <w:rsid w:val="00F53D0D"/>
    <w:rsid w:val="00F54908"/>
    <w:rsid w:val="00F54BF5"/>
    <w:rsid w:val="00F54FC0"/>
    <w:rsid w:val="00F55A0C"/>
    <w:rsid w:val="00F601CD"/>
    <w:rsid w:val="00F60C7C"/>
    <w:rsid w:val="00F61A10"/>
    <w:rsid w:val="00F61CDB"/>
    <w:rsid w:val="00F62069"/>
    <w:rsid w:val="00F62A66"/>
    <w:rsid w:val="00F63821"/>
    <w:rsid w:val="00F63AA3"/>
    <w:rsid w:val="00F63B5B"/>
    <w:rsid w:val="00F65032"/>
    <w:rsid w:val="00F655A3"/>
    <w:rsid w:val="00F65726"/>
    <w:rsid w:val="00F65E6D"/>
    <w:rsid w:val="00F65F40"/>
    <w:rsid w:val="00F66067"/>
    <w:rsid w:val="00F6689B"/>
    <w:rsid w:val="00F6689E"/>
    <w:rsid w:val="00F66EE2"/>
    <w:rsid w:val="00F672BB"/>
    <w:rsid w:val="00F71C2E"/>
    <w:rsid w:val="00F7361F"/>
    <w:rsid w:val="00F73D43"/>
    <w:rsid w:val="00F744C5"/>
    <w:rsid w:val="00F7491C"/>
    <w:rsid w:val="00F75433"/>
    <w:rsid w:val="00F75BBA"/>
    <w:rsid w:val="00F75E90"/>
    <w:rsid w:val="00F766FB"/>
    <w:rsid w:val="00F76A10"/>
    <w:rsid w:val="00F76D7B"/>
    <w:rsid w:val="00F77030"/>
    <w:rsid w:val="00F770FE"/>
    <w:rsid w:val="00F80A9C"/>
    <w:rsid w:val="00F80EFF"/>
    <w:rsid w:val="00F82D4D"/>
    <w:rsid w:val="00F83069"/>
    <w:rsid w:val="00F830B5"/>
    <w:rsid w:val="00F8419F"/>
    <w:rsid w:val="00F85589"/>
    <w:rsid w:val="00F85F36"/>
    <w:rsid w:val="00F868D8"/>
    <w:rsid w:val="00F87498"/>
    <w:rsid w:val="00F87798"/>
    <w:rsid w:val="00F87B72"/>
    <w:rsid w:val="00F903DB"/>
    <w:rsid w:val="00F90578"/>
    <w:rsid w:val="00F90D11"/>
    <w:rsid w:val="00F9124F"/>
    <w:rsid w:val="00F913F4"/>
    <w:rsid w:val="00F91411"/>
    <w:rsid w:val="00F91A45"/>
    <w:rsid w:val="00F926D5"/>
    <w:rsid w:val="00F92A98"/>
    <w:rsid w:val="00F92B62"/>
    <w:rsid w:val="00F936A9"/>
    <w:rsid w:val="00F94B34"/>
    <w:rsid w:val="00F94E43"/>
    <w:rsid w:val="00F95903"/>
    <w:rsid w:val="00F95EC8"/>
    <w:rsid w:val="00F961E7"/>
    <w:rsid w:val="00F96867"/>
    <w:rsid w:val="00F9698B"/>
    <w:rsid w:val="00F96D8F"/>
    <w:rsid w:val="00F972F3"/>
    <w:rsid w:val="00F973FA"/>
    <w:rsid w:val="00F97B20"/>
    <w:rsid w:val="00F97F47"/>
    <w:rsid w:val="00FA0580"/>
    <w:rsid w:val="00FA11BA"/>
    <w:rsid w:val="00FA1AA0"/>
    <w:rsid w:val="00FA283D"/>
    <w:rsid w:val="00FA3609"/>
    <w:rsid w:val="00FA4177"/>
    <w:rsid w:val="00FA4E75"/>
    <w:rsid w:val="00FA4FBE"/>
    <w:rsid w:val="00FA5A1C"/>
    <w:rsid w:val="00FA6482"/>
    <w:rsid w:val="00FA668C"/>
    <w:rsid w:val="00FA698C"/>
    <w:rsid w:val="00FB010C"/>
    <w:rsid w:val="00FB07DC"/>
    <w:rsid w:val="00FB1514"/>
    <w:rsid w:val="00FB2409"/>
    <w:rsid w:val="00FB3136"/>
    <w:rsid w:val="00FB32F1"/>
    <w:rsid w:val="00FB3802"/>
    <w:rsid w:val="00FB5829"/>
    <w:rsid w:val="00FB58CF"/>
    <w:rsid w:val="00FB5A1A"/>
    <w:rsid w:val="00FB5BB6"/>
    <w:rsid w:val="00FB6176"/>
    <w:rsid w:val="00FB6A4A"/>
    <w:rsid w:val="00FB6CD0"/>
    <w:rsid w:val="00FB7495"/>
    <w:rsid w:val="00FB7AE6"/>
    <w:rsid w:val="00FB7B95"/>
    <w:rsid w:val="00FB7D7E"/>
    <w:rsid w:val="00FB7EF2"/>
    <w:rsid w:val="00FC1034"/>
    <w:rsid w:val="00FC13E3"/>
    <w:rsid w:val="00FC1C97"/>
    <w:rsid w:val="00FC309C"/>
    <w:rsid w:val="00FC4686"/>
    <w:rsid w:val="00FC4AB3"/>
    <w:rsid w:val="00FC68A0"/>
    <w:rsid w:val="00FC6BE9"/>
    <w:rsid w:val="00FC6EC6"/>
    <w:rsid w:val="00FD1B8A"/>
    <w:rsid w:val="00FD2A13"/>
    <w:rsid w:val="00FD3160"/>
    <w:rsid w:val="00FD39CC"/>
    <w:rsid w:val="00FD3A0A"/>
    <w:rsid w:val="00FD3A66"/>
    <w:rsid w:val="00FD3EF7"/>
    <w:rsid w:val="00FD4695"/>
    <w:rsid w:val="00FD4773"/>
    <w:rsid w:val="00FD5234"/>
    <w:rsid w:val="00FD5402"/>
    <w:rsid w:val="00FD70BB"/>
    <w:rsid w:val="00FE0400"/>
    <w:rsid w:val="00FE06B8"/>
    <w:rsid w:val="00FE15C1"/>
    <w:rsid w:val="00FE2451"/>
    <w:rsid w:val="00FE27FB"/>
    <w:rsid w:val="00FE30C4"/>
    <w:rsid w:val="00FE3911"/>
    <w:rsid w:val="00FE4B84"/>
    <w:rsid w:val="00FE584B"/>
    <w:rsid w:val="00FE59DB"/>
    <w:rsid w:val="00FE5B30"/>
    <w:rsid w:val="00FE62E2"/>
    <w:rsid w:val="00FE6795"/>
    <w:rsid w:val="00FE69A4"/>
    <w:rsid w:val="00FF086E"/>
    <w:rsid w:val="00FF1132"/>
    <w:rsid w:val="00FF127C"/>
    <w:rsid w:val="00FF2167"/>
    <w:rsid w:val="00FF220B"/>
    <w:rsid w:val="00FF3879"/>
    <w:rsid w:val="00FF3E37"/>
    <w:rsid w:val="00FF4682"/>
    <w:rsid w:val="00FF4869"/>
    <w:rsid w:val="00FF5ACC"/>
    <w:rsid w:val="00FF75B6"/>
    <w:rsid w:val="00FF7B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53FB3"/>
  <w15:docId w15:val="{7D4F344E-43D2-4073-8EAE-79E469D99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C2A"/>
  </w:style>
  <w:style w:type="paragraph" w:styleId="Heading1">
    <w:name w:val="heading 1"/>
    <w:basedOn w:val="ListParagraph"/>
    <w:next w:val="Normal"/>
    <w:link w:val="Heading1Char"/>
    <w:uiPriority w:val="9"/>
    <w:qFormat/>
    <w:rsid w:val="00E247CD"/>
    <w:pPr>
      <w:numPr>
        <w:numId w:val="1"/>
      </w:numPr>
      <w:ind w:left="284" w:hanging="284"/>
      <w:outlineLvl w:val="0"/>
    </w:pPr>
    <w:rPr>
      <w:rFonts w:asciiTheme="majorBidi" w:hAnsiTheme="majorBidi" w:cstheme="majorBidi"/>
      <w:b/>
      <w:bCs/>
      <w:sz w:val="26"/>
      <w:szCs w:val="26"/>
    </w:rPr>
  </w:style>
  <w:style w:type="paragraph" w:styleId="Heading2">
    <w:name w:val="heading 2"/>
    <w:basedOn w:val="Normal"/>
    <w:next w:val="Normal"/>
    <w:link w:val="Heading2Char"/>
    <w:uiPriority w:val="9"/>
    <w:unhideWhenUsed/>
    <w:qFormat/>
    <w:rsid w:val="00C726A4"/>
    <w:pPr>
      <w:keepNext/>
      <w:keepLines/>
      <w:spacing w:before="40" w:after="60" w:line="360" w:lineRule="auto"/>
      <w:outlineLvl w:val="1"/>
    </w:pPr>
    <w:rPr>
      <w:rFonts w:ascii="Times New Roman" w:eastAsiaTheme="majorEastAsia" w:hAnsi="Times New Roman" w:cs="Times New Roman"/>
      <w:b/>
      <w:bCs/>
      <w:sz w:val="24"/>
      <w:szCs w:val="24"/>
    </w:rPr>
  </w:style>
  <w:style w:type="paragraph" w:styleId="Heading3">
    <w:name w:val="heading 3"/>
    <w:basedOn w:val="Normal"/>
    <w:next w:val="Normal"/>
    <w:link w:val="Heading3Char"/>
    <w:uiPriority w:val="9"/>
    <w:unhideWhenUsed/>
    <w:qFormat/>
    <w:rsid w:val="00BB6170"/>
    <w:pPr>
      <w:keepNext/>
      <w:keepLines/>
      <w:spacing w:before="40" w:after="240"/>
      <w:outlineLvl w:val="2"/>
    </w:pPr>
    <w:rPr>
      <w:rFonts w:ascii="Times New Roman" w:eastAsiaTheme="majorEastAsia" w:hAnsi="Times New Roman" w:cs="Times New Roman"/>
      <w:bCs/>
      <w:i/>
      <w:iCs/>
      <w:sz w:val="24"/>
    </w:rPr>
  </w:style>
  <w:style w:type="paragraph" w:styleId="Heading4">
    <w:name w:val="heading 4"/>
    <w:basedOn w:val="Normal"/>
    <w:next w:val="Normal"/>
    <w:link w:val="Heading4Char"/>
    <w:uiPriority w:val="9"/>
    <w:unhideWhenUsed/>
    <w:qFormat/>
    <w:rsid w:val="0012042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83F9B"/>
    <w:pPr>
      <w:keepNext/>
      <w:keepLines/>
      <w:spacing w:before="40" w:after="120" w:line="240" w:lineRule="auto"/>
      <w:outlineLvl w:val="4"/>
    </w:pPr>
    <w:rPr>
      <w:rFonts w:asciiTheme="majorBidi" w:eastAsiaTheme="majorEastAsia" w:hAnsiTheme="majorBidi" w:cstheme="majorBidi"/>
      <w:bCs/>
      <w:i/>
      <w:iCs/>
      <w:sz w:val="24"/>
      <w:szCs w:val="24"/>
    </w:rPr>
  </w:style>
  <w:style w:type="paragraph" w:styleId="Heading6">
    <w:name w:val="heading 6"/>
    <w:basedOn w:val="Normal"/>
    <w:next w:val="Normal"/>
    <w:link w:val="Heading6Char"/>
    <w:uiPriority w:val="9"/>
    <w:unhideWhenUsed/>
    <w:qFormat/>
    <w:rsid w:val="00202F9C"/>
    <w:pPr>
      <w:keepNext/>
      <w:keepLines/>
      <w:spacing w:before="40" w:after="0" w:line="360" w:lineRule="auto"/>
      <w:jc w:val="both"/>
      <w:outlineLvl w:val="5"/>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247CD"/>
    <w:rPr>
      <w:rFonts w:asciiTheme="majorBidi" w:hAnsiTheme="majorBidi" w:cstheme="majorBidi"/>
      <w:b/>
      <w:bCs/>
      <w:sz w:val="26"/>
      <w:szCs w:val="26"/>
    </w:rPr>
  </w:style>
  <w:style w:type="paragraph" w:styleId="NormalWeb">
    <w:name w:val="Normal (Web)"/>
    <w:basedOn w:val="Normal"/>
    <w:uiPriority w:val="99"/>
    <w:unhideWhenUsed/>
    <w:rsid w:val="00855A1C"/>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55A1C"/>
    <w:rPr>
      <w:sz w:val="16"/>
      <w:szCs w:val="16"/>
    </w:rPr>
  </w:style>
  <w:style w:type="paragraph" w:styleId="CommentText">
    <w:name w:val="annotation text"/>
    <w:basedOn w:val="Normal"/>
    <w:link w:val="CommentTextChar"/>
    <w:uiPriority w:val="99"/>
    <w:unhideWhenUsed/>
    <w:rsid w:val="00855A1C"/>
    <w:pPr>
      <w:spacing w:line="240" w:lineRule="auto"/>
    </w:pPr>
    <w:rPr>
      <w:sz w:val="20"/>
      <w:szCs w:val="20"/>
    </w:rPr>
  </w:style>
  <w:style w:type="character" w:customStyle="1" w:styleId="CommentTextChar">
    <w:name w:val="Comment Text Char"/>
    <w:basedOn w:val="DefaultParagraphFont"/>
    <w:link w:val="CommentText"/>
    <w:uiPriority w:val="99"/>
    <w:rsid w:val="00855A1C"/>
    <w:rPr>
      <w:sz w:val="20"/>
      <w:szCs w:val="20"/>
      <w:lang w:val="en-US"/>
    </w:rPr>
  </w:style>
  <w:style w:type="paragraph" w:styleId="BalloonText">
    <w:name w:val="Balloon Text"/>
    <w:basedOn w:val="Normal"/>
    <w:link w:val="BalloonTextChar"/>
    <w:uiPriority w:val="99"/>
    <w:semiHidden/>
    <w:unhideWhenUsed/>
    <w:rsid w:val="00855A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5A1C"/>
    <w:rPr>
      <w:rFonts w:ascii="Segoe UI" w:hAnsi="Segoe UI" w:cs="Segoe UI"/>
      <w:sz w:val="18"/>
      <w:szCs w:val="18"/>
      <w:lang w:val="en-US"/>
    </w:rPr>
  </w:style>
  <w:style w:type="table" w:styleId="TableGrid">
    <w:name w:val="Table Grid"/>
    <w:basedOn w:val="TableNormal"/>
    <w:uiPriority w:val="39"/>
    <w:rsid w:val="00931E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31E2D"/>
    <w:pPr>
      <w:spacing w:after="0" w:line="240" w:lineRule="auto"/>
    </w:pPr>
  </w:style>
  <w:style w:type="paragraph" w:styleId="ListParagraph">
    <w:name w:val="List Paragraph"/>
    <w:basedOn w:val="Normal"/>
    <w:uiPriority w:val="34"/>
    <w:qFormat/>
    <w:rsid w:val="00D84EAC"/>
    <w:pPr>
      <w:ind w:left="720"/>
      <w:contextualSpacing/>
    </w:pPr>
  </w:style>
  <w:style w:type="character" w:customStyle="1" w:styleId="apple-tab-span">
    <w:name w:val="apple-tab-span"/>
    <w:basedOn w:val="DefaultParagraphFont"/>
    <w:rsid w:val="00B97E53"/>
  </w:style>
  <w:style w:type="paragraph" w:styleId="Header">
    <w:name w:val="header"/>
    <w:basedOn w:val="Normal"/>
    <w:link w:val="HeaderChar"/>
    <w:uiPriority w:val="99"/>
    <w:unhideWhenUsed/>
    <w:rsid w:val="00AF3F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3F63"/>
    <w:rPr>
      <w:lang w:val="en-US"/>
    </w:rPr>
  </w:style>
  <w:style w:type="paragraph" w:styleId="Footer">
    <w:name w:val="footer"/>
    <w:basedOn w:val="Normal"/>
    <w:link w:val="FooterChar"/>
    <w:uiPriority w:val="99"/>
    <w:unhideWhenUsed/>
    <w:rsid w:val="00AF3F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F63"/>
    <w:rPr>
      <w:lang w:val="en-US"/>
    </w:rPr>
  </w:style>
  <w:style w:type="character" w:customStyle="1" w:styleId="Heading2Char">
    <w:name w:val="Heading 2 Char"/>
    <w:basedOn w:val="DefaultParagraphFont"/>
    <w:link w:val="Heading2"/>
    <w:uiPriority w:val="9"/>
    <w:rsid w:val="00C726A4"/>
    <w:rPr>
      <w:rFonts w:ascii="Times New Roman" w:eastAsiaTheme="majorEastAsia" w:hAnsi="Times New Roman" w:cs="Times New Roman"/>
      <w:b/>
      <w:bCs/>
      <w:sz w:val="24"/>
      <w:szCs w:val="24"/>
    </w:rPr>
  </w:style>
  <w:style w:type="character" w:customStyle="1" w:styleId="Heading3Char">
    <w:name w:val="Heading 3 Char"/>
    <w:basedOn w:val="DefaultParagraphFont"/>
    <w:link w:val="Heading3"/>
    <w:uiPriority w:val="9"/>
    <w:rsid w:val="00BB6170"/>
    <w:rPr>
      <w:rFonts w:ascii="Times New Roman" w:eastAsiaTheme="majorEastAsia" w:hAnsi="Times New Roman" w:cs="Times New Roman"/>
      <w:bCs/>
      <w:i/>
      <w:iCs/>
      <w:sz w:val="24"/>
    </w:rPr>
  </w:style>
  <w:style w:type="character" w:customStyle="1" w:styleId="Heading4Char">
    <w:name w:val="Heading 4 Char"/>
    <w:basedOn w:val="DefaultParagraphFont"/>
    <w:link w:val="Heading4"/>
    <w:uiPriority w:val="9"/>
    <w:rsid w:val="00120428"/>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783F9B"/>
    <w:rPr>
      <w:rFonts w:asciiTheme="majorBidi" w:eastAsiaTheme="majorEastAsia" w:hAnsiTheme="majorBidi" w:cstheme="majorBidi"/>
      <w:bCs/>
      <w:i/>
      <w:iCs/>
      <w:sz w:val="24"/>
      <w:szCs w:val="24"/>
    </w:rPr>
  </w:style>
  <w:style w:type="paragraph" w:styleId="Title">
    <w:name w:val="Title"/>
    <w:basedOn w:val="Normal"/>
    <w:next w:val="Normal"/>
    <w:link w:val="TitleChar"/>
    <w:uiPriority w:val="10"/>
    <w:qFormat/>
    <w:rsid w:val="0016113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1133"/>
    <w:rPr>
      <w:rFonts w:asciiTheme="majorHAnsi" w:eastAsiaTheme="majorEastAsia" w:hAnsiTheme="majorHAnsi" w:cstheme="majorBidi"/>
      <w:spacing w:val="-10"/>
      <w:kern w:val="28"/>
      <w:sz w:val="56"/>
      <w:szCs w:val="56"/>
      <w:lang w:val="en-US"/>
    </w:rPr>
  </w:style>
  <w:style w:type="character" w:styleId="Hyperlink">
    <w:name w:val="Hyperlink"/>
    <w:basedOn w:val="DefaultParagraphFont"/>
    <w:uiPriority w:val="99"/>
    <w:unhideWhenUsed/>
    <w:rsid w:val="006C367E"/>
    <w:rPr>
      <w:color w:val="0000FF"/>
      <w:u w:val="single"/>
    </w:rPr>
  </w:style>
  <w:style w:type="character" w:styleId="PageNumber">
    <w:name w:val="page number"/>
    <w:basedOn w:val="DefaultParagraphFont"/>
    <w:uiPriority w:val="99"/>
    <w:semiHidden/>
    <w:unhideWhenUsed/>
    <w:rsid w:val="00CD2B07"/>
  </w:style>
  <w:style w:type="paragraph" w:styleId="CommentSubject">
    <w:name w:val="annotation subject"/>
    <w:basedOn w:val="CommentText"/>
    <w:next w:val="CommentText"/>
    <w:link w:val="CommentSubjectChar"/>
    <w:uiPriority w:val="99"/>
    <w:semiHidden/>
    <w:unhideWhenUsed/>
    <w:rsid w:val="00170D22"/>
    <w:rPr>
      <w:b/>
      <w:bCs/>
    </w:rPr>
  </w:style>
  <w:style w:type="character" w:customStyle="1" w:styleId="CommentSubjectChar">
    <w:name w:val="Comment Subject Char"/>
    <w:basedOn w:val="CommentTextChar"/>
    <w:link w:val="CommentSubject"/>
    <w:uiPriority w:val="99"/>
    <w:semiHidden/>
    <w:rsid w:val="00170D22"/>
    <w:rPr>
      <w:b/>
      <w:bCs/>
      <w:sz w:val="20"/>
      <w:szCs w:val="20"/>
      <w:lang w:val="en-US"/>
    </w:rPr>
  </w:style>
  <w:style w:type="paragraph" w:customStyle="1" w:styleId="Newparagraph">
    <w:name w:val="New paragraph"/>
    <w:basedOn w:val="Normal"/>
    <w:qFormat/>
    <w:rsid w:val="003D4FEF"/>
    <w:pPr>
      <w:spacing w:after="240" w:line="480" w:lineRule="auto"/>
      <w:ind w:firstLine="720"/>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025C9"/>
    <w:pPr>
      <w:spacing w:after="0"/>
      <w:jc w:val="center"/>
    </w:pPr>
    <w:rPr>
      <w:rFonts w:ascii="Times New Roman" w:hAnsi="Times New Roman" w:cs="Times New Roman"/>
      <w:noProof/>
      <w:lang w:val="en-US"/>
    </w:rPr>
  </w:style>
  <w:style w:type="character" w:customStyle="1" w:styleId="EndNoteBibliographyTitleChar">
    <w:name w:val="EndNote Bibliography Title Char"/>
    <w:basedOn w:val="DefaultParagraphFont"/>
    <w:link w:val="EndNoteBibliographyTitle"/>
    <w:rsid w:val="009025C9"/>
    <w:rPr>
      <w:rFonts w:ascii="Times New Roman" w:hAnsi="Times New Roman" w:cs="Times New Roman"/>
      <w:noProof/>
      <w:lang w:val="en-US"/>
    </w:rPr>
  </w:style>
  <w:style w:type="paragraph" w:customStyle="1" w:styleId="EndNoteBibliography">
    <w:name w:val="EndNote Bibliography"/>
    <w:basedOn w:val="Normal"/>
    <w:link w:val="EndNoteBibliographyChar"/>
    <w:rsid w:val="009025C9"/>
    <w:pPr>
      <w:spacing w:line="240" w:lineRule="auto"/>
    </w:pPr>
    <w:rPr>
      <w:rFonts w:ascii="Times New Roman" w:hAnsi="Times New Roman" w:cs="Times New Roman"/>
      <w:noProof/>
      <w:lang w:val="en-US"/>
    </w:rPr>
  </w:style>
  <w:style w:type="character" w:customStyle="1" w:styleId="EndNoteBibliographyChar">
    <w:name w:val="EndNote Bibliography Char"/>
    <w:basedOn w:val="DefaultParagraphFont"/>
    <w:link w:val="EndNoteBibliography"/>
    <w:rsid w:val="009025C9"/>
    <w:rPr>
      <w:rFonts w:ascii="Times New Roman" w:hAnsi="Times New Roman" w:cs="Times New Roman"/>
      <w:noProof/>
      <w:lang w:val="en-US"/>
    </w:rPr>
  </w:style>
  <w:style w:type="paragraph" w:styleId="Revision">
    <w:name w:val="Revision"/>
    <w:hidden/>
    <w:uiPriority w:val="99"/>
    <w:semiHidden/>
    <w:rsid w:val="00D30C9B"/>
    <w:pPr>
      <w:spacing w:after="0" w:line="240" w:lineRule="auto"/>
    </w:pPr>
  </w:style>
  <w:style w:type="character" w:customStyle="1" w:styleId="Heading6Char">
    <w:name w:val="Heading 6 Char"/>
    <w:basedOn w:val="DefaultParagraphFont"/>
    <w:link w:val="Heading6"/>
    <w:uiPriority w:val="9"/>
    <w:rsid w:val="00202F9C"/>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9E0A1B"/>
    <w:rPr>
      <w:i/>
      <w:iCs/>
    </w:rPr>
  </w:style>
  <w:style w:type="character" w:customStyle="1" w:styleId="fn">
    <w:name w:val="fn"/>
    <w:basedOn w:val="DefaultParagraphFont"/>
    <w:rsid w:val="00640F1F"/>
  </w:style>
  <w:style w:type="character" w:customStyle="1" w:styleId="apple-converted-space">
    <w:name w:val="apple-converted-space"/>
    <w:basedOn w:val="DefaultParagraphFont"/>
    <w:rsid w:val="007E4191"/>
  </w:style>
  <w:style w:type="paragraph" w:styleId="PlainText">
    <w:name w:val="Plain Text"/>
    <w:basedOn w:val="Normal"/>
    <w:link w:val="PlainTextChar"/>
    <w:uiPriority w:val="99"/>
    <w:unhideWhenUsed/>
    <w:rsid w:val="001E6E34"/>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1E6E3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231478">
      <w:bodyDiv w:val="1"/>
      <w:marLeft w:val="0"/>
      <w:marRight w:val="0"/>
      <w:marTop w:val="0"/>
      <w:marBottom w:val="0"/>
      <w:divBdr>
        <w:top w:val="none" w:sz="0" w:space="0" w:color="auto"/>
        <w:left w:val="none" w:sz="0" w:space="0" w:color="auto"/>
        <w:bottom w:val="none" w:sz="0" w:space="0" w:color="auto"/>
        <w:right w:val="none" w:sz="0" w:space="0" w:color="auto"/>
      </w:divBdr>
    </w:div>
    <w:div w:id="83036466">
      <w:bodyDiv w:val="1"/>
      <w:marLeft w:val="0"/>
      <w:marRight w:val="0"/>
      <w:marTop w:val="0"/>
      <w:marBottom w:val="0"/>
      <w:divBdr>
        <w:top w:val="none" w:sz="0" w:space="0" w:color="auto"/>
        <w:left w:val="none" w:sz="0" w:space="0" w:color="auto"/>
        <w:bottom w:val="none" w:sz="0" w:space="0" w:color="auto"/>
        <w:right w:val="none" w:sz="0" w:space="0" w:color="auto"/>
      </w:divBdr>
    </w:div>
    <w:div w:id="114376968">
      <w:bodyDiv w:val="1"/>
      <w:marLeft w:val="0"/>
      <w:marRight w:val="0"/>
      <w:marTop w:val="0"/>
      <w:marBottom w:val="0"/>
      <w:divBdr>
        <w:top w:val="none" w:sz="0" w:space="0" w:color="auto"/>
        <w:left w:val="none" w:sz="0" w:space="0" w:color="auto"/>
        <w:bottom w:val="none" w:sz="0" w:space="0" w:color="auto"/>
        <w:right w:val="none" w:sz="0" w:space="0" w:color="auto"/>
      </w:divBdr>
    </w:div>
    <w:div w:id="160123865">
      <w:bodyDiv w:val="1"/>
      <w:marLeft w:val="0"/>
      <w:marRight w:val="0"/>
      <w:marTop w:val="0"/>
      <w:marBottom w:val="0"/>
      <w:divBdr>
        <w:top w:val="none" w:sz="0" w:space="0" w:color="auto"/>
        <w:left w:val="none" w:sz="0" w:space="0" w:color="auto"/>
        <w:bottom w:val="none" w:sz="0" w:space="0" w:color="auto"/>
        <w:right w:val="none" w:sz="0" w:space="0" w:color="auto"/>
      </w:divBdr>
    </w:div>
    <w:div w:id="216823495">
      <w:bodyDiv w:val="1"/>
      <w:marLeft w:val="0"/>
      <w:marRight w:val="0"/>
      <w:marTop w:val="0"/>
      <w:marBottom w:val="0"/>
      <w:divBdr>
        <w:top w:val="none" w:sz="0" w:space="0" w:color="auto"/>
        <w:left w:val="none" w:sz="0" w:space="0" w:color="auto"/>
        <w:bottom w:val="none" w:sz="0" w:space="0" w:color="auto"/>
        <w:right w:val="none" w:sz="0" w:space="0" w:color="auto"/>
      </w:divBdr>
    </w:div>
    <w:div w:id="226571030">
      <w:bodyDiv w:val="1"/>
      <w:marLeft w:val="0"/>
      <w:marRight w:val="0"/>
      <w:marTop w:val="0"/>
      <w:marBottom w:val="0"/>
      <w:divBdr>
        <w:top w:val="none" w:sz="0" w:space="0" w:color="auto"/>
        <w:left w:val="none" w:sz="0" w:space="0" w:color="auto"/>
        <w:bottom w:val="none" w:sz="0" w:space="0" w:color="auto"/>
        <w:right w:val="none" w:sz="0" w:space="0" w:color="auto"/>
      </w:divBdr>
    </w:div>
    <w:div w:id="264851178">
      <w:bodyDiv w:val="1"/>
      <w:marLeft w:val="0"/>
      <w:marRight w:val="0"/>
      <w:marTop w:val="0"/>
      <w:marBottom w:val="0"/>
      <w:divBdr>
        <w:top w:val="none" w:sz="0" w:space="0" w:color="auto"/>
        <w:left w:val="none" w:sz="0" w:space="0" w:color="auto"/>
        <w:bottom w:val="none" w:sz="0" w:space="0" w:color="auto"/>
        <w:right w:val="none" w:sz="0" w:space="0" w:color="auto"/>
      </w:divBdr>
    </w:div>
    <w:div w:id="360978609">
      <w:bodyDiv w:val="1"/>
      <w:marLeft w:val="0"/>
      <w:marRight w:val="0"/>
      <w:marTop w:val="0"/>
      <w:marBottom w:val="0"/>
      <w:divBdr>
        <w:top w:val="none" w:sz="0" w:space="0" w:color="auto"/>
        <w:left w:val="none" w:sz="0" w:space="0" w:color="auto"/>
        <w:bottom w:val="none" w:sz="0" w:space="0" w:color="auto"/>
        <w:right w:val="none" w:sz="0" w:space="0" w:color="auto"/>
      </w:divBdr>
    </w:div>
    <w:div w:id="376701766">
      <w:bodyDiv w:val="1"/>
      <w:marLeft w:val="0"/>
      <w:marRight w:val="0"/>
      <w:marTop w:val="0"/>
      <w:marBottom w:val="0"/>
      <w:divBdr>
        <w:top w:val="none" w:sz="0" w:space="0" w:color="auto"/>
        <w:left w:val="none" w:sz="0" w:space="0" w:color="auto"/>
        <w:bottom w:val="none" w:sz="0" w:space="0" w:color="auto"/>
        <w:right w:val="none" w:sz="0" w:space="0" w:color="auto"/>
      </w:divBdr>
    </w:div>
    <w:div w:id="397829703">
      <w:bodyDiv w:val="1"/>
      <w:marLeft w:val="0"/>
      <w:marRight w:val="0"/>
      <w:marTop w:val="0"/>
      <w:marBottom w:val="0"/>
      <w:divBdr>
        <w:top w:val="none" w:sz="0" w:space="0" w:color="auto"/>
        <w:left w:val="none" w:sz="0" w:space="0" w:color="auto"/>
        <w:bottom w:val="none" w:sz="0" w:space="0" w:color="auto"/>
        <w:right w:val="none" w:sz="0" w:space="0" w:color="auto"/>
      </w:divBdr>
    </w:div>
    <w:div w:id="399448018">
      <w:bodyDiv w:val="1"/>
      <w:marLeft w:val="0"/>
      <w:marRight w:val="0"/>
      <w:marTop w:val="0"/>
      <w:marBottom w:val="0"/>
      <w:divBdr>
        <w:top w:val="none" w:sz="0" w:space="0" w:color="auto"/>
        <w:left w:val="none" w:sz="0" w:space="0" w:color="auto"/>
        <w:bottom w:val="none" w:sz="0" w:space="0" w:color="auto"/>
        <w:right w:val="none" w:sz="0" w:space="0" w:color="auto"/>
      </w:divBdr>
    </w:div>
    <w:div w:id="445394685">
      <w:bodyDiv w:val="1"/>
      <w:marLeft w:val="0"/>
      <w:marRight w:val="0"/>
      <w:marTop w:val="0"/>
      <w:marBottom w:val="0"/>
      <w:divBdr>
        <w:top w:val="none" w:sz="0" w:space="0" w:color="auto"/>
        <w:left w:val="none" w:sz="0" w:space="0" w:color="auto"/>
        <w:bottom w:val="none" w:sz="0" w:space="0" w:color="auto"/>
        <w:right w:val="none" w:sz="0" w:space="0" w:color="auto"/>
      </w:divBdr>
    </w:div>
    <w:div w:id="461507745">
      <w:bodyDiv w:val="1"/>
      <w:marLeft w:val="0"/>
      <w:marRight w:val="0"/>
      <w:marTop w:val="0"/>
      <w:marBottom w:val="0"/>
      <w:divBdr>
        <w:top w:val="none" w:sz="0" w:space="0" w:color="auto"/>
        <w:left w:val="none" w:sz="0" w:space="0" w:color="auto"/>
        <w:bottom w:val="none" w:sz="0" w:space="0" w:color="auto"/>
        <w:right w:val="none" w:sz="0" w:space="0" w:color="auto"/>
      </w:divBdr>
    </w:div>
    <w:div w:id="559026059">
      <w:bodyDiv w:val="1"/>
      <w:marLeft w:val="0"/>
      <w:marRight w:val="0"/>
      <w:marTop w:val="0"/>
      <w:marBottom w:val="0"/>
      <w:divBdr>
        <w:top w:val="none" w:sz="0" w:space="0" w:color="auto"/>
        <w:left w:val="none" w:sz="0" w:space="0" w:color="auto"/>
        <w:bottom w:val="none" w:sz="0" w:space="0" w:color="auto"/>
        <w:right w:val="none" w:sz="0" w:space="0" w:color="auto"/>
      </w:divBdr>
    </w:div>
    <w:div w:id="560139367">
      <w:bodyDiv w:val="1"/>
      <w:marLeft w:val="0"/>
      <w:marRight w:val="0"/>
      <w:marTop w:val="0"/>
      <w:marBottom w:val="0"/>
      <w:divBdr>
        <w:top w:val="none" w:sz="0" w:space="0" w:color="auto"/>
        <w:left w:val="none" w:sz="0" w:space="0" w:color="auto"/>
        <w:bottom w:val="none" w:sz="0" w:space="0" w:color="auto"/>
        <w:right w:val="none" w:sz="0" w:space="0" w:color="auto"/>
      </w:divBdr>
    </w:div>
    <w:div w:id="585304410">
      <w:bodyDiv w:val="1"/>
      <w:marLeft w:val="0"/>
      <w:marRight w:val="0"/>
      <w:marTop w:val="0"/>
      <w:marBottom w:val="0"/>
      <w:divBdr>
        <w:top w:val="none" w:sz="0" w:space="0" w:color="auto"/>
        <w:left w:val="none" w:sz="0" w:space="0" w:color="auto"/>
        <w:bottom w:val="none" w:sz="0" w:space="0" w:color="auto"/>
        <w:right w:val="none" w:sz="0" w:space="0" w:color="auto"/>
      </w:divBdr>
    </w:div>
    <w:div w:id="600843146">
      <w:bodyDiv w:val="1"/>
      <w:marLeft w:val="0"/>
      <w:marRight w:val="0"/>
      <w:marTop w:val="0"/>
      <w:marBottom w:val="0"/>
      <w:divBdr>
        <w:top w:val="none" w:sz="0" w:space="0" w:color="auto"/>
        <w:left w:val="none" w:sz="0" w:space="0" w:color="auto"/>
        <w:bottom w:val="none" w:sz="0" w:space="0" w:color="auto"/>
        <w:right w:val="none" w:sz="0" w:space="0" w:color="auto"/>
      </w:divBdr>
    </w:div>
    <w:div w:id="628172091">
      <w:bodyDiv w:val="1"/>
      <w:marLeft w:val="0"/>
      <w:marRight w:val="0"/>
      <w:marTop w:val="0"/>
      <w:marBottom w:val="0"/>
      <w:divBdr>
        <w:top w:val="none" w:sz="0" w:space="0" w:color="auto"/>
        <w:left w:val="none" w:sz="0" w:space="0" w:color="auto"/>
        <w:bottom w:val="none" w:sz="0" w:space="0" w:color="auto"/>
        <w:right w:val="none" w:sz="0" w:space="0" w:color="auto"/>
      </w:divBdr>
    </w:div>
    <w:div w:id="668484666">
      <w:bodyDiv w:val="1"/>
      <w:marLeft w:val="0"/>
      <w:marRight w:val="0"/>
      <w:marTop w:val="0"/>
      <w:marBottom w:val="0"/>
      <w:divBdr>
        <w:top w:val="none" w:sz="0" w:space="0" w:color="auto"/>
        <w:left w:val="none" w:sz="0" w:space="0" w:color="auto"/>
        <w:bottom w:val="none" w:sz="0" w:space="0" w:color="auto"/>
        <w:right w:val="none" w:sz="0" w:space="0" w:color="auto"/>
      </w:divBdr>
    </w:div>
    <w:div w:id="708577810">
      <w:bodyDiv w:val="1"/>
      <w:marLeft w:val="0"/>
      <w:marRight w:val="0"/>
      <w:marTop w:val="0"/>
      <w:marBottom w:val="0"/>
      <w:divBdr>
        <w:top w:val="none" w:sz="0" w:space="0" w:color="auto"/>
        <w:left w:val="none" w:sz="0" w:space="0" w:color="auto"/>
        <w:bottom w:val="none" w:sz="0" w:space="0" w:color="auto"/>
        <w:right w:val="none" w:sz="0" w:space="0" w:color="auto"/>
      </w:divBdr>
    </w:div>
    <w:div w:id="725178689">
      <w:bodyDiv w:val="1"/>
      <w:marLeft w:val="0"/>
      <w:marRight w:val="0"/>
      <w:marTop w:val="0"/>
      <w:marBottom w:val="0"/>
      <w:divBdr>
        <w:top w:val="none" w:sz="0" w:space="0" w:color="auto"/>
        <w:left w:val="none" w:sz="0" w:space="0" w:color="auto"/>
        <w:bottom w:val="none" w:sz="0" w:space="0" w:color="auto"/>
        <w:right w:val="none" w:sz="0" w:space="0" w:color="auto"/>
      </w:divBdr>
    </w:div>
    <w:div w:id="768163094">
      <w:bodyDiv w:val="1"/>
      <w:marLeft w:val="0"/>
      <w:marRight w:val="0"/>
      <w:marTop w:val="0"/>
      <w:marBottom w:val="0"/>
      <w:divBdr>
        <w:top w:val="none" w:sz="0" w:space="0" w:color="auto"/>
        <w:left w:val="none" w:sz="0" w:space="0" w:color="auto"/>
        <w:bottom w:val="none" w:sz="0" w:space="0" w:color="auto"/>
        <w:right w:val="none" w:sz="0" w:space="0" w:color="auto"/>
      </w:divBdr>
    </w:div>
    <w:div w:id="778066698">
      <w:bodyDiv w:val="1"/>
      <w:marLeft w:val="0"/>
      <w:marRight w:val="0"/>
      <w:marTop w:val="0"/>
      <w:marBottom w:val="0"/>
      <w:divBdr>
        <w:top w:val="none" w:sz="0" w:space="0" w:color="auto"/>
        <w:left w:val="none" w:sz="0" w:space="0" w:color="auto"/>
        <w:bottom w:val="none" w:sz="0" w:space="0" w:color="auto"/>
        <w:right w:val="none" w:sz="0" w:space="0" w:color="auto"/>
      </w:divBdr>
    </w:div>
    <w:div w:id="888490325">
      <w:bodyDiv w:val="1"/>
      <w:marLeft w:val="0"/>
      <w:marRight w:val="0"/>
      <w:marTop w:val="0"/>
      <w:marBottom w:val="0"/>
      <w:divBdr>
        <w:top w:val="none" w:sz="0" w:space="0" w:color="auto"/>
        <w:left w:val="none" w:sz="0" w:space="0" w:color="auto"/>
        <w:bottom w:val="none" w:sz="0" w:space="0" w:color="auto"/>
        <w:right w:val="none" w:sz="0" w:space="0" w:color="auto"/>
      </w:divBdr>
    </w:div>
    <w:div w:id="963804167">
      <w:bodyDiv w:val="1"/>
      <w:marLeft w:val="0"/>
      <w:marRight w:val="0"/>
      <w:marTop w:val="0"/>
      <w:marBottom w:val="0"/>
      <w:divBdr>
        <w:top w:val="none" w:sz="0" w:space="0" w:color="auto"/>
        <w:left w:val="none" w:sz="0" w:space="0" w:color="auto"/>
        <w:bottom w:val="none" w:sz="0" w:space="0" w:color="auto"/>
        <w:right w:val="none" w:sz="0" w:space="0" w:color="auto"/>
      </w:divBdr>
    </w:div>
    <w:div w:id="1016033589">
      <w:bodyDiv w:val="1"/>
      <w:marLeft w:val="0"/>
      <w:marRight w:val="0"/>
      <w:marTop w:val="0"/>
      <w:marBottom w:val="0"/>
      <w:divBdr>
        <w:top w:val="none" w:sz="0" w:space="0" w:color="auto"/>
        <w:left w:val="none" w:sz="0" w:space="0" w:color="auto"/>
        <w:bottom w:val="none" w:sz="0" w:space="0" w:color="auto"/>
        <w:right w:val="none" w:sz="0" w:space="0" w:color="auto"/>
      </w:divBdr>
    </w:div>
    <w:div w:id="1018966356">
      <w:bodyDiv w:val="1"/>
      <w:marLeft w:val="0"/>
      <w:marRight w:val="0"/>
      <w:marTop w:val="0"/>
      <w:marBottom w:val="0"/>
      <w:divBdr>
        <w:top w:val="none" w:sz="0" w:space="0" w:color="auto"/>
        <w:left w:val="none" w:sz="0" w:space="0" w:color="auto"/>
        <w:bottom w:val="none" w:sz="0" w:space="0" w:color="auto"/>
        <w:right w:val="none" w:sz="0" w:space="0" w:color="auto"/>
      </w:divBdr>
    </w:div>
    <w:div w:id="1032992854">
      <w:bodyDiv w:val="1"/>
      <w:marLeft w:val="0"/>
      <w:marRight w:val="0"/>
      <w:marTop w:val="0"/>
      <w:marBottom w:val="0"/>
      <w:divBdr>
        <w:top w:val="none" w:sz="0" w:space="0" w:color="auto"/>
        <w:left w:val="none" w:sz="0" w:space="0" w:color="auto"/>
        <w:bottom w:val="none" w:sz="0" w:space="0" w:color="auto"/>
        <w:right w:val="none" w:sz="0" w:space="0" w:color="auto"/>
      </w:divBdr>
    </w:div>
    <w:div w:id="1059210463">
      <w:bodyDiv w:val="1"/>
      <w:marLeft w:val="0"/>
      <w:marRight w:val="0"/>
      <w:marTop w:val="0"/>
      <w:marBottom w:val="0"/>
      <w:divBdr>
        <w:top w:val="none" w:sz="0" w:space="0" w:color="auto"/>
        <w:left w:val="none" w:sz="0" w:space="0" w:color="auto"/>
        <w:bottom w:val="none" w:sz="0" w:space="0" w:color="auto"/>
        <w:right w:val="none" w:sz="0" w:space="0" w:color="auto"/>
      </w:divBdr>
    </w:div>
    <w:div w:id="1074232061">
      <w:bodyDiv w:val="1"/>
      <w:marLeft w:val="0"/>
      <w:marRight w:val="0"/>
      <w:marTop w:val="0"/>
      <w:marBottom w:val="0"/>
      <w:divBdr>
        <w:top w:val="none" w:sz="0" w:space="0" w:color="auto"/>
        <w:left w:val="none" w:sz="0" w:space="0" w:color="auto"/>
        <w:bottom w:val="none" w:sz="0" w:space="0" w:color="auto"/>
        <w:right w:val="none" w:sz="0" w:space="0" w:color="auto"/>
      </w:divBdr>
    </w:div>
    <w:div w:id="1096486513">
      <w:bodyDiv w:val="1"/>
      <w:marLeft w:val="0"/>
      <w:marRight w:val="0"/>
      <w:marTop w:val="0"/>
      <w:marBottom w:val="0"/>
      <w:divBdr>
        <w:top w:val="none" w:sz="0" w:space="0" w:color="auto"/>
        <w:left w:val="none" w:sz="0" w:space="0" w:color="auto"/>
        <w:bottom w:val="none" w:sz="0" w:space="0" w:color="auto"/>
        <w:right w:val="none" w:sz="0" w:space="0" w:color="auto"/>
      </w:divBdr>
    </w:div>
    <w:div w:id="1104030553">
      <w:bodyDiv w:val="1"/>
      <w:marLeft w:val="0"/>
      <w:marRight w:val="0"/>
      <w:marTop w:val="0"/>
      <w:marBottom w:val="0"/>
      <w:divBdr>
        <w:top w:val="none" w:sz="0" w:space="0" w:color="auto"/>
        <w:left w:val="none" w:sz="0" w:space="0" w:color="auto"/>
        <w:bottom w:val="none" w:sz="0" w:space="0" w:color="auto"/>
        <w:right w:val="none" w:sz="0" w:space="0" w:color="auto"/>
      </w:divBdr>
    </w:div>
    <w:div w:id="1107583724">
      <w:bodyDiv w:val="1"/>
      <w:marLeft w:val="0"/>
      <w:marRight w:val="0"/>
      <w:marTop w:val="0"/>
      <w:marBottom w:val="0"/>
      <w:divBdr>
        <w:top w:val="none" w:sz="0" w:space="0" w:color="auto"/>
        <w:left w:val="none" w:sz="0" w:space="0" w:color="auto"/>
        <w:bottom w:val="none" w:sz="0" w:space="0" w:color="auto"/>
        <w:right w:val="none" w:sz="0" w:space="0" w:color="auto"/>
      </w:divBdr>
    </w:div>
    <w:div w:id="1110007980">
      <w:bodyDiv w:val="1"/>
      <w:marLeft w:val="0"/>
      <w:marRight w:val="0"/>
      <w:marTop w:val="0"/>
      <w:marBottom w:val="0"/>
      <w:divBdr>
        <w:top w:val="none" w:sz="0" w:space="0" w:color="auto"/>
        <w:left w:val="none" w:sz="0" w:space="0" w:color="auto"/>
        <w:bottom w:val="none" w:sz="0" w:space="0" w:color="auto"/>
        <w:right w:val="none" w:sz="0" w:space="0" w:color="auto"/>
      </w:divBdr>
    </w:div>
    <w:div w:id="1116290963">
      <w:bodyDiv w:val="1"/>
      <w:marLeft w:val="0"/>
      <w:marRight w:val="0"/>
      <w:marTop w:val="0"/>
      <w:marBottom w:val="0"/>
      <w:divBdr>
        <w:top w:val="none" w:sz="0" w:space="0" w:color="auto"/>
        <w:left w:val="none" w:sz="0" w:space="0" w:color="auto"/>
        <w:bottom w:val="none" w:sz="0" w:space="0" w:color="auto"/>
        <w:right w:val="none" w:sz="0" w:space="0" w:color="auto"/>
      </w:divBdr>
    </w:div>
    <w:div w:id="1182160517">
      <w:bodyDiv w:val="1"/>
      <w:marLeft w:val="0"/>
      <w:marRight w:val="0"/>
      <w:marTop w:val="0"/>
      <w:marBottom w:val="0"/>
      <w:divBdr>
        <w:top w:val="none" w:sz="0" w:space="0" w:color="auto"/>
        <w:left w:val="none" w:sz="0" w:space="0" w:color="auto"/>
        <w:bottom w:val="none" w:sz="0" w:space="0" w:color="auto"/>
        <w:right w:val="none" w:sz="0" w:space="0" w:color="auto"/>
      </w:divBdr>
    </w:div>
    <w:div w:id="1182933405">
      <w:bodyDiv w:val="1"/>
      <w:marLeft w:val="0"/>
      <w:marRight w:val="0"/>
      <w:marTop w:val="0"/>
      <w:marBottom w:val="0"/>
      <w:divBdr>
        <w:top w:val="none" w:sz="0" w:space="0" w:color="auto"/>
        <w:left w:val="none" w:sz="0" w:space="0" w:color="auto"/>
        <w:bottom w:val="none" w:sz="0" w:space="0" w:color="auto"/>
        <w:right w:val="none" w:sz="0" w:space="0" w:color="auto"/>
      </w:divBdr>
    </w:div>
    <w:div w:id="1184901270">
      <w:bodyDiv w:val="1"/>
      <w:marLeft w:val="0"/>
      <w:marRight w:val="0"/>
      <w:marTop w:val="0"/>
      <w:marBottom w:val="0"/>
      <w:divBdr>
        <w:top w:val="none" w:sz="0" w:space="0" w:color="auto"/>
        <w:left w:val="none" w:sz="0" w:space="0" w:color="auto"/>
        <w:bottom w:val="none" w:sz="0" w:space="0" w:color="auto"/>
        <w:right w:val="none" w:sz="0" w:space="0" w:color="auto"/>
      </w:divBdr>
    </w:div>
    <w:div w:id="1209075610">
      <w:bodyDiv w:val="1"/>
      <w:marLeft w:val="0"/>
      <w:marRight w:val="0"/>
      <w:marTop w:val="0"/>
      <w:marBottom w:val="0"/>
      <w:divBdr>
        <w:top w:val="none" w:sz="0" w:space="0" w:color="auto"/>
        <w:left w:val="none" w:sz="0" w:space="0" w:color="auto"/>
        <w:bottom w:val="none" w:sz="0" w:space="0" w:color="auto"/>
        <w:right w:val="none" w:sz="0" w:space="0" w:color="auto"/>
      </w:divBdr>
    </w:div>
    <w:div w:id="1239831020">
      <w:bodyDiv w:val="1"/>
      <w:marLeft w:val="0"/>
      <w:marRight w:val="0"/>
      <w:marTop w:val="0"/>
      <w:marBottom w:val="0"/>
      <w:divBdr>
        <w:top w:val="none" w:sz="0" w:space="0" w:color="auto"/>
        <w:left w:val="none" w:sz="0" w:space="0" w:color="auto"/>
        <w:bottom w:val="none" w:sz="0" w:space="0" w:color="auto"/>
        <w:right w:val="none" w:sz="0" w:space="0" w:color="auto"/>
      </w:divBdr>
    </w:div>
    <w:div w:id="1281688324">
      <w:bodyDiv w:val="1"/>
      <w:marLeft w:val="0"/>
      <w:marRight w:val="0"/>
      <w:marTop w:val="0"/>
      <w:marBottom w:val="0"/>
      <w:divBdr>
        <w:top w:val="none" w:sz="0" w:space="0" w:color="auto"/>
        <w:left w:val="none" w:sz="0" w:space="0" w:color="auto"/>
        <w:bottom w:val="none" w:sz="0" w:space="0" w:color="auto"/>
        <w:right w:val="none" w:sz="0" w:space="0" w:color="auto"/>
      </w:divBdr>
    </w:div>
    <w:div w:id="1293291199">
      <w:bodyDiv w:val="1"/>
      <w:marLeft w:val="0"/>
      <w:marRight w:val="0"/>
      <w:marTop w:val="0"/>
      <w:marBottom w:val="0"/>
      <w:divBdr>
        <w:top w:val="none" w:sz="0" w:space="0" w:color="auto"/>
        <w:left w:val="none" w:sz="0" w:space="0" w:color="auto"/>
        <w:bottom w:val="none" w:sz="0" w:space="0" w:color="auto"/>
        <w:right w:val="none" w:sz="0" w:space="0" w:color="auto"/>
      </w:divBdr>
    </w:div>
    <w:div w:id="1295062659">
      <w:bodyDiv w:val="1"/>
      <w:marLeft w:val="0"/>
      <w:marRight w:val="0"/>
      <w:marTop w:val="0"/>
      <w:marBottom w:val="0"/>
      <w:divBdr>
        <w:top w:val="none" w:sz="0" w:space="0" w:color="auto"/>
        <w:left w:val="none" w:sz="0" w:space="0" w:color="auto"/>
        <w:bottom w:val="none" w:sz="0" w:space="0" w:color="auto"/>
        <w:right w:val="none" w:sz="0" w:space="0" w:color="auto"/>
      </w:divBdr>
    </w:div>
    <w:div w:id="1316764590">
      <w:bodyDiv w:val="1"/>
      <w:marLeft w:val="0"/>
      <w:marRight w:val="0"/>
      <w:marTop w:val="0"/>
      <w:marBottom w:val="0"/>
      <w:divBdr>
        <w:top w:val="none" w:sz="0" w:space="0" w:color="auto"/>
        <w:left w:val="none" w:sz="0" w:space="0" w:color="auto"/>
        <w:bottom w:val="none" w:sz="0" w:space="0" w:color="auto"/>
        <w:right w:val="none" w:sz="0" w:space="0" w:color="auto"/>
      </w:divBdr>
    </w:div>
    <w:div w:id="1337221015">
      <w:bodyDiv w:val="1"/>
      <w:marLeft w:val="0"/>
      <w:marRight w:val="0"/>
      <w:marTop w:val="0"/>
      <w:marBottom w:val="0"/>
      <w:divBdr>
        <w:top w:val="none" w:sz="0" w:space="0" w:color="auto"/>
        <w:left w:val="none" w:sz="0" w:space="0" w:color="auto"/>
        <w:bottom w:val="none" w:sz="0" w:space="0" w:color="auto"/>
        <w:right w:val="none" w:sz="0" w:space="0" w:color="auto"/>
      </w:divBdr>
    </w:div>
    <w:div w:id="1380786506">
      <w:bodyDiv w:val="1"/>
      <w:marLeft w:val="0"/>
      <w:marRight w:val="0"/>
      <w:marTop w:val="0"/>
      <w:marBottom w:val="0"/>
      <w:divBdr>
        <w:top w:val="none" w:sz="0" w:space="0" w:color="auto"/>
        <w:left w:val="none" w:sz="0" w:space="0" w:color="auto"/>
        <w:bottom w:val="none" w:sz="0" w:space="0" w:color="auto"/>
        <w:right w:val="none" w:sz="0" w:space="0" w:color="auto"/>
      </w:divBdr>
    </w:div>
    <w:div w:id="1401708487">
      <w:bodyDiv w:val="1"/>
      <w:marLeft w:val="0"/>
      <w:marRight w:val="0"/>
      <w:marTop w:val="0"/>
      <w:marBottom w:val="0"/>
      <w:divBdr>
        <w:top w:val="none" w:sz="0" w:space="0" w:color="auto"/>
        <w:left w:val="none" w:sz="0" w:space="0" w:color="auto"/>
        <w:bottom w:val="none" w:sz="0" w:space="0" w:color="auto"/>
        <w:right w:val="none" w:sz="0" w:space="0" w:color="auto"/>
      </w:divBdr>
    </w:div>
    <w:div w:id="1444617936">
      <w:bodyDiv w:val="1"/>
      <w:marLeft w:val="0"/>
      <w:marRight w:val="0"/>
      <w:marTop w:val="0"/>
      <w:marBottom w:val="0"/>
      <w:divBdr>
        <w:top w:val="none" w:sz="0" w:space="0" w:color="auto"/>
        <w:left w:val="none" w:sz="0" w:space="0" w:color="auto"/>
        <w:bottom w:val="none" w:sz="0" w:space="0" w:color="auto"/>
        <w:right w:val="none" w:sz="0" w:space="0" w:color="auto"/>
      </w:divBdr>
    </w:div>
    <w:div w:id="1452867734">
      <w:bodyDiv w:val="1"/>
      <w:marLeft w:val="0"/>
      <w:marRight w:val="0"/>
      <w:marTop w:val="0"/>
      <w:marBottom w:val="0"/>
      <w:divBdr>
        <w:top w:val="none" w:sz="0" w:space="0" w:color="auto"/>
        <w:left w:val="none" w:sz="0" w:space="0" w:color="auto"/>
        <w:bottom w:val="none" w:sz="0" w:space="0" w:color="auto"/>
        <w:right w:val="none" w:sz="0" w:space="0" w:color="auto"/>
      </w:divBdr>
    </w:div>
    <w:div w:id="1458569655">
      <w:bodyDiv w:val="1"/>
      <w:marLeft w:val="0"/>
      <w:marRight w:val="0"/>
      <w:marTop w:val="0"/>
      <w:marBottom w:val="0"/>
      <w:divBdr>
        <w:top w:val="none" w:sz="0" w:space="0" w:color="auto"/>
        <w:left w:val="none" w:sz="0" w:space="0" w:color="auto"/>
        <w:bottom w:val="none" w:sz="0" w:space="0" w:color="auto"/>
        <w:right w:val="none" w:sz="0" w:space="0" w:color="auto"/>
      </w:divBdr>
    </w:div>
    <w:div w:id="1495075147">
      <w:bodyDiv w:val="1"/>
      <w:marLeft w:val="0"/>
      <w:marRight w:val="0"/>
      <w:marTop w:val="0"/>
      <w:marBottom w:val="0"/>
      <w:divBdr>
        <w:top w:val="none" w:sz="0" w:space="0" w:color="auto"/>
        <w:left w:val="none" w:sz="0" w:space="0" w:color="auto"/>
        <w:bottom w:val="none" w:sz="0" w:space="0" w:color="auto"/>
        <w:right w:val="none" w:sz="0" w:space="0" w:color="auto"/>
      </w:divBdr>
    </w:div>
    <w:div w:id="1504852750">
      <w:bodyDiv w:val="1"/>
      <w:marLeft w:val="0"/>
      <w:marRight w:val="0"/>
      <w:marTop w:val="0"/>
      <w:marBottom w:val="0"/>
      <w:divBdr>
        <w:top w:val="none" w:sz="0" w:space="0" w:color="auto"/>
        <w:left w:val="none" w:sz="0" w:space="0" w:color="auto"/>
        <w:bottom w:val="none" w:sz="0" w:space="0" w:color="auto"/>
        <w:right w:val="none" w:sz="0" w:space="0" w:color="auto"/>
      </w:divBdr>
    </w:div>
    <w:div w:id="1513841454">
      <w:bodyDiv w:val="1"/>
      <w:marLeft w:val="0"/>
      <w:marRight w:val="0"/>
      <w:marTop w:val="0"/>
      <w:marBottom w:val="0"/>
      <w:divBdr>
        <w:top w:val="none" w:sz="0" w:space="0" w:color="auto"/>
        <w:left w:val="none" w:sz="0" w:space="0" w:color="auto"/>
        <w:bottom w:val="none" w:sz="0" w:space="0" w:color="auto"/>
        <w:right w:val="none" w:sz="0" w:space="0" w:color="auto"/>
      </w:divBdr>
    </w:div>
    <w:div w:id="1553228587">
      <w:bodyDiv w:val="1"/>
      <w:marLeft w:val="0"/>
      <w:marRight w:val="0"/>
      <w:marTop w:val="0"/>
      <w:marBottom w:val="0"/>
      <w:divBdr>
        <w:top w:val="none" w:sz="0" w:space="0" w:color="auto"/>
        <w:left w:val="none" w:sz="0" w:space="0" w:color="auto"/>
        <w:bottom w:val="none" w:sz="0" w:space="0" w:color="auto"/>
        <w:right w:val="none" w:sz="0" w:space="0" w:color="auto"/>
      </w:divBdr>
    </w:div>
    <w:div w:id="1610623953">
      <w:bodyDiv w:val="1"/>
      <w:marLeft w:val="0"/>
      <w:marRight w:val="0"/>
      <w:marTop w:val="0"/>
      <w:marBottom w:val="0"/>
      <w:divBdr>
        <w:top w:val="none" w:sz="0" w:space="0" w:color="auto"/>
        <w:left w:val="none" w:sz="0" w:space="0" w:color="auto"/>
        <w:bottom w:val="none" w:sz="0" w:space="0" w:color="auto"/>
        <w:right w:val="none" w:sz="0" w:space="0" w:color="auto"/>
      </w:divBdr>
    </w:div>
    <w:div w:id="1632202461">
      <w:bodyDiv w:val="1"/>
      <w:marLeft w:val="0"/>
      <w:marRight w:val="0"/>
      <w:marTop w:val="0"/>
      <w:marBottom w:val="0"/>
      <w:divBdr>
        <w:top w:val="none" w:sz="0" w:space="0" w:color="auto"/>
        <w:left w:val="none" w:sz="0" w:space="0" w:color="auto"/>
        <w:bottom w:val="none" w:sz="0" w:space="0" w:color="auto"/>
        <w:right w:val="none" w:sz="0" w:space="0" w:color="auto"/>
      </w:divBdr>
    </w:div>
    <w:div w:id="1641887194">
      <w:bodyDiv w:val="1"/>
      <w:marLeft w:val="0"/>
      <w:marRight w:val="0"/>
      <w:marTop w:val="0"/>
      <w:marBottom w:val="0"/>
      <w:divBdr>
        <w:top w:val="none" w:sz="0" w:space="0" w:color="auto"/>
        <w:left w:val="none" w:sz="0" w:space="0" w:color="auto"/>
        <w:bottom w:val="none" w:sz="0" w:space="0" w:color="auto"/>
        <w:right w:val="none" w:sz="0" w:space="0" w:color="auto"/>
      </w:divBdr>
    </w:div>
    <w:div w:id="1671176650">
      <w:bodyDiv w:val="1"/>
      <w:marLeft w:val="0"/>
      <w:marRight w:val="0"/>
      <w:marTop w:val="0"/>
      <w:marBottom w:val="0"/>
      <w:divBdr>
        <w:top w:val="none" w:sz="0" w:space="0" w:color="auto"/>
        <w:left w:val="none" w:sz="0" w:space="0" w:color="auto"/>
        <w:bottom w:val="none" w:sz="0" w:space="0" w:color="auto"/>
        <w:right w:val="none" w:sz="0" w:space="0" w:color="auto"/>
      </w:divBdr>
    </w:div>
    <w:div w:id="1733774784">
      <w:bodyDiv w:val="1"/>
      <w:marLeft w:val="0"/>
      <w:marRight w:val="0"/>
      <w:marTop w:val="0"/>
      <w:marBottom w:val="0"/>
      <w:divBdr>
        <w:top w:val="none" w:sz="0" w:space="0" w:color="auto"/>
        <w:left w:val="none" w:sz="0" w:space="0" w:color="auto"/>
        <w:bottom w:val="none" w:sz="0" w:space="0" w:color="auto"/>
        <w:right w:val="none" w:sz="0" w:space="0" w:color="auto"/>
      </w:divBdr>
    </w:div>
    <w:div w:id="1741829940">
      <w:bodyDiv w:val="1"/>
      <w:marLeft w:val="0"/>
      <w:marRight w:val="0"/>
      <w:marTop w:val="0"/>
      <w:marBottom w:val="0"/>
      <w:divBdr>
        <w:top w:val="none" w:sz="0" w:space="0" w:color="auto"/>
        <w:left w:val="none" w:sz="0" w:space="0" w:color="auto"/>
        <w:bottom w:val="none" w:sz="0" w:space="0" w:color="auto"/>
        <w:right w:val="none" w:sz="0" w:space="0" w:color="auto"/>
      </w:divBdr>
    </w:div>
    <w:div w:id="1781875021">
      <w:bodyDiv w:val="1"/>
      <w:marLeft w:val="0"/>
      <w:marRight w:val="0"/>
      <w:marTop w:val="0"/>
      <w:marBottom w:val="0"/>
      <w:divBdr>
        <w:top w:val="none" w:sz="0" w:space="0" w:color="auto"/>
        <w:left w:val="none" w:sz="0" w:space="0" w:color="auto"/>
        <w:bottom w:val="none" w:sz="0" w:space="0" w:color="auto"/>
        <w:right w:val="none" w:sz="0" w:space="0" w:color="auto"/>
      </w:divBdr>
    </w:div>
    <w:div w:id="1838224426">
      <w:bodyDiv w:val="1"/>
      <w:marLeft w:val="0"/>
      <w:marRight w:val="0"/>
      <w:marTop w:val="0"/>
      <w:marBottom w:val="0"/>
      <w:divBdr>
        <w:top w:val="none" w:sz="0" w:space="0" w:color="auto"/>
        <w:left w:val="none" w:sz="0" w:space="0" w:color="auto"/>
        <w:bottom w:val="none" w:sz="0" w:space="0" w:color="auto"/>
        <w:right w:val="none" w:sz="0" w:space="0" w:color="auto"/>
      </w:divBdr>
    </w:div>
    <w:div w:id="1841047188">
      <w:bodyDiv w:val="1"/>
      <w:marLeft w:val="0"/>
      <w:marRight w:val="0"/>
      <w:marTop w:val="0"/>
      <w:marBottom w:val="0"/>
      <w:divBdr>
        <w:top w:val="none" w:sz="0" w:space="0" w:color="auto"/>
        <w:left w:val="none" w:sz="0" w:space="0" w:color="auto"/>
        <w:bottom w:val="none" w:sz="0" w:space="0" w:color="auto"/>
        <w:right w:val="none" w:sz="0" w:space="0" w:color="auto"/>
      </w:divBdr>
    </w:div>
    <w:div w:id="1847212615">
      <w:bodyDiv w:val="1"/>
      <w:marLeft w:val="0"/>
      <w:marRight w:val="0"/>
      <w:marTop w:val="0"/>
      <w:marBottom w:val="0"/>
      <w:divBdr>
        <w:top w:val="none" w:sz="0" w:space="0" w:color="auto"/>
        <w:left w:val="none" w:sz="0" w:space="0" w:color="auto"/>
        <w:bottom w:val="none" w:sz="0" w:space="0" w:color="auto"/>
        <w:right w:val="none" w:sz="0" w:space="0" w:color="auto"/>
      </w:divBdr>
    </w:div>
    <w:div w:id="1892377162">
      <w:bodyDiv w:val="1"/>
      <w:marLeft w:val="0"/>
      <w:marRight w:val="0"/>
      <w:marTop w:val="0"/>
      <w:marBottom w:val="0"/>
      <w:divBdr>
        <w:top w:val="none" w:sz="0" w:space="0" w:color="auto"/>
        <w:left w:val="none" w:sz="0" w:space="0" w:color="auto"/>
        <w:bottom w:val="none" w:sz="0" w:space="0" w:color="auto"/>
        <w:right w:val="none" w:sz="0" w:space="0" w:color="auto"/>
      </w:divBdr>
    </w:div>
    <w:div w:id="1929578466">
      <w:bodyDiv w:val="1"/>
      <w:marLeft w:val="0"/>
      <w:marRight w:val="0"/>
      <w:marTop w:val="0"/>
      <w:marBottom w:val="0"/>
      <w:divBdr>
        <w:top w:val="none" w:sz="0" w:space="0" w:color="auto"/>
        <w:left w:val="none" w:sz="0" w:space="0" w:color="auto"/>
        <w:bottom w:val="none" w:sz="0" w:space="0" w:color="auto"/>
        <w:right w:val="none" w:sz="0" w:space="0" w:color="auto"/>
      </w:divBdr>
    </w:div>
    <w:div w:id="1939096248">
      <w:bodyDiv w:val="1"/>
      <w:marLeft w:val="0"/>
      <w:marRight w:val="0"/>
      <w:marTop w:val="0"/>
      <w:marBottom w:val="0"/>
      <w:divBdr>
        <w:top w:val="none" w:sz="0" w:space="0" w:color="auto"/>
        <w:left w:val="none" w:sz="0" w:space="0" w:color="auto"/>
        <w:bottom w:val="none" w:sz="0" w:space="0" w:color="auto"/>
        <w:right w:val="none" w:sz="0" w:space="0" w:color="auto"/>
      </w:divBdr>
    </w:div>
    <w:div w:id="1957908668">
      <w:bodyDiv w:val="1"/>
      <w:marLeft w:val="0"/>
      <w:marRight w:val="0"/>
      <w:marTop w:val="0"/>
      <w:marBottom w:val="0"/>
      <w:divBdr>
        <w:top w:val="none" w:sz="0" w:space="0" w:color="auto"/>
        <w:left w:val="none" w:sz="0" w:space="0" w:color="auto"/>
        <w:bottom w:val="none" w:sz="0" w:space="0" w:color="auto"/>
        <w:right w:val="none" w:sz="0" w:space="0" w:color="auto"/>
      </w:divBdr>
    </w:div>
    <w:div w:id="1968464931">
      <w:bodyDiv w:val="1"/>
      <w:marLeft w:val="0"/>
      <w:marRight w:val="0"/>
      <w:marTop w:val="0"/>
      <w:marBottom w:val="0"/>
      <w:divBdr>
        <w:top w:val="none" w:sz="0" w:space="0" w:color="auto"/>
        <w:left w:val="none" w:sz="0" w:space="0" w:color="auto"/>
        <w:bottom w:val="none" w:sz="0" w:space="0" w:color="auto"/>
        <w:right w:val="none" w:sz="0" w:space="0" w:color="auto"/>
      </w:divBdr>
    </w:div>
    <w:div w:id="1980567990">
      <w:bodyDiv w:val="1"/>
      <w:marLeft w:val="0"/>
      <w:marRight w:val="0"/>
      <w:marTop w:val="0"/>
      <w:marBottom w:val="0"/>
      <w:divBdr>
        <w:top w:val="none" w:sz="0" w:space="0" w:color="auto"/>
        <w:left w:val="none" w:sz="0" w:space="0" w:color="auto"/>
        <w:bottom w:val="none" w:sz="0" w:space="0" w:color="auto"/>
        <w:right w:val="none" w:sz="0" w:space="0" w:color="auto"/>
      </w:divBdr>
    </w:div>
    <w:div w:id="1990859431">
      <w:bodyDiv w:val="1"/>
      <w:marLeft w:val="0"/>
      <w:marRight w:val="0"/>
      <w:marTop w:val="0"/>
      <w:marBottom w:val="0"/>
      <w:divBdr>
        <w:top w:val="none" w:sz="0" w:space="0" w:color="auto"/>
        <w:left w:val="none" w:sz="0" w:space="0" w:color="auto"/>
        <w:bottom w:val="none" w:sz="0" w:space="0" w:color="auto"/>
        <w:right w:val="none" w:sz="0" w:space="0" w:color="auto"/>
      </w:divBdr>
    </w:div>
    <w:div w:id="2065912496">
      <w:bodyDiv w:val="1"/>
      <w:marLeft w:val="0"/>
      <w:marRight w:val="0"/>
      <w:marTop w:val="0"/>
      <w:marBottom w:val="0"/>
      <w:divBdr>
        <w:top w:val="none" w:sz="0" w:space="0" w:color="auto"/>
        <w:left w:val="none" w:sz="0" w:space="0" w:color="auto"/>
        <w:bottom w:val="none" w:sz="0" w:space="0" w:color="auto"/>
        <w:right w:val="none" w:sz="0" w:space="0" w:color="auto"/>
      </w:divBdr>
    </w:div>
    <w:div w:id="2066561937">
      <w:bodyDiv w:val="1"/>
      <w:marLeft w:val="0"/>
      <w:marRight w:val="0"/>
      <w:marTop w:val="0"/>
      <w:marBottom w:val="0"/>
      <w:divBdr>
        <w:top w:val="none" w:sz="0" w:space="0" w:color="auto"/>
        <w:left w:val="none" w:sz="0" w:space="0" w:color="auto"/>
        <w:bottom w:val="none" w:sz="0" w:space="0" w:color="auto"/>
        <w:right w:val="none" w:sz="0" w:space="0" w:color="auto"/>
      </w:divBdr>
    </w:div>
    <w:div w:id="209041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2904054-AD71-428E-9AFF-52469E98F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1435</TotalTime>
  <Pages>27</Pages>
  <Words>26436</Words>
  <Characters>145665</Characters>
  <Application>Microsoft Office Word</Application>
  <DocSecurity>0</DocSecurity>
  <Lines>2387</Lines>
  <Paragraphs>864</Paragraphs>
  <ScaleCrop>false</ScaleCrop>
  <HeadingPairs>
    <vt:vector size="2" baseType="variant">
      <vt:variant>
        <vt:lpstr>Title</vt:lpstr>
      </vt:variant>
      <vt:variant>
        <vt:i4>1</vt:i4>
      </vt:variant>
    </vt:vector>
  </HeadingPairs>
  <TitlesOfParts>
    <vt:vector size="1" baseType="lpstr">
      <vt:lpstr/>
    </vt:vector>
  </TitlesOfParts>
  <Company>Aston University</Company>
  <LinksUpToDate>false</LinksUpToDate>
  <CharactersWithSpaces>171237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Kawal Kapoor</dc:creator>
  <cp:keywords/>
  <dc:description/>
  <cp:lastModifiedBy>Bigdeli, Ali</cp:lastModifiedBy>
  <cp:revision>13</cp:revision>
  <dcterms:created xsi:type="dcterms:W3CDTF">2021-02-11T16:39:00Z</dcterms:created>
  <dcterms:modified xsi:type="dcterms:W3CDTF">2021-02-15T13:41:00Z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http://www.zotero.org/styles/human-relations</vt:lpwstr>
  </property>
  <property fmtid="{D5CDD505-2E9C-101B-9397-08002B2CF9AE}" pid="7" name="Mendeley Recent Style Name 2_1">
    <vt:lpwstr>Human Relations</vt:lpwstr>
  </property>
  <property fmtid="{D5CDD505-2E9C-101B-9397-08002B2CF9AE}" pid="8" name="Mendeley Recent Style Id 3_1">
    <vt:lpwstr>http://www.zotero.org/styles/organization-studies</vt:lpwstr>
  </property>
  <property fmtid="{D5CDD505-2E9C-101B-9397-08002B2CF9AE}" pid="9" name="Mendeley Recent Style Name 3_1">
    <vt:lpwstr>Organization Studies</vt:lpwstr>
  </property>
  <property fmtid="{D5CDD505-2E9C-101B-9397-08002B2CF9AE}" pid="10" name="Mendeley Recent Style Id 4_1">
    <vt:lpwstr>http://www.zotero.org/styles/sage-harvard</vt:lpwstr>
  </property>
  <property fmtid="{D5CDD505-2E9C-101B-9397-08002B2CF9AE}" pid="11" name="Mendeley Recent Style Name 4_1">
    <vt:lpwstr>SAGE - Harvard</vt:lpwstr>
  </property>
  <property fmtid="{D5CDD505-2E9C-101B-9397-08002B2CF9AE}" pid="12" name="Mendeley Recent Style Id 5_1">
    <vt:lpwstr>http://csl.mendeley.com/styles/543388181/sage-harvard-5</vt:lpwstr>
  </property>
  <property fmtid="{D5CDD505-2E9C-101B-9397-08002B2CF9AE}" pid="13" name="Mendeley Recent Style Name 5_1">
    <vt:lpwstr>SAGE - Harvard - Omid Omidvar</vt:lpwstr>
  </property>
  <property fmtid="{D5CDD505-2E9C-101B-9397-08002B2CF9AE}" pid="14" name="Mendeley Recent Style Id 6_1">
    <vt:lpwstr>http://csl.mendeley.com/styles/543388181/sage-harvard-4</vt:lpwstr>
  </property>
  <property fmtid="{D5CDD505-2E9C-101B-9397-08002B2CF9AE}" pid="15" name="Mendeley Recent Style Name 6_1">
    <vt:lpwstr>SAGE - Harvard - Omid Omidvar</vt:lpwstr>
  </property>
  <property fmtid="{D5CDD505-2E9C-101B-9397-08002B2CF9AE}" pid="16" name="Mendeley Recent Style Id 7_1">
    <vt:lpwstr>http://csl.mendeley.com/styles/543388181/sage-harvard-3</vt:lpwstr>
  </property>
  <property fmtid="{D5CDD505-2E9C-101B-9397-08002B2CF9AE}" pid="17" name="Mendeley Recent Style Name 7_1">
    <vt:lpwstr>SAGE - Harvard - Omid Omidvar</vt:lpwstr>
  </property>
  <property fmtid="{D5CDD505-2E9C-101B-9397-08002B2CF9AE}" pid="18" name="Mendeley Recent Style Id 8_1">
    <vt:lpwstr>http://csl.mendeley.com/styles/543388181/sage-harvard-9</vt:lpwstr>
  </property>
  <property fmtid="{D5CDD505-2E9C-101B-9397-08002B2CF9AE}" pid="19" name="Mendeley Recent Style Name 8_1">
    <vt:lpwstr>SAGE - Harvard - Omid Omidvar</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