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12F" w:rsidRPr="00B3030B" w:rsidRDefault="00C4512F" w:rsidP="00C4512F">
      <w:pPr>
        <w:spacing w:after="0" w:line="240" w:lineRule="auto"/>
        <w:jc w:val="center"/>
        <w:rPr>
          <w:rFonts w:ascii="Arial" w:hAnsi="Arial" w:cs="Arial"/>
          <w:b/>
          <w:caps/>
          <w:color w:val="4F81BD" w:themeColor="accent1"/>
          <w:szCs w:val="20"/>
        </w:rPr>
      </w:pPr>
      <w:r w:rsidRPr="00B3030B">
        <w:rPr>
          <w:rFonts w:ascii="Arial" w:hAnsi="Arial" w:cs="Arial"/>
          <w:b/>
          <w:caps/>
          <w:color w:val="4F81BD" w:themeColor="accent1"/>
          <w:szCs w:val="20"/>
        </w:rPr>
        <w:t>RAC Report on motoring 201</w:t>
      </w:r>
      <w:r w:rsidR="00B3030B" w:rsidRPr="00B3030B">
        <w:rPr>
          <w:rFonts w:ascii="Arial" w:hAnsi="Arial" w:cs="Arial"/>
          <w:b/>
          <w:caps/>
          <w:color w:val="4F81BD" w:themeColor="accent1"/>
          <w:szCs w:val="20"/>
        </w:rPr>
        <w:t>4</w:t>
      </w:r>
      <w:r w:rsidRPr="00B3030B">
        <w:rPr>
          <w:rFonts w:ascii="Arial" w:hAnsi="Arial" w:cs="Arial"/>
          <w:b/>
          <w:caps/>
          <w:color w:val="4F81BD" w:themeColor="accent1"/>
          <w:szCs w:val="20"/>
        </w:rPr>
        <w:t xml:space="preserve"> </w:t>
      </w:r>
      <w:r w:rsidR="00B3030B" w:rsidRPr="00B3030B">
        <w:rPr>
          <w:rFonts w:ascii="Arial" w:hAnsi="Arial" w:cs="Arial"/>
          <w:b/>
          <w:caps/>
          <w:color w:val="4F81BD" w:themeColor="accent1"/>
          <w:szCs w:val="20"/>
        </w:rPr>
        <w:t xml:space="preserve">- </w:t>
      </w:r>
      <w:r w:rsidRPr="00B3030B">
        <w:rPr>
          <w:rFonts w:ascii="Arial" w:hAnsi="Arial" w:cs="Arial"/>
          <w:b/>
          <w:caps/>
          <w:color w:val="4F81BD" w:themeColor="accent1"/>
          <w:szCs w:val="20"/>
        </w:rPr>
        <w:t>Research Questionnaire</w:t>
      </w:r>
      <w:r w:rsidR="00137164">
        <w:rPr>
          <w:rFonts w:ascii="Arial" w:hAnsi="Arial" w:cs="Arial"/>
          <w:b/>
          <w:caps/>
          <w:color w:val="4F81BD" w:themeColor="accent1"/>
          <w:szCs w:val="20"/>
        </w:rPr>
        <w:t xml:space="preserve"> </w:t>
      </w:r>
      <w:r w:rsidR="00422A96">
        <w:rPr>
          <w:rFonts w:ascii="Arial" w:hAnsi="Arial" w:cs="Arial"/>
          <w:b/>
          <w:color w:val="4F81BD" w:themeColor="accent1"/>
          <w:szCs w:val="20"/>
        </w:rPr>
        <w:t>DRAFT v4.0</w:t>
      </w:r>
    </w:p>
    <w:p w:rsidR="00C4512F" w:rsidRPr="00B3030B" w:rsidRDefault="00C4512F" w:rsidP="00C4512F">
      <w:pPr>
        <w:spacing w:after="0" w:line="240" w:lineRule="auto"/>
        <w:jc w:val="center"/>
        <w:rPr>
          <w:rFonts w:ascii="Arial" w:eastAsia="Geneva" w:hAnsi="Arial" w:cs="Arial"/>
          <w:b/>
          <w:bCs/>
          <w:color w:val="4F81BD"/>
          <w:kern w:val="24"/>
          <w:szCs w:val="40"/>
        </w:rPr>
      </w:pPr>
    </w:p>
    <w:p w:rsidR="00C4512F" w:rsidRPr="00B3030B" w:rsidRDefault="00C4512F" w:rsidP="00C4512F">
      <w:pPr>
        <w:spacing w:line="240" w:lineRule="auto"/>
        <w:rPr>
          <w:rFonts w:ascii="Arial" w:eastAsia="Geneva" w:hAnsi="Arial" w:cs="Arial"/>
          <w:b/>
          <w:bCs/>
          <w:color w:val="4F81BD"/>
          <w:kern w:val="24"/>
          <w:szCs w:val="40"/>
        </w:rPr>
      </w:pPr>
    </w:p>
    <w:tbl>
      <w:tblPr>
        <w:tblStyle w:val="TableGrid"/>
        <w:tblW w:w="9242" w:type="dxa"/>
        <w:shd w:val="clear" w:color="auto" w:fill="F79646" w:themeFill="accent6"/>
        <w:tblLook w:val="04A0"/>
      </w:tblPr>
      <w:tblGrid>
        <w:gridCol w:w="9242"/>
      </w:tblGrid>
      <w:tr w:rsidR="00AA6811" w:rsidTr="00AA6811">
        <w:tc>
          <w:tcPr>
            <w:tcW w:w="9242" w:type="dxa"/>
            <w:shd w:val="clear" w:color="auto" w:fill="F79646" w:themeFill="accent6"/>
            <w:vAlign w:val="center"/>
          </w:tcPr>
          <w:p w:rsidR="00AA6811" w:rsidRPr="00BF1AF2" w:rsidRDefault="00AA6811" w:rsidP="00AA6811">
            <w:pPr>
              <w:rPr>
                <w:rFonts w:ascii="Arial" w:hAnsi="Arial" w:cs="Arial"/>
                <w:b/>
              </w:rPr>
            </w:pPr>
            <w:r>
              <w:rPr>
                <w:rFonts w:ascii="Arial" w:hAnsi="Arial" w:cs="Arial"/>
                <w:b/>
              </w:rPr>
              <w:t>INTRODUCTION</w:t>
            </w:r>
          </w:p>
        </w:tc>
      </w:tr>
    </w:tbl>
    <w:p w:rsidR="00AA6811" w:rsidRPr="00B3030B" w:rsidRDefault="00AA6811" w:rsidP="00CE2DC8">
      <w:pPr>
        <w:spacing w:after="0" w:line="240" w:lineRule="auto"/>
        <w:rPr>
          <w:rFonts w:ascii="Arial" w:eastAsia="Geneva" w:hAnsi="Arial" w:cs="Arial"/>
          <w:b/>
          <w:bCs/>
          <w:color w:val="4F81BD"/>
          <w:kern w:val="24"/>
          <w:szCs w:val="40"/>
        </w:rPr>
      </w:pPr>
    </w:p>
    <w:p w:rsidR="00A40BED" w:rsidRPr="00B3030B" w:rsidRDefault="00C4512F" w:rsidP="00CE2DC8">
      <w:pPr>
        <w:tabs>
          <w:tab w:val="left" w:pos="0"/>
          <w:tab w:val="right" w:pos="7740"/>
          <w:tab w:val="center" w:pos="8280"/>
          <w:tab w:val="left" w:pos="8730"/>
          <w:tab w:val="center" w:pos="9214"/>
          <w:tab w:val="left" w:pos="9630"/>
          <w:tab w:val="left" w:pos="10632"/>
          <w:tab w:val="left" w:pos="10773"/>
        </w:tabs>
        <w:spacing w:after="0" w:line="240" w:lineRule="auto"/>
        <w:ind w:right="27"/>
        <w:rPr>
          <w:rFonts w:ascii="Arial" w:hAnsi="Arial" w:cs="Arial"/>
          <w:sz w:val="20"/>
          <w:szCs w:val="20"/>
        </w:rPr>
      </w:pPr>
      <w:r w:rsidRPr="00B3030B">
        <w:rPr>
          <w:rFonts w:ascii="Arial" w:hAnsi="Arial" w:cs="Arial"/>
          <w:sz w:val="20"/>
          <w:szCs w:val="20"/>
        </w:rPr>
        <w:t>Thanks for choosing to complete this survey.</w:t>
      </w:r>
      <w:r w:rsidR="00A40BED">
        <w:rPr>
          <w:rFonts w:ascii="Arial" w:hAnsi="Arial" w:cs="Arial"/>
          <w:sz w:val="20"/>
          <w:szCs w:val="20"/>
        </w:rPr>
        <w:t xml:space="preserve"> </w:t>
      </w:r>
    </w:p>
    <w:p w:rsidR="00B3030B" w:rsidRPr="00B3030B" w:rsidRDefault="00B3030B" w:rsidP="00CE2DC8">
      <w:pPr>
        <w:tabs>
          <w:tab w:val="left" w:pos="0"/>
          <w:tab w:val="right" w:pos="7740"/>
          <w:tab w:val="center" w:pos="8280"/>
          <w:tab w:val="left" w:pos="8730"/>
          <w:tab w:val="center" w:pos="9214"/>
          <w:tab w:val="left" w:pos="9630"/>
          <w:tab w:val="left" w:pos="10632"/>
          <w:tab w:val="left" w:pos="10773"/>
        </w:tabs>
        <w:spacing w:after="0" w:line="240" w:lineRule="auto"/>
        <w:ind w:right="27"/>
        <w:rPr>
          <w:rFonts w:ascii="Arial" w:hAnsi="Arial" w:cs="Arial"/>
          <w:sz w:val="20"/>
          <w:szCs w:val="20"/>
        </w:rPr>
      </w:pPr>
    </w:p>
    <w:p w:rsidR="00A40BED" w:rsidRPr="00B3030B" w:rsidRDefault="00C4512F" w:rsidP="00CE2DC8">
      <w:pPr>
        <w:tabs>
          <w:tab w:val="left" w:pos="0"/>
          <w:tab w:val="right" w:pos="7740"/>
          <w:tab w:val="center" w:pos="8280"/>
          <w:tab w:val="left" w:pos="8730"/>
          <w:tab w:val="center" w:pos="9214"/>
          <w:tab w:val="left" w:pos="9630"/>
          <w:tab w:val="left" w:pos="10632"/>
          <w:tab w:val="left" w:pos="10773"/>
        </w:tabs>
        <w:spacing w:after="0" w:line="240" w:lineRule="auto"/>
        <w:ind w:right="27"/>
        <w:rPr>
          <w:rFonts w:ascii="Arial" w:hAnsi="Arial" w:cs="Arial"/>
          <w:sz w:val="20"/>
          <w:szCs w:val="20"/>
        </w:rPr>
      </w:pPr>
      <w:r w:rsidRPr="00B3030B">
        <w:rPr>
          <w:rFonts w:ascii="Arial" w:hAnsi="Arial" w:cs="Arial"/>
          <w:sz w:val="20"/>
          <w:szCs w:val="20"/>
        </w:rPr>
        <w:t>In order to compare your opinions with others, we would first like you to complete a</w:t>
      </w:r>
      <w:r w:rsidR="00A40BED">
        <w:rPr>
          <w:rFonts w:ascii="Arial" w:hAnsi="Arial" w:cs="Arial"/>
          <w:sz w:val="20"/>
          <w:szCs w:val="20"/>
        </w:rPr>
        <w:t xml:space="preserve"> few classification questions. </w:t>
      </w:r>
      <w:r w:rsidR="00A40BED" w:rsidRPr="00B3030B">
        <w:rPr>
          <w:rFonts w:ascii="Arial" w:hAnsi="Arial" w:cs="Arial"/>
          <w:sz w:val="20"/>
          <w:szCs w:val="20"/>
        </w:rPr>
        <w:t>Please be assured that all answers will remain anonymous.</w:t>
      </w:r>
    </w:p>
    <w:p w:rsidR="00B3030B" w:rsidRDefault="00B3030B" w:rsidP="00CE2DC8">
      <w:pPr>
        <w:spacing w:after="0" w:line="240" w:lineRule="auto"/>
        <w:rPr>
          <w:rFonts w:ascii="Arial" w:eastAsia="Geneva" w:hAnsi="Arial" w:cs="Arial"/>
          <w:b/>
          <w:bCs/>
          <w:color w:val="4F81BD"/>
          <w:kern w:val="24"/>
          <w:szCs w:val="40"/>
        </w:rPr>
      </w:pPr>
    </w:p>
    <w:p w:rsidR="00AA6811" w:rsidRPr="00B3030B" w:rsidRDefault="00AA6811" w:rsidP="00AA6811">
      <w:pPr>
        <w:spacing w:after="0" w:line="240" w:lineRule="auto"/>
        <w:ind w:left="720" w:hanging="720"/>
        <w:rPr>
          <w:rFonts w:ascii="Arial" w:hAnsi="Arial" w:cs="Arial"/>
          <w:b/>
          <w:sz w:val="20"/>
          <w:szCs w:val="20"/>
        </w:rPr>
      </w:pPr>
    </w:p>
    <w:tbl>
      <w:tblPr>
        <w:tblStyle w:val="TableGrid"/>
        <w:tblW w:w="9242" w:type="dxa"/>
        <w:shd w:val="clear" w:color="auto" w:fill="F79646" w:themeFill="accent6"/>
        <w:tblLook w:val="04A0"/>
      </w:tblPr>
      <w:tblGrid>
        <w:gridCol w:w="9242"/>
      </w:tblGrid>
      <w:tr w:rsidR="00AA6811" w:rsidTr="00AA6811">
        <w:tc>
          <w:tcPr>
            <w:tcW w:w="9242" w:type="dxa"/>
            <w:shd w:val="clear" w:color="auto" w:fill="F79646" w:themeFill="accent6"/>
            <w:vAlign w:val="center"/>
          </w:tcPr>
          <w:p w:rsidR="00AA6811" w:rsidRPr="00BF1AF2" w:rsidRDefault="00AA6811" w:rsidP="00AA6811">
            <w:pPr>
              <w:rPr>
                <w:rFonts w:ascii="Arial" w:hAnsi="Arial" w:cs="Arial"/>
                <w:b/>
              </w:rPr>
            </w:pPr>
            <w:r w:rsidRPr="00AA6811">
              <w:rPr>
                <w:rFonts w:ascii="Arial" w:hAnsi="Arial" w:cs="Arial"/>
                <w:b/>
              </w:rPr>
              <w:t>SECTION 1/S: SCREENING QUESTIONS</w:t>
            </w:r>
          </w:p>
        </w:tc>
      </w:tr>
    </w:tbl>
    <w:p w:rsidR="00AA6811" w:rsidRPr="00B3030B" w:rsidRDefault="00AA6811" w:rsidP="00CE2DC8">
      <w:pPr>
        <w:spacing w:after="0" w:line="240" w:lineRule="auto"/>
        <w:rPr>
          <w:rFonts w:ascii="Arial" w:eastAsia="Geneva" w:hAnsi="Arial" w:cs="Arial"/>
          <w:b/>
          <w:bCs/>
          <w:color w:val="4F81BD"/>
          <w:kern w:val="24"/>
          <w:szCs w:val="40"/>
        </w:rPr>
      </w:pPr>
    </w:p>
    <w:p w:rsidR="00C4512F" w:rsidRPr="00B3030B" w:rsidRDefault="00C4512F"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ALL, MULTI CODE. CLOSE IF CODE 4, 5 OR 6] </w:t>
      </w:r>
    </w:p>
    <w:p w:rsidR="00F911F7" w:rsidRPr="00B3030B" w:rsidRDefault="00C4512F" w:rsidP="00CE2DC8">
      <w:pPr>
        <w:tabs>
          <w:tab w:val="left" w:pos="851"/>
          <w:tab w:val="right" w:pos="7740"/>
          <w:tab w:val="center" w:pos="8280"/>
          <w:tab w:val="left" w:pos="8730"/>
          <w:tab w:val="center" w:pos="9214"/>
          <w:tab w:val="left" w:pos="9630"/>
          <w:tab w:val="left" w:pos="10632"/>
          <w:tab w:val="left" w:pos="10773"/>
        </w:tabs>
        <w:spacing w:after="0" w:line="240" w:lineRule="auto"/>
        <w:ind w:left="851" w:right="27" w:hanging="851"/>
        <w:rPr>
          <w:rFonts w:ascii="Arial" w:hAnsi="Arial" w:cs="Arial"/>
          <w:sz w:val="20"/>
          <w:szCs w:val="20"/>
        </w:rPr>
      </w:pPr>
      <w:r w:rsidRPr="00B3030B">
        <w:rPr>
          <w:rFonts w:ascii="Arial" w:hAnsi="Arial" w:cs="Arial"/>
          <w:b/>
          <w:sz w:val="20"/>
          <w:szCs w:val="20"/>
        </w:rPr>
        <w:t>QS1.</w:t>
      </w:r>
      <w:r w:rsidRPr="00B3030B">
        <w:rPr>
          <w:rFonts w:ascii="Arial" w:hAnsi="Arial" w:cs="Arial"/>
          <w:b/>
          <w:sz w:val="20"/>
          <w:szCs w:val="20"/>
        </w:rPr>
        <w:tab/>
      </w:r>
      <w:r w:rsidRPr="00B3030B">
        <w:rPr>
          <w:rFonts w:ascii="Arial" w:hAnsi="Arial" w:cs="Arial"/>
          <w:sz w:val="20"/>
          <w:szCs w:val="20"/>
        </w:rPr>
        <w:t>Do you or any member of your family work in any of the following areas?</w:t>
      </w:r>
    </w:p>
    <w:p w:rsidR="00C4512F" w:rsidRPr="00B3030B" w:rsidRDefault="00C4512F" w:rsidP="00CE2DC8">
      <w:pPr>
        <w:tabs>
          <w:tab w:val="left" w:pos="851"/>
          <w:tab w:val="right" w:pos="7740"/>
          <w:tab w:val="center" w:pos="8280"/>
          <w:tab w:val="left" w:pos="8730"/>
          <w:tab w:val="center" w:pos="9214"/>
          <w:tab w:val="left" w:pos="9630"/>
          <w:tab w:val="left" w:pos="10632"/>
          <w:tab w:val="left" w:pos="10773"/>
        </w:tabs>
        <w:spacing w:after="0" w:line="240" w:lineRule="auto"/>
        <w:ind w:left="851" w:right="27" w:hanging="851"/>
        <w:rPr>
          <w:rFonts w:ascii="Arial" w:hAnsi="Arial" w:cs="Arial"/>
          <w:sz w:val="20"/>
          <w:szCs w:val="20"/>
        </w:rPr>
      </w:pPr>
    </w:p>
    <w:tbl>
      <w:tblPr>
        <w:tblStyle w:val="TableGrid"/>
        <w:tblW w:w="9242" w:type="dxa"/>
        <w:tblLook w:val="04A0"/>
      </w:tblPr>
      <w:tblGrid>
        <w:gridCol w:w="1101"/>
        <w:gridCol w:w="5060"/>
        <w:gridCol w:w="3081"/>
      </w:tblGrid>
      <w:tr w:rsidR="00C4512F" w:rsidRPr="00B3030B" w:rsidTr="00C4512F">
        <w:tc>
          <w:tcPr>
            <w:tcW w:w="1101" w:type="dxa"/>
          </w:tcPr>
          <w:p w:rsidR="00C4512F" w:rsidRPr="00B3030B" w:rsidRDefault="00C4512F" w:rsidP="00CE2DC8">
            <w:pPr>
              <w:rPr>
                <w:rFonts w:ascii="Arial" w:hAnsi="Arial" w:cs="Arial"/>
                <w:sz w:val="20"/>
                <w:szCs w:val="20"/>
              </w:rPr>
            </w:pPr>
            <w:r w:rsidRPr="00B3030B">
              <w:rPr>
                <w:rFonts w:ascii="Arial" w:hAnsi="Arial" w:cs="Arial"/>
                <w:sz w:val="20"/>
                <w:szCs w:val="20"/>
              </w:rPr>
              <w:t>1</w:t>
            </w:r>
          </w:p>
        </w:tc>
        <w:tc>
          <w:tcPr>
            <w:tcW w:w="5060" w:type="dxa"/>
            <w:vAlign w:val="center"/>
          </w:tcPr>
          <w:p w:rsidR="00C4512F" w:rsidRPr="00B3030B" w:rsidRDefault="00C4512F"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sz w:val="20"/>
                <w:szCs w:val="20"/>
                <w:u w:val="single"/>
              </w:rPr>
            </w:pPr>
            <w:r w:rsidRPr="00B3030B">
              <w:rPr>
                <w:rFonts w:ascii="Arial" w:hAnsi="Arial" w:cs="Arial"/>
                <w:sz w:val="20"/>
                <w:szCs w:val="20"/>
              </w:rPr>
              <w:t>Banking and finance</w:t>
            </w:r>
          </w:p>
        </w:tc>
        <w:tc>
          <w:tcPr>
            <w:tcW w:w="3081" w:type="dxa"/>
            <w:vMerge w:val="restart"/>
            <w:vAlign w:val="center"/>
          </w:tcPr>
          <w:p w:rsidR="00C4512F" w:rsidRPr="00B3030B" w:rsidRDefault="00C4512F" w:rsidP="00CE2DC8">
            <w:pPr>
              <w:rPr>
                <w:rFonts w:ascii="Arial" w:hAnsi="Arial" w:cs="Arial"/>
                <w:b/>
                <w:sz w:val="20"/>
                <w:szCs w:val="20"/>
              </w:rPr>
            </w:pPr>
            <w:r w:rsidRPr="00B3030B">
              <w:rPr>
                <w:rFonts w:ascii="Arial" w:hAnsi="Arial" w:cs="Arial"/>
                <w:b/>
                <w:sz w:val="20"/>
                <w:szCs w:val="20"/>
              </w:rPr>
              <w:t>Continue</w:t>
            </w:r>
          </w:p>
        </w:tc>
      </w:tr>
      <w:tr w:rsidR="00C4512F" w:rsidRPr="00B3030B" w:rsidTr="00C4512F">
        <w:tc>
          <w:tcPr>
            <w:tcW w:w="1101" w:type="dxa"/>
          </w:tcPr>
          <w:p w:rsidR="00C4512F" w:rsidRPr="00B3030B" w:rsidRDefault="00C4512F" w:rsidP="00CE2DC8">
            <w:pPr>
              <w:rPr>
                <w:rFonts w:ascii="Arial" w:hAnsi="Arial" w:cs="Arial"/>
                <w:sz w:val="20"/>
                <w:szCs w:val="20"/>
              </w:rPr>
            </w:pPr>
            <w:r w:rsidRPr="00B3030B">
              <w:rPr>
                <w:rFonts w:ascii="Arial" w:hAnsi="Arial" w:cs="Arial"/>
                <w:sz w:val="20"/>
                <w:szCs w:val="20"/>
              </w:rPr>
              <w:t>2</w:t>
            </w:r>
          </w:p>
        </w:tc>
        <w:tc>
          <w:tcPr>
            <w:tcW w:w="5060" w:type="dxa"/>
            <w:vAlign w:val="center"/>
          </w:tcPr>
          <w:p w:rsidR="00C4512F" w:rsidRPr="00B3030B" w:rsidRDefault="00C4512F"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sz w:val="20"/>
                <w:szCs w:val="20"/>
                <w:u w:val="single"/>
              </w:rPr>
            </w:pPr>
            <w:r w:rsidRPr="00B3030B">
              <w:rPr>
                <w:rFonts w:ascii="Arial" w:hAnsi="Arial" w:cs="Arial"/>
                <w:sz w:val="20"/>
                <w:szCs w:val="20"/>
              </w:rPr>
              <w:t>Manufacture, distribution and retail of electronic equipment</w:t>
            </w:r>
          </w:p>
        </w:tc>
        <w:tc>
          <w:tcPr>
            <w:tcW w:w="3081" w:type="dxa"/>
            <w:vMerge/>
            <w:vAlign w:val="center"/>
          </w:tcPr>
          <w:p w:rsidR="00C4512F" w:rsidRPr="00B3030B" w:rsidRDefault="00C4512F" w:rsidP="00CE2DC8">
            <w:pPr>
              <w:rPr>
                <w:rFonts w:ascii="Arial" w:hAnsi="Arial" w:cs="Arial"/>
                <w:b/>
                <w:sz w:val="20"/>
                <w:szCs w:val="20"/>
              </w:rPr>
            </w:pPr>
          </w:p>
        </w:tc>
      </w:tr>
      <w:tr w:rsidR="00C4512F" w:rsidRPr="00B3030B" w:rsidTr="00C4512F">
        <w:tc>
          <w:tcPr>
            <w:tcW w:w="1101" w:type="dxa"/>
          </w:tcPr>
          <w:p w:rsidR="00C4512F" w:rsidRPr="00B3030B" w:rsidRDefault="00C4512F" w:rsidP="00CE2DC8">
            <w:pPr>
              <w:rPr>
                <w:rFonts w:ascii="Arial" w:hAnsi="Arial" w:cs="Arial"/>
                <w:sz w:val="20"/>
                <w:szCs w:val="20"/>
              </w:rPr>
            </w:pPr>
            <w:r w:rsidRPr="00B3030B">
              <w:rPr>
                <w:rFonts w:ascii="Arial" w:hAnsi="Arial" w:cs="Arial"/>
                <w:sz w:val="20"/>
                <w:szCs w:val="20"/>
              </w:rPr>
              <w:t>3</w:t>
            </w:r>
          </w:p>
        </w:tc>
        <w:tc>
          <w:tcPr>
            <w:tcW w:w="5060" w:type="dxa"/>
            <w:vAlign w:val="center"/>
          </w:tcPr>
          <w:p w:rsidR="00C4512F" w:rsidRPr="00B3030B" w:rsidRDefault="00C4512F"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sz w:val="20"/>
                <w:szCs w:val="20"/>
                <w:u w:val="single"/>
              </w:rPr>
            </w:pPr>
            <w:r w:rsidRPr="00B3030B">
              <w:rPr>
                <w:rFonts w:ascii="Arial" w:hAnsi="Arial" w:cs="Arial"/>
                <w:sz w:val="20"/>
                <w:szCs w:val="20"/>
              </w:rPr>
              <w:t>Food production, distribution and retailing</w:t>
            </w:r>
          </w:p>
        </w:tc>
        <w:tc>
          <w:tcPr>
            <w:tcW w:w="3081" w:type="dxa"/>
            <w:vMerge/>
            <w:vAlign w:val="center"/>
          </w:tcPr>
          <w:p w:rsidR="00C4512F" w:rsidRPr="00B3030B" w:rsidRDefault="00C4512F" w:rsidP="00CE2DC8">
            <w:pPr>
              <w:rPr>
                <w:rFonts w:ascii="Arial" w:hAnsi="Arial" w:cs="Arial"/>
                <w:b/>
                <w:sz w:val="20"/>
                <w:szCs w:val="20"/>
              </w:rPr>
            </w:pPr>
          </w:p>
        </w:tc>
      </w:tr>
      <w:tr w:rsidR="00C4512F" w:rsidRPr="00B3030B" w:rsidTr="00C4512F">
        <w:tc>
          <w:tcPr>
            <w:tcW w:w="1101" w:type="dxa"/>
          </w:tcPr>
          <w:p w:rsidR="00C4512F" w:rsidRPr="00B3030B" w:rsidRDefault="00C4512F" w:rsidP="00CE2DC8">
            <w:pPr>
              <w:rPr>
                <w:rFonts w:ascii="Arial" w:hAnsi="Arial" w:cs="Arial"/>
                <w:sz w:val="20"/>
                <w:szCs w:val="20"/>
              </w:rPr>
            </w:pPr>
            <w:r w:rsidRPr="00B3030B">
              <w:rPr>
                <w:rFonts w:ascii="Arial" w:hAnsi="Arial" w:cs="Arial"/>
                <w:sz w:val="20"/>
                <w:szCs w:val="20"/>
              </w:rPr>
              <w:t>4</w:t>
            </w:r>
          </w:p>
        </w:tc>
        <w:tc>
          <w:tcPr>
            <w:tcW w:w="5060" w:type="dxa"/>
            <w:vAlign w:val="center"/>
          </w:tcPr>
          <w:p w:rsidR="00C4512F" w:rsidRPr="00B3030B" w:rsidRDefault="00C4512F"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sz w:val="20"/>
                <w:szCs w:val="20"/>
                <w:u w:val="single"/>
              </w:rPr>
            </w:pPr>
            <w:r w:rsidRPr="00B3030B">
              <w:rPr>
                <w:rFonts w:ascii="Arial" w:hAnsi="Arial" w:cs="Arial"/>
                <w:sz w:val="20"/>
                <w:szCs w:val="20"/>
              </w:rPr>
              <w:t>Marketing</w:t>
            </w:r>
          </w:p>
        </w:tc>
        <w:tc>
          <w:tcPr>
            <w:tcW w:w="3081" w:type="dxa"/>
            <w:vMerge w:val="restart"/>
            <w:vAlign w:val="center"/>
          </w:tcPr>
          <w:p w:rsidR="00C4512F" w:rsidRPr="00B3030B" w:rsidRDefault="00C4512F" w:rsidP="00CE2DC8">
            <w:pPr>
              <w:rPr>
                <w:rFonts w:ascii="Arial" w:hAnsi="Arial" w:cs="Arial"/>
                <w:b/>
                <w:sz w:val="20"/>
                <w:szCs w:val="20"/>
              </w:rPr>
            </w:pPr>
            <w:r w:rsidRPr="00B3030B">
              <w:rPr>
                <w:rFonts w:ascii="Arial" w:hAnsi="Arial" w:cs="Arial"/>
                <w:b/>
                <w:sz w:val="20"/>
                <w:szCs w:val="20"/>
              </w:rPr>
              <w:t>Close</w:t>
            </w:r>
          </w:p>
        </w:tc>
      </w:tr>
      <w:tr w:rsidR="00C4512F" w:rsidRPr="00B3030B" w:rsidTr="00C4512F">
        <w:tc>
          <w:tcPr>
            <w:tcW w:w="1101" w:type="dxa"/>
          </w:tcPr>
          <w:p w:rsidR="00C4512F" w:rsidRPr="00B3030B" w:rsidRDefault="00C4512F" w:rsidP="00CE2DC8">
            <w:pPr>
              <w:rPr>
                <w:rFonts w:ascii="Arial" w:hAnsi="Arial" w:cs="Arial"/>
                <w:sz w:val="20"/>
                <w:szCs w:val="20"/>
              </w:rPr>
            </w:pPr>
            <w:r w:rsidRPr="00B3030B">
              <w:rPr>
                <w:rFonts w:ascii="Arial" w:hAnsi="Arial" w:cs="Arial"/>
                <w:sz w:val="20"/>
                <w:szCs w:val="20"/>
              </w:rPr>
              <w:t>5</w:t>
            </w:r>
          </w:p>
        </w:tc>
        <w:tc>
          <w:tcPr>
            <w:tcW w:w="5060" w:type="dxa"/>
            <w:vAlign w:val="center"/>
          </w:tcPr>
          <w:p w:rsidR="00C4512F" w:rsidRPr="00B3030B" w:rsidRDefault="00C4512F"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sz w:val="20"/>
                <w:szCs w:val="20"/>
                <w:u w:val="single"/>
              </w:rPr>
            </w:pPr>
            <w:r w:rsidRPr="00B3030B">
              <w:rPr>
                <w:rFonts w:ascii="Arial" w:hAnsi="Arial" w:cs="Arial"/>
                <w:sz w:val="20"/>
                <w:szCs w:val="20"/>
              </w:rPr>
              <w:t>Market research</w:t>
            </w:r>
          </w:p>
        </w:tc>
        <w:tc>
          <w:tcPr>
            <w:tcW w:w="3081" w:type="dxa"/>
            <w:vMerge/>
            <w:vAlign w:val="center"/>
          </w:tcPr>
          <w:p w:rsidR="00C4512F" w:rsidRPr="00B3030B" w:rsidRDefault="00C4512F" w:rsidP="00CE2DC8">
            <w:pPr>
              <w:rPr>
                <w:rFonts w:ascii="Arial" w:hAnsi="Arial" w:cs="Arial"/>
                <w:b/>
                <w:sz w:val="20"/>
                <w:szCs w:val="20"/>
              </w:rPr>
            </w:pPr>
          </w:p>
        </w:tc>
      </w:tr>
      <w:tr w:rsidR="00C4512F" w:rsidRPr="00B3030B" w:rsidTr="00C4512F">
        <w:tc>
          <w:tcPr>
            <w:tcW w:w="1101" w:type="dxa"/>
          </w:tcPr>
          <w:p w:rsidR="00C4512F" w:rsidRPr="00B3030B" w:rsidRDefault="00C4512F" w:rsidP="00CE2DC8">
            <w:pPr>
              <w:rPr>
                <w:rFonts w:ascii="Arial" w:hAnsi="Arial" w:cs="Arial"/>
                <w:sz w:val="20"/>
                <w:szCs w:val="20"/>
              </w:rPr>
            </w:pPr>
            <w:r w:rsidRPr="00B3030B">
              <w:rPr>
                <w:rFonts w:ascii="Arial" w:hAnsi="Arial" w:cs="Arial"/>
                <w:sz w:val="20"/>
                <w:szCs w:val="20"/>
              </w:rPr>
              <w:t>6</w:t>
            </w:r>
          </w:p>
        </w:tc>
        <w:tc>
          <w:tcPr>
            <w:tcW w:w="5060" w:type="dxa"/>
            <w:vAlign w:val="center"/>
          </w:tcPr>
          <w:p w:rsidR="00C4512F" w:rsidRPr="00B3030B" w:rsidRDefault="00C4512F"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sz w:val="20"/>
                <w:szCs w:val="20"/>
                <w:u w:val="single"/>
              </w:rPr>
            </w:pPr>
            <w:r w:rsidRPr="00B3030B">
              <w:rPr>
                <w:rFonts w:ascii="Arial" w:hAnsi="Arial" w:cs="Arial"/>
                <w:sz w:val="20"/>
                <w:szCs w:val="20"/>
              </w:rPr>
              <w:t>Manufacture, distribution, retail of automotive products</w:t>
            </w:r>
          </w:p>
        </w:tc>
        <w:tc>
          <w:tcPr>
            <w:tcW w:w="3081" w:type="dxa"/>
            <w:vMerge/>
            <w:vAlign w:val="center"/>
          </w:tcPr>
          <w:p w:rsidR="00C4512F" w:rsidRPr="00B3030B" w:rsidRDefault="00C4512F" w:rsidP="00CE2DC8">
            <w:pPr>
              <w:rPr>
                <w:rFonts w:ascii="Arial" w:hAnsi="Arial" w:cs="Arial"/>
                <w:b/>
                <w:sz w:val="20"/>
                <w:szCs w:val="20"/>
              </w:rPr>
            </w:pPr>
          </w:p>
        </w:tc>
      </w:tr>
      <w:tr w:rsidR="00C4512F" w:rsidRPr="00B3030B" w:rsidTr="00C4512F">
        <w:tc>
          <w:tcPr>
            <w:tcW w:w="1101" w:type="dxa"/>
          </w:tcPr>
          <w:p w:rsidR="00C4512F" w:rsidRPr="00B3030B" w:rsidRDefault="00C4512F" w:rsidP="00CE2DC8">
            <w:pPr>
              <w:rPr>
                <w:rFonts w:ascii="Arial" w:hAnsi="Arial" w:cs="Arial"/>
                <w:sz w:val="20"/>
                <w:szCs w:val="20"/>
              </w:rPr>
            </w:pPr>
            <w:r w:rsidRPr="00B3030B">
              <w:rPr>
                <w:rFonts w:ascii="Arial" w:hAnsi="Arial" w:cs="Arial"/>
                <w:sz w:val="20"/>
                <w:szCs w:val="20"/>
              </w:rPr>
              <w:t>96</w:t>
            </w:r>
          </w:p>
        </w:tc>
        <w:tc>
          <w:tcPr>
            <w:tcW w:w="5060" w:type="dxa"/>
            <w:vAlign w:val="center"/>
          </w:tcPr>
          <w:p w:rsidR="00C4512F" w:rsidRPr="00B3030B" w:rsidRDefault="00C4512F"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sz w:val="20"/>
                <w:szCs w:val="20"/>
                <w:u w:val="single"/>
              </w:rPr>
            </w:pPr>
            <w:r w:rsidRPr="00B3030B">
              <w:rPr>
                <w:rFonts w:ascii="Arial" w:hAnsi="Arial" w:cs="Arial"/>
                <w:sz w:val="20"/>
                <w:szCs w:val="20"/>
              </w:rPr>
              <w:t>None of the above</w:t>
            </w:r>
          </w:p>
        </w:tc>
        <w:tc>
          <w:tcPr>
            <w:tcW w:w="3081" w:type="dxa"/>
            <w:vAlign w:val="center"/>
          </w:tcPr>
          <w:p w:rsidR="00C4512F" w:rsidRPr="00B3030B" w:rsidRDefault="00C4512F" w:rsidP="00CE2DC8">
            <w:pPr>
              <w:rPr>
                <w:rFonts w:ascii="Arial" w:hAnsi="Arial" w:cs="Arial"/>
                <w:b/>
                <w:sz w:val="20"/>
                <w:szCs w:val="20"/>
              </w:rPr>
            </w:pPr>
            <w:r w:rsidRPr="00B3030B">
              <w:rPr>
                <w:rFonts w:ascii="Arial" w:hAnsi="Arial" w:cs="Arial"/>
                <w:b/>
                <w:sz w:val="20"/>
                <w:szCs w:val="20"/>
              </w:rPr>
              <w:t>Continue</w:t>
            </w:r>
          </w:p>
        </w:tc>
      </w:tr>
    </w:tbl>
    <w:p w:rsidR="00C4512F" w:rsidRPr="00B3030B" w:rsidRDefault="00C4512F" w:rsidP="00CE2DC8">
      <w:pPr>
        <w:spacing w:after="0" w:line="240" w:lineRule="auto"/>
        <w:textAlignment w:val="baseline"/>
        <w:rPr>
          <w:rFonts w:ascii="Arial" w:eastAsia="Geneva" w:hAnsi="Arial" w:cs="Arial"/>
          <w:b/>
          <w:bCs/>
          <w:color w:val="FF0000"/>
          <w:kern w:val="24"/>
          <w:sz w:val="20"/>
          <w:szCs w:val="20"/>
        </w:rPr>
      </w:pPr>
    </w:p>
    <w:p w:rsidR="00C4512F" w:rsidRPr="00B3030B" w:rsidRDefault="00C4512F" w:rsidP="00CE2DC8">
      <w:pPr>
        <w:spacing w:after="0" w:line="240" w:lineRule="auto"/>
        <w:textAlignment w:val="baseline"/>
        <w:rPr>
          <w:rFonts w:ascii="Arial" w:eastAsia="Geneva" w:hAnsi="Arial" w:cs="Arial"/>
          <w:b/>
          <w:bCs/>
          <w:color w:val="FF0000"/>
          <w:kern w:val="24"/>
          <w:sz w:val="20"/>
          <w:szCs w:val="20"/>
        </w:rPr>
      </w:pPr>
    </w:p>
    <w:p w:rsidR="00C4512F" w:rsidRPr="00B3030B" w:rsidRDefault="00C4512F"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[PROGRAMMING INSTRUCTION: ASK ALL, SINGLE CODE. CLOSE IF QUOTA FULL]</w:t>
      </w:r>
    </w:p>
    <w:p w:rsidR="00C4512F" w:rsidRPr="00B3030B" w:rsidRDefault="00C4512F" w:rsidP="00CE2DC8">
      <w:pPr>
        <w:spacing w:after="0" w:line="240" w:lineRule="auto"/>
        <w:rPr>
          <w:rFonts w:ascii="Arial" w:hAnsi="Arial" w:cs="Arial"/>
          <w:sz w:val="20"/>
          <w:szCs w:val="20"/>
        </w:rPr>
      </w:pPr>
      <w:r w:rsidRPr="00B3030B">
        <w:rPr>
          <w:rFonts w:ascii="Arial" w:hAnsi="Arial" w:cs="Arial"/>
          <w:b/>
          <w:sz w:val="20"/>
          <w:szCs w:val="20"/>
        </w:rPr>
        <w:t>QS2.</w:t>
      </w:r>
      <w:r w:rsidRPr="00B3030B">
        <w:rPr>
          <w:rFonts w:ascii="Arial" w:hAnsi="Arial" w:cs="Arial"/>
          <w:sz w:val="20"/>
          <w:szCs w:val="20"/>
        </w:rPr>
        <w:tab/>
        <w:t>Are you:</w:t>
      </w:r>
    </w:p>
    <w:tbl>
      <w:tblPr>
        <w:tblStyle w:val="TableGrid"/>
        <w:tblW w:w="9242" w:type="dxa"/>
        <w:tblLook w:val="04A0"/>
      </w:tblPr>
      <w:tblGrid>
        <w:gridCol w:w="1101"/>
        <w:gridCol w:w="5103"/>
        <w:gridCol w:w="3038"/>
      </w:tblGrid>
      <w:tr w:rsidR="00C4512F" w:rsidRPr="00B3030B" w:rsidTr="00C4512F">
        <w:tc>
          <w:tcPr>
            <w:tcW w:w="1101" w:type="dxa"/>
          </w:tcPr>
          <w:p w:rsidR="00C4512F" w:rsidRPr="00B3030B" w:rsidRDefault="00C4512F" w:rsidP="00CE2DC8">
            <w:pPr>
              <w:rPr>
                <w:rFonts w:ascii="Arial" w:hAnsi="Arial" w:cs="Arial"/>
                <w:sz w:val="20"/>
                <w:szCs w:val="20"/>
              </w:rPr>
            </w:pPr>
            <w:r w:rsidRPr="00B3030B">
              <w:rPr>
                <w:rFonts w:ascii="Arial" w:hAnsi="Arial" w:cs="Arial"/>
                <w:sz w:val="20"/>
                <w:szCs w:val="20"/>
              </w:rPr>
              <w:t>1</w:t>
            </w:r>
          </w:p>
        </w:tc>
        <w:tc>
          <w:tcPr>
            <w:tcW w:w="5103" w:type="dxa"/>
          </w:tcPr>
          <w:p w:rsidR="00C4512F" w:rsidRPr="00B3030B" w:rsidRDefault="00C4512F" w:rsidP="00CE2DC8">
            <w:pPr>
              <w:rPr>
                <w:rFonts w:ascii="Arial" w:hAnsi="Arial" w:cs="Arial"/>
                <w:sz w:val="20"/>
                <w:szCs w:val="20"/>
              </w:rPr>
            </w:pPr>
            <w:r w:rsidRPr="00B3030B">
              <w:rPr>
                <w:rFonts w:ascii="Arial" w:hAnsi="Arial" w:cs="Arial"/>
                <w:sz w:val="20"/>
                <w:szCs w:val="20"/>
              </w:rPr>
              <w:t>Male</w:t>
            </w:r>
          </w:p>
        </w:tc>
        <w:tc>
          <w:tcPr>
            <w:tcW w:w="3038" w:type="dxa"/>
            <w:vAlign w:val="center"/>
          </w:tcPr>
          <w:p w:rsidR="00C4512F" w:rsidRPr="00B3030B" w:rsidRDefault="00C4512F" w:rsidP="00CE2DC8">
            <w:pPr>
              <w:rPr>
                <w:rFonts w:ascii="Arial" w:hAnsi="Arial" w:cs="Arial"/>
                <w:b/>
                <w:sz w:val="20"/>
                <w:szCs w:val="20"/>
              </w:rPr>
            </w:pPr>
            <w:r w:rsidRPr="00B3030B">
              <w:rPr>
                <w:rFonts w:ascii="Arial" w:hAnsi="Arial" w:cs="Arial"/>
                <w:b/>
                <w:sz w:val="20"/>
                <w:szCs w:val="20"/>
              </w:rPr>
              <w:t>Max. 490</w:t>
            </w:r>
          </w:p>
        </w:tc>
      </w:tr>
      <w:tr w:rsidR="00C4512F" w:rsidRPr="00B3030B" w:rsidTr="00C4512F">
        <w:tc>
          <w:tcPr>
            <w:tcW w:w="1101" w:type="dxa"/>
          </w:tcPr>
          <w:p w:rsidR="00C4512F" w:rsidRPr="00B3030B" w:rsidRDefault="00C4512F" w:rsidP="00CE2DC8">
            <w:pPr>
              <w:rPr>
                <w:rFonts w:ascii="Arial" w:hAnsi="Arial" w:cs="Arial"/>
                <w:sz w:val="20"/>
                <w:szCs w:val="20"/>
              </w:rPr>
            </w:pPr>
            <w:r w:rsidRPr="00B3030B">
              <w:rPr>
                <w:rFonts w:ascii="Arial" w:hAnsi="Arial" w:cs="Arial"/>
                <w:sz w:val="20"/>
                <w:szCs w:val="20"/>
              </w:rPr>
              <w:t>2</w:t>
            </w:r>
          </w:p>
        </w:tc>
        <w:tc>
          <w:tcPr>
            <w:tcW w:w="5103" w:type="dxa"/>
          </w:tcPr>
          <w:p w:rsidR="00C4512F" w:rsidRPr="00B3030B" w:rsidRDefault="00C4512F" w:rsidP="00CE2DC8">
            <w:pPr>
              <w:rPr>
                <w:rFonts w:ascii="Arial" w:hAnsi="Arial" w:cs="Arial"/>
                <w:sz w:val="20"/>
                <w:szCs w:val="20"/>
              </w:rPr>
            </w:pPr>
            <w:r w:rsidRPr="00B3030B">
              <w:rPr>
                <w:rFonts w:ascii="Arial" w:hAnsi="Arial" w:cs="Arial"/>
                <w:sz w:val="20"/>
                <w:szCs w:val="20"/>
              </w:rPr>
              <w:t>Female</w:t>
            </w:r>
          </w:p>
        </w:tc>
        <w:tc>
          <w:tcPr>
            <w:tcW w:w="3038" w:type="dxa"/>
            <w:vAlign w:val="center"/>
          </w:tcPr>
          <w:p w:rsidR="00C4512F" w:rsidRPr="00B3030B" w:rsidRDefault="00C4512F" w:rsidP="00CE2DC8">
            <w:pPr>
              <w:rPr>
                <w:rFonts w:ascii="Arial" w:hAnsi="Arial" w:cs="Arial"/>
                <w:b/>
                <w:sz w:val="20"/>
                <w:szCs w:val="20"/>
              </w:rPr>
            </w:pPr>
            <w:r w:rsidRPr="00B3030B">
              <w:rPr>
                <w:rFonts w:ascii="Arial" w:hAnsi="Arial" w:cs="Arial"/>
                <w:b/>
                <w:sz w:val="20"/>
                <w:szCs w:val="20"/>
              </w:rPr>
              <w:t>Max. 510</w:t>
            </w:r>
          </w:p>
        </w:tc>
      </w:tr>
    </w:tbl>
    <w:p w:rsidR="00C4512F" w:rsidRPr="00B3030B" w:rsidRDefault="00C4512F" w:rsidP="00CE2DC8">
      <w:pPr>
        <w:spacing w:after="0" w:line="240" w:lineRule="auto"/>
        <w:textAlignment w:val="baseline"/>
        <w:rPr>
          <w:rFonts w:ascii="Arial" w:eastAsia="Geneva" w:hAnsi="Arial" w:cs="Arial"/>
          <w:b/>
          <w:bCs/>
          <w:color w:val="FF0000"/>
          <w:kern w:val="24"/>
          <w:sz w:val="20"/>
          <w:szCs w:val="20"/>
        </w:rPr>
      </w:pPr>
    </w:p>
    <w:p w:rsidR="00C4512F" w:rsidRPr="00B3030B" w:rsidRDefault="00C4512F" w:rsidP="00CE2DC8">
      <w:pPr>
        <w:spacing w:after="0" w:line="240" w:lineRule="auto"/>
        <w:textAlignment w:val="baseline"/>
        <w:rPr>
          <w:rFonts w:ascii="Arial" w:eastAsia="Geneva" w:hAnsi="Arial" w:cs="Arial"/>
          <w:b/>
          <w:bCs/>
          <w:color w:val="FF0000"/>
          <w:kern w:val="24"/>
          <w:sz w:val="20"/>
          <w:szCs w:val="20"/>
        </w:rPr>
      </w:pPr>
    </w:p>
    <w:p w:rsidR="00C4512F" w:rsidRPr="00B3030B" w:rsidRDefault="00C4512F"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[PROGRAMMING INSTRUCTION: ASK ALL, OPEN END NUMERIC</w:t>
      </w:r>
      <w:r w:rsidR="00DF3A88" w:rsidRPr="00B3030B">
        <w:rPr>
          <w:rFonts w:ascii="Arial" w:eastAsia="Geneva" w:hAnsi="Arial" w:cs="Arial"/>
          <w:b/>
          <w:bCs/>
          <w:color w:val="FF0000"/>
          <w:kern w:val="24"/>
          <w:sz w:val="20"/>
          <w:szCs w:val="20"/>
        </w:rPr>
        <w:t xml:space="preserve">. ALLOW ANSWERS FROM 1 TO 100. </w:t>
      </w:r>
      <w:r w:rsidRPr="00B3030B">
        <w:rPr>
          <w:rFonts w:ascii="Arial" w:eastAsia="Geneva" w:hAnsi="Arial" w:cs="Arial"/>
          <w:b/>
          <w:bCs/>
          <w:color w:val="FF0000"/>
          <w:kern w:val="24"/>
          <w:sz w:val="20"/>
          <w:szCs w:val="20"/>
        </w:rPr>
        <w:t xml:space="preserve">CLOSE IF QUOTA FULL] </w:t>
      </w:r>
    </w:p>
    <w:p w:rsidR="00C4512F" w:rsidRDefault="00C4512F" w:rsidP="00CE2DC8">
      <w:pPr>
        <w:spacing w:after="0" w:line="240" w:lineRule="auto"/>
        <w:rPr>
          <w:rFonts w:ascii="Arial" w:hAnsi="Arial" w:cs="Arial"/>
          <w:sz w:val="20"/>
          <w:szCs w:val="20"/>
        </w:rPr>
      </w:pPr>
      <w:r w:rsidRPr="00B3030B">
        <w:rPr>
          <w:rFonts w:ascii="Arial" w:hAnsi="Arial" w:cs="Arial"/>
          <w:b/>
          <w:sz w:val="20"/>
          <w:szCs w:val="20"/>
        </w:rPr>
        <w:t>QS3.</w:t>
      </w:r>
      <w:r w:rsidRPr="00B3030B">
        <w:rPr>
          <w:rFonts w:ascii="Arial" w:hAnsi="Arial" w:cs="Arial"/>
          <w:sz w:val="20"/>
          <w:szCs w:val="20"/>
        </w:rPr>
        <w:tab/>
        <w:t>Please write in your age:</w:t>
      </w:r>
    </w:p>
    <w:p w:rsidR="00AA6811" w:rsidRPr="00B3030B" w:rsidRDefault="00AA6811" w:rsidP="00CE2DC8">
      <w:pPr>
        <w:spacing w:after="0" w:line="240" w:lineRule="auto"/>
        <w:rPr>
          <w:rFonts w:ascii="Arial" w:hAnsi="Arial" w:cs="Arial"/>
          <w:sz w:val="20"/>
          <w:szCs w:val="20"/>
        </w:rPr>
      </w:pPr>
    </w:p>
    <w:tbl>
      <w:tblPr>
        <w:tblStyle w:val="TableGrid"/>
        <w:tblW w:w="0" w:type="auto"/>
        <w:tblLook w:val="04A0"/>
      </w:tblPr>
      <w:tblGrid>
        <w:gridCol w:w="9242"/>
      </w:tblGrid>
      <w:tr w:rsidR="00802238" w:rsidRPr="00B3030B" w:rsidTr="00802238">
        <w:tc>
          <w:tcPr>
            <w:tcW w:w="9242" w:type="dxa"/>
          </w:tcPr>
          <w:p w:rsidR="00802238" w:rsidRPr="00B3030B" w:rsidRDefault="00802238" w:rsidP="00CE2DC8">
            <w:pPr>
              <w:rPr>
                <w:rFonts w:ascii="Arial" w:hAnsi="Arial" w:cs="Arial"/>
                <w:b/>
                <w:sz w:val="20"/>
                <w:szCs w:val="20"/>
              </w:rPr>
            </w:pPr>
            <w:r w:rsidRPr="00B3030B">
              <w:rPr>
                <w:rFonts w:ascii="Arial" w:hAnsi="Arial" w:cs="Arial"/>
                <w:b/>
                <w:sz w:val="20"/>
                <w:szCs w:val="20"/>
              </w:rPr>
              <w:t>[WRITE IN</w:t>
            </w:r>
            <w:r w:rsidR="00DF3A88" w:rsidRPr="00B3030B">
              <w:rPr>
                <w:rFonts w:ascii="Arial" w:hAnsi="Arial" w:cs="Arial"/>
                <w:b/>
                <w:sz w:val="20"/>
                <w:szCs w:val="20"/>
              </w:rPr>
              <w:t xml:space="preserve"> AGE FROM 1 TO 100</w:t>
            </w:r>
            <w:r w:rsidRPr="00B3030B">
              <w:rPr>
                <w:rFonts w:ascii="Arial" w:hAnsi="Arial" w:cs="Arial"/>
                <w:b/>
                <w:sz w:val="20"/>
                <w:szCs w:val="20"/>
              </w:rPr>
              <w:t>]</w:t>
            </w:r>
          </w:p>
        </w:tc>
      </w:tr>
    </w:tbl>
    <w:p w:rsidR="00802238" w:rsidRPr="00B3030B" w:rsidRDefault="00802238" w:rsidP="00CE2DC8">
      <w:pPr>
        <w:spacing w:after="0" w:line="240" w:lineRule="auto"/>
        <w:textAlignment w:val="baseline"/>
        <w:rPr>
          <w:rFonts w:ascii="Arial" w:eastAsia="Geneva" w:hAnsi="Arial" w:cs="Arial"/>
          <w:b/>
          <w:bCs/>
          <w:color w:val="FF0000"/>
          <w:kern w:val="24"/>
          <w:sz w:val="20"/>
          <w:szCs w:val="20"/>
        </w:rPr>
      </w:pPr>
    </w:p>
    <w:p w:rsidR="00802238" w:rsidRPr="00B3030B" w:rsidRDefault="00DF3A88" w:rsidP="00CE2DC8">
      <w:pPr>
        <w:spacing w:after="0" w:line="240" w:lineRule="auto"/>
        <w:textAlignment w:val="baseline"/>
        <w:rPr>
          <w:rFonts w:ascii="Arial" w:hAnsi="Arial" w:cs="Arial"/>
          <w:sz w:val="20"/>
          <w:szCs w:val="20"/>
        </w:rPr>
      </w:pPr>
      <w:r w:rsidRPr="00B3030B">
        <w:rPr>
          <w:rFonts w:ascii="Arial" w:eastAsia="Geneva" w:hAnsi="Arial" w:cs="Arial"/>
          <w:b/>
          <w:bCs/>
          <w:color w:val="FF0000"/>
          <w:kern w:val="24"/>
          <w:sz w:val="20"/>
          <w:szCs w:val="20"/>
        </w:rPr>
        <w:t>[HIDDEN VARIABLE] AGE_CODED</w:t>
      </w:r>
      <w:r w:rsidR="00802238" w:rsidRPr="00B3030B">
        <w:rPr>
          <w:rFonts w:ascii="Arial" w:eastAsia="Geneva" w:hAnsi="Arial" w:cs="Arial"/>
          <w:b/>
          <w:bCs/>
          <w:color w:val="FF0000"/>
          <w:kern w:val="24"/>
          <w:sz w:val="20"/>
          <w:szCs w:val="20"/>
        </w:rPr>
        <w:t>:</w:t>
      </w:r>
      <w:r w:rsidR="00802238" w:rsidRPr="00B3030B">
        <w:rPr>
          <w:rFonts w:ascii="Arial" w:hAnsi="Arial" w:cs="Arial"/>
          <w:sz w:val="20"/>
          <w:szCs w:val="20"/>
        </w:rPr>
        <w:br/>
      </w:r>
    </w:p>
    <w:tbl>
      <w:tblPr>
        <w:tblStyle w:val="TableGrid"/>
        <w:tblW w:w="9242" w:type="dxa"/>
        <w:tblLook w:val="04A0"/>
      </w:tblPr>
      <w:tblGrid>
        <w:gridCol w:w="1101"/>
        <w:gridCol w:w="5103"/>
        <w:gridCol w:w="3038"/>
      </w:tblGrid>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1</w:t>
            </w:r>
          </w:p>
        </w:tc>
        <w:tc>
          <w:tcPr>
            <w:tcW w:w="5103" w:type="dxa"/>
          </w:tcPr>
          <w:p w:rsidR="00802238" w:rsidRPr="00B3030B" w:rsidRDefault="00802238" w:rsidP="00CE2DC8">
            <w:pPr>
              <w:rPr>
                <w:rFonts w:ascii="Arial" w:hAnsi="Arial" w:cs="Arial"/>
                <w:sz w:val="20"/>
                <w:szCs w:val="20"/>
              </w:rPr>
            </w:pPr>
            <w:r w:rsidRPr="00B3030B">
              <w:rPr>
                <w:rFonts w:ascii="Arial" w:hAnsi="Arial" w:cs="Arial"/>
                <w:sz w:val="20"/>
                <w:szCs w:val="20"/>
              </w:rPr>
              <w:t>Under 17</w:t>
            </w:r>
          </w:p>
        </w:tc>
        <w:tc>
          <w:tcPr>
            <w:tcW w:w="3038" w:type="dxa"/>
            <w:vAlign w:val="center"/>
          </w:tcPr>
          <w:p w:rsidR="00802238" w:rsidRPr="00B3030B" w:rsidRDefault="00802238" w:rsidP="00CE2DC8">
            <w:pPr>
              <w:rPr>
                <w:rFonts w:ascii="Arial" w:hAnsi="Arial" w:cs="Arial"/>
                <w:b/>
                <w:sz w:val="20"/>
                <w:szCs w:val="20"/>
              </w:rPr>
            </w:pPr>
            <w:r w:rsidRPr="00B3030B">
              <w:rPr>
                <w:rFonts w:ascii="Arial" w:hAnsi="Arial" w:cs="Arial"/>
                <w:b/>
                <w:sz w:val="20"/>
                <w:szCs w:val="20"/>
              </w:rPr>
              <w:t>Close</w:t>
            </w:r>
          </w:p>
        </w:tc>
      </w:tr>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2</w:t>
            </w:r>
          </w:p>
        </w:tc>
        <w:tc>
          <w:tcPr>
            <w:tcW w:w="5103" w:type="dxa"/>
          </w:tcPr>
          <w:p w:rsidR="00802238" w:rsidRPr="00B3030B" w:rsidRDefault="00802238" w:rsidP="00CE2DC8">
            <w:pPr>
              <w:rPr>
                <w:rFonts w:ascii="Arial" w:hAnsi="Arial" w:cs="Arial"/>
                <w:sz w:val="20"/>
                <w:szCs w:val="20"/>
              </w:rPr>
            </w:pPr>
            <w:r w:rsidRPr="00B3030B">
              <w:rPr>
                <w:rFonts w:ascii="Arial" w:hAnsi="Arial" w:cs="Arial"/>
                <w:sz w:val="20"/>
                <w:szCs w:val="20"/>
              </w:rPr>
              <w:t>17-24</w:t>
            </w:r>
          </w:p>
        </w:tc>
        <w:tc>
          <w:tcPr>
            <w:tcW w:w="3038" w:type="dxa"/>
            <w:vAlign w:val="center"/>
          </w:tcPr>
          <w:p w:rsidR="00802238" w:rsidRPr="00B3030B" w:rsidRDefault="00802238" w:rsidP="00CE2DC8">
            <w:pPr>
              <w:rPr>
                <w:rFonts w:ascii="Arial" w:hAnsi="Arial" w:cs="Arial"/>
                <w:b/>
                <w:sz w:val="20"/>
                <w:szCs w:val="20"/>
              </w:rPr>
            </w:pPr>
            <w:r w:rsidRPr="00B3030B">
              <w:rPr>
                <w:rFonts w:ascii="Arial" w:hAnsi="Arial" w:cs="Arial"/>
                <w:b/>
                <w:sz w:val="20"/>
                <w:szCs w:val="20"/>
              </w:rPr>
              <w:t>Max. 130</w:t>
            </w:r>
          </w:p>
        </w:tc>
      </w:tr>
      <w:tr w:rsidR="00802238" w:rsidRPr="00B3030B" w:rsidTr="00D151E0">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3</w:t>
            </w:r>
          </w:p>
        </w:tc>
        <w:tc>
          <w:tcPr>
            <w:tcW w:w="5103" w:type="dxa"/>
          </w:tcPr>
          <w:p w:rsidR="00802238" w:rsidRPr="00B3030B" w:rsidRDefault="00802238" w:rsidP="00CE2DC8">
            <w:pPr>
              <w:rPr>
                <w:rFonts w:ascii="Arial" w:hAnsi="Arial" w:cs="Arial"/>
                <w:sz w:val="20"/>
                <w:szCs w:val="20"/>
              </w:rPr>
            </w:pPr>
            <w:r w:rsidRPr="00B3030B">
              <w:rPr>
                <w:rFonts w:ascii="Arial" w:hAnsi="Arial" w:cs="Arial"/>
                <w:sz w:val="20"/>
                <w:szCs w:val="20"/>
              </w:rPr>
              <w:t>25-44</w:t>
            </w:r>
          </w:p>
        </w:tc>
        <w:tc>
          <w:tcPr>
            <w:tcW w:w="3038" w:type="dxa"/>
            <w:vAlign w:val="center"/>
          </w:tcPr>
          <w:p w:rsidR="00802238" w:rsidRPr="00B3030B" w:rsidRDefault="00802238" w:rsidP="00CE2DC8">
            <w:pPr>
              <w:rPr>
                <w:rFonts w:ascii="Arial" w:hAnsi="Arial" w:cs="Arial"/>
                <w:b/>
                <w:sz w:val="20"/>
                <w:szCs w:val="20"/>
              </w:rPr>
            </w:pPr>
            <w:r w:rsidRPr="00B3030B">
              <w:rPr>
                <w:rFonts w:ascii="Arial" w:hAnsi="Arial" w:cs="Arial"/>
                <w:b/>
                <w:sz w:val="20"/>
                <w:szCs w:val="20"/>
              </w:rPr>
              <w:t>Max. 360</w:t>
            </w:r>
          </w:p>
        </w:tc>
      </w:tr>
      <w:tr w:rsidR="00802238" w:rsidRPr="00B3030B" w:rsidTr="00D151E0">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4</w:t>
            </w:r>
          </w:p>
        </w:tc>
        <w:tc>
          <w:tcPr>
            <w:tcW w:w="5103" w:type="dxa"/>
          </w:tcPr>
          <w:p w:rsidR="00802238" w:rsidRPr="00B3030B" w:rsidRDefault="00802238" w:rsidP="00CE2DC8">
            <w:pPr>
              <w:rPr>
                <w:rFonts w:ascii="Arial" w:hAnsi="Arial" w:cs="Arial"/>
                <w:sz w:val="20"/>
                <w:szCs w:val="20"/>
              </w:rPr>
            </w:pPr>
            <w:r w:rsidRPr="00B3030B">
              <w:rPr>
                <w:rFonts w:ascii="Arial" w:hAnsi="Arial" w:cs="Arial"/>
                <w:sz w:val="20"/>
                <w:szCs w:val="20"/>
              </w:rPr>
              <w:t>45-64</w:t>
            </w:r>
          </w:p>
        </w:tc>
        <w:tc>
          <w:tcPr>
            <w:tcW w:w="3038" w:type="dxa"/>
            <w:vAlign w:val="center"/>
          </w:tcPr>
          <w:p w:rsidR="00802238" w:rsidRPr="00B3030B" w:rsidRDefault="00802238" w:rsidP="00CE2DC8">
            <w:pPr>
              <w:rPr>
                <w:rFonts w:ascii="Arial" w:hAnsi="Arial" w:cs="Arial"/>
                <w:b/>
                <w:sz w:val="20"/>
                <w:szCs w:val="20"/>
              </w:rPr>
            </w:pPr>
            <w:r w:rsidRPr="00B3030B">
              <w:rPr>
                <w:rFonts w:ascii="Arial" w:hAnsi="Arial" w:cs="Arial"/>
                <w:b/>
                <w:sz w:val="20"/>
                <w:szCs w:val="20"/>
              </w:rPr>
              <w:t>Max. 310</w:t>
            </w:r>
          </w:p>
        </w:tc>
      </w:tr>
      <w:tr w:rsidR="00802238" w:rsidRPr="00B3030B" w:rsidTr="00D151E0">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5</w:t>
            </w:r>
          </w:p>
        </w:tc>
        <w:tc>
          <w:tcPr>
            <w:tcW w:w="5103" w:type="dxa"/>
          </w:tcPr>
          <w:p w:rsidR="00802238" w:rsidRPr="00B3030B" w:rsidRDefault="00802238" w:rsidP="00CE2DC8">
            <w:pPr>
              <w:rPr>
                <w:rFonts w:ascii="Arial" w:hAnsi="Arial" w:cs="Arial"/>
                <w:sz w:val="20"/>
                <w:szCs w:val="20"/>
              </w:rPr>
            </w:pPr>
            <w:r w:rsidRPr="00B3030B">
              <w:rPr>
                <w:rFonts w:ascii="Arial" w:hAnsi="Arial" w:cs="Arial"/>
                <w:sz w:val="20"/>
                <w:szCs w:val="20"/>
              </w:rPr>
              <w:t>65-69</w:t>
            </w:r>
          </w:p>
        </w:tc>
        <w:tc>
          <w:tcPr>
            <w:tcW w:w="3038" w:type="dxa"/>
            <w:vAlign w:val="center"/>
          </w:tcPr>
          <w:p w:rsidR="00802238" w:rsidRPr="00B3030B" w:rsidRDefault="00802238" w:rsidP="00CE2DC8">
            <w:pPr>
              <w:rPr>
                <w:rFonts w:ascii="Arial" w:hAnsi="Arial" w:cs="Arial"/>
                <w:b/>
                <w:sz w:val="20"/>
                <w:szCs w:val="20"/>
              </w:rPr>
            </w:pPr>
            <w:r w:rsidRPr="00B3030B">
              <w:rPr>
                <w:rFonts w:ascii="Arial" w:hAnsi="Arial" w:cs="Arial"/>
                <w:b/>
                <w:sz w:val="20"/>
                <w:szCs w:val="20"/>
              </w:rPr>
              <w:t>Max. 100</w:t>
            </w:r>
          </w:p>
        </w:tc>
      </w:tr>
      <w:tr w:rsidR="00802238" w:rsidRPr="00B3030B" w:rsidTr="00D151E0">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6</w:t>
            </w:r>
          </w:p>
        </w:tc>
        <w:tc>
          <w:tcPr>
            <w:tcW w:w="5103" w:type="dxa"/>
          </w:tcPr>
          <w:p w:rsidR="00802238" w:rsidRPr="00B3030B" w:rsidRDefault="00802238" w:rsidP="00CE2DC8">
            <w:pPr>
              <w:rPr>
                <w:rFonts w:ascii="Arial" w:hAnsi="Arial" w:cs="Arial"/>
                <w:sz w:val="20"/>
                <w:szCs w:val="20"/>
              </w:rPr>
            </w:pPr>
            <w:r w:rsidRPr="00B3030B">
              <w:rPr>
                <w:rFonts w:ascii="Arial" w:hAnsi="Arial" w:cs="Arial"/>
                <w:sz w:val="20"/>
                <w:szCs w:val="20"/>
              </w:rPr>
              <w:t>70+</w:t>
            </w:r>
          </w:p>
        </w:tc>
        <w:tc>
          <w:tcPr>
            <w:tcW w:w="3038" w:type="dxa"/>
            <w:vAlign w:val="center"/>
          </w:tcPr>
          <w:p w:rsidR="00802238" w:rsidRPr="00B3030B" w:rsidRDefault="00802238" w:rsidP="00CE2DC8">
            <w:pPr>
              <w:rPr>
                <w:rFonts w:ascii="Arial" w:hAnsi="Arial" w:cs="Arial"/>
                <w:b/>
                <w:sz w:val="20"/>
                <w:szCs w:val="20"/>
              </w:rPr>
            </w:pPr>
            <w:r w:rsidRPr="00B3030B">
              <w:rPr>
                <w:rFonts w:ascii="Arial" w:hAnsi="Arial" w:cs="Arial"/>
                <w:b/>
                <w:sz w:val="20"/>
                <w:szCs w:val="20"/>
              </w:rPr>
              <w:t>Max. 100</w:t>
            </w:r>
          </w:p>
        </w:tc>
      </w:tr>
    </w:tbl>
    <w:p w:rsidR="00802238" w:rsidRPr="00B3030B" w:rsidRDefault="00802238" w:rsidP="00CE2DC8">
      <w:pPr>
        <w:spacing w:after="0" w:line="240" w:lineRule="auto"/>
        <w:textAlignment w:val="baseline"/>
        <w:rPr>
          <w:rFonts w:ascii="Arial" w:eastAsia="Geneva" w:hAnsi="Arial" w:cs="Arial"/>
          <w:b/>
          <w:bCs/>
          <w:color w:val="FF0000"/>
          <w:kern w:val="24"/>
          <w:sz w:val="20"/>
          <w:szCs w:val="20"/>
        </w:rPr>
      </w:pPr>
    </w:p>
    <w:p w:rsidR="00802238" w:rsidRPr="00B3030B" w:rsidRDefault="00802238" w:rsidP="00CE2DC8">
      <w:pPr>
        <w:spacing w:after="0" w:line="240" w:lineRule="auto"/>
        <w:textAlignment w:val="baseline"/>
        <w:rPr>
          <w:rFonts w:ascii="Arial" w:eastAsia="Geneva" w:hAnsi="Arial" w:cs="Arial"/>
          <w:b/>
          <w:bCs/>
          <w:color w:val="FF0000"/>
          <w:kern w:val="24"/>
          <w:sz w:val="20"/>
          <w:szCs w:val="20"/>
        </w:rPr>
      </w:pPr>
    </w:p>
    <w:p w:rsidR="00AA6811" w:rsidRDefault="00AA681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802238" w:rsidRPr="00B3030B" w:rsidRDefault="00802238"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lastRenderedPageBreak/>
        <w:t xml:space="preserve">[PROGRAMMING INSTRUCTION: ASK ALL, SINGLE CODE] </w:t>
      </w:r>
    </w:p>
    <w:p w:rsidR="00802238" w:rsidRPr="00005E90" w:rsidRDefault="00802238" w:rsidP="00CE2DC8">
      <w:pPr>
        <w:spacing w:after="0" w:line="240" w:lineRule="auto"/>
        <w:ind w:left="720" w:hanging="720"/>
        <w:rPr>
          <w:rFonts w:ascii="Arial" w:hAnsi="Arial" w:cs="Arial"/>
          <w:sz w:val="20"/>
          <w:szCs w:val="20"/>
        </w:rPr>
      </w:pPr>
      <w:r w:rsidRPr="00B3030B">
        <w:rPr>
          <w:rFonts w:ascii="Arial" w:hAnsi="Arial" w:cs="Arial"/>
          <w:b/>
          <w:sz w:val="20"/>
          <w:szCs w:val="20"/>
        </w:rPr>
        <w:t>QS3</w:t>
      </w:r>
      <w:r w:rsidR="00005E90">
        <w:rPr>
          <w:rFonts w:ascii="Arial" w:hAnsi="Arial" w:cs="Arial"/>
          <w:b/>
          <w:sz w:val="20"/>
          <w:szCs w:val="20"/>
        </w:rPr>
        <w:t>a</w:t>
      </w:r>
      <w:r w:rsidRPr="00B3030B">
        <w:rPr>
          <w:rFonts w:ascii="Arial" w:hAnsi="Arial" w:cs="Arial"/>
          <w:b/>
          <w:sz w:val="20"/>
          <w:szCs w:val="20"/>
        </w:rPr>
        <w:t>.</w:t>
      </w:r>
      <w:r w:rsidRPr="00B3030B">
        <w:rPr>
          <w:rFonts w:ascii="Arial" w:hAnsi="Arial" w:cs="Arial"/>
          <w:b/>
          <w:sz w:val="20"/>
          <w:szCs w:val="20"/>
        </w:rPr>
        <w:tab/>
      </w:r>
      <w:r w:rsidRPr="00005E90">
        <w:rPr>
          <w:rFonts w:ascii="Arial" w:hAnsi="Arial" w:cs="Arial"/>
          <w:sz w:val="20"/>
          <w:szCs w:val="20"/>
        </w:rPr>
        <w:t>Which of the following best applies to you?</w:t>
      </w:r>
    </w:p>
    <w:p w:rsidR="00005E90" w:rsidRPr="00005E90" w:rsidRDefault="00005E90" w:rsidP="00CE2DC8">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1</w:t>
            </w:r>
          </w:p>
        </w:tc>
        <w:tc>
          <w:tcPr>
            <w:tcW w:w="8141" w:type="dxa"/>
          </w:tcPr>
          <w:p w:rsidR="00802238" w:rsidRPr="00B3030B" w:rsidRDefault="00802238" w:rsidP="00CE2DC8">
            <w:pPr>
              <w:rPr>
                <w:rFonts w:ascii="Arial" w:hAnsi="Arial" w:cs="Arial"/>
                <w:sz w:val="20"/>
                <w:szCs w:val="20"/>
              </w:rPr>
            </w:pPr>
            <w:r w:rsidRPr="00B3030B">
              <w:rPr>
                <w:rFonts w:ascii="Arial" w:hAnsi="Arial" w:cs="Arial"/>
                <w:sz w:val="20"/>
                <w:szCs w:val="20"/>
              </w:rPr>
              <w:t>Married</w:t>
            </w:r>
          </w:p>
        </w:tc>
      </w:tr>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2</w:t>
            </w:r>
          </w:p>
        </w:tc>
        <w:tc>
          <w:tcPr>
            <w:tcW w:w="8141" w:type="dxa"/>
          </w:tcPr>
          <w:p w:rsidR="00802238" w:rsidRPr="00B3030B" w:rsidRDefault="00802238" w:rsidP="00CE2DC8">
            <w:pPr>
              <w:rPr>
                <w:rFonts w:ascii="Arial" w:hAnsi="Arial" w:cs="Arial"/>
                <w:sz w:val="20"/>
                <w:szCs w:val="20"/>
              </w:rPr>
            </w:pPr>
            <w:r w:rsidRPr="00B3030B">
              <w:rPr>
                <w:rFonts w:ascii="Arial" w:hAnsi="Arial" w:cs="Arial"/>
                <w:sz w:val="20"/>
                <w:szCs w:val="20"/>
              </w:rPr>
              <w:t>Single (Not married)</w:t>
            </w:r>
          </w:p>
        </w:tc>
      </w:tr>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3</w:t>
            </w:r>
          </w:p>
        </w:tc>
        <w:tc>
          <w:tcPr>
            <w:tcW w:w="8141" w:type="dxa"/>
          </w:tcPr>
          <w:p w:rsidR="00802238" w:rsidRPr="00B3030B" w:rsidRDefault="00802238" w:rsidP="00CE2DC8">
            <w:pPr>
              <w:rPr>
                <w:rFonts w:ascii="Arial" w:hAnsi="Arial" w:cs="Arial"/>
                <w:sz w:val="20"/>
                <w:szCs w:val="20"/>
              </w:rPr>
            </w:pPr>
            <w:r w:rsidRPr="00B3030B">
              <w:rPr>
                <w:rFonts w:ascii="Arial" w:hAnsi="Arial" w:cs="Arial"/>
                <w:sz w:val="20"/>
                <w:szCs w:val="20"/>
              </w:rPr>
              <w:t>Divorced</w:t>
            </w:r>
          </w:p>
        </w:tc>
      </w:tr>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4</w:t>
            </w:r>
          </w:p>
        </w:tc>
        <w:tc>
          <w:tcPr>
            <w:tcW w:w="8141" w:type="dxa"/>
          </w:tcPr>
          <w:p w:rsidR="00802238" w:rsidRPr="00B3030B" w:rsidRDefault="00802238" w:rsidP="00CE2DC8">
            <w:pPr>
              <w:rPr>
                <w:rFonts w:ascii="Arial" w:hAnsi="Arial" w:cs="Arial"/>
                <w:sz w:val="20"/>
                <w:szCs w:val="20"/>
              </w:rPr>
            </w:pPr>
            <w:r w:rsidRPr="00B3030B">
              <w:rPr>
                <w:rFonts w:ascii="Arial" w:hAnsi="Arial" w:cs="Arial"/>
                <w:sz w:val="20"/>
                <w:szCs w:val="20"/>
              </w:rPr>
              <w:t>Widowed</w:t>
            </w:r>
          </w:p>
        </w:tc>
      </w:tr>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5</w:t>
            </w:r>
          </w:p>
        </w:tc>
        <w:tc>
          <w:tcPr>
            <w:tcW w:w="8141" w:type="dxa"/>
          </w:tcPr>
          <w:p w:rsidR="00802238" w:rsidRPr="00B3030B" w:rsidRDefault="00DF3A88" w:rsidP="00CE2DC8">
            <w:pPr>
              <w:rPr>
                <w:rFonts w:ascii="Arial" w:hAnsi="Arial" w:cs="Arial"/>
                <w:sz w:val="20"/>
                <w:szCs w:val="20"/>
              </w:rPr>
            </w:pPr>
            <w:r w:rsidRPr="00B3030B">
              <w:rPr>
                <w:rFonts w:ascii="Arial" w:hAnsi="Arial" w:cs="Arial"/>
                <w:sz w:val="20"/>
                <w:szCs w:val="20"/>
              </w:rPr>
              <w:t>Separated</w:t>
            </w:r>
          </w:p>
        </w:tc>
      </w:tr>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6</w:t>
            </w:r>
          </w:p>
        </w:tc>
        <w:tc>
          <w:tcPr>
            <w:tcW w:w="8141" w:type="dxa"/>
          </w:tcPr>
          <w:p w:rsidR="00802238" w:rsidRPr="00B3030B" w:rsidRDefault="00DF3A88" w:rsidP="00CE2DC8">
            <w:pPr>
              <w:rPr>
                <w:rFonts w:ascii="Arial" w:hAnsi="Arial" w:cs="Arial"/>
                <w:sz w:val="20"/>
                <w:szCs w:val="20"/>
              </w:rPr>
            </w:pPr>
            <w:r w:rsidRPr="00B3030B">
              <w:rPr>
                <w:rFonts w:ascii="Arial" w:hAnsi="Arial" w:cs="Arial"/>
                <w:sz w:val="20"/>
                <w:szCs w:val="20"/>
              </w:rPr>
              <w:t>Living w</w:t>
            </w:r>
            <w:r w:rsidR="00802238" w:rsidRPr="00B3030B">
              <w:rPr>
                <w:rFonts w:ascii="Arial" w:hAnsi="Arial" w:cs="Arial"/>
                <w:sz w:val="20"/>
                <w:szCs w:val="20"/>
              </w:rPr>
              <w:t>ith partner / cohabiting</w:t>
            </w:r>
          </w:p>
        </w:tc>
      </w:tr>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7</w:t>
            </w:r>
          </w:p>
        </w:tc>
        <w:tc>
          <w:tcPr>
            <w:tcW w:w="8141" w:type="dxa"/>
          </w:tcPr>
          <w:p w:rsidR="00802238" w:rsidRPr="00B3030B" w:rsidRDefault="00802238" w:rsidP="00CE2DC8">
            <w:pPr>
              <w:rPr>
                <w:rFonts w:ascii="Arial" w:hAnsi="Arial" w:cs="Arial"/>
                <w:sz w:val="20"/>
                <w:szCs w:val="20"/>
              </w:rPr>
            </w:pPr>
            <w:r w:rsidRPr="00B3030B">
              <w:rPr>
                <w:rFonts w:ascii="Arial" w:hAnsi="Arial" w:cs="Arial"/>
                <w:sz w:val="20"/>
                <w:szCs w:val="20"/>
              </w:rPr>
              <w:t>Living with parents</w:t>
            </w:r>
          </w:p>
        </w:tc>
      </w:tr>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8</w:t>
            </w:r>
          </w:p>
        </w:tc>
        <w:tc>
          <w:tcPr>
            <w:tcW w:w="8141" w:type="dxa"/>
          </w:tcPr>
          <w:p w:rsidR="00802238" w:rsidRPr="00B3030B" w:rsidRDefault="00802238" w:rsidP="00CE2DC8">
            <w:pPr>
              <w:rPr>
                <w:rFonts w:ascii="Arial" w:hAnsi="Arial" w:cs="Arial"/>
                <w:sz w:val="20"/>
                <w:szCs w:val="20"/>
              </w:rPr>
            </w:pPr>
            <w:r w:rsidRPr="00B3030B">
              <w:rPr>
                <w:rFonts w:ascii="Arial" w:hAnsi="Arial" w:cs="Arial"/>
                <w:sz w:val="20"/>
                <w:szCs w:val="20"/>
              </w:rPr>
              <w:t>Sharing with friends</w:t>
            </w:r>
          </w:p>
        </w:tc>
      </w:tr>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9</w:t>
            </w:r>
          </w:p>
        </w:tc>
        <w:tc>
          <w:tcPr>
            <w:tcW w:w="8141" w:type="dxa"/>
          </w:tcPr>
          <w:p w:rsidR="00802238" w:rsidRPr="00B3030B" w:rsidRDefault="00802238" w:rsidP="00CE2DC8">
            <w:pPr>
              <w:rPr>
                <w:rFonts w:ascii="Arial" w:hAnsi="Arial" w:cs="Arial"/>
                <w:sz w:val="20"/>
                <w:szCs w:val="20"/>
              </w:rPr>
            </w:pPr>
            <w:r w:rsidRPr="00B3030B">
              <w:rPr>
                <w:rFonts w:ascii="Arial" w:hAnsi="Arial" w:cs="Arial"/>
                <w:sz w:val="20"/>
                <w:szCs w:val="20"/>
              </w:rPr>
              <w:t>Living alone</w:t>
            </w:r>
          </w:p>
        </w:tc>
      </w:tr>
      <w:tr w:rsidR="00802238" w:rsidRPr="00B3030B" w:rsidTr="00802238">
        <w:tc>
          <w:tcPr>
            <w:tcW w:w="1101" w:type="dxa"/>
          </w:tcPr>
          <w:p w:rsidR="00802238" w:rsidRPr="00B3030B" w:rsidRDefault="00802238" w:rsidP="00CE2DC8">
            <w:pPr>
              <w:rPr>
                <w:rFonts w:ascii="Arial" w:hAnsi="Arial" w:cs="Arial"/>
                <w:sz w:val="20"/>
                <w:szCs w:val="20"/>
              </w:rPr>
            </w:pPr>
            <w:r w:rsidRPr="00B3030B">
              <w:rPr>
                <w:rFonts w:ascii="Arial" w:hAnsi="Arial" w:cs="Arial"/>
                <w:sz w:val="20"/>
                <w:szCs w:val="20"/>
              </w:rPr>
              <w:t>98</w:t>
            </w:r>
          </w:p>
        </w:tc>
        <w:tc>
          <w:tcPr>
            <w:tcW w:w="8141" w:type="dxa"/>
          </w:tcPr>
          <w:p w:rsidR="00802238" w:rsidRPr="00B3030B" w:rsidRDefault="00802238" w:rsidP="00CE2DC8">
            <w:pPr>
              <w:rPr>
                <w:rFonts w:ascii="Arial" w:hAnsi="Arial" w:cs="Arial"/>
                <w:sz w:val="20"/>
                <w:szCs w:val="20"/>
              </w:rPr>
            </w:pPr>
            <w:r w:rsidRPr="00B3030B">
              <w:rPr>
                <w:rFonts w:ascii="Arial" w:hAnsi="Arial" w:cs="Arial"/>
                <w:sz w:val="20"/>
                <w:szCs w:val="20"/>
              </w:rPr>
              <w:t>Other</w:t>
            </w:r>
          </w:p>
        </w:tc>
      </w:tr>
    </w:tbl>
    <w:p w:rsidR="00802238" w:rsidRDefault="00802238" w:rsidP="00CE2DC8">
      <w:pPr>
        <w:spacing w:after="0" w:line="240" w:lineRule="auto"/>
        <w:rPr>
          <w:rFonts w:ascii="Arial" w:hAnsi="Arial" w:cs="Arial"/>
          <w:sz w:val="20"/>
          <w:szCs w:val="20"/>
        </w:rPr>
      </w:pPr>
    </w:p>
    <w:p w:rsidR="00005E90" w:rsidRPr="00B3030B" w:rsidRDefault="00005E90"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ALL, SINGLE CODE] </w:t>
      </w:r>
    </w:p>
    <w:p w:rsidR="00005E90" w:rsidRPr="00005E90" w:rsidRDefault="00005E90" w:rsidP="00CE2DC8">
      <w:pPr>
        <w:spacing w:after="0" w:line="240" w:lineRule="auto"/>
        <w:ind w:left="720" w:hanging="720"/>
        <w:rPr>
          <w:rFonts w:ascii="Arial" w:hAnsi="Arial" w:cs="Arial"/>
          <w:b/>
          <w:sz w:val="20"/>
          <w:szCs w:val="20"/>
        </w:rPr>
      </w:pPr>
      <w:r w:rsidRPr="00B3030B">
        <w:rPr>
          <w:rFonts w:ascii="Arial" w:hAnsi="Arial" w:cs="Arial"/>
          <w:b/>
          <w:sz w:val="20"/>
          <w:szCs w:val="20"/>
        </w:rPr>
        <w:t>QS3</w:t>
      </w:r>
      <w:r>
        <w:rPr>
          <w:rFonts w:ascii="Arial" w:hAnsi="Arial" w:cs="Arial"/>
          <w:b/>
          <w:sz w:val="20"/>
          <w:szCs w:val="20"/>
        </w:rPr>
        <w:t>b</w:t>
      </w:r>
      <w:r w:rsidRPr="00B3030B">
        <w:rPr>
          <w:rFonts w:ascii="Arial" w:hAnsi="Arial" w:cs="Arial"/>
          <w:b/>
          <w:sz w:val="20"/>
          <w:szCs w:val="20"/>
        </w:rPr>
        <w:t>.</w:t>
      </w:r>
      <w:r w:rsidRPr="00B3030B">
        <w:rPr>
          <w:rFonts w:ascii="Arial" w:hAnsi="Arial" w:cs="Arial"/>
          <w:b/>
          <w:sz w:val="20"/>
          <w:szCs w:val="20"/>
        </w:rPr>
        <w:tab/>
      </w:r>
      <w:r w:rsidRPr="00005E90">
        <w:rPr>
          <w:rFonts w:ascii="Arial" w:hAnsi="Arial" w:cs="Arial"/>
          <w:sz w:val="20"/>
          <w:szCs w:val="20"/>
        </w:rPr>
        <w:t>Do you have children?</w:t>
      </w:r>
    </w:p>
    <w:p w:rsidR="00005E90" w:rsidRDefault="00005E90"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8141"/>
      </w:tblGrid>
      <w:tr w:rsidR="00005E90" w:rsidTr="00005E90">
        <w:tc>
          <w:tcPr>
            <w:tcW w:w="1101" w:type="dxa"/>
          </w:tcPr>
          <w:p w:rsidR="00005E90" w:rsidRPr="00005E90" w:rsidRDefault="00005E90" w:rsidP="00CE2DC8">
            <w:pPr>
              <w:rPr>
                <w:rFonts w:ascii="Arial" w:hAnsi="Arial" w:cs="Arial"/>
                <w:sz w:val="20"/>
                <w:szCs w:val="20"/>
              </w:rPr>
            </w:pPr>
            <w:r w:rsidRPr="00005E90">
              <w:rPr>
                <w:rFonts w:ascii="Arial" w:hAnsi="Arial" w:cs="Arial"/>
                <w:sz w:val="20"/>
                <w:szCs w:val="20"/>
              </w:rPr>
              <w:t>1</w:t>
            </w:r>
          </w:p>
        </w:tc>
        <w:tc>
          <w:tcPr>
            <w:tcW w:w="8141" w:type="dxa"/>
          </w:tcPr>
          <w:p w:rsidR="00005E90" w:rsidRPr="00005E90" w:rsidRDefault="00005E90" w:rsidP="00CE2DC8">
            <w:pPr>
              <w:rPr>
                <w:rFonts w:ascii="Arial" w:hAnsi="Arial" w:cs="Arial"/>
                <w:sz w:val="20"/>
                <w:szCs w:val="20"/>
              </w:rPr>
            </w:pPr>
            <w:r w:rsidRPr="00005E90">
              <w:rPr>
                <w:rFonts w:ascii="Arial" w:hAnsi="Arial" w:cs="Arial"/>
                <w:sz w:val="20"/>
                <w:szCs w:val="20"/>
              </w:rPr>
              <w:t>Yes, I have children living at home</w:t>
            </w:r>
          </w:p>
        </w:tc>
      </w:tr>
      <w:tr w:rsidR="00005E90" w:rsidTr="00005E90">
        <w:tc>
          <w:tcPr>
            <w:tcW w:w="1101" w:type="dxa"/>
          </w:tcPr>
          <w:p w:rsidR="00005E90" w:rsidRPr="00005E90" w:rsidRDefault="00005E90" w:rsidP="00CE2DC8">
            <w:pPr>
              <w:rPr>
                <w:rFonts w:ascii="Arial" w:hAnsi="Arial" w:cs="Arial"/>
                <w:sz w:val="20"/>
                <w:szCs w:val="20"/>
              </w:rPr>
            </w:pPr>
            <w:r w:rsidRPr="00005E90">
              <w:rPr>
                <w:rFonts w:ascii="Arial" w:hAnsi="Arial" w:cs="Arial"/>
                <w:sz w:val="20"/>
                <w:szCs w:val="20"/>
              </w:rPr>
              <w:t>2</w:t>
            </w:r>
          </w:p>
        </w:tc>
        <w:tc>
          <w:tcPr>
            <w:tcW w:w="8141" w:type="dxa"/>
          </w:tcPr>
          <w:p w:rsidR="00005E90" w:rsidRPr="00005E90" w:rsidRDefault="00005E90" w:rsidP="00CE2DC8">
            <w:pPr>
              <w:rPr>
                <w:rFonts w:ascii="Arial" w:hAnsi="Arial" w:cs="Arial"/>
                <w:sz w:val="20"/>
                <w:szCs w:val="20"/>
              </w:rPr>
            </w:pPr>
            <w:r w:rsidRPr="00005E90">
              <w:rPr>
                <w:rFonts w:ascii="Arial" w:hAnsi="Arial" w:cs="Arial"/>
                <w:sz w:val="20"/>
                <w:szCs w:val="20"/>
              </w:rPr>
              <w:t>Yes, I have children, however, they are permanently living away from home</w:t>
            </w:r>
          </w:p>
        </w:tc>
      </w:tr>
      <w:tr w:rsidR="00005E90" w:rsidTr="00005E90">
        <w:tc>
          <w:tcPr>
            <w:tcW w:w="1101" w:type="dxa"/>
          </w:tcPr>
          <w:p w:rsidR="00005E90" w:rsidRPr="00005E90" w:rsidRDefault="00005E90" w:rsidP="00CE2DC8">
            <w:pPr>
              <w:rPr>
                <w:rFonts w:ascii="Arial" w:hAnsi="Arial" w:cs="Arial"/>
                <w:sz w:val="20"/>
                <w:szCs w:val="20"/>
              </w:rPr>
            </w:pPr>
            <w:r w:rsidRPr="00005E90">
              <w:rPr>
                <w:rFonts w:ascii="Arial" w:hAnsi="Arial" w:cs="Arial"/>
                <w:sz w:val="20"/>
                <w:szCs w:val="20"/>
              </w:rPr>
              <w:t>3</w:t>
            </w:r>
          </w:p>
        </w:tc>
        <w:tc>
          <w:tcPr>
            <w:tcW w:w="8141" w:type="dxa"/>
          </w:tcPr>
          <w:p w:rsidR="00005E90" w:rsidRPr="00005E90" w:rsidRDefault="00005E90" w:rsidP="00CE2DC8">
            <w:pPr>
              <w:rPr>
                <w:rFonts w:ascii="Arial" w:hAnsi="Arial" w:cs="Arial"/>
                <w:sz w:val="20"/>
                <w:szCs w:val="20"/>
              </w:rPr>
            </w:pPr>
            <w:r w:rsidRPr="00005E90">
              <w:rPr>
                <w:rFonts w:ascii="Arial" w:hAnsi="Arial" w:cs="Arial"/>
                <w:sz w:val="20"/>
                <w:szCs w:val="20"/>
              </w:rPr>
              <w:t>No, I don’t have children</w:t>
            </w:r>
          </w:p>
        </w:tc>
      </w:tr>
    </w:tbl>
    <w:p w:rsidR="007040A7" w:rsidRDefault="007040A7" w:rsidP="00CE2DC8">
      <w:pPr>
        <w:spacing w:after="0" w:line="240" w:lineRule="auto"/>
        <w:textAlignment w:val="baseline"/>
        <w:rPr>
          <w:rFonts w:ascii="Arial" w:eastAsia="Geneva" w:hAnsi="Arial" w:cs="Arial"/>
          <w:b/>
          <w:bCs/>
          <w:color w:val="FF0000"/>
          <w:kern w:val="24"/>
          <w:sz w:val="20"/>
          <w:szCs w:val="20"/>
        </w:rPr>
      </w:pPr>
    </w:p>
    <w:p w:rsidR="007040A7" w:rsidRPr="00B3030B" w:rsidRDefault="007040A7"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IF CODED 1 OR 2 AT QS3b</w:t>
      </w:r>
      <w:r w:rsidRPr="00B3030B">
        <w:rPr>
          <w:rFonts w:ascii="Arial" w:eastAsia="Geneva" w:hAnsi="Arial" w:cs="Arial"/>
          <w:b/>
          <w:bCs/>
          <w:color w:val="FF0000"/>
          <w:kern w:val="24"/>
          <w:sz w:val="20"/>
          <w:szCs w:val="20"/>
        </w:rPr>
        <w:t xml:space="preserve">, SINGLE CODE] </w:t>
      </w:r>
    </w:p>
    <w:p w:rsidR="007040A7" w:rsidRPr="00005E90" w:rsidRDefault="007040A7" w:rsidP="00CE2DC8">
      <w:pPr>
        <w:spacing w:after="0" w:line="240" w:lineRule="auto"/>
        <w:ind w:left="720" w:hanging="720"/>
        <w:rPr>
          <w:rFonts w:ascii="Arial" w:hAnsi="Arial" w:cs="Arial"/>
          <w:b/>
          <w:sz w:val="20"/>
          <w:szCs w:val="20"/>
        </w:rPr>
      </w:pPr>
      <w:r w:rsidRPr="00B3030B">
        <w:rPr>
          <w:rFonts w:ascii="Arial" w:hAnsi="Arial" w:cs="Arial"/>
          <w:b/>
          <w:sz w:val="20"/>
          <w:szCs w:val="20"/>
        </w:rPr>
        <w:t>QS3</w:t>
      </w:r>
      <w:r>
        <w:rPr>
          <w:rFonts w:ascii="Arial" w:hAnsi="Arial" w:cs="Arial"/>
          <w:b/>
          <w:sz w:val="20"/>
          <w:szCs w:val="20"/>
        </w:rPr>
        <w:t>c</w:t>
      </w:r>
      <w:r w:rsidRPr="00B3030B">
        <w:rPr>
          <w:rFonts w:ascii="Arial" w:hAnsi="Arial" w:cs="Arial"/>
          <w:b/>
          <w:sz w:val="20"/>
          <w:szCs w:val="20"/>
        </w:rPr>
        <w:t>.</w:t>
      </w:r>
      <w:r w:rsidRPr="00B3030B">
        <w:rPr>
          <w:rFonts w:ascii="Arial" w:hAnsi="Arial" w:cs="Arial"/>
          <w:b/>
          <w:sz w:val="20"/>
          <w:szCs w:val="20"/>
        </w:rPr>
        <w:tab/>
      </w:r>
      <w:r>
        <w:rPr>
          <w:rFonts w:ascii="Arial" w:hAnsi="Arial" w:cs="Arial"/>
          <w:sz w:val="20"/>
          <w:szCs w:val="20"/>
        </w:rPr>
        <w:t>How many children do you have</w:t>
      </w:r>
      <w:r w:rsidRPr="00005E90">
        <w:rPr>
          <w:rFonts w:ascii="Arial" w:hAnsi="Arial" w:cs="Arial"/>
          <w:sz w:val="20"/>
          <w:szCs w:val="20"/>
        </w:rPr>
        <w:t>?</w:t>
      </w:r>
    </w:p>
    <w:p w:rsidR="007040A7" w:rsidRDefault="007040A7"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8141"/>
      </w:tblGrid>
      <w:tr w:rsidR="007040A7" w:rsidTr="007040A7">
        <w:tc>
          <w:tcPr>
            <w:tcW w:w="1101" w:type="dxa"/>
          </w:tcPr>
          <w:p w:rsidR="007040A7" w:rsidRPr="00005E90" w:rsidRDefault="007040A7" w:rsidP="00CE2DC8">
            <w:pPr>
              <w:rPr>
                <w:rFonts w:ascii="Arial" w:hAnsi="Arial" w:cs="Arial"/>
                <w:sz w:val="20"/>
                <w:szCs w:val="20"/>
              </w:rPr>
            </w:pPr>
            <w:r w:rsidRPr="00005E90">
              <w:rPr>
                <w:rFonts w:ascii="Arial" w:hAnsi="Arial" w:cs="Arial"/>
                <w:sz w:val="20"/>
                <w:szCs w:val="20"/>
              </w:rPr>
              <w:t>1</w:t>
            </w:r>
          </w:p>
        </w:tc>
        <w:tc>
          <w:tcPr>
            <w:tcW w:w="8141" w:type="dxa"/>
          </w:tcPr>
          <w:p w:rsidR="007040A7" w:rsidRPr="00005E90" w:rsidRDefault="007040A7" w:rsidP="00CE2DC8">
            <w:pPr>
              <w:rPr>
                <w:rFonts w:ascii="Arial" w:hAnsi="Arial" w:cs="Arial"/>
                <w:sz w:val="20"/>
                <w:szCs w:val="20"/>
              </w:rPr>
            </w:pPr>
            <w:r>
              <w:rPr>
                <w:rFonts w:ascii="Arial" w:hAnsi="Arial" w:cs="Arial"/>
                <w:sz w:val="20"/>
                <w:szCs w:val="20"/>
              </w:rPr>
              <w:t>1</w:t>
            </w:r>
          </w:p>
        </w:tc>
      </w:tr>
      <w:tr w:rsidR="007040A7" w:rsidTr="007040A7">
        <w:tc>
          <w:tcPr>
            <w:tcW w:w="1101" w:type="dxa"/>
          </w:tcPr>
          <w:p w:rsidR="007040A7" w:rsidRPr="00005E90" w:rsidRDefault="007040A7" w:rsidP="00CE2DC8">
            <w:pPr>
              <w:rPr>
                <w:rFonts w:ascii="Arial" w:hAnsi="Arial" w:cs="Arial"/>
                <w:sz w:val="20"/>
                <w:szCs w:val="20"/>
              </w:rPr>
            </w:pPr>
            <w:r w:rsidRPr="00005E90">
              <w:rPr>
                <w:rFonts w:ascii="Arial" w:hAnsi="Arial" w:cs="Arial"/>
                <w:sz w:val="20"/>
                <w:szCs w:val="20"/>
              </w:rPr>
              <w:t>2</w:t>
            </w:r>
          </w:p>
        </w:tc>
        <w:tc>
          <w:tcPr>
            <w:tcW w:w="8141" w:type="dxa"/>
          </w:tcPr>
          <w:p w:rsidR="007040A7" w:rsidRPr="00005E90" w:rsidRDefault="007040A7" w:rsidP="00CE2DC8">
            <w:pPr>
              <w:rPr>
                <w:rFonts w:ascii="Arial" w:hAnsi="Arial" w:cs="Arial"/>
                <w:sz w:val="20"/>
                <w:szCs w:val="20"/>
              </w:rPr>
            </w:pPr>
            <w:r>
              <w:rPr>
                <w:rFonts w:ascii="Arial" w:hAnsi="Arial" w:cs="Arial"/>
                <w:sz w:val="20"/>
                <w:szCs w:val="20"/>
              </w:rPr>
              <w:t>2</w:t>
            </w:r>
          </w:p>
        </w:tc>
      </w:tr>
      <w:tr w:rsidR="007040A7" w:rsidTr="007040A7">
        <w:tc>
          <w:tcPr>
            <w:tcW w:w="1101" w:type="dxa"/>
          </w:tcPr>
          <w:p w:rsidR="007040A7" w:rsidRPr="00005E90" w:rsidRDefault="007040A7" w:rsidP="00CE2DC8">
            <w:pPr>
              <w:rPr>
                <w:rFonts w:ascii="Arial" w:hAnsi="Arial" w:cs="Arial"/>
                <w:sz w:val="20"/>
                <w:szCs w:val="20"/>
              </w:rPr>
            </w:pPr>
            <w:r w:rsidRPr="00005E90">
              <w:rPr>
                <w:rFonts w:ascii="Arial" w:hAnsi="Arial" w:cs="Arial"/>
                <w:sz w:val="20"/>
                <w:szCs w:val="20"/>
              </w:rPr>
              <w:t>3</w:t>
            </w:r>
          </w:p>
        </w:tc>
        <w:tc>
          <w:tcPr>
            <w:tcW w:w="8141" w:type="dxa"/>
          </w:tcPr>
          <w:p w:rsidR="007040A7" w:rsidRPr="00005E90" w:rsidRDefault="007040A7" w:rsidP="00CE2DC8">
            <w:pPr>
              <w:rPr>
                <w:rFonts w:ascii="Arial" w:hAnsi="Arial" w:cs="Arial"/>
                <w:sz w:val="20"/>
                <w:szCs w:val="20"/>
              </w:rPr>
            </w:pPr>
            <w:r>
              <w:rPr>
                <w:rFonts w:ascii="Arial" w:hAnsi="Arial" w:cs="Arial"/>
                <w:sz w:val="20"/>
                <w:szCs w:val="20"/>
              </w:rPr>
              <w:t>3</w:t>
            </w:r>
          </w:p>
        </w:tc>
      </w:tr>
      <w:tr w:rsidR="007040A7" w:rsidTr="007040A7">
        <w:tc>
          <w:tcPr>
            <w:tcW w:w="1101" w:type="dxa"/>
          </w:tcPr>
          <w:p w:rsidR="007040A7" w:rsidRPr="00005E90" w:rsidRDefault="007040A7" w:rsidP="00CE2DC8">
            <w:pPr>
              <w:rPr>
                <w:rFonts w:ascii="Arial" w:hAnsi="Arial" w:cs="Arial"/>
                <w:sz w:val="20"/>
                <w:szCs w:val="20"/>
              </w:rPr>
            </w:pPr>
            <w:r>
              <w:rPr>
                <w:rFonts w:ascii="Arial" w:hAnsi="Arial" w:cs="Arial"/>
                <w:sz w:val="20"/>
                <w:szCs w:val="20"/>
              </w:rPr>
              <w:t>4</w:t>
            </w:r>
          </w:p>
        </w:tc>
        <w:tc>
          <w:tcPr>
            <w:tcW w:w="8141" w:type="dxa"/>
          </w:tcPr>
          <w:p w:rsidR="007040A7" w:rsidRDefault="007040A7" w:rsidP="00CE2DC8">
            <w:pPr>
              <w:rPr>
                <w:rFonts w:ascii="Arial" w:hAnsi="Arial" w:cs="Arial"/>
                <w:sz w:val="20"/>
                <w:szCs w:val="20"/>
              </w:rPr>
            </w:pPr>
            <w:r>
              <w:rPr>
                <w:rFonts w:ascii="Arial" w:hAnsi="Arial" w:cs="Arial"/>
                <w:sz w:val="20"/>
                <w:szCs w:val="20"/>
              </w:rPr>
              <w:t>4</w:t>
            </w:r>
          </w:p>
        </w:tc>
      </w:tr>
      <w:tr w:rsidR="007040A7" w:rsidTr="007040A7">
        <w:tc>
          <w:tcPr>
            <w:tcW w:w="1101" w:type="dxa"/>
          </w:tcPr>
          <w:p w:rsidR="007040A7" w:rsidRPr="00005E90" w:rsidRDefault="007040A7" w:rsidP="00CE2DC8">
            <w:pPr>
              <w:rPr>
                <w:rFonts w:ascii="Arial" w:hAnsi="Arial" w:cs="Arial"/>
                <w:sz w:val="20"/>
                <w:szCs w:val="20"/>
              </w:rPr>
            </w:pPr>
            <w:r>
              <w:rPr>
                <w:rFonts w:ascii="Arial" w:hAnsi="Arial" w:cs="Arial"/>
                <w:sz w:val="20"/>
                <w:szCs w:val="20"/>
              </w:rPr>
              <w:t>5</w:t>
            </w:r>
          </w:p>
        </w:tc>
        <w:tc>
          <w:tcPr>
            <w:tcW w:w="8141" w:type="dxa"/>
          </w:tcPr>
          <w:p w:rsidR="007040A7" w:rsidRDefault="007040A7" w:rsidP="00CE2DC8">
            <w:pPr>
              <w:rPr>
                <w:rFonts w:ascii="Arial" w:hAnsi="Arial" w:cs="Arial"/>
                <w:sz w:val="20"/>
                <w:szCs w:val="20"/>
              </w:rPr>
            </w:pPr>
            <w:r>
              <w:rPr>
                <w:rFonts w:ascii="Arial" w:hAnsi="Arial" w:cs="Arial"/>
                <w:sz w:val="20"/>
                <w:szCs w:val="20"/>
              </w:rPr>
              <w:t>5 or more</w:t>
            </w:r>
          </w:p>
        </w:tc>
      </w:tr>
    </w:tbl>
    <w:p w:rsidR="007040A7" w:rsidRPr="00005E90" w:rsidRDefault="007040A7" w:rsidP="00CE2DC8">
      <w:pPr>
        <w:spacing w:after="0" w:line="240" w:lineRule="auto"/>
        <w:ind w:left="720" w:hanging="720"/>
        <w:rPr>
          <w:rFonts w:ascii="Arial" w:hAnsi="Arial" w:cs="Arial"/>
          <w:b/>
          <w:sz w:val="20"/>
          <w:szCs w:val="20"/>
        </w:rPr>
      </w:pPr>
    </w:p>
    <w:p w:rsidR="00005E90" w:rsidRPr="00005E90" w:rsidRDefault="00005E90" w:rsidP="00CE2DC8">
      <w:pPr>
        <w:spacing w:after="0" w:line="240" w:lineRule="auto"/>
        <w:rPr>
          <w:rFonts w:ascii="Arial" w:hAnsi="Arial" w:cs="Arial"/>
          <w:b/>
          <w:sz w:val="20"/>
          <w:szCs w:val="20"/>
        </w:rPr>
      </w:pPr>
    </w:p>
    <w:p w:rsidR="00005E90" w:rsidRPr="00B3030B" w:rsidRDefault="00005E90"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IF CODED 1</w:t>
      </w:r>
      <w:r w:rsidR="007040A7">
        <w:rPr>
          <w:rFonts w:ascii="Arial" w:eastAsia="Geneva" w:hAnsi="Arial" w:cs="Arial"/>
          <w:b/>
          <w:bCs/>
          <w:color w:val="FF0000"/>
          <w:kern w:val="24"/>
          <w:sz w:val="20"/>
          <w:szCs w:val="20"/>
        </w:rPr>
        <w:t>, 2, 3</w:t>
      </w:r>
      <w:r>
        <w:rPr>
          <w:rFonts w:ascii="Arial" w:eastAsia="Geneva" w:hAnsi="Arial" w:cs="Arial"/>
          <w:b/>
          <w:bCs/>
          <w:color w:val="FF0000"/>
          <w:kern w:val="24"/>
          <w:sz w:val="20"/>
          <w:szCs w:val="20"/>
        </w:rPr>
        <w:t xml:space="preserve"> OR </w:t>
      </w:r>
      <w:r w:rsidR="007040A7">
        <w:rPr>
          <w:rFonts w:ascii="Arial" w:eastAsia="Geneva" w:hAnsi="Arial" w:cs="Arial"/>
          <w:b/>
          <w:bCs/>
          <w:color w:val="FF0000"/>
          <w:kern w:val="24"/>
          <w:sz w:val="20"/>
          <w:szCs w:val="20"/>
        </w:rPr>
        <w:t xml:space="preserve">4 </w:t>
      </w:r>
      <w:r>
        <w:rPr>
          <w:rFonts w:ascii="Arial" w:eastAsia="Geneva" w:hAnsi="Arial" w:cs="Arial"/>
          <w:b/>
          <w:bCs/>
          <w:color w:val="FF0000"/>
          <w:kern w:val="24"/>
          <w:sz w:val="20"/>
          <w:szCs w:val="20"/>
        </w:rPr>
        <w:t xml:space="preserve">AT </w:t>
      </w:r>
      <w:r w:rsidR="007040A7">
        <w:rPr>
          <w:rFonts w:ascii="Arial" w:eastAsia="Geneva" w:hAnsi="Arial" w:cs="Arial"/>
          <w:b/>
          <w:bCs/>
          <w:color w:val="FF0000"/>
          <w:kern w:val="24"/>
          <w:sz w:val="20"/>
          <w:szCs w:val="20"/>
        </w:rPr>
        <w:t>QS3c</w:t>
      </w:r>
      <w:r w:rsidRPr="00B3030B">
        <w:rPr>
          <w:rFonts w:ascii="Arial" w:eastAsia="Geneva" w:hAnsi="Arial" w:cs="Arial"/>
          <w:b/>
          <w:bCs/>
          <w:color w:val="FF0000"/>
          <w:kern w:val="24"/>
          <w:sz w:val="20"/>
          <w:szCs w:val="20"/>
        </w:rPr>
        <w:t xml:space="preserve">, SINGLE CODE] </w:t>
      </w:r>
    </w:p>
    <w:p w:rsidR="00005E90" w:rsidRPr="00005E90" w:rsidRDefault="007040A7" w:rsidP="00CE2DC8">
      <w:pPr>
        <w:spacing w:after="0" w:line="240" w:lineRule="auto"/>
        <w:ind w:left="720" w:hanging="720"/>
        <w:rPr>
          <w:rFonts w:ascii="Arial" w:hAnsi="Arial" w:cs="Arial"/>
          <w:b/>
          <w:sz w:val="20"/>
          <w:szCs w:val="20"/>
        </w:rPr>
      </w:pPr>
      <w:r w:rsidRPr="00B3030B">
        <w:rPr>
          <w:rFonts w:ascii="Arial" w:hAnsi="Arial" w:cs="Arial"/>
          <w:b/>
          <w:sz w:val="20"/>
          <w:szCs w:val="20"/>
        </w:rPr>
        <w:t>QS3</w:t>
      </w:r>
      <w:r>
        <w:rPr>
          <w:rFonts w:ascii="Arial" w:hAnsi="Arial" w:cs="Arial"/>
          <w:b/>
          <w:sz w:val="20"/>
          <w:szCs w:val="20"/>
        </w:rPr>
        <w:t>d</w:t>
      </w:r>
      <w:r w:rsidR="00005E90" w:rsidRPr="00B3030B">
        <w:rPr>
          <w:rFonts w:ascii="Arial" w:hAnsi="Arial" w:cs="Arial"/>
          <w:b/>
          <w:sz w:val="20"/>
          <w:szCs w:val="20"/>
        </w:rPr>
        <w:t>.</w:t>
      </w:r>
      <w:r w:rsidR="00005E90" w:rsidRPr="00B3030B">
        <w:rPr>
          <w:rFonts w:ascii="Arial" w:hAnsi="Arial" w:cs="Arial"/>
          <w:b/>
          <w:sz w:val="20"/>
          <w:szCs w:val="20"/>
        </w:rPr>
        <w:tab/>
      </w:r>
      <w:r w:rsidR="00005E90">
        <w:rPr>
          <w:rFonts w:ascii="Arial" w:hAnsi="Arial" w:cs="Arial"/>
          <w:sz w:val="20"/>
          <w:szCs w:val="20"/>
        </w:rPr>
        <w:t>How old are your children</w:t>
      </w:r>
      <w:r w:rsidR="00005E90" w:rsidRPr="00005E90">
        <w:rPr>
          <w:rFonts w:ascii="Arial" w:hAnsi="Arial" w:cs="Arial"/>
          <w:sz w:val="20"/>
          <w:szCs w:val="20"/>
        </w:rPr>
        <w:t>?</w:t>
      </w:r>
    </w:p>
    <w:p w:rsidR="00005E90" w:rsidRDefault="00005E90"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2035"/>
        <w:gridCol w:w="2035"/>
        <w:gridCol w:w="2035"/>
        <w:gridCol w:w="2036"/>
      </w:tblGrid>
      <w:tr w:rsidR="007040A7" w:rsidTr="007040A7">
        <w:tc>
          <w:tcPr>
            <w:tcW w:w="1101" w:type="dxa"/>
          </w:tcPr>
          <w:p w:rsidR="007040A7" w:rsidRDefault="007040A7" w:rsidP="00CE2DC8">
            <w:pPr>
              <w:rPr>
                <w:rFonts w:ascii="Arial" w:hAnsi="Arial" w:cs="Arial"/>
                <w:sz w:val="20"/>
                <w:szCs w:val="20"/>
              </w:rPr>
            </w:pPr>
          </w:p>
        </w:tc>
        <w:tc>
          <w:tcPr>
            <w:tcW w:w="2035" w:type="dxa"/>
          </w:tcPr>
          <w:p w:rsidR="007040A7" w:rsidRPr="007040A7" w:rsidRDefault="007040A7" w:rsidP="00CE2DC8">
            <w:pPr>
              <w:rPr>
                <w:rFonts w:ascii="Arial" w:hAnsi="Arial" w:cs="Arial"/>
                <w:sz w:val="20"/>
                <w:szCs w:val="20"/>
              </w:rPr>
            </w:pPr>
            <w:r>
              <w:rPr>
                <w:rFonts w:ascii="Arial" w:hAnsi="Arial" w:cs="Arial"/>
                <w:sz w:val="20"/>
                <w:szCs w:val="20"/>
              </w:rPr>
              <w:t>a. 1</w:t>
            </w:r>
            <w:r w:rsidRPr="007040A7">
              <w:rPr>
                <w:rFonts w:ascii="Arial" w:hAnsi="Arial" w:cs="Arial"/>
                <w:sz w:val="20"/>
                <w:szCs w:val="20"/>
                <w:vertAlign w:val="superscript"/>
              </w:rPr>
              <w:t>st</w:t>
            </w:r>
            <w:r>
              <w:rPr>
                <w:rFonts w:ascii="Arial" w:hAnsi="Arial" w:cs="Arial"/>
                <w:sz w:val="20"/>
                <w:szCs w:val="20"/>
              </w:rPr>
              <w:t xml:space="preserve"> child [DISPLAY IF CODED 1 AT QS3c]</w:t>
            </w:r>
          </w:p>
        </w:tc>
        <w:tc>
          <w:tcPr>
            <w:tcW w:w="2035" w:type="dxa"/>
          </w:tcPr>
          <w:p w:rsidR="007040A7" w:rsidRDefault="007040A7" w:rsidP="00CE2DC8">
            <w:pPr>
              <w:rPr>
                <w:rFonts w:ascii="Arial" w:hAnsi="Arial" w:cs="Arial"/>
                <w:sz w:val="20"/>
                <w:szCs w:val="20"/>
              </w:rPr>
            </w:pPr>
            <w:r>
              <w:rPr>
                <w:rFonts w:ascii="Arial" w:hAnsi="Arial" w:cs="Arial"/>
                <w:sz w:val="20"/>
                <w:szCs w:val="20"/>
              </w:rPr>
              <w:t>b. 2</w:t>
            </w:r>
            <w:r w:rsidRPr="007040A7">
              <w:rPr>
                <w:rFonts w:ascii="Arial" w:hAnsi="Arial" w:cs="Arial"/>
                <w:sz w:val="20"/>
                <w:szCs w:val="20"/>
                <w:vertAlign w:val="superscript"/>
              </w:rPr>
              <w:t>nd</w:t>
            </w:r>
            <w:r>
              <w:rPr>
                <w:rFonts w:ascii="Arial" w:hAnsi="Arial" w:cs="Arial"/>
                <w:sz w:val="20"/>
                <w:szCs w:val="20"/>
              </w:rPr>
              <w:t xml:space="preserve"> child [DISPLAY IF CODED 2 AT QS3c]</w:t>
            </w:r>
          </w:p>
        </w:tc>
        <w:tc>
          <w:tcPr>
            <w:tcW w:w="2035" w:type="dxa"/>
          </w:tcPr>
          <w:p w:rsidR="007040A7" w:rsidRDefault="007040A7" w:rsidP="00CE2DC8">
            <w:pPr>
              <w:rPr>
                <w:rFonts w:ascii="Arial" w:hAnsi="Arial" w:cs="Arial"/>
                <w:sz w:val="20"/>
                <w:szCs w:val="20"/>
              </w:rPr>
            </w:pPr>
            <w:r>
              <w:rPr>
                <w:rFonts w:ascii="Arial" w:hAnsi="Arial" w:cs="Arial"/>
                <w:sz w:val="20"/>
                <w:szCs w:val="20"/>
              </w:rPr>
              <w:t>c. 3</w:t>
            </w:r>
            <w:r w:rsidRPr="007040A7">
              <w:rPr>
                <w:rFonts w:ascii="Arial" w:hAnsi="Arial" w:cs="Arial"/>
                <w:sz w:val="20"/>
                <w:szCs w:val="20"/>
                <w:vertAlign w:val="superscript"/>
              </w:rPr>
              <w:t>rd</w:t>
            </w:r>
            <w:r>
              <w:rPr>
                <w:rFonts w:ascii="Arial" w:hAnsi="Arial" w:cs="Arial"/>
                <w:sz w:val="20"/>
                <w:szCs w:val="20"/>
              </w:rPr>
              <w:t xml:space="preserve"> child [DISPLAY IF CODED 3 AT QS3c]</w:t>
            </w:r>
          </w:p>
        </w:tc>
        <w:tc>
          <w:tcPr>
            <w:tcW w:w="2036" w:type="dxa"/>
          </w:tcPr>
          <w:p w:rsidR="007040A7" w:rsidRDefault="007040A7" w:rsidP="00CE2DC8">
            <w:pPr>
              <w:rPr>
                <w:rFonts w:ascii="Arial" w:hAnsi="Arial" w:cs="Arial"/>
                <w:sz w:val="20"/>
                <w:szCs w:val="20"/>
              </w:rPr>
            </w:pPr>
            <w:r>
              <w:rPr>
                <w:rFonts w:ascii="Arial" w:hAnsi="Arial" w:cs="Arial"/>
                <w:sz w:val="20"/>
                <w:szCs w:val="20"/>
              </w:rPr>
              <w:t>a. 4</w:t>
            </w:r>
            <w:r w:rsidRPr="007040A7">
              <w:rPr>
                <w:rFonts w:ascii="Arial" w:hAnsi="Arial" w:cs="Arial"/>
                <w:sz w:val="20"/>
                <w:szCs w:val="20"/>
                <w:vertAlign w:val="superscript"/>
              </w:rPr>
              <w:t>th</w:t>
            </w:r>
            <w:r>
              <w:rPr>
                <w:rFonts w:ascii="Arial" w:hAnsi="Arial" w:cs="Arial"/>
                <w:sz w:val="20"/>
                <w:szCs w:val="20"/>
              </w:rPr>
              <w:t xml:space="preserve"> child [DISPLAY IF CODED 4 AT QS3c]</w:t>
            </w:r>
          </w:p>
        </w:tc>
      </w:tr>
      <w:tr w:rsidR="00DF5817" w:rsidTr="007040A7">
        <w:tc>
          <w:tcPr>
            <w:tcW w:w="1101" w:type="dxa"/>
          </w:tcPr>
          <w:p w:rsidR="00DF5817" w:rsidRPr="00005E90" w:rsidRDefault="00DF5817" w:rsidP="00CE2DC8">
            <w:pPr>
              <w:rPr>
                <w:rFonts w:ascii="Arial" w:hAnsi="Arial" w:cs="Arial"/>
                <w:sz w:val="20"/>
                <w:szCs w:val="20"/>
              </w:rPr>
            </w:pPr>
            <w:r>
              <w:rPr>
                <w:rFonts w:ascii="Arial" w:hAnsi="Arial" w:cs="Arial"/>
                <w:sz w:val="20"/>
                <w:szCs w:val="20"/>
              </w:rPr>
              <w:t>0-16</w:t>
            </w:r>
          </w:p>
        </w:tc>
        <w:tc>
          <w:tcPr>
            <w:tcW w:w="2035" w:type="dxa"/>
          </w:tcPr>
          <w:p w:rsidR="00DF5817" w:rsidRDefault="00DF5817" w:rsidP="00DF5817">
            <w:pPr>
              <w:jc w:val="center"/>
              <w:rPr>
                <w:rFonts w:ascii="Arial" w:hAnsi="Arial" w:cs="Arial"/>
                <w:sz w:val="20"/>
                <w:szCs w:val="20"/>
              </w:rPr>
            </w:pPr>
            <w:r>
              <w:rPr>
                <w:rFonts w:ascii="Arial" w:hAnsi="Arial" w:cs="Arial"/>
                <w:sz w:val="20"/>
                <w:szCs w:val="20"/>
              </w:rPr>
              <w:t>1</w:t>
            </w:r>
          </w:p>
        </w:tc>
        <w:tc>
          <w:tcPr>
            <w:tcW w:w="2035" w:type="dxa"/>
          </w:tcPr>
          <w:p w:rsidR="00DF5817" w:rsidRDefault="00DF5817" w:rsidP="00DF5817">
            <w:pPr>
              <w:jc w:val="center"/>
              <w:rPr>
                <w:rFonts w:ascii="Arial" w:hAnsi="Arial" w:cs="Arial"/>
                <w:sz w:val="20"/>
                <w:szCs w:val="20"/>
              </w:rPr>
            </w:pPr>
            <w:r>
              <w:rPr>
                <w:rFonts w:ascii="Arial" w:hAnsi="Arial" w:cs="Arial"/>
                <w:sz w:val="20"/>
                <w:szCs w:val="20"/>
              </w:rPr>
              <w:t>1</w:t>
            </w:r>
          </w:p>
        </w:tc>
        <w:tc>
          <w:tcPr>
            <w:tcW w:w="2035" w:type="dxa"/>
          </w:tcPr>
          <w:p w:rsidR="00DF5817" w:rsidRDefault="00DF5817" w:rsidP="00DF5817">
            <w:pPr>
              <w:jc w:val="center"/>
              <w:rPr>
                <w:rFonts w:ascii="Arial" w:hAnsi="Arial" w:cs="Arial"/>
                <w:sz w:val="20"/>
                <w:szCs w:val="20"/>
              </w:rPr>
            </w:pPr>
            <w:r>
              <w:rPr>
                <w:rFonts w:ascii="Arial" w:hAnsi="Arial" w:cs="Arial"/>
                <w:sz w:val="20"/>
                <w:szCs w:val="20"/>
              </w:rPr>
              <w:t>1</w:t>
            </w:r>
          </w:p>
        </w:tc>
        <w:tc>
          <w:tcPr>
            <w:tcW w:w="2036" w:type="dxa"/>
          </w:tcPr>
          <w:p w:rsidR="00DF5817" w:rsidRDefault="00DF5817" w:rsidP="00DF5817">
            <w:pPr>
              <w:jc w:val="center"/>
              <w:rPr>
                <w:rFonts w:ascii="Arial" w:hAnsi="Arial" w:cs="Arial"/>
                <w:sz w:val="20"/>
                <w:szCs w:val="20"/>
              </w:rPr>
            </w:pPr>
            <w:r>
              <w:rPr>
                <w:rFonts w:ascii="Arial" w:hAnsi="Arial" w:cs="Arial"/>
                <w:sz w:val="20"/>
                <w:szCs w:val="20"/>
              </w:rPr>
              <w:t>1</w:t>
            </w:r>
          </w:p>
        </w:tc>
      </w:tr>
      <w:tr w:rsidR="00DF5817" w:rsidTr="007040A7">
        <w:tc>
          <w:tcPr>
            <w:tcW w:w="1101" w:type="dxa"/>
          </w:tcPr>
          <w:p w:rsidR="00DF5817" w:rsidRDefault="00DF5817" w:rsidP="00CE2DC8">
            <w:pPr>
              <w:rPr>
                <w:rFonts w:ascii="Arial" w:hAnsi="Arial" w:cs="Arial"/>
                <w:sz w:val="20"/>
                <w:szCs w:val="20"/>
              </w:rPr>
            </w:pPr>
            <w:r>
              <w:rPr>
                <w:rFonts w:ascii="Arial" w:hAnsi="Arial" w:cs="Arial"/>
                <w:sz w:val="20"/>
                <w:szCs w:val="20"/>
              </w:rPr>
              <w:t>17-24</w:t>
            </w:r>
          </w:p>
        </w:tc>
        <w:tc>
          <w:tcPr>
            <w:tcW w:w="2035" w:type="dxa"/>
          </w:tcPr>
          <w:p w:rsidR="00DF5817" w:rsidRDefault="00DF5817" w:rsidP="00DF5817">
            <w:pPr>
              <w:jc w:val="center"/>
              <w:rPr>
                <w:rFonts w:ascii="Arial" w:hAnsi="Arial" w:cs="Arial"/>
                <w:sz w:val="20"/>
                <w:szCs w:val="20"/>
              </w:rPr>
            </w:pPr>
            <w:r>
              <w:rPr>
                <w:rFonts w:ascii="Arial" w:hAnsi="Arial" w:cs="Arial"/>
                <w:sz w:val="20"/>
                <w:szCs w:val="20"/>
              </w:rPr>
              <w:t>2</w:t>
            </w:r>
          </w:p>
        </w:tc>
        <w:tc>
          <w:tcPr>
            <w:tcW w:w="2035" w:type="dxa"/>
          </w:tcPr>
          <w:p w:rsidR="00DF5817" w:rsidRDefault="00DF5817" w:rsidP="00DF5817">
            <w:pPr>
              <w:jc w:val="center"/>
              <w:rPr>
                <w:rFonts w:ascii="Arial" w:hAnsi="Arial" w:cs="Arial"/>
                <w:sz w:val="20"/>
                <w:szCs w:val="20"/>
              </w:rPr>
            </w:pPr>
            <w:r>
              <w:rPr>
                <w:rFonts w:ascii="Arial" w:hAnsi="Arial" w:cs="Arial"/>
                <w:sz w:val="20"/>
                <w:szCs w:val="20"/>
              </w:rPr>
              <w:t>2</w:t>
            </w:r>
          </w:p>
        </w:tc>
        <w:tc>
          <w:tcPr>
            <w:tcW w:w="2035" w:type="dxa"/>
          </w:tcPr>
          <w:p w:rsidR="00DF5817" w:rsidRDefault="00DF5817" w:rsidP="00DF5817">
            <w:pPr>
              <w:jc w:val="center"/>
              <w:rPr>
                <w:rFonts w:ascii="Arial" w:hAnsi="Arial" w:cs="Arial"/>
                <w:sz w:val="20"/>
                <w:szCs w:val="20"/>
              </w:rPr>
            </w:pPr>
            <w:r>
              <w:rPr>
                <w:rFonts w:ascii="Arial" w:hAnsi="Arial" w:cs="Arial"/>
                <w:sz w:val="20"/>
                <w:szCs w:val="20"/>
              </w:rPr>
              <w:t>2</w:t>
            </w:r>
          </w:p>
        </w:tc>
        <w:tc>
          <w:tcPr>
            <w:tcW w:w="2036" w:type="dxa"/>
          </w:tcPr>
          <w:p w:rsidR="00DF5817" w:rsidRDefault="00DF5817" w:rsidP="00DF5817">
            <w:pPr>
              <w:jc w:val="center"/>
              <w:rPr>
                <w:rFonts w:ascii="Arial" w:hAnsi="Arial" w:cs="Arial"/>
                <w:sz w:val="20"/>
                <w:szCs w:val="20"/>
              </w:rPr>
            </w:pPr>
            <w:r>
              <w:rPr>
                <w:rFonts w:ascii="Arial" w:hAnsi="Arial" w:cs="Arial"/>
                <w:sz w:val="20"/>
                <w:szCs w:val="20"/>
              </w:rPr>
              <w:t>2</w:t>
            </w:r>
          </w:p>
        </w:tc>
      </w:tr>
      <w:tr w:rsidR="00DF5817" w:rsidTr="007040A7">
        <w:tc>
          <w:tcPr>
            <w:tcW w:w="1101" w:type="dxa"/>
          </w:tcPr>
          <w:p w:rsidR="00DF5817" w:rsidRDefault="00DF5817" w:rsidP="00CE2DC8">
            <w:pPr>
              <w:rPr>
                <w:rFonts w:ascii="Arial" w:hAnsi="Arial" w:cs="Arial"/>
                <w:sz w:val="20"/>
                <w:szCs w:val="20"/>
              </w:rPr>
            </w:pPr>
            <w:r>
              <w:rPr>
                <w:rFonts w:ascii="Arial" w:hAnsi="Arial" w:cs="Arial"/>
                <w:sz w:val="20"/>
                <w:szCs w:val="20"/>
              </w:rPr>
              <w:t>25+</w:t>
            </w:r>
          </w:p>
        </w:tc>
        <w:tc>
          <w:tcPr>
            <w:tcW w:w="2035" w:type="dxa"/>
          </w:tcPr>
          <w:p w:rsidR="00DF5817" w:rsidRDefault="00DF5817" w:rsidP="00DF5817">
            <w:pPr>
              <w:jc w:val="center"/>
              <w:rPr>
                <w:rFonts w:ascii="Arial" w:hAnsi="Arial" w:cs="Arial"/>
                <w:sz w:val="20"/>
                <w:szCs w:val="20"/>
              </w:rPr>
            </w:pPr>
            <w:r>
              <w:rPr>
                <w:rFonts w:ascii="Arial" w:hAnsi="Arial" w:cs="Arial"/>
                <w:sz w:val="20"/>
                <w:szCs w:val="20"/>
              </w:rPr>
              <w:t>3</w:t>
            </w:r>
          </w:p>
        </w:tc>
        <w:tc>
          <w:tcPr>
            <w:tcW w:w="2035" w:type="dxa"/>
          </w:tcPr>
          <w:p w:rsidR="00DF5817" w:rsidRDefault="00DF5817" w:rsidP="00DF5817">
            <w:pPr>
              <w:jc w:val="center"/>
              <w:rPr>
                <w:rFonts w:ascii="Arial" w:hAnsi="Arial" w:cs="Arial"/>
                <w:sz w:val="20"/>
                <w:szCs w:val="20"/>
              </w:rPr>
            </w:pPr>
            <w:r>
              <w:rPr>
                <w:rFonts w:ascii="Arial" w:hAnsi="Arial" w:cs="Arial"/>
                <w:sz w:val="20"/>
                <w:szCs w:val="20"/>
              </w:rPr>
              <w:t>3</w:t>
            </w:r>
          </w:p>
        </w:tc>
        <w:tc>
          <w:tcPr>
            <w:tcW w:w="2035" w:type="dxa"/>
          </w:tcPr>
          <w:p w:rsidR="00DF5817" w:rsidRDefault="00DF5817" w:rsidP="00DF5817">
            <w:pPr>
              <w:jc w:val="center"/>
              <w:rPr>
                <w:rFonts w:ascii="Arial" w:hAnsi="Arial" w:cs="Arial"/>
                <w:sz w:val="20"/>
                <w:szCs w:val="20"/>
              </w:rPr>
            </w:pPr>
            <w:r>
              <w:rPr>
                <w:rFonts w:ascii="Arial" w:hAnsi="Arial" w:cs="Arial"/>
                <w:sz w:val="20"/>
                <w:szCs w:val="20"/>
              </w:rPr>
              <w:t>3</w:t>
            </w:r>
          </w:p>
        </w:tc>
        <w:tc>
          <w:tcPr>
            <w:tcW w:w="2036" w:type="dxa"/>
          </w:tcPr>
          <w:p w:rsidR="00DF5817" w:rsidRDefault="00DF5817" w:rsidP="00DF5817">
            <w:pPr>
              <w:jc w:val="center"/>
              <w:rPr>
                <w:rFonts w:ascii="Arial" w:hAnsi="Arial" w:cs="Arial"/>
                <w:sz w:val="20"/>
                <w:szCs w:val="20"/>
              </w:rPr>
            </w:pPr>
            <w:r>
              <w:rPr>
                <w:rFonts w:ascii="Arial" w:hAnsi="Arial" w:cs="Arial"/>
                <w:sz w:val="20"/>
                <w:szCs w:val="20"/>
              </w:rPr>
              <w:t>3</w:t>
            </w:r>
          </w:p>
        </w:tc>
      </w:tr>
    </w:tbl>
    <w:p w:rsidR="00005E90" w:rsidRPr="00005E90" w:rsidRDefault="00005E90" w:rsidP="00CE2DC8">
      <w:pPr>
        <w:spacing w:after="0" w:line="240" w:lineRule="auto"/>
        <w:rPr>
          <w:rFonts w:ascii="Arial" w:hAnsi="Arial" w:cs="Arial"/>
          <w:b/>
          <w:sz w:val="20"/>
          <w:szCs w:val="20"/>
        </w:rPr>
      </w:pPr>
    </w:p>
    <w:p w:rsidR="00005E90" w:rsidRPr="00005E90" w:rsidRDefault="00005E90" w:rsidP="00CE2DC8">
      <w:pPr>
        <w:spacing w:after="0" w:line="240" w:lineRule="auto"/>
        <w:ind w:left="720" w:hanging="720"/>
        <w:rPr>
          <w:rFonts w:ascii="Arial" w:hAnsi="Arial" w:cs="Arial"/>
          <w:b/>
          <w:sz w:val="20"/>
          <w:szCs w:val="20"/>
        </w:rPr>
      </w:pPr>
    </w:p>
    <w:p w:rsidR="00AA6811" w:rsidRDefault="00AA681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DF3A88" w:rsidRPr="00B3030B" w:rsidRDefault="00DF3A88"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lastRenderedPageBreak/>
        <w:t xml:space="preserve">[PROGRAMMING INSTRUCTION: ASK ALL, SINGLE CODE. CLOSE IF QUOTA FULL] </w:t>
      </w:r>
    </w:p>
    <w:p w:rsidR="00DF3A88" w:rsidRPr="00B3030B" w:rsidRDefault="00DF3A88" w:rsidP="00CE2DC8">
      <w:pPr>
        <w:spacing w:after="0" w:line="240" w:lineRule="auto"/>
        <w:ind w:left="720" w:hanging="720"/>
        <w:rPr>
          <w:rFonts w:ascii="Arial" w:hAnsi="Arial" w:cs="Arial"/>
          <w:sz w:val="20"/>
          <w:szCs w:val="20"/>
        </w:rPr>
      </w:pPr>
      <w:r w:rsidRPr="00B3030B">
        <w:rPr>
          <w:rFonts w:ascii="Arial" w:hAnsi="Arial" w:cs="Arial"/>
          <w:b/>
          <w:sz w:val="20"/>
          <w:szCs w:val="20"/>
        </w:rPr>
        <w:t>QS4.</w:t>
      </w:r>
      <w:r w:rsidRPr="00B3030B">
        <w:rPr>
          <w:rFonts w:ascii="Arial" w:hAnsi="Arial" w:cs="Arial"/>
          <w:b/>
          <w:sz w:val="20"/>
          <w:szCs w:val="20"/>
        </w:rPr>
        <w:tab/>
      </w:r>
      <w:r w:rsidRPr="00B3030B">
        <w:rPr>
          <w:rFonts w:ascii="Arial" w:hAnsi="Arial" w:cs="Arial"/>
          <w:sz w:val="20"/>
          <w:szCs w:val="20"/>
        </w:rPr>
        <w:t>Please indicate to which occupational group the Chief Income Earner in your household belongs, or which group fits best.</w:t>
      </w:r>
    </w:p>
    <w:p w:rsidR="00DF3A88" w:rsidRPr="00B3030B" w:rsidRDefault="00DF3A88" w:rsidP="00CE2DC8">
      <w:pPr>
        <w:spacing w:after="0" w:line="240" w:lineRule="auto"/>
        <w:ind w:firstLine="720"/>
        <w:rPr>
          <w:rFonts w:ascii="Arial" w:hAnsi="Arial" w:cs="Arial"/>
          <w:sz w:val="20"/>
          <w:szCs w:val="20"/>
        </w:rPr>
      </w:pPr>
    </w:p>
    <w:p w:rsidR="00DF3A88" w:rsidRPr="00B3030B" w:rsidRDefault="00DF3A88" w:rsidP="00CE2DC8">
      <w:pPr>
        <w:pStyle w:val="ListParagraph"/>
        <w:numPr>
          <w:ilvl w:val="0"/>
          <w:numId w:val="1"/>
        </w:numPr>
        <w:spacing w:after="0" w:line="240" w:lineRule="auto"/>
        <w:ind w:left="993" w:hanging="284"/>
        <w:rPr>
          <w:rFonts w:ascii="Arial" w:hAnsi="Arial" w:cs="Arial"/>
          <w:sz w:val="20"/>
          <w:szCs w:val="20"/>
        </w:rPr>
      </w:pPr>
      <w:r w:rsidRPr="00B3030B">
        <w:rPr>
          <w:rFonts w:ascii="Arial" w:hAnsi="Arial" w:cs="Arial"/>
          <w:sz w:val="20"/>
          <w:szCs w:val="20"/>
        </w:rPr>
        <w:t>This could be you: the Chief Income Earner is the person in your household with the largest income.</w:t>
      </w:r>
    </w:p>
    <w:p w:rsidR="00DF3A88" w:rsidRPr="00B3030B" w:rsidRDefault="00DF3A88" w:rsidP="00CE2DC8">
      <w:pPr>
        <w:pStyle w:val="ListParagraph"/>
        <w:numPr>
          <w:ilvl w:val="0"/>
          <w:numId w:val="1"/>
        </w:numPr>
        <w:spacing w:after="0" w:line="240" w:lineRule="auto"/>
        <w:ind w:left="993" w:hanging="284"/>
        <w:rPr>
          <w:rFonts w:ascii="Arial" w:hAnsi="Arial" w:cs="Arial"/>
          <w:sz w:val="20"/>
          <w:szCs w:val="20"/>
        </w:rPr>
      </w:pPr>
      <w:r w:rsidRPr="00B3030B">
        <w:rPr>
          <w:rFonts w:ascii="Arial" w:hAnsi="Arial" w:cs="Arial"/>
          <w:sz w:val="20"/>
          <w:szCs w:val="20"/>
        </w:rPr>
        <w:t>If the Chief Income Earner is retired and has an occupational pension please answer for their most recent occupation.</w:t>
      </w:r>
    </w:p>
    <w:p w:rsidR="00DF3A88" w:rsidRPr="00B3030B" w:rsidRDefault="00DF3A88" w:rsidP="00CE2DC8">
      <w:pPr>
        <w:pStyle w:val="ListParagraph"/>
        <w:numPr>
          <w:ilvl w:val="0"/>
          <w:numId w:val="1"/>
        </w:numPr>
        <w:spacing w:after="0" w:line="240" w:lineRule="auto"/>
        <w:ind w:left="993" w:hanging="284"/>
        <w:rPr>
          <w:rFonts w:ascii="Arial" w:hAnsi="Arial" w:cs="Arial"/>
          <w:sz w:val="20"/>
          <w:szCs w:val="20"/>
        </w:rPr>
      </w:pPr>
      <w:r w:rsidRPr="00B3030B">
        <w:rPr>
          <w:rFonts w:ascii="Arial" w:hAnsi="Arial" w:cs="Arial"/>
          <w:sz w:val="20"/>
          <w:szCs w:val="20"/>
        </w:rPr>
        <w:t>If the Chief Income Earner is not in paid employment but has been out of work for less than 6 months, please answer for their most recent occupation.</w:t>
      </w:r>
    </w:p>
    <w:p w:rsidR="00DF3A88" w:rsidRPr="00B3030B" w:rsidRDefault="00DF3A88" w:rsidP="00CE2DC8">
      <w:pPr>
        <w:spacing w:after="0" w:line="240" w:lineRule="auto"/>
        <w:rPr>
          <w:rFonts w:ascii="Arial" w:hAnsi="Arial" w:cs="Arial"/>
          <w:b/>
          <w:sz w:val="20"/>
          <w:szCs w:val="20"/>
        </w:rPr>
      </w:pPr>
    </w:p>
    <w:tbl>
      <w:tblPr>
        <w:tblStyle w:val="TableGrid"/>
        <w:tblW w:w="0" w:type="auto"/>
        <w:tblLook w:val="04A0"/>
      </w:tblPr>
      <w:tblGrid>
        <w:gridCol w:w="955"/>
        <w:gridCol w:w="5621"/>
        <w:gridCol w:w="1539"/>
        <w:gridCol w:w="1127"/>
      </w:tblGrid>
      <w:tr w:rsidR="009D3CD6" w:rsidRPr="00B3030B" w:rsidTr="009D3CD6">
        <w:tc>
          <w:tcPr>
            <w:tcW w:w="6576" w:type="dxa"/>
            <w:gridSpan w:val="2"/>
            <w:tcBorders>
              <w:top w:val="nil"/>
              <w:left w:val="nil"/>
            </w:tcBorders>
            <w:vAlign w:val="center"/>
          </w:tcPr>
          <w:p w:rsidR="009D3CD6" w:rsidRPr="00B3030B" w:rsidRDefault="009D3CD6" w:rsidP="00CE2DC8">
            <w:pPr>
              <w:rPr>
                <w:rFonts w:ascii="Arial" w:hAnsi="Arial" w:cs="Arial"/>
                <w:b/>
                <w:sz w:val="20"/>
                <w:szCs w:val="20"/>
              </w:rPr>
            </w:pPr>
          </w:p>
        </w:tc>
        <w:tc>
          <w:tcPr>
            <w:tcW w:w="1539" w:type="dxa"/>
            <w:vAlign w:val="center"/>
          </w:tcPr>
          <w:p w:rsidR="009D3CD6" w:rsidRPr="00B3030B" w:rsidRDefault="009D3CD6" w:rsidP="00CE2DC8">
            <w:pPr>
              <w:textAlignment w:val="baseline"/>
              <w:rPr>
                <w:rFonts w:ascii="Arial" w:hAnsi="Arial" w:cs="Arial"/>
                <w:b/>
                <w:sz w:val="20"/>
                <w:szCs w:val="20"/>
              </w:rPr>
            </w:pPr>
            <w:r w:rsidRPr="00B3030B">
              <w:rPr>
                <w:rFonts w:ascii="Arial" w:eastAsia="Geneva" w:hAnsi="Arial" w:cs="Arial"/>
                <w:b/>
                <w:bCs/>
                <w:color w:val="FF0000"/>
                <w:kern w:val="24"/>
                <w:sz w:val="20"/>
                <w:szCs w:val="20"/>
              </w:rPr>
              <w:t>[HIDDEN VARIABLE] SEG_CODED:</w:t>
            </w:r>
          </w:p>
        </w:tc>
        <w:tc>
          <w:tcPr>
            <w:tcW w:w="1127" w:type="dxa"/>
            <w:vAlign w:val="center"/>
          </w:tcPr>
          <w:p w:rsidR="009D3CD6" w:rsidRPr="00B3030B" w:rsidRDefault="009D3CD6" w:rsidP="00CE2DC8">
            <w:pPr>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QUOTA:</w:t>
            </w: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1</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Higher managerial/ professional/ administrative (e.g. Established doctor, Solicitor, Board Director in a large organisation (200+ employees), top level civil servant/public service employee)</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A</w:t>
            </w:r>
          </w:p>
        </w:tc>
        <w:tc>
          <w:tcPr>
            <w:tcW w:w="1127" w:type="dxa"/>
            <w:vMerge w:val="restart"/>
            <w:vAlign w:val="center"/>
          </w:tcPr>
          <w:p w:rsidR="004631D4" w:rsidRPr="00B3030B" w:rsidRDefault="004631D4" w:rsidP="00CE2DC8">
            <w:pPr>
              <w:rPr>
                <w:rFonts w:ascii="Arial" w:hAnsi="Arial" w:cs="Arial"/>
                <w:b/>
                <w:sz w:val="20"/>
                <w:szCs w:val="20"/>
              </w:rPr>
            </w:pPr>
            <w:r w:rsidRPr="00B3030B">
              <w:rPr>
                <w:rFonts w:ascii="Arial" w:hAnsi="Arial" w:cs="Arial"/>
                <w:b/>
                <w:sz w:val="20"/>
                <w:szCs w:val="20"/>
              </w:rPr>
              <w:t>Max. 550</w:t>
            </w: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2</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Intermediate managerial/ professional/ administrative (e.g. Newly qualified (under 3 years) doctor, Solicitor, Board director small organisation, middle manager in large organisation, principal officer in civil service/ local government)</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B</w:t>
            </w:r>
          </w:p>
        </w:tc>
        <w:tc>
          <w:tcPr>
            <w:tcW w:w="1127" w:type="dxa"/>
            <w:vMerge/>
            <w:vAlign w:val="center"/>
          </w:tcPr>
          <w:p w:rsidR="004631D4" w:rsidRPr="00B3030B" w:rsidRDefault="004631D4" w:rsidP="00CE2DC8">
            <w:pPr>
              <w:rPr>
                <w:rFonts w:ascii="Arial" w:hAnsi="Arial" w:cs="Arial"/>
                <w:b/>
                <w:sz w:val="20"/>
                <w:szCs w:val="20"/>
              </w:rPr>
            </w:pP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3</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Supervisory or clerical/ junior managerial/ professional/ administrative (e.g. Office worker, Student Doctor, Foreman with 25+ employees, salesperson, etc)</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C1</w:t>
            </w:r>
          </w:p>
        </w:tc>
        <w:tc>
          <w:tcPr>
            <w:tcW w:w="1127" w:type="dxa"/>
            <w:vMerge/>
            <w:vAlign w:val="center"/>
          </w:tcPr>
          <w:p w:rsidR="004631D4" w:rsidRPr="00B3030B" w:rsidRDefault="004631D4" w:rsidP="00CE2DC8">
            <w:pPr>
              <w:rPr>
                <w:rFonts w:ascii="Arial" w:hAnsi="Arial" w:cs="Arial"/>
                <w:b/>
                <w:sz w:val="20"/>
                <w:szCs w:val="20"/>
              </w:rPr>
            </w:pP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4</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Student</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C1</w:t>
            </w:r>
          </w:p>
        </w:tc>
        <w:tc>
          <w:tcPr>
            <w:tcW w:w="1127" w:type="dxa"/>
            <w:vMerge/>
            <w:vAlign w:val="center"/>
          </w:tcPr>
          <w:p w:rsidR="004631D4" w:rsidRPr="00B3030B" w:rsidRDefault="004631D4" w:rsidP="00CE2DC8">
            <w:pPr>
              <w:rPr>
                <w:rFonts w:ascii="Arial" w:hAnsi="Arial" w:cs="Arial"/>
                <w:b/>
                <w:sz w:val="20"/>
                <w:szCs w:val="20"/>
              </w:rPr>
            </w:pP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5</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 xml:space="preserve">Skilled manual worker (e.g. Skilled Bricklayer, Carpenter, Plumber, Painter, Bus/ Ambulance Driver, HGV driver, AA patrolman, pub/bar worker, etc) </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C2</w:t>
            </w:r>
          </w:p>
        </w:tc>
        <w:tc>
          <w:tcPr>
            <w:tcW w:w="1127" w:type="dxa"/>
            <w:vMerge w:val="restart"/>
            <w:vAlign w:val="center"/>
          </w:tcPr>
          <w:p w:rsidR="004631D4" w:rsidRPr="00B3030B" w:rsidRDefault="004631D4" w:rsidP="00CE2DC8">
            <w:pPr>
              <w:rPr>
                <w:rFonts w:ascii="Arial" w:hAnsi="Arial" w:cs="Arial"/>
                <w:b/>
                <w:sz w:val="20"/>
                <w:szCs w:val="20"/>
              </w:rPr>
            </w:pPr>
            <w:r w:rsidRPr="00B3030B">
              <w:rPr>
                <w:rFonts w:ascii="Arial" w:hAnsi="Arial" w:cs="Arial"/>
                <w:b/>
                <w:sz w:val="20"/>
                <w:szCs w:val="20"/>
              </w:rPr>
              <w:t>Max. 450</w:t>
            </w: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6</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Semi or unskilled manual work (e.g. Manual workers, all apprentices to skilled trades, Caretaker, Park keeper, non-HGV driver, shop assistant)</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D</w:t>
            </w:r>
          </w:p>
        </w:tc>
        <w:tc>
          <w:tcPr>
            <w:tcW w:w="1127" w:type="dxa"/>
            <w:vMerge/>
            <w:vAlign w:val="center"/>
          </w:tcPr>
          <w:p w:rsidR="004631D4" w:rsidRPr="00B3030B" w:rsidRDefault="004631D4" w:rsidP="00CE2DC8">
            <w:pPr>
              <w:rPr>
                <w:rFonts w:ascii="Arial" w:hAnsi="Arial" w:cs="Arial"/>
                <w:b/>
                <w:sz w:val="20"/>
                <w:szCs w:val="20"/>
              </w:rPr>
            </w:pP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7</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Casual worker – not in permanent employment</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E</w:t>
            </w:r>
          </w:p>
        </w:tc>
        <w:tc>
          <w:tcPr>
            <w:tcW w:w="1127" w:type="dxa"/>
            <w:vMerge/>
            <w:vAlign w:val="center"/>
          </w:tcPr>
          <w:p w:rsidR="004631D4" w:rsidRPr="00B3030B" w:rsidRDefault="004631D4" w:rsidP="00CE2DC8">
            <w:pPr>
              <w:rPr>
                <w:rFonts w:ascii="Arial" w:hAnsi="Arial" w:cs="Arial"/>
                <w:b/>
                <w:sz w:val="20"/>
                <w:szCs w:val="20"/>
              </w:rPr>
            </w:pP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8</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Housewife/ Homemaker</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E</w:t>
            </w:r>
          </w:p>
        </w:tc>
        <w:tc>
          <w:tcPr>
            <w:tcW w:w="1127" w:type="dxa"/>
            <w:vMerge/>
            <w:vAlign w:val="center"/>
          </w:tcPr>
          <w:p w:rsidR="004631D4" w:rsidRPr="00B3030B" w:rsidRDefault="004631D4" w:rsidP="00CE2DC8">
            <w:pPr>
              <w:rPr>
                <w:rFonts w:ascii="Arial" w:hAnsi="Arial" w:cs="Arial"/>
                <w:b/>
                <w:sz w:val="20"/>
                <w:szCs w:val="20"/>
              </w:rPr>
            </w:pP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9</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Retired and living on state pension</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E</w:t>
            </w:r>
          </w:p>
        </w:tc>
        <w:tc>
          <w:tcPr>
            <w:tcW w:w="1127" w:type="dxa"/>
            <w:vMerge/>
            <w:vAlign w:val="center"/>
          </w:tcPr>
          <w:p w:rsidR="004631D4" w:rsidRPr="00B3030B" w:rsidRDefault="004631D4" w:rsidP="00CE2DC8">
            <w:pPr>
              <w:rPr>
                <w:rFonts w:ascii="Arial" w:hAnsi="Arial" w:cs="Arial"/>
                <w:b/>
                <w:sz w:val="20"/>
                <w:szCs w:val="20"/>
              </w:rPr>
            </w:pP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10</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Unemployed or not working due to long-term sickness</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E</w:t>
            </w:r>
          </w:p>
        </w:tc>
        <w:tc>
          <w:tcPr>
            <w:tcW w:w="1127" w:type="dxa"/>
            <w:vMerge/>
            <w:vAlign w:val="center"/>
          </w:tcPr>
          <w:p w:rsidR="004631D4" w:rsidRPr="00B3030B" w:rsidRDefault="004631D4" w:rsidP="00CE2DC8">
            <w:pPr>
              <w:rPr>
                <w:rFonts w:ascii="Arial" w:hAnsi="Arial" w:cs="Arial"/>
                <w:b/>
                <w:sz w:val="20"/>
                <w:szCs w:val="20"/>
              </w:rPr>
            </w:pPr>
          </w:p>
        </w:tc>
      </w:tr>
      <w:tr w:rsidR="004631D4" w:rsidRPr="00B3030B" w:rsidTr="009D3CD6">
        <w:tc>
          <w:tcPr>
            <w:tcW w:w="955" w:type="dxa"/>
          </w:tcPr>
          <w:p w:rsidR="004631D4" w:rsidRPr="00B3030B" w:rsidRDefault="004631D4" w:rsidP="00CE2DC8">
            <w:pPr>
              <w:rPr>
                <w:rFonts w:ascii="Arial" w:hAnsi="Arial" w:cs="Arial"/>
                <w:sz w:val="20"/>
                <w:szCs w:val="20"/>
              </w:rPr>
            </w:pPr>
            <w:r w:rsidRPr="00B3030B">
              <w:rPr>
                <w:rFonts w:ascii="Arial" w:hAnsi="Arial" w:cs="Arial"/>
                <w:sz w:val="20"/>
                <w:szCs w:val="20"/>
              </w:rPr>
              <w:t>11</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 xml:space="preserve">Full-time </w:t>
            </w:r>
            <w:proofErr w:type="spellStart"/>
            <w:r w:rsidRPr="00B3030B">
              <w:rPr>
                <w:rFonts w:ascii="Arial" w:hAnsi="Arial" w:cs="Arial"/>
                <w:sz w:val="20"/>
                <w:szCs w:val="20"/>
              </w:rPr>
              <w:t>carer</w:t>
            </w:r>
            <w:proofErr w:type="spellEnd"/>
            <w:r w:rsidRPr="00B3030B">
              <w:rPr>
                <w:rFonts w:ascii="Arial" w:hAnsi="Arial" w:cs="Arial"/>
                <w:sz w:val="20"/>
                <w:szCs w:val="20"/>
              </w:rPr>
              <w:t xml:space="preserve"> of other household member</w:t>
            </w:r>
          </w:p>
        </w:tc>
        <w:tc>
          <w:tcPr>
            <w:tcW w:w="1539" w:type="dxa"/>
          </w:tcPr>
          <w:p w:rsidR="004631D4" w:rsidRPr="00B3030B" w:rsidRDefault="004631D4" w:rsidP="00CE2DC8">
            <w:pPr>
              <w:rPr>
                <w:rFonts w:ascii="Arial" w:hAnsi="Arial" w:cs="Arial"/>
                <w:b/>
                <w:sz w:val="20"/>
                <w:szCs w:val="20"/>
              </w:rPr>
            </w:pPr>
            <w:r w:rsidRPr="00B3030B">
              <w:rPr>
                <w:rFonts w:ascii="Arial" w:hAnsi="Arial" w:cs="Arial"/>
                <w:b/>
                <w:sz w:val="20"/>
                <w:szCs w:val="20"/>
              </w:rPr>
              <w:t>E</w:t>
            </w:r>
          </w:p>
        </w:tc>
        <w:tc>
          <w:tcPr>
            <w:tcW w:w="1127" w:type="dxa"/>
            <w:vMerge/>
            <w:vAlign w:val="center"/>
          </w:tcPr>
          <w:p w:rsidR="004631D4" w:rsidRPr="00B3030B" w:rsidRDefault="004631D4" w:rsidP="00CE2DC8">
            <w:pPr>
              <w:rPr>
                <w:rFonts w:ascii="Arial" w:hAnsi="Arial" w:cs="Arial"/>
                <w:b/>
                <w:sz w:val="20"/>
                <w:szCs w:val="20"/>
              </w:rPr>
            </w:pPr>
          </w:p>
        </w:tc>
      </w:tr>
      <w:tr w:rsidR="004631D4" w:rsidRPr="00B3030B" w:rsidTr="009D3CD6">
        <w:tc>
          <w:tcPr>
            <w:tcW w:w="955" w:type="dxa"/>
          </w:tcPr>
          <w:p w:rsidR="004631D4" w:rsidRPr="00B3030B" w:rsidRDefault="00B36CCC" w:rsidP="00CE2DC8">
            <w:pPr>
              <w:rPr>
                <w:rFonts w:ascii="Arial" w:hAnsi="Arial" w:cs="Arial"/>
                <w:sz w:val="20"/>
                <w:szCs w:val="20"/>
              </w:rPr>
            </w:pPr>
            <w:r w:rsidRPr="00B3030B">
              <w:rPr>
                <w:rFonts w:ascii="Arial" w:hAnsi="Arial" w:cs="Arial"/>
                <w:sz w:val="20"/>
                <w:szCs w:val="20"/>
              </w:rPr>
              <w:t>98</w:t>
            </w:r>
          </w:p>
        </w:tc>
        <w:tc>
          <w:tcPr>
            <w:tcW w:w="5621" w:type="dxa"/>
          </w:tcPr>
          <w:p w:rsidR="004631D4" w:rsidRPr="00B3030B" w:rsidRDefault="004631D4" w:rsidP="00CE2DC8">
            <w:pPr>
              <w:rPr>
                <w:rFonts w:ascii="Arial" w:hAnsi="Arial" w:cs="Arial"/>
                <w:sz w:val="20"/>
                <w:szCs w:val="20"/>
              </w:rPr>
            </w:pPr>
            <w:r w:rsidRPr="00B3030B">
              <w:rPr>
                <w:rFonts w:ascii="Arial" w:hAnsi="Arial" w:cs="Arial"/>
                <w:sz w:val="20"/>
                <w:szCs w:val="20"/>
              </w:rPr>
              <w:t>Other</w:t>
            </w:r>
          </w:p>
        </w:tc>
        <w:tc>
          <w:tcPr>
            <w:tcW w:w="1539" w:type="dxa"/>
          </w:tcPr>
          <w:p w:rsidR="004631D4" w:rsidRPr="00B3030B" w:rsidRDefault="004631D4" w:rsidP="00CE2DC8">
            <w:pPr>
              <w:rPr>
                <w:rFonts w:ascii="Arial" w:hAnsi="Arial" w:cs="Arial"/>
                <w:b/>
                <w:sz w:val="20"/>
                <w:szCs w:val="20"/>
              </w:rPr>
            </w:pPr>
          </w:p>
        </w:tc>
        <w:tc>
          <w:tcPr>
            <w:tcW w:w="1127" w:type="dxa"/>
            <w:vAlign w:val="center"/>
          </w:tcPr>
          <w:p w:rsidR="004631D4" w:rsidRPr="00B3030B" w:rsidRDefault="004631D4" w:rsidP="00CE2DC8">
            <w:pPr>
              <w:rPr>
                <w:rFonts w:ascii="Arial" w:hAnsi="Arial" w:cs="Arial"/>
                <w:b/>
                <w:sz w:val="20"/>
                <w:szCs w:val="20"/>
              </w:rPr>
            </w:pPr>
            <w:r w:rsidRPr="00B3030B">
              <w:rPr>
                <w:rFonts w:ascii="Arial" w:hAnsi="Arial" w:cs="Arial"/>
                <w:b/>
                <w:sz w:val="20"/>
                <w:szCs w:val="20"/>
              </w:rPr>
              <w:t>Close</w:t>
            </w:r>
          </w:p>
        </w:tc>
      </w:tr>
    </w:tbl>
    <w:p w:rsidR="00DF3A88" w:rsidRPr="00B3030B" w:rsidRDefault="00DF3A88" w:rsidP="00CE2DC8">
      <w:pPr>
        <w:spacing w:after="0" w:line="240" w:lineRule="auto"/>
        <w:rPr>
          <w:rFonts w:ascii="Arial" w:hAnsi="Arial" w:cs="Arial"/>
          <w:b/>
          <w:sz w:val="20"/>
          <w:szCs w:val="20"/>
        </w:rPr>
      </w:pPr>
    </w:p>
    <w:p w:rsidR="00D043C2" w:rsidRPr="00B3030B" w:rsidRDefault="00D043C2" w:rsidP="00CE2DC8">
      <w:pPr>
        <w:spacing w:after="0" w:line="240" w:lineRule="auto"/>
        <w:rPr>
          <w:rFonts w:ascii="Arial" w:hAnsi="Arial" w:cs="Arial"/>
          <w:b/>
          <w:sz w:val="20"/>
          <w:szCs w:val="20"/>
        </w:rPr>
      </w:pPr>
    </w:p>
    <w:p w:rsidR="00AA472D" w:rsidRPr="00B3030B" w:rsidRDefault="00AA472D"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ALL, SINGLE CODE. CLOSE IF QUOTA FULL] </w:t>
      </w:r>
    </w:p>
    <w:p w:rsidR="00AA472D" w:rsidRPr="00B3030B" w:rsidRDefault="00AA472D" w:rsidP="00CE2DC8">
      <w:pPr>
        <w:spacing w:after="0" w:line="240" w:lineRule="auto"/>
        <w:ind w:left="720" w:hanging="720"/>
        <w:rPr>
          <w:rFonts w:ascii="Arial" w:hAnsi="Arial" w:cs="Arial"/>
          <w:sz w:val="20"/>
          <w:szCs w:val="20"/>
        </w:rPr>
      </w:pPr>
      <w:r w:rsidRPr="00B3030B">
        <w:rPr>
          <w:rFonts w:ascii="Arial" w:hAnsi="Arial" w:cs="Arial"/>
          <w:b/>
          <w:sz w:val="20"/>
          <w:szCs w:val="20"/>
        </w:rPr>
        <w:t>QS5</w:t>
      </w:r>
      <w:r w:rsidR="0094457E">
        <w:rPr>
          <w:rFonts w:ascii="Arial" w:hAnsi="Arial" w:cs="Arial"/>
          <w:b/>
          <w:sz w:val="20"/>
          <w:szCs w:val="20"/>
        </w:rPr>
        <w:t>a</w:t>
      </w:r>
      <w:r w:rsidRPr="00B3030B">
        <w:rPr>
          <w:rFonts w:ascii="Arial" w:hAnsi="Arial" w:cs="Arial"/>
          <w:b/>
          <w:sz w:val="20"/>
          <w:szCs w:val="20"/>
        </w:rPr>
        <w:t xml:space="preserve">. </w:t>
      </w:r>
      <w:r w:rsidRPr="00B3030B">
        <w:rPr>
          <w:rFonts w:ascii="Arial" w:hAnsi="Arial" w:cs="Arial"/>
          <w:b/>
          <w:sz w:val="20"/>
          <w:szCs w:val="20"/>
        </w:rPr>
        <w:tab/>
      </w:r>
      <w:r w:rsidRPr="00B3030B">
        <w:rPr>
          <w:rFonts w:ascii="Arial" w:hAnsi="Arial" w:cs="Arial"/>
          <w:sz w:val="20"/>
          <w:szCs w:val="20"/>
        </w:rPr>
        <w:t>Which of the following regions do you currently live in?</w:t>
      </w:r>
    </w:p>
    <w:p w:rsidR="00AA472D" w:rsidRPr="00B3030B" w:rsidRDefault="00AA472D" w:rsidP="00CE2DC8">
      <w:pPr>
        <w:spacing w:after="0" w:line="240" w:lineRule="auto"/>
        <w:rPr>
          <w:rFonts w:ascii="Arial" w:hAnsi="Arial" w:cs="Arial"/>
          <w:b/>
          <w:sz w:val="20"/>
          <w:szCs w:val="20"/>
        </w:rPr>
      </w:pPr>
    </w:p>
    <w:tbl>
      <w:tblPr>
        <w:tblStyle w:val="TableGrid"/>
        <w:tblW w:w="9242" w:type="dxa"/>
        <w:tblLook w:val="04A0"/>
      </w:tblPr>
      <w:tblGrid>
        <w:gridCol w:w="959"/>
        <w:gridCol w:w="5670"/>
        <w:gridCol w:w="2613"/>
      </w:tblGrid>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1</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East of England</w:t>
            </w:r>
          </w:p>
        </w:tc>
        <w:tc>
          <w:tcPr>
            <w:tcW w:w="2613" w:type="dxa"/>
            <w:vAlign w:val="center"/>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Max. 90</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2</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East Midlands</w:t>
            </w:r>
          </w:p>
        </w:tc>
        <w:tc>
          <w:tcPr>
            <w:tcW w:w="2613" w:type="dxa"/>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Max. 70</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3</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London</w:t>
            </w:r>
          </w:p>
        </w:tc>
        <w:tc>
          <w:tcPr>
            <w:tcW w:w="2613" w:type="dxa"/>
            <w:vAlign w:val="center"/>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Max. 130</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4</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North East</w:t>
            </w:r>
          </w:p>
        </w:tc>
        <w:tc>
          <w:tcPr>
            <w:tcW w:w="2613" w:type="dxa"/>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 xml:space="preserve">Max. </w:t>
            </w:r>
            <w:r w:rsidR="001E3B4E">
              <w:rPr>
                <w:rFonts w:ascii="Arial" w:hAnsi="Arial" w:cs="Arial"/>
                <w:b/>
                <w:sz w:val="20"/>
                <w:szCs w:val="20"/>
              </w:rPr>
              <w:t>5</w:t>
            </w:r>
            <w:r w:rsidRPr="00B3030B">
              <w:rPr>
                <w:rFonts w:ascii="Arial" w:hAnsi="Arial" w:cs="Arial"/>
                <w:b/>
                <w:sz w:val="20"/>
                <w:szCs w:val="20"/>
              </w:rPr>
              <w:t>0</w:t>
            </w:r>
            <w:r w:rsidR="001E3B4E">
              <w:rPr>
                <w:rFonts w:ascii="Arial" w:hAnsi="Arial" w:cs="Arial"/>
                <w:b/>
                <w:sz w:val="20"/>
                <w:szCs w:val="20"/>
              </w:rPr>
              <w:t xml:space="preserve"> (40+10 boost)</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5</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 xml:space="preserve">North West </w:t>
            </w:r>
          </w:p>
        </w:tc>
        <w:tc>
          <w:tcPr>
            <w:tcW w:w="2613" w:type="dxa"/>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Max. 110</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6</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Northern Ireland</w:t>
            </w:r>
          </w:p>
        </w:tc>
        <w:tc>
          <w:tcPr>
            <w:tcW w:w="2613" w:type="dxa"/>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 xml:space="preserve">Max. </w:t>
            </w:r>
            <w:r w:rsidR="001E3B4E">
              <w:rPr>
                <w:rFonts w:ascii="Arial" w:hAnsi="Arial" w:cs="Arial"/>
                <w:b/>
                <w:sz w:val="20"/>
                <w:szCs w:val="20"/>
              </w:rPr>
              <w:t xml:space="preserve">50 (30 + 20 boost) </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7</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Scotland</w:t>
            </w:r>
          </w:p>
        </w:tc>
        <w:tc>
          <w:tcPr>
            <w:tcW w:w="2613" w:type="dxa"/>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Max. 85</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8</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South East</w:t>
            </w:r>
          </w:p>
        </w:tc>
        <w:tc>
          <w:tcPr>
            <w:tcW w:w="2613" w:type="dxa"/>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Max. 135</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9</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South West</w:t>
            </w:r>
          </w:p>
        </w:tc>
        <w:tc>
          <w:tcPr>
            <w:tcW w:w="2613" w:type="dxa"/>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Max. 85</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10</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Wales</w:t>
            </w:r>
          </w:p>
        </w:tc>
        <w:tc>
          <w:tcPr>
            <w:tcW w:w="2613" w:type="dxa"/>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Max. 50</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11</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West Midlands</w:t>
            </w:r>
          </w:p>
        </w:tc>
        <w:tc>
          <w:tcPr>
            <w:tcW w:w="2613" w:type="dxa"/>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Max. 90</w:t>
            </w:r>
          </w:p>
        </w:tc>
      </w:tr>
      <w:tr w:rsidR="00AA472D" w:rsidRPr="00B3030B" w:rsidTr="009D3CD6">
        <w:tc>
          <w:tcPr>
            <w:tcW w:w="959" w:type="dxa"/>
          </w:tcPr>
          <w:p w:rsidR="00AA472D" w:rsidRPr="00B3030B" w:rsidRDefault="00AA472D" w:rsidP="00CE2DC8">
            <w:pPr>
              <w:rPr>
                <w:rFonts w:ascii="Arial" w:hAnsi="Arial" w:cs="Arial"/>
                <w:sz w:val="20"/>
                <w:szCs w:val="20"/>
              </w:rPr>
            </w:pPr>
            <w:r w:rsidRPr="00B3030B">
              <w:rPr>
                <w:rFonts w:ascii="Arial" w:hAnsi="Arial" w:cs="Arial"/>
                <w:sz w:val="20"/>
                <w:szCs w:val="20"/>
              </w:rPr>
              <w:t>12</w:t>
            </w:r>
          </w:p>
        </w:tc>
        <w:tc>
          <w:tcPr>
            <w:tcW w:w="5670" w:type="dxa"/>
            <w:vAlign w:val="bottom"/>
          </w:tcPr>
          <w:p w:rsidR="00AA472D" w:rsidRPr="00B3030B" w:rsidRDefault="00AA472D" w:rsidP="00CE2DC8">
            <w:pPr>
              <w:rPr>
                <w:rFonts w:ascii="Arial" w:hAnsi="Arial" w:cs="Arial"/>
                <w:sz w:val="20"/>
                <w:szCs w:val="20"/>
              </w:rPr>
            </w:pPr>
            <w:r w:rsidRPr="00B3030B">
              <w:rPr>
                <w:rFonts w:ascii="Arial" w:hAnsi="Arial" w:cs="Arial"/>
                <w:sz w:val="20"/>
                <w:szCs w:val="20"/>
              </w:rPr>
              <w:t>Yorkshire And The Humber</w:t>
            </w:r>
          </w:p>
        </w:tc>
        <w:tc>
          <w:tcPr>
            <w:tcW w:w="2613" w:type="dxa"/>
          </w:tcPr>
          <w:p w:rsidR="00AA472D" w:rsidRPr="00B3030B" w:rsidRDefault="00AA472D" w:rsidP="00CE2DC8">
            <w:pPr>
              <w:keepNext/>
              <w:widowControl w:val="0"/>
              <w:tabs>
                <w:tab w:val="left" w:pos="851"/>
                <w:tab w:val="right" w:pos="7740"/>
                <w:tab w:val="center" w:pos="8280"/>
                <w:tab w:val="left" w:pos="8730"/>
                <w:tab w:val="center" w:pos="9214"/>
                <w:tab w:val="left" w:pos="9630"/>
                <w:tab w:val="left" w:pos="10632"/>
                <w:tab w:val="left" w:pos="10773"/>
              </w:tabs>
              <w:ind w:right="27"/>
              <w:rPr>
                <w:rFonts w:ascii="Arial" w:hAnsi="Arial" w:cs="Arial"/>
                <w:b/>
                <w:sz w:val="20"/>
                <w:szCs w:val="20"/>
              </w:rPr>
            </w:pPr>
            <w:r w:rsidRPr="00B3030B">
              <w:rPr>
                <w:rFonts w:ascii="Arial" w:hAnsi="Arial" w:cs="Arial"/>
                <w:b/>
                <w:sz w:val="20"/>
                <w:szCs w:val="20"/>
              </w:rPr>
              <w:t>Max. 85</w:t>
            </w:r>
          </w:p>
        </w:tc>
      </w:tr>
    </w:tbl>
    <w:p w:rsidR="00AA472D" w:rsidRPr="00B3030B" w:rsidRDefault="00AA472D" w:rsidP="00CE2DC8">
      <w:pPr>
        <w:spacing w:after="0" w:line="240" w:lineRule="auto"/>
        <w:rPr>
          <w:rFonts w:ascii="Arial" w:hAnsi="Arial" w:cs="Arial"/>
          <w:b/>
          <w:sz w:val="20"/>
          <w:szCs w:val="20"/>
        </w:rPr>
      </w:pPr>
    </w:p>
    <w:p w:rsidR="00D043C2" w:rsidRDefault="00D043C2" w:rsidP="00CE2DC8">
      <w:pPr>
        <w:spacing w:after="0" w:line="240" w:lineRule="auto"/>
        <w:rPr>
          <w:rFonts w:ascii="Arial" w:hAnsi="Arial" w:cs="Arial"/>
          <w:b/>
          <w:sz w:val="20"/>
          <w:szCs w:val="20"/>
        </w:rPr>
      </w:pPr>
    </w:p>
    <w:p w:rsidR="0094457E" w:rsidRPr="0094457E" w:rsidRDefault="0094457E"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94457E">
        <w:rPr>
          <w:rFonts w:ascii="Arial" w:eastAsia="Geneva" w:hAnsi="Arial" w:cs="Arial"/>
          <w:b/>
          <w:bCs/>
          <w:color w:val="FF0000"/>
          <w:kern w:val="24"/>
          <w:sz w:val="20"/>
          <w:szCs w:val="20"/>
        </w:rPr>
        <w:t>PRO</w:t>
      </w:r>
      <w:r w:rsidR="0088040D">
        <w:rPr>
          <w:rFonts w:ascii="Arial" w:eastAsia="Geneva" w:hAnsi="Arial" w:cs="Arial"/>
          <w:b/>
          <w:bCs/>
          <w:color w:val="FF0000"/>
          <w:kern w:val="24"/>
          <w:sz w:val="20"/>
          <w:szCs w:val="20"/>
        </w:rPr>
        <w:t xml:space="preserve">GRAMMING INSTRUCTION: ASK ALL. </w:t>
      </w:r>
      <w:proofErr w:type="gramStart"/>
      <w:r w:rsidRPr="0094457E">
        <w:rPr>
          <w:rFonts w:ascii="Arial" w:eastAsia="Geneva" w:hAnsi="Arial" w:cs="Arial"/>
          <w:b/>
          <w:bCs/>
          <w:color w:val="FF0000"/>
          <w:kern w:val="24"/>
          <w:sz w:val="20"/>
          <w:szCs w:val="20"/>
        </w:rPr>
        <w:t>SINGLE CODE.]</w:t>
      </w:r>
      <w:proofErr w:type="gramEnd"/>
      <w:r w:rsidRPr="0094457E">
        <w:rPr>
          <w:rFonts w:ascii="Arial" w:eastAsia="Geneva" w:hAnsi="Arial" w:cs="Arial"/>
          <w:b/>
          <w:bCs/>
          <w:color w:val="FF0000"/>
          <w:kern w:val="24"/>
          <w:sz w:val="20"/>
          <w:szCs w:val="20"/>
        </w:rPr>
        <w:t xml:space="preserve"> </w:t>
      </w:r>
    </w:p>
    <w:p w:rsidR="0094457E" w:rsidRPr="0094457E" w:rsidRDefault="0094457E" w:rsidP="00CE2DC8">
      <w:pPr>
        <w:spacing w:after="0" w:line="240" w:lineRule="auto"/>
        <w:ind w:left="720" w:hanging="720"/>
        <w:rPr>
          <w:rFonts w:ascii="Arial" w:hAnsi="Arial" w:cs="Arial"/>
          <w:sz w:val="20"/>
          <w:szCs w:val="20"/>
        </w:rPr>
      </w:pPr>
      <w:r>
        <w:rPr>
          <w:rFonts w:ascii="Arial" w:hAnsi="Arial" w:cs="Arial"/>
          <w:b/>
          <w:sz w:val="20"/>
          <w:szCs w:val="20"/>
        </w:rPr>
        <w:t>QS5b.</w:t>
      </w:r>
      <w:r>
        <w:rPr>
          <w:rFonts w:ascii="Arial" w:hAnsi="Arial" w:cs="Arial"/>
          <w:b/>
          <w:sz w:val="20"/>
          <w:szCs w:val="20"/>
        </w:rPr>
        <w:tab/>
      </w:r>
      <w:r w:rsidRPr="0094457E">
        <w:rPr>
          <w:rFonts w:ascii="Arial" w:hAnsi="Arial" w:cs="Arial"/>
          <w:sz w:val="20"/>
          <w:szCs w:val="20"/>
        </w:rPr>
        <w:t>Which of the following types of location best fits where you live?</w:t>
      </w:r>
    </w:p>
    <w:p w:rsidR="0094457E" w:rsidRDefault="0094457E" w:rsidP="00CE2DC8">
      <w:pPr>
        <w:spacing w:after="0" w:line="240" w:lineRule="auto"/>
        <w:rPr>
          <w:rFonts w:ascii="Arial" w:hAnsi="Arial" w:cs="Arial"/>
          <w:b/>
          <w:sz w:val="20"/>
          <w:szCs w:val="20"/>
        </w:rPr>
      </w:pPr>
    </w:p>
    <w:tbl>
      <w:tblPr>
        <w:tblStyle w:val="TableGrid"/>
        <w:tblW w:w="9242" w:type="dxa"/>
        <w:tblLook w:val="04A0"/>
      </w:tblPr>
      <w:tblGrid>
        <w:gridCol w:w="1101"/>
        <w:gridCol w:w="8141"/>
      </w:tblGrid>
      <w:tr w:rsidR="0094457E" w:rsidTr="0094457E">
        <w:tc>
          <w:tcPr>
            <w:tcW w:w="1101" w:type="dxa"/>
          </w:tcPr>
          <w:p w:rsidR="0094457E" w:rsidRDefault="0094457E" w:rsidP="00CE2DC8">
            <w:pPr>
              <w:rPr>
                <w:rFonts w:ascii="Arial" w:hAnsi="Arial" w:cs="Arial"/>
                <w:b/>
                <w:sz w:val="20"/>
                <w:szCs w:val="20"/>
              </w:rPr>
            </w:pPr>
            <w:r w:rsidRPr="00B3030B">
              <w:rPr>
                <w:rFonts w:ascii="Arial" w:hAnsi="Arial" w:cs="Arial"/>
                <w:sz w:val="20"/>
                <w:szCs w:val="20"/>
              </w:rPr>
              <w:t>1</w:t>
            </w:r>
          </w:p>
        </w:tc>
        <w:tc>
          <w:tcPr>
            <w:tcW w:w="8141" w:type="dxa"/>
            <w:vAlign w:val="center"/>
          </w:tcPr>
          <w:p w:rsidR="0094457E" w:rsidRPr="0094457E" w:rsidRDefault="0094457E" w:rsidP="00CE2DC8">
            <w:pPr>
              <w:rPr>
                <w:rFonts w:ascii="Arial" w:hAnsi="Arial" w:cs="Arial"/>
                <w:sz w:val="20"/>
                <w:szCs w:val="20"/>
              </w:rPr>
            </w:pPr>
            <w:r w:rsidRPr="0094457E">
              <w:rPr>
                <w:rFonts w:ascii="Arial" w:hAnsi="Arial" w:cs="Arial"/>
                <w:sz w:val="20"/>
                <w:szCs w:val="20"/>
              </w:rPr>
              <w:t>City or town centre</w:t>
            </w:r>
          </w:p>
        </w:tc>
      </w:tr>
      <w:tr w:rsidR="0094457E" w:rsidTr="0094457E">
        <w:tc>
          <w:tcPr>
            <w:tcW w:w="1101" w:type="dxa"/>
          </w:tcPr>
          <w:p w:rsidR="0094457E" w:rsidRDefault="0094457E" w:rsidP="00CE2DC8">
            <w:pPr>
              <w:rPr>
                <w:rFonts w:ascii="Arial" w:hAnsi="Arial" w:cs="Arial"/>
                <w:b/>
                <w:sz w:val="20"/>
                <w:szCs w:val="20"/>
              </w:rPr>
            </w:pPr>
            <w:r w:rsidRPr="00B3030B">
              <w:rPr>
                <w:rFonts w:ascii="Arial" w:hAnsi="Arial" w:cs="Arial"/>
                <w:sz w:val="20"/>
                <w:szCs w:val="20"/>
              </w:rPr>
              <w:t>2</w:t>
            </w:r>
          </w:p>
        </w:tc>
        <w:tc>
          <w:tcPr>
            <w:tcW w:w="8141" w:type="dxa"/>
            <w:vAlign w:val="center"/>
          </w:tcPr>
          <w:p w:rsidR="0094457E" w:rsidRPr="0094457E" w:rsidRDefault="0094457E" w:rsidP="00CE2DC8">
            <w:pPr>
              <w:rPr>
                <w:rFonts w:ascii="Arial" w:hAnsi="Arial" w:cs="Arial"/>
                <w:sz w:val="20"/>
                <w:szCs w:val="20"/>
              </w:rPr>
            </w:pPr>
            <w:r w:rsidRPr="0094457E">
              <w:rPr>
                <w:rFonts w:ascii="Arial" w:hAnsi="Arial" w:cs="Arial"/>
                <w:sz w:val="20"/>
                <w:szCs w:val="20"/>
              </w:rPr>
              <w:t>Suburb/ edge of town</w:t>
            </w:r>
          </w:p>
        </w:tc>
      </w:tr>
      <w:tr w:rsidR="0094457E" w:rsidTr="0094457E">
        <w:tc>
          <w:tcPr>
            <w:tcW w:w="1101" w:type="dxa"/>
          </w:tcPr>
          <w:p w:rsidR="0094457E" w:rsidRDefault="0094457E" w:rsidP="00CE2DC8">
            <w:pPr>
              <w:rPr>
                <w:rFonts w:ascii="Arial" w:hAnsi="Arial" w:cs="Arial"/>
                <w:b/>
                <w:sz w:val="20"/>
                <w:szCs w:val="20"/>
              </w:rPr>
            </w:pPr>
            <w:r w:rsidRPr="00B3030B">
              <w:rPr>
                <w:rFonts w:ascii="Arial" w:hAnsi="Arial" w:cs="Arial"/>
                <w:sz w:val="20"/>
                <w:szCs w:val="20"/>
              </w:rPr>
              <w:t>3</w:t>
            </w:r>
          </w:p>
        </w:tc>
        <w:tc>
          <w:tcPr>
            <w:tcW w:w="8141" w:type="dxa"/>
            <w:vAlign w:val="center"/>
          </w:tcPr>
          <w:p w:rsidR="0094457E" w:rsidRPr="0094457E" w:rsidRDefault="0094457E" w:rsidP="00CE2DC8">
            <w:pPr>
              <w:rPr>
                <w:rFonts w:ascii="Arial" w:hAnsi="Arial" w:cs="Arial"/>
                <w:sz w:val="20"/>
                <w:szCs w:val="20"/>
              </w:rPr>
            </w:pPr>
            <w:r w:rsidRPr="0094457E">
              <w:rPr>
                <w:rFonts w:ascii="Arial" w:hAnsi="Arial" w:cs="Arial"/>
                <w:sz w:val="20"/>
                <w:szCs w:val="20"/>
              </w:rPr>
              <w:t>Village/ rural</w:t>
            </w:r>
          </w:p>
        </w:tc>
      </w:tr>
    </w:tbl>
    <w:p w:rsidR="0094457E" w:rsidRDefault="0094457E" w:rsidP="00CE2DC8">
      <w:pPr>
        <w:spacing w:after="0" w:line="240" w:lineRule="auto"/>
        <w:rPr>
          <w:rFonts w:ascii="Arial" w:hAnsi="Arial" w:cs="Arial"/>
          <w:b/>
          <w:sz w:val="20"/>
          <w:szCs w:val="20"/>
        </w:rPr>
      </w:pPr>
    </w:p>
    <w:p w:rsidR="00D53041" w:rsidRPr="0094457E" w:rsidRDefault="00D53041" w:rsidP="00CE2DC8">
      <w:pPr>
        <w:spacing w:after="0" w:line="240" w:lineRule="auto"/>
        <w:textAlignment w:val="baseline"/>
        <w:rPr>
          <w:rFonts w:ascii="Arial" w:eastAsia="Geneva" w:hAnsi="Arial" w:cs="Arial"/>
          <w:b/>
          <w:bCs/>
          <w:color w:val="FF0000"/>
          <w:kern w:val="24"/>
          <w:sz w:val="20"/>
          <w:szCs w:val="20"/>
        </w:rPr>
      </w:pPr>
      <w:r w:rsidRPr="0094457E">
        <w:rPr>
          <w:rFonts w:ascii="Arial" w:eastAsia="Geneva" w:hAnsi="Arial" w:cs="Arial"/>
          <w:b/>
          <w:bCs/>
          <w:color w:val="FF0000"/>
          <w:kern w:val="24"/>
          <w:sz w:val="20"/>
          <w:szCs w:val="20"/>
        </w:rPr>
        <w:t>PRO</w:t>
      </w:r>
      <w:r>
        <w:rPr>
          <w:rFonts w:ascii="Arial" w:eastAsia="Geneva" w:hAnsi="Arial" w:cs="Arial"/>
          <w:b/>
          <w:bCs/>
          <w:color w:val="FF0000"/>
          <w:kern w:val="24"/>
          <w:sz w:val="20"/>
          <w:szCs w:val="20"/>
        </w:rPr>
        <w:t xml:space="preserve">GRAMMING INSTRUCTION: ASK ALL. </w:t>
      </w:r>
      <w:proofErr w:type="gramStart"/>
      <w:r w:rsidRPr="0094457E">
        <w:rPr>
          <w:rFonts w:ascii="Arial" w:eastAsia="Geneva" w:hAnsi="Arial" w:cs="Arial"/>
          <w:b/>
          <w:bCs/>
          <w:color w:val="FF0000"/>
          <w:kern w:val="24"/>
          <w:sz w:val="20"/>
          <w:szCs w:val="20"/>
        </w:rPr>
        <w:t>SINGLE CODE</w:t>
      </w:r>
      <w:r w:rsidR="009A2695">
        <w:rPr>
          <w:rFonts w:ascii="Arial" w:eastAsia="Geneva" w:hAnsi="Arial" w:cs="Arial"/>
          <w:b/>
          <w:bCs/>
          <w:color w:val="FF0000"/>
          <w:kern w:val="24"/>
          <w:sz w:val="20"/>
          <w:szCs w:val="20"/>
        </w:rPr>
        <w:t xml:space="preserve"> PER ROW</w:t>
      </w:r>
      <w:r w:rsidRPr="0094457E">
        <w:rPr>
          <w:rFonts w:ascii="Arial" w:eastAsia="Geneva" w:hAnsi="Arial" w:cs="Arial"/>
          <w:b/>
          <w:bCs/>
          <w:color w:val="FF0000"/>
          <w:kern w:val="24"/>
          <w:sz w:val="20"/>
          <w:szCs w:val="20"/>
        </w:rPr>
        <w:t>.]</w:t>
      </w:r>
      <w:proofErr w:type="gramEnd"/>
      <w:r w:rsidRPr="0094457E">
        <w:rPr>
          <w:rFonts w:ascii="Arial" w:eastAsia="Geneva" w:hAnsi="Arial" w:cs="Arial"/>
          <w:b/>
          <w:bCs/>
          <w:color w:val="FF0000"/>
          <w:kern w:val="24"/>
          <w:sz w:val="20"/>
          <w:szCs w:val="20"/>
        </w:rPr>
        <w:t xml:space="preserve"> </w:t>
      </w:r>
    </w:p>
    <w:p w:rsidR="00D53041" w:rsidRPr="0094457E" w:rsidRDefault="00D53041" w:rsidP="00CE2DC8">
      <w:pPr>
        <w:spacing w:after="0" w:line="240" w:lineRule="auto"/>
        <w:ind w:left="720" w:hanging="720"/>
        <w:rPr>
          <w:rFonts w:ascii="Arial" w:hAnsi="Arial" w:cs="Arial"/>
          <w:sz w:val="20"/>
          <w:szCs w:val="20"/>
        </w:rPr>
      </w:pPr>
      <w:r>
        <w:rPr>
          <w:rFonts w:ascii="Arial" w:hAnsi="Arial" w:cs="Arial"/>
          <w:b/>
          <w:sz w:val="20"/>
          <w:szCs w:val="20"/>
        </w:rPr>
        <w:t>QS5c.</w:t>
      </w:r>
      <w:r>
        <w:rPr>
          <w:rFonts w:ascii="Arial" w:hAnsi="Arial" w:cs="Arial"/>
          <w:b/>
          <w:sz w:val="20"/>
          <w:szCs w:val="20"/>
        </w:rPr>
        <w:tab/>
      </w:r>
      <w:r>
        <w:rPr>
          <w:rFonts w:ascii="Arial" w:hAnsi="Arial" w:cs="Arial"/>
          <w:sz w:val="20"/>
          <w:szCs w:val="20"/>
        </w:rPr>
        <w:t>Do you live in, near or travel regularly to any of the following cities</w:t>
      </w:r>
      <w:r w:rsidRPr="0094457E">
        <w:rPr>
          <w:rFonts w:ascii="Arial" w:hAnsi="Arial" w:cs="Arial"/>
          <w:sz w:val="20"/>
          <w:szCs w:val="20"/>
        </w:rPr>
        <w:t>?</w:t>
      </w:r>
    </w:p>
    <w:p w:rsidR="0081600F" w:rsidRDefault="0081600F">
      <w:pPr>
        <w:spacing w:after="0" w:line="240" w:lineRule="auto"/>
        <w:rPr>
          <w:rFonts w:ascii="Arial" w:hAnsi="Arial" w:cs="Arial"/>
          <w:b/>
          <w:sz w:val="20"/>
          <w:szCs w:val="20"/>
        </w:rPr>
      </w:pPr>
    </w:p>
    <w:tbl>
      <w:tblPr>
        <w:tblStyle w:val="TableGrid"/>
        <w:tblW w:w="9242" w:type="dxa"/>
        <w:tblLook w:val="04A0"/>
      </w:tblPr>
      <w:tblGrid>
        <w:gridCol w:w="1069"/>
        <w:gridCol w:w="2759"/>
        <w:gridCol w:w="2707"/>
        <w:gridCol w:w="2707"/>
      </w:tblGrid>
      <w:tr w:rsidR="009A2695" w:rsidTr="009A2695">
        <w:tc>
          <w:tcPr>
            <w:tcW w:w="3828" w:type="dxa"/>
            <w:gridSpan w:val="2"/>
            <w:tcBorders>
              <w:top w:val="nil"/>
              <w:left w:val="nil"/>
            </w:tcBorders>
          </w:tcPr>
          <w:p w:rsidR="00536400" w:rsidRDefault="00536400">
            <w:pPr>
              <w:rPr>
                <w:rFonts w:ascii="Arial" w:hAnsi="Arial" w:cs="Arial"/>
                <w:sz w:val="20"/>
                <w:szCs w:val="20"/>
              </w:rPr>
            </w:pPr>
          </w:p>
        </w:tc>
        <w:tc>
          <w:tcPr>
            <w:tcW w:w="2707" w:type="dxa"/>
          </w:tcPr>
          <w:p w:rsidR="00536400" w:rsidRDefault="009A2695">
            <w:pPr>
              <w:jc w:val="center"/>
              <w:rPr>
                <w:rFonts w:ascii="Arial" w:hAnsi="Arial" w:cs="Arial"/>
                <w:b/>
                <w:sz w:val="20"/>
                <w:szCs w:val="20"/>
              </w:rPr>
            </w:pPr>
            <w:r w:rsidRPr="009A2695">
              <w:rPr>
                <w:rFonts w:ascii="Arial" w:hAnsi="Arial" w:cs="Arial"/>
                <w:b/>
                <w:sz w:val="20"/>
                <w:szCs w:val="20"/>
              </w:rPr>
              <w:t>Live in or near</w:t>
            </w:r>
          </w:p>
        </w:tc>
        <w:tc>
          <w:tcPr>
            <w:tcW w:w="2707" w:type="dxa"/>
          </w:tcPr>
          <w:p w:rsidR="00536400" w:rsidRDefault="009A2695">
            <w:pPr>
              <w:jc w:val="center"/>
              <w:rPr>
                <w:rFonts w:ascii="Arial" w:hAnsi="Arial" w:cs="Arial"/>
                <w:b/>
                <w:sz w:val="20"/>
                <w:szCs w:val="20"/>
              </w:rPr>
            </w:pPr>
            <w:r w:rsidRPr="009A2695">
              <w:rPr>
                <w:rFonts w:ascii="Arial" w:hAnsi="Arial" w:cs="Arial"/>
                <w:b/>
                <w:sz w:val="20"/>
                <w:szCs w:val="20"/>
              </w:rPr>
              <w:t>Travel to</w:t>
            </w:r>
          </w:p>
        </w:tc>
      </w:tr>
      <w:tr w:rsidR="00D53041" w:rsidTr="00D53041">
        <w:tc>
          <w:tcPr>
            <w:tcW w:w="1069" w:type="dxa"/>
          </w:tcPr>
          <w:p w:rsidR="00D53041" w:rsidRDefault="009A2695" w:rsidP="00CE2DC8">
            <w:pPr>
              <w:rPr>
                <w:rFonts w:ascii="Arial" w:hAnsi="Arial" w:cs="Arial"/>
                <w:b/>
                <w:sz w:val="20"/>
                <w:szCs w:val="20"/>
              </w:rPr>
            </w:pPr>
            <w:r>
              <w:rPr>
                <w:rFonts w:ascii="Arial" w:hAnsi="Arial" w:cs="Arial"/>
                <w:sz w:val="20"/>
                <w:szCs w:val="20"/>
              </w:rPr>
              <w:t>a</w:t>
            </w:r>
          </w:p>
        </w:tc>
        <w:tc>
          <w:tcPr>
            <w:tcW w:w="2759" w:type="dxa"/>
            <w:vAlign w:val="center"/>
          </w:tcPr>
          <w:p w:rsidR="00D53041" w:rsidRPr="0094457E" w:rsidRDefault="00D53041" w:rsidP="00CE2DC8">
            <w:pPr>
              <w:rPr>
                <w:rFonts w:ascii="Arial" w:hAnsi="Arial" w:cs="Arial"/>
                <w:sz w:val="20"/>
                <w:szCs w:val="20"/>
              </w:rPr>
            </w:pPr>
            <w:r>
              <w:rPr>
                <w:rFonts w:ascii="Arial" w:hAnsi="Arial" w:cs="Arial"/>
                <w:sz w:val="20"/>
                <w:szCs w:val="20"/>
              </w:rPr>
              <w:t>London</w:t>
            </w:r>
          </w:p>
        </w:tc>
        <w:tc>
          <w:tcPr>
            <w:tcW w:w="2707" w:type="dxa"/>
          </w:tcPr>
          <w:p w:rsidR="00D53041"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D53041" w:rsidRDefault="009A2695" w:rsidP="00CE2DC8">
            <w:pPr>
              <w:jc w:val="center"/>
              <w:rPr>
                <w:rFonts w:ascii="Arial" w:hAnsi="Arial" w:cs="Arial"/>
                <w:sz w:val="20"/>
                <w:szCs w:val="20"/>
              </w:rPr>
            </w:pPr>
            <w:r>
              <w:rPr>
                <w:rFonts w:ascii="Arial" w:hAnsi="Arial" w:cs="Arial"/>
                <w:sz w:val="20"/>
                <w:szCs w:val="20"/>
              </w:rPr>
              <w:t>2</w:t>
            </w:r>
          </w:p>
        </w:tc>
      </w:tr>
      <w:tr w:rsidR="009A2695" w:rsidTr="00D53041">
        <w:tc>
          <w:tcPr>
            <w:tcW w:w="1069" w:type="dxa"/>
          </w:tcPr>
          <w:p w:rsidR="009A2695" w:rsidRDefault="009A2695" w:rsidP="00CE2DC8">
            <w:pPr>
              <w:rPr>
                <w:rFonts w:ascii="Arial" w:hAnsi="Arial" w:cs="Arial"/>
                <w:b/>
                <w:sz w:val="20"/>
                <w:szCs w:val="20"/>
              </w:rPr>
            </w:pPr>
            <w:r>
              <w:rPr>
                <w:rFonts w:ascii="Arial" w:hAnsi="Arial" w:cs="Arial"/>
                <w:sz w:val="20"/>
                <w:szCs w:val="20"/>
              </w:rPr>
              <w:t>b</w:t>
            </w:r>
          </w:p>
        </w:tc>
        <w:tc>
          <w:tcPr>
            <w:tcW w:w="2759" w:type="dxa"/>
            <w:vAlign w:val="center"/>
          </w:tcPr>
          <w:p w:rsidR="009A2695" w:rsidRPr="0094457E" w:rsidRDefault="009A2695" w:rsidP="00CE2DC8">
            <w:pPr>
              <w:rPr>
                <w:rFonts w:ascii="Arial" w:hAnsi="Arial" w:cs="Arial"/>
                <w:sz w:val="20"/>
                <w:szCs w:val="20"/>
              </w:rPr>
            </w:pPr>
            <w:r>
              <w:rPr>
                <w:rFonts w:ascii="Arial" w:hAnsi="Arial" w:cs="Arial"/>
                <w:sz w:val="20"/>
                <w:szCs w:val="20"/>
              </w:rPr>
              <w:t>Birmingham</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2</w:t>
            </w:r>
          </w:p>
        </w:tc>
      </w:tr>
      <w:tr w:rsidR="009A2695" w:rsidTr="00D53041">
        <w:tc>
          <w:tcPr>
            <w:tcW w:w="1069" w:type="dxa"/>
          </w:tcPr>
          <w:p w:rsidR="009A2695" w:rsidRDefault="009A2695" w:rsidP="00CE2DC8">
            <w:pPr>
              <w:rPr>
                <w:rFonts w:ascii="Arial" w:hAnsi="Arial" w:cs="Arial"/>
                <w:b/>
                <w:sz w:val="20"/>
                <w:szCs w:val="20"/>
              </w:rPr>
            </w:pPr>
            <w:r>
              <w:rPr>
                <w:rFonts w:ascii="Arial" w:hAnsi="Arial" w:cs="Arial"/>
                <w:sz w:val="20"/>
                <w:szCs w:val="20"/>
              </w:rPr>
              <w:t>c</w:t>
            </w:r>
          </w:p>
        </w:tc>
        <w:tc>
          <w:tcPr>
            <w:tcW w:w="2759" w:type="dxa"/>
            <w:vAlign w:val="center"/>
          </w:tcPr>
          <w:p w:rsidR="009A2695" w:rsidRPr="0094457E" w:rsidRDefault="009A2695" w:rsidP="00CE2DC8">
            <w:pPr>
              <w:rPr>
                <w:rFonts w:ascii="Arial" w:hAnsi="Arial" w:cs="Arial"/>
                <w:sz w:val="20"/>
                <w:szCs w:val="20"/>
              </w:rPr>
            </w:pPr>
            <w:r>
              <w:rPr>
                <w:rFonts w:ascii="Arial" w:hAnsi="Arial" w:cs="Arial"/>
                <w:sz w:val="20"/>
                <w:szCs w:val="20"/>
              </w:rPr>
              <w:t>Leeds</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2</w:t>
            </w:r>
          </w:p>
        </w:tc>
      </w:tr>
      <w:tr w:rsidR="009A2695" w:rsidTr="00D53041">
        <w:tc>
          <w:tcPr>
            <w:tcW w:w="1069" w:type="dxa"/>
          </w:tcPr>
          <w:p w:rsidR="009A2695" w:rsidRPr="00B3030B" w:rsidRDefault="009A2695" w:rsidP="00CE2DC8">
            <w:pPr>
              <w:rPr>
                <w:rFonts w:ascii="Arial" w:hAnsi="Arial" w:cs="Arial"/>
                <w:sz w:val="20"/>
                <w:szCs w:val="20"/>
              </w:rPr>
            </w:pPr>
            <w:r>
              <w:rPr>
                <w:rFonts w:ascii="Arial" w:hAnsi="Arial" w:cs="Arial"/>
                <w:sz w:val="20"/>
                <w:szCs w:val="20"/>
              </w:rPr>
              <w:t>d</w:t>
            </w:r>
          </w:p>
        </w:tc>
        <w:tc>
          <w:tcPr>
            <w:tcW w:w="2759" w:type="dxa"/>
            <w:vAlign w:val="center"/>
          </w:tcPr>
          <w:p w:rsidR="009A2695" w:rsidRDefault="009A2695" w:rsidP="00CE2DC8">
            <w:pPr>
              <w:rPr>
                <w:rFonts w:ascii="Arial" w:hAnsi="Arial" w:cs="Arial"/>
                <w:sz w:val="20"/>
                <w:szCs w:val="20"/>
              </w:rPr>
            </w:pPr>
            <w:r>
              <w:rPr>
                <w:rFonts w:ascii="Arial" w:hAnsi="Arial" w:cs="Arial"/>
                <w:sz w:val="20"/>
                <w:szCs w:val="20"/>
              </w:rPr>
              <w:t>Glasgow</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2</w:t>
            </w:r>
          </w:p>
        </w:tc>
      </w:tr>
      <w:tr w:rsidR="009A2695" w:rsidTr="00D53041">
        <w:tc>
          <w:tcPr>
            <w:tcW w:w="1069" w:type="dxa"/>
          </w:tcPr>
          <w:p w:rsidR="009A2695" w:rsidRPr="00B3030B" w:rsidRDefault="009A2695" w:rsidP="00CE2DC8">
            <w:pPr>
              <w:rPr>
                <w:rFonts w:ascii="Arial" w:hAnsi="Arial" w:cs="Arial"/>
                <w:sz w:val="20"/>
                <w:szCs w:val="20"/>
              </w:rPr>
            </w:pPr>
            <w:r>
              <w:rPr>
                <w:rFonts w:ascii="Arial" w:hAnsi="Arial" w:cs="Arial"/>
                <w:sz w:val="20"/>
                <w:szCs w:val="20"/>
              </w:rPr>
              <w:t>e</w:t>
            </w:r>
          </w:p>
        </w:tc>
        <w:tc>
          <w:tcPr>
            <w:tcW w:w="2759" w:type="dxa"/>
            <w:vAlign w:val="center"/>
          </w:tcPr>
          <w:p w:rsidR="009A2695" w:rsidRDefault="009A2695" w:rsidP="00CE2DC8">
            <w:pPr>
              <w:rPr>
                <w:rFonts w:ascii="Arial" w:hAnsi="Arial" w:cs="Arial"/>
                <w:sz w:val="20"/>
                <w:szCs w:val="20"/>
              </w:rPr>
            </w:pPr>
            <w:r>
              <w:rPr>
                <w:rFonts w:ascii="Arial" w:hAnsi="Arial" w:cs="Arial"/>
                <w:sz w:val="20"/>
                <w:szCs w:val="20"/>
              </w:rPr>
              <w:t>Sheffield</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2</w:t>
            </w:r>
          </w:p>
        </w:tc>
      </w:tr>
      <w:tr w:rsidR="009A2695" w:rsidTr="00D53041">
        <w:tc>
          <w:tcPr>
            <w:tcW w:w="1069" w:type="dxa"/>
          </w:tcPr>
          <w:p w:rsidR="009A2695" w:rsidRPr="00B3030B" w:rsidRDefault="009A2695" w:rsidP="00CE2DC8">
            <w:pPr>
              <w:rPr>
                <w:rFonts w:ascii="Arial" w:hAnsi="Arial" w:cs="Arial"/>
                <w:sz w:val="20"/>
                <w:szCs w:val="20"/>
              </w:rPr>
            </w:pPr>
            <w:r>
              <w:rPr>
                <w:rFonts w:ascii="Arial" w:hAnsi="Arial" w:cs="Arial"/>
                <w:sz w:val="20"/>
                <w:szCs w:val="20"/>
              </w:rPr>
              <w:t>f</w:t>
            </w:r>
          </w:p>
        </w:tc>
        <w:tc>
          <w:tcPr>
            <w:tcW w:w="2759" w:type="dxa"/>
            <w:vAlign w:val="center"/>
          </w:tcPr>
          <w:p w:rsidR="009A2695" w:rsidRDefault="009A2695" w:rsidP="00CE2DC8">
            <w:pPr>
              <w:rPr>
                <w:rFonts w:ascii="Arial" w:hAnsi="Arial" w:cs="Arial"/>
                <w:sz w:val="20"/>
                <w:szCs w:val="20"/>
              </w:rPr>
            </w:pPr>
            <w:r>
              <w:rPr>
                <w:rFonts w:ascii="Arial" w:hAnsi="Arial" w:cs="Arial"/>
                <w:sz w:val="20"/>
                <w:szCs w:val="20"/>
              </w:rPr>
              <w:t>Bradford</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2</w:t>
            </w:r>
          </w:p>
        </w:tc>
      </w:tr>
      <w:tr w:rsidR="009A2695" w:rsidTr="00D53041">
        <w:tc>
          <w:tcPr>
            <w:tcW w:w="1069" w:type="dxa"/>
          </w:tcPr>
          <w:p w:rsidR="009A2695" w:rsidRPr="00B3030B" w:rsidRDefault="009A2695" w:rsidP="00CE2DC8">
            <w:pPr>
              <w:rPr>
                <w:rFonts w:ascii="Arial" w:hAnsi="Arial" w:cs="Arial"/>
                <w:sz w:val="20"/>
                <w:szCs w:val="20"/>
              </w:rPr>
            </w:pPr>
            <w:r>
              <w:rPr>
                <w:rFonts w:ascii="Arial" w:hAnsi="Arial" w:cs="Arial"/>
                <w:sz w:val="20"/>
                <w:szCs w:val="20"/>
              </w:rPr>
              <w:t>g</w:t>
            </w:r>
          </w:p>
        </w:tc>
        <w:tc>
          <w:tcPr>
            <w:tcW w:w="2759" w:type="dxa"/>
            <w:vAlign w:val="center"/>
          </w:tcPr>
          <w:p w:rsidR="009A2695" w:rsidRDefault="009A2695" w:rsidP="00CE2DC8">
            <w:pPr>
              <w:rPr>
                <w:rFonts w:ascii="Arial" w:hAnsi="Arial" w:cs="Arial"/>
                <w:sz w:val="20"/>
                <w:szCs w:val="20"/>
              </w:rPr>
            </w:pPr>
            <w:r>
              <w:rPr>
                <w:rFonts w:ascii="Arial" w:hAnsi="Arial" w:cs="Arial"/>
                <w:sz w:val="20"/>
                <w:szCs w:val="20"/>
              </w:rPr>
              <w:t>Edinburgh</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2</w:t>
            </w:r>
          </w:p>
        </w:tc>
      </w:tr>
      <w:tr w:rsidR="009A2695" w:rsidTr="00D53041">
        <w:tc>
          <w:tcPr>
            <w:tcW w:w="1069" w:type="dxa"/>
          </w:tcPr>
          <w:p w:rsidR="009A2695" w:rsidRPr="00B3030B" w:rsidRDefault="009A2695" w:rsidP="00CE2DC8">
            <w:pPr>
              <w:rPr>
                <w:rFonts w:ascii="Arial" w:hAnsi="Arial" w:cs="Arial"/>
                <w:sz w:val="20"/>
                <w:szCs w:val="20"/>
              </w:rPr>
            </w:pPr>
            <w:r>
              <w:rPr>
                <w:rFonts w:ascii="Arial" w:hAnsi="Arial" w:cs="Arial"/>
                <w:sz w:val="20"/>
                <w:szCs w:val="20"/>
              </w:rPr>
              <w:t>h</w:t>
            </w:r>
          </w:p>
        </w:tc>
        <w:tc>
          <w:tcPr>
            <w:tcW w:w="2759" w:type="dxa"/>
            <w:vAlign w:val="center"/>
          </w:tcPr>
          <w:p w:rsidR="009A2695" w:rsidRDefault="009A2695" w:rsidP="00CE2DC8">
            <w:pPr>
              <w:rPr>
                <w:rFonts w:ascii="Arial" w:hAnsi="Arial" w:cs="Arial"/>
                <w:sz w:val="20"/>
                <w:szCs w:val="20"/>
              </w:rPr>
            </w:pPr>
            <w:r>
              <w:rPr>
                <w:rFonts w:ascii="Arial" w:hAnsi="Arial" w:cs="Arial"/>
                <w:sz w:val="20"/>
                <w:szCs w:val="20"/>
              </w:rPr>
              <w:t>Liverpool</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2</w:t>
            </w:r>
          </w:p>
        </w:tc>
      </w:tr>
      <w:tr w:rsidR="009A2695" w:rsidTr="00D53041">
        <w:tc>
          <w:tcPr>
            <w:tcW w:w="1069" w:type="dxa"/>
          </w:tcPr>
          <w:p w:rsidR="009A2695" w:rsidRPr="00B3030B" w:rsidRDefault="009A2695" w:rsidP="00CE2DC8">
            <w:pPr>
              <w:rPr>
                <w:rFonts w:ascii="Arial" w:hAnsi="Arial" w:cs="Arial"/>
                <w:sz w:val="20"/>
                <w:szCs w:val="20"/>
              </w:rPr>
            </w:pPr>
            <w:proofErr w:type="spellStart"/>
            <w:r>
              <w:rPr>
                <w:rFonts w:ascii="Arial" w:hAnsi="Arial" w:cs="Arial"/>
                <w:sz w:val="20"/>
                <w:szCs w:val="20"/>
              </w:rPr>
              <w:t>i</w:t>
            </w:r>
            <w:proofErr w:type="spellEnd"/>
          </w:p>
        </w:tc>
        <w:tc>
          <w:tcPr>
            <w:tcW w:w="2759" w:type="dxa"/>
            <w:vAlign w:val="center"/>
          </w:tcPr>
          <w:p w:rsidR="009A2695" w:rsidRDefault="009A2695" w:rsidP="00CE2DC8">
            <w:pPr>
              <w:rPr>
                <w:rFonts w:ascii="Arial" w:hAnsi="Arial" w:cs="Arial"/>
                <w:sz w:val="20"/>
                <w:szCs w:val="20"/>
              </w:rPr>
            </w:pPr>
            <w:r>
              <w:rPr>
                <w:rFonts w:ascii="Arial" w:hAnsi="Arial" w:cs="Arial"/>
                <w:sz w:val="20"/>
                <w:szCs w:val="20"/>
              </w:rPr>
              <w:t>Manchester</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2</w:t>
            </w:r>
          </w:p>
        </w:tc>
      </w:tr>
      <w:tr w:rsidR="009A2695" w:rsidTr="00D53041">
        <w:tc>
          <w:tcPr>
            <w:tcW w:w="1069" w:type="dxa"/>
          </w:tcPr>
          <w:p w:rsidR="009A2695" w:rsidRPr="00B3030B" w:rsidRDefault="009A2695" w:rsidP="00CE2DC8">
            <w:pPr>
              <w:rPr>
                <w:rFonts w:ascii="Arial" w:hAnsi="Arial" w:cs="Arial"/>
                <w:sz w:val="20"/>
                <w:szCs w:val="20"/>
              </w:rPr>
            </w:pPr>
            <w:r>
              <w:rPr>
                <w:rFonts w:ascii="Arial" w:hAnsi="Arial" w:cs="Arial"/>
                <w:sz w:val="20"/>
                <w:szCs w:val="20"/>
              </w:rPr>
              <w:t>j</w:t>
            </w:r>
          </w:p>
        </w:tc>
        <w:tc>
          <w:tcPr>
            <w:tcW w:w="2759" w:type="dxa"/>
            <w:vAlign w:val="center"/>
          </w:tcPr>
          <w:p w:rsidR="009A2695" w:rsidRDefault="009A2695" w:rsidP="00CE2DC8">
            <w:pPr>
              <w:rPr>
                <w:rFonts w:ascii="Arial" w:hAnsi="Arial" w:cs="Arial"/>
                <w:sz w:val="20"/>
                <w:szCs w:val="20"/>
              </w:rPr>
            </w:pPr>
            <w:r>
              <w:rPr>
                <w:rFonts w:ascii="Arial" w:hAnsi="Arial" w:cs="Arial"/>
                <w:sz w:val="20"/>
                <w:szCs w:val="20"/>
              </w:rPr>
              <w:t>Cardiff</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2</w:t>
            </w:r>
          </w:p>
        </w:tc>
      </w:tr>
      <w:tr w:rsidR="009A2695" w:rsidTr="00D53041">
        <w:tc>
          <w:tcPr>
            <w:tcW w:w="1069" w:type="dxa"/>
          </w:tcPr>
          <w:p w:rsidR="009A2695" w:rsidRPr="00B3030B" w:rsidRDefault="009A2695" w:rsidP="00CE2DC8">
            <w:pPr>
              <w:rPr>
                <w:rFonts w:ascii="Arial" w:hAnsi="Arial" w:cs="Arial"/>
                <w:sz w:val="20"/>
                <w:szCs w:val="20"/>
              </w:rPr>
            </w:pPr>
            <w:r>
              <w:rPr>
                <w:rFonts w:ascii="Arial" w:hAnsi="Arial" w:cs="Arial"/>
                <w:sz w:val="20"/>
                <w:szCs w:val="20"/>
              </w:rPr>
              <w:t>k</w:t>
            </w:r>
          </w:p>
        </w:tc>
        <w:tc>
          <w:tcPr>
            <w:tcW w:w="2759" w:type="dxa"/>
            <w:vAlign w:val="center"/>
          </w:tcPr>
          <w:p w:rsidR="009A2695" w:rsidRDefault="009A2695" w:rsidP="00CE2DC8">
            <w:pPr>
              <w:rPr>
                <w:rFonts w:ascii="Arial" w:hAnsi="Arial" w:cs="Arial"/>
                <w:sz w:val="20"/>
                <w:szCs w:val="20"/>
              </w:rPr>
            </w:pPr>
            <w:r>
              <w:rPr>
                <w:rFonts w:ascii="Arial" w:hAnsi="Arial" w:cs="Arial"/>
                <w:sz w:val="20"/>
                <w:szCs w:val="20"/>
              </w:rPr>
              <w:t>Belfast</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1</w:t>
            </w:r>
          </w:p>
        </w:tc>
        <w:tc>
          <w:tcPr>
            <w:tcW w:w="2707" w:type="dxa"/>
          </w:tcPr>
          <w:p w:rsidR="009A2695" w:rsidRDefault="009A2695" w:rsidP="00CE2DC8">
            <w:pPr>
              <w:jc w:val="center"/>
              <w:rPr>
                <w:rFonts w:ascii="Arial" w:hAnsi="Arial" w:cs="Arial"/>
                <w:sz w:val="20"/>
                <w:szCs w:val="20"/>
              </w:rPr>
            </w:pPr>
            <w:r>
              <w:rPr>
                <w:rFonts w:ascii="Arial" w:hAnsi="Arial" w:cs="Arial"/>
                <w:sz w:val="20"/>
                <w:szCs w:val="20"/>
              </w:rPr>
              <w:t>2</w:t>
            </w:r>
          </w:p>
        </w:tc>
      </w:tr>
    </w:tbl>
    <w:p w:rsidR="0094457E" w:rsidRDefault="0094457E" w:rsidP="00CE2DC8">
      <w:pPr>
        <w:spacing w:after="0" w:line="240" w:lineRule="auto"/>
        <w:rPr>
          <w:rFonts w:ascii="Arial" w:hAnsi="Arial" w:cs="Arial"/>
          <w:b/>
          <w:sz w:val="20"/>
          <w:szCs w:val="20"/>
        </w:rPr>
      </w:pPr>
    </w:p>
    <w:p w:rsidR="00D53041" w:rsidRPr="00B3030B" w:rsidRDefault="00D53041" w:rsidP="00CE2DC8">
      <w:pPr>
        <w:spacing w:after="0" w:line="240" w:lineRule="auto"/>
        <w:rPr>
          <w:rFonts w:ascii="Arial" w:hAnsi="Arial" w:cs="Arial"/>
          <w:b/>
          <w:sz w:val="20"/>
          <w:szCs w:val="20"/>
        </w:rPr>
      </w:pPr>
    </w:p>
    <w:p w:rsidR="009169FA" w:rsidRPr="00B3030B" w:rsidRDefault="009169FA"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ALL, SINGLE CODE. CLOSE IF CODE 2] </w:t>
      </w:r>
    </w:p>
    <w:p w:rsidR="009169FA" w:rsidRPr="00B3030B" w:rsidRDefault="009169FA" w:rsidP="00CE2DC8">
      <w:pPr>
        <w:spacing w:after="0" w:line="240" w:lineRule="auto"/>
        <w:ind w:left="720" w:hanging="720"/>
        <w:rPr>
          <w:rFonts w:ascii="Arial" w:hAnsi="Arial" w:cs="Arial"/>
          <w:sz w:val="20"/>
          <w:szCs w:val="20"/>
        </w:rPr>
      </w:pPr>
      <w:r w:rsidRPr="00B3030B">
        <w:rPr>
          <w:rFonts w:ascii="Arial" w:hAnsi="Arial" w:cs="Arial"/>
          <w:b/>
          <w:sz w:val="20"/>
          <w:szCs w:val="20"/>
        </w:rPr>
        <w:t xml:space="preserve">QS6. </w:t>
      </w:r>
      <w:r w:rsidRPr="00B3030B">
        <w:rPr>
          <w:rFonts w:ascii="Arial" w:hAnsi="Arial" w:cs="Arial"/>
          <w:b/>
          <w:sz w:val="20"/>
          <w:szCs w:val="20"/>
        </w:rPr>
        <w:tab/>
      </w:r>
      <w:r w:rsidRPr="00B3030B">
        <w:rPr>
          <w:rFonts w:ascii="Arial" w:hAnsi="Arial" w:cs="Arial"/>
          <w:sz w:val="20"/>
          <w:szCs w:val="20"/>
        </w:rPr>
        <w:t>Do you personally hold a full current UK driving licence?</w:t>
      </w:r>
    </w:p>
    <w:p w:rsidR="0081600F" w:rsidRDefault="0081600F">
      <w:pPr>
        <w:spacing w:after="0" w:line="240" w:lineRule="auto"/>
        <w:ind w:left="720" w:hanging="720"/>
        <w:rPr>
          <w:rFonts w:ascii="Arial" w:hAnsi="Arial" w:cs="Arial"/>
          <w:sz w:val="20"/>
          <w:szCs w:val="20"/>
        </w:rPr>
      </w:pPr>
    </w:p>
    <w:tbl>
      <w:tblPr>
        <w:tblStyle w:val="TableGrid"/>
        <w:tblW w:w="9242" w:type="dxa"/>
        <w:tblLook w:val="04A0"/>
      </w:tblPr>
      <w:tblGrid>
        <w:gridCol w:w="1101"/>
        <w:gridCol w:w="5528"/>
        <w:gridCol w:w="2613"/>
      </w:tblGrid>
      <w:tr w:rsidR="009169FA" w:rsidRPr="00B3030B" w:rsidTr="009D3CD6">
        <w:tc>
          <w:tcPr>
            <w:tcW w:w="1101" w:type="dxa"/>
          </w:tcPr>
          <w:p w:rsidR="00536400" w:rsidRDefault="009169FA">
            <w:pPr>
              <w:rPr>
                <w:rFonts w:ascii="Arial" w:hAnsi="Arial" w:cs="Arial"/>
                <w:sz w:val="20"/>
                <w:szCs w:val="20"/>
              </w:rPr>
            </w:pPr>
            <w:r w:rsidRPr="00B3030B">
              <w:rPr>
                <w:rFonts w:ascii="Arial" w:hAnsi="Arial" w:cs="Arial"/>
                <w:sz w:val="20"/>
                <w:szCs w:val="20"/>
              </w:rPr>
              <w:t>1</w:t>
            </w:r>
          </w:p>
        </w:tc>
        <w:tc>
          <w:tcPr>
            <w:tcW w:w="5528" w:type="dxa"/>
          </w:tcPr>
          <w:p w:rsidR="00536400" w:rsidRDefault="009169FA">
            <w:pPr>
              <w:rPr>
                <w:rFonts w:ascii="Arial" w:hAnsi="Arial" w:cs="Arial"/>
                <w:sz w:val="20"/>
                <w:szCs w:val="20"/>
              </w:rPr>
            </w:pPr>
            <w:r w:rsidRPr="00B3030B">
              <w:rPr>
                <w:rFonts w:ascii="Arial" w:hAnsi="Arial" w:cs="Arial"/>
                <w:sz w:val="20"/>
                <w:szCs w:val="20"/>
              </w:rPr>
              <w:t>Yes</w:t>
            </w:r>
          </w:p>
        </w:tc>
        <w:tc>
          <w:tcPr>
            <w:tcW w:w="2613" w:type="dxa"/>
            <w:vAlign w:val="center"/>
          </w:tcPr>
          <w:p w:rsidR="00536400" w:rsidRDefault="009169FA">
            <w:pPr>
              <w:rPr>
                <w:rFonts w:ascii="Arial" w:hAnsi="Arial" w:cs="Arial"/>
                <w:b/>
                <w:sz w:val="20"/>
                <w:szCs w:val="20"/>
              </w:rPr>
            </w:pPr>
            <w:r w:rsidRPr="00B3030B">
              <w:rPr>
                <w:rFonts w:ascii="Arial" w:hAnsi="Arial" w:cs="Arial"/>
                <w:b/>
                <w:sz w:val="20"/>
                <w:szCs w:val="20"/>
              </w:rPr>
              <w:t>Continue</w:t>
            </w:r>
          </w:p>
        </w:tc>
      </w:tr>
      <w:tr w:rsidR="009169FA" w:rsidRPr="00B3030B" w:rsidTr="009D3CD6">
        <w:tc>
          <w:tcPr>
            <w:tcW w:w="1101" w:type="dxa"/>
          </w:tcPr>
          <w:p w:rsidR="009169FA" w:rsidRPr="00B3030B" w:rsidRDefault="009169FA" w:rsidP="00CE2DC8">
            <w:pPr>
              <w:rPr>
                <w:rFonts w:ascii="Arial" w:hAnsi="Arial" w:cs="Arial"/>
                <w:sz w:val="20"/>
                <w:szCs w:val="20"/>
              </w:rPr>
            </w:pPr>
            <w:r w:rsidRPr="00B3030B">
              <w:rPr>
                <w:rFonts w:ascii="Arial" w:hAnsi="Arial" w:cs="Arial"/>
                <w:sz w:val="20"/>
                <w:szCs w:val="20"/>
              </w:rPr>
              <w:t>2</w:t>
            </w:r>
          </w:p>
        </w:tc>
        <w:tc>
          <w:tcPr>
            <w:tcW w:w="5528" w:type="dxa"/>
          </w:tcPr>
          <w:p w:rsidR="009169FA" w:rsidRPr="00B3030B" w:rsidRDefault="009169FA" w:rsidP="00CE2DC8">
            <w:pPr>
              <w:rPr>
                <w:rFonts w:ascii="Arial" w:hAnsi="Arial" w:cs="Arial"/>
                <w:sz w:val="20"/>
                <w:szCs w:val="20"/>
              </w:rPr>
            </w:pPr>
            <w:r w:rsidRPr="00B3030B">
              <w:rPr>
                <w:rFonts w:ascii="Arial" w:hAnsi="Arial" w:cs="Arial"/>
                <w:sz w:val="20"/>
                <w:szCs w:val="20"/>
              </w:rPr>
              <w:t>No</w:t>
            </w:r>
          </w:p>
        </w:tc>
        <w:tc>
          <w:tcPr>
            <w:tcW w:w="2613" w:type="dxa"/>
            <w:vAlign w:val="center"/>
          </w:tcPr>
          <w:p w:rsidR="009169FA" w:rsidRPr="00B3030B" w:rsidRDefault="009169FA" w:rsidP="00CE2DC8">
            <w:pPr>
              <w:rPr>
                <w:rFonts w:ascii="Arial" w:hAnsi="Arial" w:cs="Arial"/>
                <w:b/>
                <w:sz w:val="20"/>
                <w:szCs w:val="20"/>
              </w:rPr>
            </w:pPr>
            <w:r w:rsidRPr="00B3030B">
              <w:rPr>
                <w:rFonts w:ascii="Arial" w:hAnsi="Arial" w:cs="Arial"/>
                <w:b/>
                <w:sz w:val="20"/>
                <w:szCs w:val="20"/>
              </w:rPr>
              <w:t>Close</w:t>
            </w:r>
          </w:p>
        </w:tc>
      </w:tr>
    </w:tbl>
    <w:p w:rsidR="009169FA" w:rsidRPr="00B3030B" w:rsidRDefault="009169FA" w:rsidP="00CE2DC8">
      <w:pPr>
        <w:spacing w:after="0" w:line="240" w:lineRule="auto"/>
        <w:ind w:left="720" w:hanging="720"/>
        <w:rPr>
          <w:rFonts w:ascii="Arial" w:hAnsi="Arial" w:cs="Arial"/>
          <w:sz w:val="20"/>
          <w:szCs w:val="20"/>
        </w:rPr>
      </w:pPr>
    </w:p>
    <w:p w:rsidR="00D043C2" w:rsidRPr="00B3030B" w:rsidRDefault="00D043C2" w:rsidP="00CE2DC8">
      <w:pPr>
        <w:spacing w:after="0" w:line="240" w:lineRule="auto"/>
        <w:ind w:left="720" w:hanging="720"/>
        <w:rPr>
          <w:rFonts w:ascii="Arial" w:hAnsi="Arial" w:cs="Arial"/>
          <w:sz w:val="20"/>
          <w:szCs w:val="20"/>
        </w:rPr>
      </w:pPr>
    </w:p>
    <w:p w:rsidR="00536400" w:rsidRDefault="009169FA">
      <w:pPr>
        <w:spacing w:after="0" w:line="240" w:lineRule="auto"/>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[PROGRAMMING INSTRUCTION: ASK ALL, OPEN END NUMERIC. MAXIMUM=2014, MINIMUM =1940. APPLY LOGIC CHECK AGAINST AGE TO ENSURE YEAR OF DRIVING TEST IS AT LEAST 15 YEARS AFTER YEAR OF BIRTH, IF LOGIC CHECK FAILS FIRST TIME THEN SHOW TEXT ‘Please check the year to make sure it is correct’. IF LOGIC CHECK FAILS A SECOND TIME THEN SCREEN OUT]</w:t>
      </w:r>
    </w:p>
    <w:p w:rsidR="009169FA" w:rsidRPr="00B3030B" w:rsidRDefault="009169FA" w:rsidP="00CE2DC8">
      <w:pPr>
        <w:tabs>
          <w:tab w:val="left" w:pos="720"/>
          <w:tab w:val="left" w:pos="1440"/>
          <w:tab w:val="left" w:pos="2160"/>
          <w:tab w:val="left" w:pos="2880"/>
          <w:tab w:val="left" w:pos="3600"/>
          <w:tab w:val="left" w:pos="4320"/>
          <w:tab w:val="left" w:pos="5040"/>
          <w:tab w:val="left" w:pos="5760"/>
          <w:tab w:val="left" w:pos="6525"/>
        </w:tabs>
        <w:spacing w:after="0" w:line="240" w:lineRule="auto"/>
        <w:ind w:left="720" w:hanging="720"/>
        <w:rPr>
          <w:rFonts w:ascii="Arial" w:hAnsi="Arial" w:cs="Arial"/>
          <w:sz w:val="20"/>
          <w:szCs w:val="20"/>
        </w:rPr>
      </w:pPr>
      <w:r w:rsidRPr="00B3030B">
        <w:rPr>
          <w:rFonts w:ascii="Arial" w:hAnsi="Arial" w:cs="Arial"/>
          <w:b/>
          <w:sz w:val="20"/>
          <w:szCs w:val="20"/>
        </w:rPr>
        <w:t>QS7.</w:t>
      </w:r>
      <w:r w:rsidRPr="00B3030B">
        <w:rPr>
          <w:rFonts w:ascii="Arial" w:hAnsi="Arial" w:cs="Arial"/>
          <w:b/>
          <w:sz w:val="20"/>
          <w:szCs w:val="20"/>
        </w:rPr>
        <w:tab/>
      </w:r>
      <w:r w:rsidRPr="00B3030B">
        <w:rPr>
          <w:rFonts w:ascii="Arial" w:hAnsi="Arial" w:cs="Arial"/>
          <w:sz w:val="20"/>
          <w:szCs w:val="20"/>
        </w:rPr>
        <w:t xml:space="preserve">And </w:t>
      </w:r>
      <w:r w:rsidR="009D3CD6" w:rsidRPr="00B3030B">
        <w:rPr>
          <w:rFonts w:ascii="Arial" w:hAnsi="Arial" w:cs="Arial"/>
          <w:sz w:val="20"/>
          <w:szCs w:val="20"/>
        </w:rPr>
        <w:t>r</w:t>
      </w:r>
      <w:r w:rsidRPr="00B3030B">
        <w:rPr>
          <w:rFonts w:ascii="Arial" w:hAnsi="Arial" w:cs="Arial"/>
          <w:sz w:val="20"/>
          <w:szCs w:val="20"/>
        </w:rPr>
        <w:t>oughly, in what year did you pass your driving test?</w:t>
      </w:r>
      <w:r w:rsidRPr="00B3030B">
        <w:rPr>
          <w:rFonts w:ascii="Arial" w:hAnsi="Arial" w:cs="Arial"/>
          <w:sz w:val="20"/>
          <w:szCs w:val="20"/>
        </w:rPr>
        <w:tab/>
      </w:r>
    </w:p>
    <w:p w:rsidR="009169FA" w:rsidRPr="00B3030B" w:rsidRDefault="009169FA" w:rsidP="00CE2DC8">
      <w:pPr>
        <w:tabs>
          <w:tab w:val="left" w:pos="720"/>
          <w:tab w:val="left" w:pos="1440"/>
          <w:tab w:val="left" w:pos="2160"/>
          <w:tab w:val="left" w:pos="2880"/>
          <w:tab w:val="left" w:pos="3600"/>
          <w:tab w:val="left" w:pos="4320"/>
          <w:tab w:val="left" w:pos="5040"/>
          <w:tab w:val="left" w:pos="5760"/>
          <w:tab w:val="left" w:pos="6525"/>
        </w:tabs>
        <w:spacing w:after="0" w:line="240" w:lineRule="auto"/>
        <w:ind w:left="720" w:hanging="720"/>
        <w:rPr>
          <w:rFonts w:ascii="Arial" w:hAnsi="Arial" w:cs="Arial"/>
          <w:b/>
          <w:sz w:val="20"/>
          <w:szCs w:val="20"/>
        </w:rPr>
      </w:pPr>
      <w:r w:rsidRPr="00B3030B">
        <w:rPr>
          <w:rFonts w:ascii="Arial" w:hAnsi="Arial" w:cs="Arial"/>
          <w:b/>
          <w:sz w:val="20"/>
          <w:szCs w:val="20"/>
        </w:rPr>
        <w:tab/>
      </w:r>
    </w:p>
    <w:p w:rsidR="009169FA" w:rsidRPr="00B3030B" w:rsidRDefault="009169FA" w:rsidP="00CE2DC8">
      <w:pPr>
        <w:tabs>
          <w:tab w:val="left" w:pos="720"/>
          <w:tab w:val="left" w:pos="1440"/>
          <w:tab w:val="left" w:pos="2160"/>
          <w:tab w:val="left" w:pos="2880"/>
          <w:tab w:val="left" w:pos="3600"/>
          <w:tab w:val="left" w:pos="4320"/>
          <w:tab w:val="left" w:pos="5040"/>
          <w:tab w:val="left" w:pos="5760"/>
          <w:tab w:val="left" w:pos="6525"/>
        </w:tabs>
        <w:spacing w:after="0" w:line="240" w:lineRule="auto"/>
        <w:ind w:left="720" w:hanging="720"/>
        <w:rPr>
          <w:rFonts w:ascii="Arial" w:hAnsi="Arial" w:cs="Arial"/>
          <w:sz w:val="20"/>
          <w:szCs w:val="20"/>
        </w:rPr>
      </w:pPr>
      <w:r w:rsidRPr="00B3030B">
        <w:rPr>
          <w:rFonts w:ascii="Arial" w:hAnsi="Arial" w:cs="Arial"/>
          <w:sz w:val="20"/>
          <w:szCs w:val="20"/>
        </w:rPr>
        <w:tab/>
        <w:t>For example: 1981</w:t>
      </w:r>
    </w:p>
    <w:p w:rsidR="0081600F" w:rsidRDefault="0081600F">
      <w:pPr>
        <w:spacing w:after="0" w:line="240" w:lineRule="auto"/>
        <w:rPr>
          <w:rFonts w:ascii="Arial" w:hAnsi="Arial" w:cs="Arial"/>
          <w:b/>
          <w:sz w:val="20"/>
          <w:szCs w:val="20"/>
        </w:rPr>
      </w:pPr>
    </w:p>
    <w:tbl>
      <w:tblPr>
        <w:tblStyle w:val="TableGrid"/>
        <w:tblW w:w="0" w:type="auto"/>
        <w:tblLook w:val="04A0"/>
      </w:tblPr>
      <w:tblGrid>
        <w:gridCol w:w="9242"/>
      </w:tblGrid>
      <w:tr w:rsidR="009169FA" w:rsidRPr="00B3030B" w:rsidTr="009169FA">
        <w:tc>
          <w:tcPr>
            <w:tcW w:w="9242" w:type="dxa"/>
          </w:tcPr>
          <w:p w:rsidR="00536400" w:rsidRDefault="009169FA">
            <w:pPr>
              <w:rPr>
                <w:rFonts w:ascii="Arial" w:hAnsi="Arial" w:cs="Arial"/>
                <w:b/>
                <w:sz w:val="20"/>
                <w:szCs w:val="20"/>
              </w:rPr>
            </w:pPr>
            <w:r w:rsidRPr="00B3030B">
              <w:rPr>
                <w:rFonts w:ascii="Arial" w:hAnsi="Arial" w:cs="Arial"/>
                <w:b/>
                <w:sz w:val="20"/>
                <w:szCs w:val="20"/>
              </w:rPr>
              <w:t>[WRITE IN]</w:t>
            </w:r>
          </w:p>
        </w:tc>
      </w:tr>
    </w:tbl>
    <w:p w:rsidR="009169FA" w:rsidRPr="00B3030B" w:rsidRDefault="009169FA" w:rsidP="00CE2DC8">
      <w:pPr>
        <w:spacing w:after="0" w:line="240" w:lineRule="auto"/>
        <w:rPr>
          <w:rFonts w:ascii="Arial" w:hAnsi="Arial" w:cs="Arial"/>
          <w:b/>
          <w:sz w:val="20"/>
          <w:szCs w:val="20"/>
        </w:rPr>
      </w:pPr>
    </w:p>
    <w:p w:rsidR="009D3CD6" w:rsidRPr="00B3030B" w:rsidRDefault="009D3CD6" w:rsidP="00CE2DC8">
      <w:pPr>
        <w:spacing w:after="0" w:line="240" w:lineRule="auto"/>
        <w:rPr>
          <w:rFonts w:ascii="Arial" w:hAnsi="Arial" w:cs="Arial"/>
          <w:b/>
          <w:sz w:val="20"/>
          <w:szCs w:val="20"/>
        </w:rPr>
      </w:pPr>
    </w:p>
    <w:p w:rsidR="009169FA" w:rsidRPr="00B3030B" w:rsidRDefault="00D151E0"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 </w:t>
      </w:r>
      <w:r w:rsidR="00D043C2" w:rsidRPr="00B3030B">
        <w:rPr>
          <w:rFonts w:ascii="Arial" w:eastAsia="Geneva" w:hAnsi="Arial" w:cs="Arial"/>
          <w:b/>
          <w:bCs/>
          <w:color w:val="FF0000"/>
          <w:kern w:val="24"/>
          <w:sz w:val="20"/>
          <w:szCs w:val="20"/>
        </w:rPr>
        <w:t xml:space="preserve">[PROGRAMMING INSTRUCTION: ASK ALL, SINGLE CODE] </w:t>
      </w:r>
    </w:p>
    <w:p w:rsidR="0081600F" w:rsidRDefault="00D151E0">
      <w:pPr>
        <w:spacing w:after="0" w:line="240" w:lineRule="auto"/>
        <w:rPr>
          <w:rFonts w:ascii="Arial" w:hAnsi="Arial" w:cs="Arial"/>
          <w:sz w:val="20"/>
          <w:szCs w:val="20"/>
        </w:rPr>
      </w:pPr>
      <w:r w:rsidRPr="00B3030B">
        <w:rPr>
          <w:rFonts w:ascii="Arial" w:hAnsi="Arial" w:cs="Arial"/>
          <w:b/>
          <w:sz w:val="20"/>
          <w:szCs w:val="20"/>
        </w:rPr>
        <w:t>QS8</w:t>
      </w:r>
      <w:r w:rsidR="00D043C2" w:rsidRPr="00B3030B">
        <w:rPr>
          <w:rFonts w:ascii="Arial" w:hAnsi="Arial" w:cs="Arial"/>
          <w:b/>
          <w:sz w:val="20"/>
          <w:szCs w:val="20"/>
        </w:rPr>
        <w:t>.</w:t>
      </w:r>
      <w:r w:rsidR="00D043C2" w:rsidRPr="00B3030B">
        <w:rPr>
          <w:rFonts w:ascii="Arial" w:hAnsi="Arial" w:cs="Arial"/>
          <w:b/>
          <w:sz w:val="20"/>
          <w:szCs w:val="20"/>
        </w:rPr>
        <w:tab/>
      </w:r>
      <w:r w:rsidR="00D043C2" w:rsidRPr="00B3030B">
        <w:rPr>
          <w:rFonts w:ascii="Arial" w:hAnsi="Arial" w:cs="Arial"/>
          <w:sz w:val="20"/>
          <w:szCs w:val="20"/>
        </w:rPr>
        <w:t>What type of motor vehicles do you have in your household?</w:t>
      </w:r>
    </w:p>
    <w:p w:rsidR="0081600F" w:rsidRDefault="0081600F">
      <w:pPr>
        <w:spacing w:after="0" w:line="240" w:lineRule="auto"/>
        <w:rPr>
          <w:rFonts w:ascii="Arial" w:hAnsi="Arial" w:cs="Arial"/>
          <w:sz w:val="20"/>
          <w:szCs w:val="20"/>
        </w:rPr>
      </w:pPr>
    </w:p>
    <w:tbl>
      <w:tblPr>
        <w:tblStyle w:val="TableGrid"/>
        <w:tblW w:w="9242" w:type="dxa"/>
        <w:tblLook w:val="04A0"/>
      </w:tblPr>
      <w:tblGrid>
        <w:gridCol w:w="1101"/>
        <w:gridCol w:w="8141"/>
      </w:tblGrid>
      <w:tr w:rsidR="004F0F33" w:rsidRPr="00B3030B" w:rsidTr="004F0F33">
        <w:tc>
          <w:tcPr>
            <w:tcW w:w="1101" w:type="dxa"/>
          </w:tcPr>
          <w:p w:rsidR="00536400" w:rsidRDefault="004F0F33">
            <w:pPr>
              <w:rPr>
                <w:rFonts w:ascii="Arial" w:hAnsi="Arial" w:cs="Arial"/>
                <w:sz w:val="20"/>
                <w:szCs w:val="20"/>
              </w:rPr>
            </w:pPr>
            <w:r w:rsidRPr="00B3030B">
              <w:rPr>
                <w:rFonts w:ascii="Arial" w:hAnsi="Arial" w:cs="Arial"/>
                <w:sz w:val="20"/>
                <w:szCs w:val="20"/>
              </w:rPr>
              <w:t>1</w:t>
            </w:r>
          </w:p>
        </w:tc>
        <w:tc>
          <w:tcPr>
            <w:tcW w:w="8141" w:type="dxa"/>
            <w:vAlign w:val="center"/>
          </w:tcPr>
          <w:p w:rsidR="00536400" w:rsidRDefault="004F0F33">
            <w:pPr>
              <w:rPr>
                <w:rFonts w:ascii="Arial" w:hAnsi="Arial" w:cs="Arial"/>
                <w:sz w:val="20"/>
                <w:szCs w:val="20"/>
              </w:rPr>
            </w:pPr>
            <w:r w:rsidRPr="00B3030B">
              <w:rPr>
                <w:rFonts w:ascii="Arial" w:hAnsi="Arial" w:cs="Arial"/>
                <w:sz w:val="20"/>
                <w:szCs w:val="20"/>
              </w:rPr>
              <w:t>Car(s) only in our household</w:t>
            </w:r>
          </w:p>
        </w:tc>
      </w:tr>
      <w:tr w:rsidR="004F0F33" w:rsidRPr="00B3030B" w:rsidTr="004F0F33">
        <w:tc>
          <w:tcPr>
            <w:tcW w:w="1101" w:type="dxa"/>
          </w:tcPr>
          <w:p w:rsidR="004F0F33" w:rsidRPr="00B3030B" w:rsidRDefault="004F0F33" w:rsidP="00CE2DC8">
            <w:pPr>
              <w:rPr>
                <w:rFonts w:ascii="Arial" w:hAnsi="Arial" w:cs="Arial"/>
                <w:sz w:val="20"/>
                <w:szCs w:val="20"/>
              </w:rPr>
            </w:pPr>
            <w:r w:rsidRPr="00B3030B">
              <w:rPr>
                <w:rFonts w:ascii="Arial" w:hAnsi="Arial" w:cs="Arial"/>
                <w:sz w:val="20"/>
                <w:szCs w:val="20"/>
              </w:rPr>
              <w:t>2</w:t>
            </w:r>
          </w:p>
        </w:tc>
        <w:tc>
          <w:tcPr>
            <w:tcW w:w="8141" w:type="dxa"/>
            <w:vAlign w:val="center"/>
          </w:tcPr>
          <w:p w:rsidR="004F0F33" w:rsidRPr="00B3030B" w:rsidRDefault="004F0F33" w:rsidP="00CE2DC8">
            <w:pPr>
              <w:rPr>
                <w:rFonts w:ascii="Arial" w:hAnsi="Arial" w:cs="Arial"/>
                <w:sz w:val="20"/>
                <w:szCs w:val="20"/>
              </w:rPr>
            </w:pPr>
            <w:r w:rsidRPr="00B3030B">
              <w:rPr>
                <w:rFonts w:ascii="Arial" w:hAnsi="Arial" w:cs="Arial"/>
                <w:sz w:val="20"/>
                <w:szCs w:val="20"/>
              </w:rPr>
              <w:t>Car(s) plus other types of motor vehicles in our household</w:t>
            </w:r>
          </w:p>
        </w:tc>
      </w:tr>
      <w:tr w:rsidR="004F0F33" w:rsidRPr="00B3030B" w:rsidTr="004F0F33">
        <w:tc>
          <w:tcPr>
            <w:tcW w:w="1101" w:type="dxa"/>
          </w:tcPr>
          <w:p w:rsidR="004F0F33" w:rsidRPr="00B3030B" w:rsidRDefault="004F0F33" w:rsidP="00CE2DC8">
            <w:pPr>
              <w:rPr>
                <w:rFonts w:ascii="Arial" w:hAnsi="Arial" w:cs="Arial"/>
                <w:sz w:val="20"/>
                <w:szCs w:val="20"/>
              </w:rPr>
            </w:pPr>
            <w:r w:rsidRPr="00B3030B">
              <w:rPr>
                <w:rFonts w:ascii="Arial" w:hAnsi="Arial" w:cs="Arial"/>
                <w:sz w:val="20"/>
                <w:szCs w:val="20"/>
              </w:rPr>
              <w:t>3</w:t>
            </w:r>
          </w:p>
        </w:tc>
        <w:tc>
          <w:tcPr>
            <w:tcW w:w="8141" w:type="dxa"/>
            <w:vAlign w:val="center"/>
          </w:tcPr>
          <w:p w:rsidR="004F0F33" w:rsidRPr="00B3030B" w:rsidRDefault="004F0F33" w:rsidP="00CE2DC8">
            <w:pPr>
              <w:rPr>
                <w:rFonts w:ascii="Arial" w:hAnsi="Arial" w:cs="Arial"/>
                <w:sz w:val="20"/>
                <w:szCs w:val="20"/>
              </w:rPr>
            </w:pPr>
            <w:r w:rsidRPr="00B3030B">
              <w:rPr>
                <w:rFonts w:ascii="Arial" w:hAnsi="Arial" w:cs="Arial"/>
                <w:sz w:val="20"/>
                <w:szCs w:val="20"/>
              </w:rPr>
              <w:t>No car, but we do have other types of motor vehicles in our household</w:t>
            </w:r>
          </w:p>
        </w:tc>
      </w:tr>
      <w:tr w:rsidR="004F0F33" w:rsidRPr="00B3030B" w:rsidTr="004F0F33">
        <w:tc>
          <w:tcPr>
            <w:tcW w:w="1101" w:type="dxa"/>
          </w:tcPr>
          <w:p w:rsidR="004F0F33" w:rsidRPr="00B3030B" w:rsidRDefault="004F0F33" w:rsidP="00CE2DC8">
            <w:pPr>
              <w:rPr>
                <w:rFonts w:ascii="Arial" w:hAnsi="Arial" w:cs="Arial"/>
                <w:sz w:val="20"/>
                <w:szCs w:val="20"/>
              </w:rPr>
            </w:pPr>
            <w:r w:rsidRPr="00B3030B">
              <w:rPr>
                <w:rFonts w:ascii="Arial" w:hAnsi="Arial" w:cs="Arial"/>
                <w:sz w:val="20"/>
                <w:szCs w:val="20"/>
              </w:rPr>
              <w:t>4</w:t>
            </w:r>
          </w:p>
        </w:tc>
        <w:tc>
          <w:tcPr>
            <w:tcW w:w="8141" w:type="dxa"/>
            <w:vAlign w:val="center"/>
          </w:tcPr>
          <w:p w:rsidR="004F0F33" w:rsidRPr="00B3030B" w:rsidRDefault="004F0F33" w:rsidP="00CE2DC8">
            <w:pPr>
              <w:rPr>
                <w:rFonts w:ascii="Arial" w:hAnsi="Arial" w:cs="Arial"/>
                <w:sz w:val="20"/>
                <w:szCs w:val="20"/>
              </w:rPr>
            </w:pPr>
            <w:r w:rsidRPr="00B3030B">
              <w:rPr>
                <w:rFonts w:ascii="Arial" w:hAnsi="Arial" w:cs="Arial"/>
                <w:sz w:val="20"/>
                <w:szCs w:val="20"/>
              </w:rPr>
              <w:t>No motor vehicles in our household</w:t>
            </w:r>
          </w:p>
        </w:tc>
      </w:tr>
    </w:tbl>
    <w:p w:rsidR="004F0F33" w:rsidRPr="00B3030B" w:rsidRDefault="004F0F33" w:rsidP="00CE2DC8">
      <w:pPr>
        <w:spacing w:after="0" w:line="240" w:lineRule="auto"/>
        <w:rPr>
          <w:rFonts w:ascii="Arial" w:hAnsi="Arial" w:cs="Arial"/>
          <w:b/>
          <w:sz w:val="20"/>
          <w:szCs w:val="20"/>
        </w:rPr>
      </w:pPr>
    </w:p>
    <w:p w:rsidR="009D3CD6" w:rsidRPr="00B3030B" w:rsidRDefault="009D3CD6" w:rsidP="00CE2DC8">
      <w:pPr>
        <w:spacing w:after="0" w:line="240" w:lineRule="auto"/>
        <w:rPr>
          <w:rFonts w:ascii="Arial" w:hAnsi="Arial" w:cs="Arial"/>
          <w:b/>
          <w:sz w:val="20"/>
          <w:szCs w:val="20"/>
        </w:rPr>
      </w:pPr>
    </w:p>
    <w:p w:rsidR="00AA6811" w:rsidRDefault="00AA681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D151E0" w:rsidRPr="00B3030B" w:rsidRDefault="00D151E0"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lastRenderedPageBreak/>
        <w:t xml:space="preserve">[PROGRAMMING INSTRUCTION: ASK ALL. </w:t>
      </w:r>
      <w:proofErr w:type="gramStart"/>
      <w:r w:rsidRPr="00B3030B">
        <w:rPr>
          <w:rFonts w:ascii="Arial" w:eastAsia="Geneva" w:hAnsi="Arial" w:cs="Arial"/>
          <w:b/>
          <w:bCs/>
          <w:color w:val="FF0000"/>
          <w:kern w:val="24"/>
          <w:sz w:val="20"/>
          <w:szCs w:val="20"/>
        </w:rPr>
        <w:t>SINGLE CODE.</w:t>
      </w:r>
      <w:proofErr w:type="gramEnd"/>
      <w:r w:rsidRPr="00B3030B">
        <w:rPr>
          <w:rFonts w:ascii="Arial" w:eastAsia="Geneva" w:hAnsi="Arial" w:cs="Arial"/>
          <w:b/>
          <w:bCs/>
          <w:color w:val="FF0000"/>
          <w:kern w:val="24"/>
          <w:sz w:val="20"/>
          <w:szCs w:val="20"/>
        </w:rPr>
        <w:t xml:space="preserve"> IF CODE 4 AT </w:t>
      </w:r>
      <w:r w:rsidR="002A47BE" w:rsidRPr="00B3030B">
        <w:rPr>
          <w:rFonts w:ascii="Arial" w:eastAsia="Geneva" w:hAnsi="Arial" w:cs="Arial"/>
          <w:b/>
          <w:bCs/>
          <w:color w:val="FF0000"/>
          <w:kern w:val="24"/>
          <w:sz w:val="20"/>
          <w:szCs w:val="20"/>
        </w:rPr>
        <w:t>QS</w:t>
      </w:r>
      <w:r w:rsidR="00B36CCC" w:rsidRPr="00B3030B">
        <w:rPr>
          <w:rFonts w:ascii="Arial" w:eastAsia="Geneva" w:hAnsi="Arial" w:cs="Arial"/>
          <w:b/>
          <w:bCs/>
          <w:color w:val="FF0000"/>
          <w:kern w:val="24"/>
          <w:sz w:val="20"/>
          <w:szCs w:val="20"/>
        </w:rPr>
        <w:t>8 AND CODE 2 AT QS</w:t>
      </w:r>
      <w:r w:rsidRPr="00B3030B">
        <w:rPr>
          <w:rFonts w:ascii="Arial" w:eastAsia="Geneva" w:hAnsi="Arial" w:cs="Arial"/>
          <w:b/>
          <w:bCs/>
          <w:color w:val="FF0000"/>
          <w:kern w:val="24"/>
          <w:sz w:val="20"/>
          <w:szCs w:val="20"/>
        </w:rPr>
        <w:t xml:space="preserve">9 THEN CLOSE] </w:t>
      </w:r>
    </w:p>
    <w:p w:rsidR="0081600F" w:rsidRDefault="00D151E0">
      <w:pPr>
        <w:spacing w:after="0" w:line="240" w:lineRule="auto"/>
        <w:rPr>
          <w:rFonts w:ascii="Arial" w:hAnsi="Arial" w:cs="Arial"/>
          <w:sz w:val="20"/>
          <w:szCs w:val="20"/>
        </w:rPr>
      </w:pPr>
      <w:r w:rsidRPr="00B3030B">
        <w:rPr>
          <w:rFonts w:ascii="Arial" w:hAnsi="Arial" w:cs="Arial"/>
          <w:b/>
          <w:sz w:val="20"/>
          <w:szCs w:val="20"/>
        </w:rPr>
        <w:t>QS9.</w:t>
      </w:r>
      <w:r w:rsidRPr="00B3030B">
        <w:rPr>
          <w:rFonts w:ascii="Arial" w:hAnsi="Arial" w:cs="Arial"/>
          <w:b/>
          <w:sz w:val="20"/>
          <w:szCs w:val="20"/>
        </w:rPr>
        <w:tab/>
      </w:r>
      <w:r w:rsidRPr="00B3030B">
        <w:rPr>
          <w:rFonts w:ascii="Arial" w:hAnsi="Arial" w:cs="Arial"/>
          <w:sz w:val="20"/>
          <w:szCs w:val="20"/>
        </w:rPr>
        <w:t>Do you use a car club such as those provided by Street Car, Zip Car, etc?</w:t>
      </w:r>
    </w:p>
    <w:p w:rsidR="0081600F" w:rsidRDefault="0081600F">
      <w:pPr>
        <w:spacing w:after="0" w:line="240" w:lineRule="auto"/>
        <w:rPr>
          <w:rFonts w:ascii="Arial" w:hAnsi="Arial" w:cs="Arial"/>
          <w:sz w:val="20"/>
          <w:szCs w:val="20"/>
        </w:rPr>
      </w:pPr>
    </w:p>
    <w:tbl>
      <w:tblPr>
        <w:tblStyle w:val="TableGrid"/>
        <w:tblW w:w="9242" w:type="dxa"/>
        <w:tblLook w:val="04A0"/>
      </w:tblPr>
      <w:tblGrid>
        <w:gridCol w:w="1101"/>
        <w:gridCol w:w="8141"/>
      </w:tblGrid>
      <w:tr w:rsidR="00D151E0" w:rsidRPr="00B3030B" w:rsidTr="00D151E0">
        <w:tc>
          <w:tcPr>
            <w:tcW w:w="1101" w:type="dxa"/>
          </w:tcPr>
          <w:p w:rsidR="00536400" w:rsidRDefault="00D151E0">
            <w:pPr>
              <w:rPr>
                <w:rFonts w:ascii="Arial" w:hAnsi="Arial" w:cs="Arial"/>
                <w:sz w:val="20"/>
                <w:szCs w:val="20"/>
              </w:rPr>
            </w:pPr>
            <w:r w:rsidRPr="00B3030B">
              <w:rPr>
                <w:rFonts w:ascii="Arial" w:hAnsi="Arial" w:cs="Arial"/>
                <w:sz w:val="20"/>
                <w:szCs w:val="20"/>
              </w:rPr>
              <w:t>1</w:t>
            </w:r>
          </w:p>
        </w:tc>
        <w:tc>
          <w:tcPr>
            <w:tcW w:w="8141" w:type="dxa"/>
          </w:tcPr>
          <w:p w:rsidR="00536400" w:rsidRDefault="00D151E0">
            <w:pPr>
              <w:rPr>
                <w:rFonts w:ascii="Arial" w:hAnsi="Arial" w:cs="Arial"/>
                <w:b/>
                <w:sz w:val="20"/>
                <w:szCs w:val="20"/>
              </w:rPr>
            </w:pPr>
            <w:r w:rsidRPr="00B3030B">
              <w:rPr>
                <w:rFonts w:ascii="Arial" w:hAnsi="Arial" w:cs="Arial"/>
                <w:sz w:val="20"/>
                <w:szCs w:val="20"/>
              </w:rPr>
              <w:t>Yes</w:t>
            </w:r>
          </w:p>
        </w:tc>
      </w:tr>
      <w:tr w:rsidR="00D151E0" w:rsidRPr="00B3030B" w:rsidTr="00D151E0">
        <w:tc>
          <w:tcPr>
            <w:tcW w:w="1101" w:type="dxa"/>
          </w:tcPr>
          <w:p w:rsidR="00D151E0" w:rsidRPr="00B3030B" w:rsidRDefault="00D151E0" w:rsidP="00CE2DC8">
            <w:pPr>
              <w:rPr>
                <w:rFonts w:ascii="Arial" w:hAnsi="Arial" w:cs="Arial"/>
                <w:sz w:val="20"/>
                <w:szCs w:val="20"/>
              </w:rPr>
            </w:pPr>
            <w:r w:rsidRPr="00B3030B">
              <w:rPr>
                <w:rFonts w:ascii="Arial" w:hAnsi="Arial" w:cs="Arial"/>
                <w:sz w:val="20"/>
                <w:szCs w:val="20"/>
              </w:rPr>
              <w:t>2</w:t>
            </w:r>
          </w:p>
        </w:tc>
        <w:tc>
          <w:tcPr>
            <w:tcW w:w="8141" w:type="dxa"/>
          </w:tcPr>
          <w:p w:rsidR="00D151E0" w:rsidRPr="00B3030B" w:rsidRDefault="00D151E0" w:rsidP="00CE2DC8">
            <w:pPr>
              <w:rPr>
                <w:rFonts w:ascii="Arial" w:hAnsi="Arial" w:cs="Arial"/>
                <w:b/>
                <w:sz w:val="20"/>
                <w:szCs w:val="20"/>
              </w:rPr>
            </w:pPr>
            <w:r w:rsidRPr="00B3030B">
              <w:rPr>
                <w:rFonts w:ascii="Arial" w:hAnsi="Arial" w:cs="Arial"/>
                <w:sz w:val="20"/>
                <w:szCs w:val="20"/>
              </w:rPr>
              <w:t>No</w:t>
            </w:r>
          </w:p>
        </w:tc>
      </w:tr>
    </w:tbl>
    <w:p w:rsidR="00D151E0" w:rsidRPr="00B3030B" w:rsidRDefault="00D151E0" w:rsidP="00CE2DC8">
      <w:pPr>
        <w:spacing w:after="0" w:line="240" w:lineRule="auto"/>
        <w:rPr>
          <w:rFonts w:ascii="Arial" w:hAnsi="Arial" w:cs="Arial"/>
          <w:b/>
          <w:sz w:val="20"/>
          <w:szCs w:val="20"/>
        </w:rPr>
      </w:pPr>
    </w:p>
    <w:p w:rsidR="009D3CD6" w:rsidRPr="00B3030B" w:rsidRDefault="009D3CD6" w:rsidP="00CE2DC8">
      <w:pPr>
        <w:spacing w:after="0" w:line="240" w:lineRule="auto"/>
        <w:rPr>
          <w:rFonts w:ascii="Arial" w:hAnsi="Arial" w:cs="Arial"/>
          <w:b/>
          <w:sz w:val="20"/>
          <w:szCs w:val="20"/>
        </w:rPr>
      </w:pPr>
    </w:p>
    <w:p w:rsidR="00D151E0" w:rsidRPr="00B3030B" w:rsidRDefault="00D151E0"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IF CODE 2 OR 3 AT </w:t>
      </w:r>
      <w:r w:rsidR="00B36CCC" w:rsidRPr="00B3030B">
        <w:rPr>
          <w:rFonts w:ascii="Arial" w:eastAsia="Geneva" w:hAnsi="Arial" w:cs="Arial"/>
          <w:b/>
          <w:bCs/>
          <w:color w:val="FF0000"/>
          <w:kern w:val="24"/>
          <w:sz w:val="20"/>
          <w:szCs w:val="20"/>
        </w:rPr>
        <w:t>Q</w:t>
      </w:r>
      <w:r w:rsidRPr="00B3030B">
        <w:rPr>
          <w:rFonts w:ascii="Arial" w:eastAsia="Geneva" w:hAnsi="Arial" w:cs="Arial"/>
          <w:b/>
          <w:bCs/>
          <w:color w:val="FF0000"/>
          <w:kern w:val="24"/>
          <w:sz w:val="20"/>
          <w:szCs w:val="20"/>
        </w:rPr>
        <w:t xml:space="preserve">S8. </w:t>
      </w:r>
      <w:proofErr w:type="gramStart"/>
      <w:r w:rsidRPr="00B3030B">
        <w:rPr>
          <w:rFonts w:ascii="Arial" w:eastAsia="Geneva" w:hAnsi="Arial" w:cs="Arial"/>
          <w:b/>
          <w:bCs/>
          <w:color w:val="FF0000"/>
          <w:kern w:val="24"/>
          <w:sz w:val="20"/>
          <w:szCs w:val="20"/>
        </w:rPr>
        <w:t>SINGLE CODE.]</w:t>
      </w:r>
      <w:proofErr w:type="gramEnd"/>
      <w:r w:rsidRPr="00B3030B">
        <w:rPr>
          <w:rFonts w:ascii="Arial" w:eastAsia="Geneva" w:hAnsi="Arial" w:cs="Arial"/>
          <w:b/>
          <w:bCs/>
          <w:color w:val="FF0000"/>
          <w:kern w:val="24"/>
          <w:sz w:val="20"/>
          <w:szCs w:val="20"/>
        </w:rPr>
        <w:t xml:space="preserve"> </w:t>
      </w:r>
    </w:p>
    <w:p w:rsidR="0081600F" w:rsidRDefault="00D151E0">
      <w:pPr>
        <w:spacing w:after="0" w:line="240" w:lineRule="auto"/>
        <w:ind w:left="720" w:hanging="720"/>
        <w:rPr>
          <w:rFonts w:ascii="Arial" w:hAnsi="Arial" w:cs="Arial"/>
          <w:b/>
          <w:sz w:val="20"/>
          <w:szCs w:val="20"/>
        </w:rPr>
      </w:pPr>
      <w:r w:rsidRPr="00B3030B">
        <w:rPr>
          <w:rFonts w:ascii="Arial" w:hAnsi="Arial" w:cs="Arial"/>
          <w:b/>
          <w:sz w:val="20"/>
          <w:szCs w:val="20"/>
        </w:rPr>
        <w:t>QS10</w:t>
      </w:r>
      <w:r w:rsidR="00B36CCC" w:rsidRPr="00B3030B">
        <w:rPr>
          <w:rFonts w:ascii="Arial" w:hAnsi="Arial" w:cs="Arial"/>
          <w:b/>
          <w:sz w:val="20"/>
          <w:szCs w:val="20"/>
        </w:rPr>
        <w:t>.</w:t>
      </w:r>
      <w:r w:rsidR="00B36CCC" w:rsidRPr="00B3030B">
        <w:rPr>
          <w:rFonts w:ascii="Arial" w:hAnsi="Arial" w:cs="Arial"/>
          <w:b/>
          <w:sz w:val="20"/>
          <w:szCs w:val="20"/>
        </w:rPr>
        <w:tab/>
      </w:r>
      <w:r w:rsidRPr="00B3030B">
        <w:rPr>
          <w:rFonts w:ascii="Arial" w:hAnsi="Arial" w:cs="Arial"/>
          <w:sz w:val="20"/>
          <w:szCs w:val="20"/>
        </w:rPr>
        <w:t>Besides a car(s) what other type of motor vehicles do</w:t>
      </w:r>
      <w:r w:rsidR="00B36CCC" w:rsidRPr="00B3030B">
        <w:rPr>
          <w:rFonts w:ascii="Arial" w:hAnsi="Arial" w:cs="Arial"/>
          <w:sz w:val="20"/>
          <w:szCs w:val="20"/>
        </w:rPr>
        <w:t xml:space="preserve"> you have in your household - </w:t>
      </w:r>
      <w:proofErr w:type="gramStart"/>
      <w:r w:rsidRPr="00B3030B">
        <w:rPr>
          <w:rFonts w:ascii="Arial" w:hAnsi="Arial" w:cs="Arial"/>
          <w:sz w:val="20"/>
          <w:szCs w:val="20"/>
        </w:rPr>
        <w:t>that</w:t>
      </w:r>
      <w:proofErr w:type="gramEnd"/>
      <w:r w:rsidRPr="00B3030B">
        <w:rPr>
          <w:rFonts w:ascii="Arial" w:hAnsi="Arial" w:cs="Arial"/>
          <w:sz w:val="20"/>
          <w:szCs w:val="20"/>
        </w:rPr>
        <w:t xml:space="preserve"> you use in a similar manner, as you would a car?</w:t>
      </w:r>
    </w:p>
    <w:p w:rsidR="0081600F" w:rsidRDefault="0081600F">
      <w:pPr>
        <w:tabs>
          <w:tab w:val="left" w:pos="851"/>
          <w:tab w:val="right" w:pos="7740"/>
          <w:tab w:val="center" w:pos="8280"/>
          <w:tab w:val="left" w:pos="8730"/>
          <w:tab w:val="center" w:pos="9214"/>
          <w:tab w:val="left" w:pos="9630"/>
          <w:tab w:val="left" w:pos="10632"/>
          <w:tab w:val="left" w:pos="10773"/>
        </w:tabs>
        <w:spacing w:after="0" w:line="240" w:lineRule="auto"/>
        <w:ind w:left="720" w:right="27" w:hanging="720"/>
        <w:outlineLvl w:val="0"/>
        <w:rPr>
          <w:rFonts w:ascii="Arial" w:hAnsi="Arial" w:cs="Arial"/>
        </w:rPr>
      </w:pPr>
    </w:p>
    <w:tbl>
      <w:tblPr>
        <w:tblStyle w:val="TableGrid"/>
        <w:tblW w:w="9242" w:type="dxa"/>
        <w:tblLook w:val="04A0"/>
      </w:tblPr>
      <w:tblGrid>
        <w:gridCol w:w="1101"/>
        <w:gridCol w:w="5103"/>
        <w:gridCol w:w="3038"/>
      </w:tblGrid>
      <w:tr w:rsidR="00B36CCC" w:rsidRPr="00B3030B" w:rsidTr="009A2695">
        <w:tc>
          <w:tcPr>
            <w:tcW w:w="1101" w:type="dxa"/>
            <w:vAlign w:val="center"/>
          </w:tcPr>
          <w:p w:rsidR="00536400" w:rsidRDefault="00B36CCC">
            <w:pPr>
              <w:rPr>
                <w:rFonts w:ascii="Arial" w:hAnsi="Arial" w:cs="Arial"/>
                <w:sz w:val="20"/>
                <w:szCs w:val="20"/>
              </w:rPr>
            </w:pPr>
            <w:r w:rsidRPr="00B3030B">
              <w:rPr>
                <w:rFonts w:ascii="Arial" w:hAnsi="Arial" w:cs="Arial"/>
                <w:sz w:val="20"/>
                <w:szCs w:val="20"/>
              </w:rPr>
              <w:t>1</w:t>
            </w:r>
          </w:p>
        </w:tc>
        <w:tc>
          <w:tcPr>
            <w:tcW w:w="5103" w:type="dxa"/>
            <w:vAlign w:val="center"/>
          </w:tcPr>
          <w:p w:rsidR="00536400" w:rsidRDefault="00B36CCC">
            <w:pPr>
              <w:rPr>
                <w:rFonts w:ascii="Arial" w:hAnsi="Arial" w:cs="Arial"/>
                <w:sz w:val="20"/>
                <w:szCs w:val="20"/>
              </w:rPr>
            </w:pPr>
            <w:r w:rsidRPr="00B3030B">
              <w:rPr>
                <w:rFonts w:ascii="Arial" w:hAnsi="Arial" w:cs="Arial"/>
                <w:sz w:val="20"/>
                <w:szCs w:val="20"/>
              </w:rPr>
              <w:t>A Van</w:t>
            </w:r>
          </w:p>
        </w:tc>
        <w:tc>
          <w:tcPr>
            <w:tcW w:w="3038" w:type="dxa"/>
            <w:vAlign w:val="center"/>
          </w:tcPr>
          <w:p w:rsidR="00536400" w:rsidRDefault="00B36CCC">
            <w:pPr>
              <w:rPr>
                <w:rFonts w:ascii="Arial" w:hAnsi="Arial" w:cs="Arial"/>
                <w:b/>
                <w:sz w:val="20"/>
                <w:szCs w:val="20"/>
              </w:rPr>
            </w:pPr>
            <w:r w:rsidRPr="00B3030B">
              <w:rPr>
                <w:rFonts w:ascii="Arial" w:hAnsi="Arial" w:cs="Arial"/>
                <w:b/>
                <w:sz w:val="20"/>
                <w:szCs w:val="20"/>
              </w:rPr>
              <w:t>Continue</w:t>
            </w:r>
          </w:p>
        </w:tc>
      </w:tr>
      <w:tr w:rsidR="00B36CCC" w:rsidRPr="00B3030B" w:rsidTr="009A2695">
        <w:tc>
          <w:tcPr>
            <w:tcW w:w="1101" w:type="dxa"/>
            <w:vAlign w:val="center"/>
          </w:tcPr>
          <w:p w:rsidR="00B36CCC" w:rsidRPr="00B3030B" w:rsidRDefault="00B36CCC" w:rsidP="00CE2DC8">
            <w:pPr>
              <w:rPr>
                <w:rFonts w:ascii="Arial" w:hAnsi="Arial" w:cs="Arial"/>
                <w:sz w:val="20"/>
                <w:szCs w:val="20"/>
              </w:rPr>
            </w:pPr>
            <w:r w:rsidRPr="00B3030B">
              <w:rPr>
                <w:rFonts w:ascii="Arial" w:hAnsi="Arial" w:cs="Arial"/>
                <w:sz w:val="20"/>
                <w:szCs w:val="20"/>
              </w:rPr>
              <w:t>2</w:t>
            </w:r>
          </w:p>
        </w:tc>
        <w:tc>
          <w:tcPr>
            <w:tcW w:w="5103" w:type="dxa"/>
            <w:vAlign w:val="center"/>
          </w:tcPr>
          <w:p w:rsidR="00B36CCC" w:rsidRPr="00B3030B" w:rsidRDefault="00B36CCC" w:rsidP="00CE2DC8">
            <w:pPr>
              <w:rPr>
                <w:rFonts w:ascii="Arial" w:hAnsi="Arial" w:cs="Arial"/>
                <w:sz w:val="20"/>
                <w:szCs w:val="20"/>
              </w:rPr>
            </w:pPr>
            <w:r w:rsidRPr="00B3030B">
              <w:rPr>
                <w:rFonts w:ascii="Arial" w:hAnsi="Arial" w:cs="Arial"/>
                <w:sz w:val="20"/>
                <w:szCs w:val="20"/>
              </w:rPr>
              <w:t>Utility vehicle/ pick-up</w:t>
            </w:r>
          </w:p>
        </w:tc>
        <w:tc>
          <w:tcPr>
            <w:tcW w:w="3038" w:type="dxa"/>
            <w:vAlign w:val="center"/>
          </w:tcPr>
          <w:p w:rsidR="00B36CCC" w:rsidRPr="00B3030B" w:rsidRDefault="00B36CCC" w:rsidP="00CE2DC8">
            <w:pPr>
              <w:rPr>
                <w:rFonts w:ascii="Arial" w:hAnsi="Arial" w:cs="Arial"/>
                <w:b/>
                <w:sz w:val="20"/>
                <w:szCs w:val="20"/>
              </w:rPr>
            </w:pPr>
            <w:r w:rsidRPr="00B3030B">
              <w:rPr>
                <w:rFonts w:ascii="Arial" w:hAnsi="Arial" w:cs="Arial"/>
                <w:b/>
                <w:sz w:val="20"/>
                <w:szCs w:val="20"/>
              </w:rPr>
              <w:t>Continue</w:t>
            </w:r>
          </w:p>
        </w:tc>
      </w:tr>
      <w:tr w:rsidR="00B36CCC" w:rsidRPr="00B3030B" w:rsidTr="009A2695">
        <w:tc>
          <w:tcPr>
            <w:tcW w:w="1101" w:type="dxa"/>
            <w:vAlign w:val="center"/>
          </w:tcPr>
          <w:p w:rsidR="00B36CCC" w:rsidRPr="00B3030B" w:rsidRDefault="00B36CCC" w:rsidP="00CE2DC8">
            <w:pPr>
              <w:rPr>
                <w:rFonts w:ascii="Arial" w:hAnsi="Arial" w:cs="Arial"/>
                <w:sz w:val="20"/>
                <w:szCs w:val="20"/>
              </w:rPr>
            </w:pPr>
            <w:r w:rsidRPr="00B3030B">
              <w:rPr>
                <w:rFonts w:ascii="Arial" w:hAnsi="Arial" w:cs="Arial"/>
                <w:sz w:val="20"/>
                <w:szCs w:val="20"/>
              </w:rPr>
              <w:t>3</w:t>
            </w:r>
          </w:p>
        </w:tc>
        <w:tc>
          <w:tcPr>
            <w:tcW w:w="5103" w:type="dxa"/>
            <w:vAlign w:val="center"/>
          </w:tcPr>
          <w:p w:rsidR="00B36CCC" w:rsidRPr="00B3030B" w:rsidRDefault="00B36CCC" w:rsidP="00CE2DC8">
            <w:pPr>
              <w:rPr>
                <w:rFonts w:ascii="Arial" w:hAnsi="Arial" w:cs="Arial"/>
                <w:sz w:val="20"/>
                <w:szCs w:val="20"/>
              </w:rPr>
            </w:pPr>
            <w:r w:rsidRPr="00B3030B">
              <w:rPr>
                <w:rFonts w:ascii="Arial" w:hAnsi="Arial" w:cs="Arial"/>
                <w:sz w:val="20"/>
                <w:szCs w:val="20"/>
              </w:rPr>
              <w:t>Motorcycle</w:t>
            </w:r>
          </w:p>
        </w:tc>
        <w:tc>
          <w:tcPr>
            <w:tcW w:w="3038" w:type="dxa"/>
            <w:vAlign w:val="center"/>
          </w:tcPr>
          <w:p w:rsidR="00B36CCC" w:rsidRPr="00B3030B" w:rsidRDefault="00B36CCC" w:rsidP="00CE2DC8">
            <w:pPr>
              <w:rPr>
                <w:rFonts w:ascii="Arial" w:hAnsi="Arial" w:cs="Arial"/>
                <w:b/>
                <w:sz w:val="20"/>
                <w:szCs w:val="20"/>
              </w:rPr>
            </w:pPr>
            <w:r w:rsidRPr="00B3030B">
              <w:rPr>
                <w:rFonts w:ascii="Arial" w:hAnsi="Arial" w:cs="Arial"/>
                <w:b/>
                <w:sz w:val="20"/>
                <w:szCs w:val="20"/>
              </w:rPr>
              <w:t>Continue if Code 2 at QS8</w:t>
            </w:r>
          </w:p>
          <w:p w:rsidR="00B36CCC" w:rsidRPr="00B3030B" w:rsidRDefault="00B36CCC" w:rsidP="00CE2DC8">
            <w:pPr>
              <w:rPr>
                <w:rFonts w:ascii="Arial" w:hAnsi="Arial" w:cs="Arial"/>
                <w:b/>
                <w:sz w:val="20"/>
                <w:szCs w:val="20"/>
              </w:rPr>
            </w:pPr>
            <w:r w:rsidRPr="00B3030B">
              <w:rPr>
                <w:rFonts w:ascii="Arial" w:hAnsi="Arial" w:cs="Arial"/>
                <w:b/>
                <w:sz w:val="20"/>
                <w:szCs w:val="20"/>
              </w:rPr>
              <w:t>CLOSE if Code 3 at QS8</w:t>
            </w:r>
          </w:p>
        </w:tc>
      </w:tr>
      <w:tr w:rsidR="00B36CCC" w:rsidRPr="00B3030B" w:rsidTr="009A2695">
        <w:tc>
          <w:tcPr>
            <w:tcW w:w="1101" w:type="dxa"/>
            <w:vAlign w:val="center"/>
          </w:tcPr>
          <w:p w:rsidR="00B36CCC" w:rsidRPr="00B3030B" w:rsidRDefault="00B36CCC" w:rsidP="00CE2DC8">
            <w:pPr>
              <w:rPr>
                <w:rFonts w:ascii="Arial" w:hAnsi="Arial" w:cs="Arial"/>
                <w:sz w:val="20"/>
                <w:szCs w:val="20"/>
              </w:rPr>
            </w:pPr>
            <w:r w:rsidRPr="00B3030B">
              <w:rPr>
                <w:rFonts w:ascii="Arial" w:hAnsi="Arial" w:cs="Arial"/>
                <w:sz w:val="20"/>
                <w:szCs w:val="20"/>
              </w:rPr>
              <w:t>4</w:t>
            </w:r>
          </w:p>
        </w:tc>
        <w:tc>
          <w:tcPr>
            <w:tcW w:w="5103" w:type="dxa"/>
            <w:vAlign w:val="center"/>
          </w:tcPr>
          <w:p w:rsidR="00B36CCC" w:rsidRPr="00B3030B" w:rsidRDefault="00B36CCC" w:rsidP="00CE2DC8">
            <w:pPr>
              <w:rPr>
                <w:rFonts w:ascii="Arial" w:hAnsi="Arial" w:cs="Arial"/>
                <w:sz w:val="20"/>
                <w:szCs w:val="20"/>
              </w:rPr>
            </w:pPr>
            <w:r w:rsidRPr="00B3030B">
              <w:rPr>
                <w:rFonts w:ascii="Arial" w:hAnsi="Arial" w:cs="Arial"/>
                <w:sz w:val="20"/>
                <w:szCs w:val="20"/>
              </w:rPr>
              <w:t>Scooter</w:t>
            </w:r>
          </w:p>
        </w:tc>
        <w:tc>
          <w:tcPr>
            <w:tcW w:w="3038" w:type="dxa"/>
            <w:vAlign w:val="center"/>
          </w:tcPr>
          <w:p w:rsidR="00B36CCC" w:rsidRPr="00B3030B" w:rsidRDefault="00B36CCC" w:rsidP="00CE2DC8">
            <w:pPr>
              <w:rPr>
                <w:rFonts w:ascii="Arial" w:hAnsi="Arial" w:cs="Arial"/>
                <w:b/>
                <w:sz w:val="20"/>
                <w:szCs w:val="20"/>
              </w:rPr>
            </w:pPr>
            <w:r w:rsidRPr="00B3030B">
              <w:rPr>
                <w:rFonts w:ascii="Arial" w:hAnsi="Arial" w:cs="Arial"/>
                <w:b/>
                <w:sz w:val="20"/>
                <w:szCs w:val="20"/>
              </w:rPr>
              <w:t>Continue if Code 2 at QS8</w:t>
            </w:r>
          </w:p>
          <w:p w:rsidR="00B36CCC" w:rsidRPr="00B3030B" w:rsidRDefault="00B36CCC" w:rsidP="00CE2DC8">
            <w:pPr>
              <w:rPr>
                <w:rFonts w:ascii="Arial" w:hAnsi="Arial" w:cs="Arial"/>
                <w:b/>
                <w:sz w:val="20"/>
                <w:szCs w:val="20"/>
              </w:rPr>
            </w:pPr>
            <w:r w:rsidRPr="00B3030B">
              <w:rPr>
                <w:rFonts w:ascii="Arial" w:hAnsi="Arial" w:cs="Arial"/>
                <w:b/>
                <w:sz w:val="20"/>
                <w:szCs w:val="20"/>
              </w:rPr>
              <w:t>CLOSE if Code 3 at QS8</w:t>
            </w:r>
          </w:p>
        </w:tc>
      </w:tr>
      <w:tr w:rsidR="002A47BE" w:rsidRPr="00B3030B" w:rsidTr="009A2695">
        <w:tc>
          <w:tcPr>
            <w:tcW w:w="1101" w:type="dxa"/>
            <w:vAlign w:val="center"/>
          </w:tcPr>
          <w:p w:rsidR="002A47BE" w:rsidRPr="00B3030B" w:rsidRDefault="002A47BE" w:rsidP="00CE2DC8">
            <w:pPr>
              <w:rPr>
                <w:rFonts w:ascii="Arial" w:hAnsi="Arial" w:cs="Arial"/>
                <w:sz w:val="20"/>
                <w:szCs w:val="20"/>
              </w:rPr>
            </w:pPr>
            <w:r w:rsidRPr="00B3030B">
              <w:rPr>
                <w:rFonts w:ascii="Arial" w:hAnsi="Arial" w:cs="Arial"/>
                <w:sz w:val="20"/>
                <w:szCs w:val="20"/>
              </w:rPr>
              <w:t>96</w:t>
            </w:r>
          </w:p>
        </w:tc>
        <w:tc>
          <w:tcPr>
            <w:tcW w:w="5103" w:type="dxa"/>
            <w:vAlign w:val="center"/>
          </w:tcPr>
          <w:p w:rsidR="002A47BE" w:rsidRPr="00B3030B" w:rsidRDefault="002A47BE" w:rsidP="00CE2DC8">
            <w:pPr>
              <w:rPr>
                <w:rFonts w:ascii="Arial" w:hAnsi="Arial" w:cs="Arial"/>
                <w:sz w:val="20"/>
                <w:szCs w:val="20"/>
              </w:rPr>
            </w:pPr>
            <w:r w:rsidRPr="00B3030B">
              <w:rPr>
                <w:rFonts w:ascii="Arial" w:hAnsi="Arial" w:cs="Arial"/>
                <w:sz w:val="20"/>
                <w:szCs w:val="20"/>
              </w:rPr>
              <w:t>None of the above</w:t>
            </w:r>
          </w:p>
        </w:tc>
        <w:tc>
          <w:tcPr>
            <w:tcW w:w="3038" w:type="dxa"/>
            <w:vAlign w:val="center"/>
          </w:tcPr>
          <w:p w:rsidR="002A47BE" w:rsidRPr="00B3030B" w:rsidRDefault="002A47BE" w:rsidP="00CE2DC8">
            <w:pPr>
              <w:rPr>
                <w:rFonts w:ascii="Arial" w:hAnsi="Arial" w:cs="Arial"/>
                <w:b/>
                <w:sz w:val="20"/>
                <w:szCs w:val="20"/>
              </w:rPr>
            </w:pPr>
            <w:r w:rsidRPr="00B3030B">
              <w:rPr>
                <w:rFonts w:ascii="Arial" w:hAnsi="Arial" w:cs="Arial"/>
                <w:b/>
                <w:sz w:val="20"/>
                <w:szCs w:val="20"/>
              </w:rPr>
              <w:t>Continue if Code 2 at QS8</w:t>
            </w:r>
          </w:p>
          <w:p w:rsidR="002A47BE" w:rsidRPr="00B3030B" w:rsidRDefault="002A47BE" w:rsidP="00CE2DC8">
            <w:pPr>
              <w:rPr>
                <w:rFonts w:ascii="Arial" w:hAnsi="Arial" w:cs="Arial"/>
                <w:b/>
                <w:sz w:val="20"/>
                <w:szCs w:val="20"/>
              </w:rPr>
            </w:pPr>
            <w:r w:rsidRPr="00B3030B">
              <w:rPr>
                <w:rFonts w:ascii="Arial" w:hAnsi="Arial" w:cs="Arial"/>
                <w:b/>
                <w:sz w:val="20"/>
                <w:szCs w:val="20"/>
              </w:rPr>
              <w:t>CLOSE if Code 3 at QS8</w:t>
            </w:r>
          </w:p>
        </w:tc>
      </w:tr>
    </w:tbl>
    <w:p w:rsidR="00D151E0" w:rsidRPr="00B3030B" w:rsidRDefault="00D151E0" w:rsidP="00CE2DC8">
      <w:pPr>
        <w:spacing w:after="0" w:line="240" w:lineRule="auto"/>
        <w:rPr>
          <w:rFonts w:ascii="Arial" w:hAnsi="Arial" w:cs="Arial"/>
          <w:b/>
          <w:sz w:val="20"/>
          <w:szCs w:val="20"/>
        </w:rPr>
      </w:pPr>
    </w:p>
    <w:p w:rsidR="009D3CD6" w:rsidRPr="00B3030B" w:rsidRDefault="009D3CD6" w:rsidP="00CE2DC8">
      <w:pPr>
        <w:spacing w:after="0" w:line="240" w:lineRule="auto"/>
        <w:rPr>
          <w:rFonts w:ascii="Arial" w:hAnsi="Arial" w:cs="Arial"/>
          <w:b/>
          <w:sz w:val="20"/>
          <w:szCs w:val="20"/>
        </w:rPr>
      </w:pPr>
    </w:p>
    <w:p w:rsidR="00B36CCC" w:rsidRPr="00B3030B" w:rsidRDefault="00B36CCC"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[PROGRAMMING INSTRUCT</w:t>
      </w:r>
      <w:r w:rsidR="002A47BE" w:rsidRPr="00B3030B">
        <w:rPr>
          <w:rFonts w:ascii="Arial" w:eastAsia="Geneva" w:hAnsi="Arial" w:cs="Arial"/>
          <w:b/>
          <w:bCs/>
          <w:color w:val="FF0000"/>
          <w:kern w:val="24"/>
          <w:sz w:val="20"/>
          <w:szCs w:val="20"/>
        </w:rPr>
        <w:t xml:space="preserve">ION: </w:t>
      </w:r>
      <w:r w:rsidR="009A2695">
        <w:rPr>
          <w:rFonts w:ascii="Arial" w:eastAsia="Geneva" w:hAnsi="Arial" w:cs="Arial"/>
          <w:b/>
          <w:bCs/>
          <w:color w:val="FF0000"/>
          <w:kern w:val="24"/>
          <w:sz w:val="20"/>
          <w:szCs w:val="20"/>
        </w:rPr>
        <w:t>SHOW</w:t>
      </w:r>
      <w:r w:rsidR="009A2695" w:rsidRPr="00B3030B">
        <w:rPr>
          <w:rFonts w:ascii="Arial" w:eastAsia="Geneva" w:hAnsi="Arial" w:cs="Arial"/>
          <w:b/>
          <w:bCs/>
          <w:color w:val="FF0000"/>
          <w:kern w:val="24"/>
          <w:sz w:val="20"/>
          <w:szCs w:val="20"/>
        </w:rPr>
        <w:t xml:space="preserve"> </w:t>
      </w:r>
      <w:r w:rsidR="009A2695">
        <w:rPr>
          <w:rFonts w:ascii="Arial" w:eastAsia="Geneva" w:hAnsi="Arial" w:cs="Arial"/>
          <w:b/>
          <w:bCs/>
          <w:color w:val="FF0000"/>
          <w:kern w:val="24"/>
          <w:sz w:val="20"/>
          <w:szCs w:val="20"/>
        </w:rPr>
        <w:t xml:space="preserve">ON SEPERATE SCREEN </w:t>
      </w:r>
      <w:r w:rsidR="002A47BE" w:rsidRPr="00B3030B">
        <w:rPr>
          <w:rFonts w:ascii="Arial" w:eastAsia="Geneva" w:hAnsi="Arial" w:cs="Arial"/>
          <w:b/>
          <w:bCs/>
          <w:color w:val="FF0000"/>
          <w:kern w:val="24"/>
          <w:sz w:val="20"/>
          <w:szCs w:val="20"/>
        </w:rPr>
        <w:t>IF CODE 1, 2 OR 3 AT QS</w:t>
      </w:r>
      <w:r w:rsidRPr="00B3030B">
        <w:rPr>
          <w:rFonts w:ascii="Arial" w:eastAsia="Geneva" w:hAnsi="Arial" w:cs="Arial"/>
          <w:b/>
          <w:bCs/>
          <w:color w:val="FF0000"/>
          <w:kern w:val="24"/>
          <w:sz w:val="20"/>
          <w:szCs w:val="20"/>
        </w:rPr>
        <w:t xml:space="preserve">8.] </w:t>
      </w:r>
    </w:p>
    <w:p w:rsidR="00B36CCC" w:rsidRPr="00B3030B" w:rsidRDefault="00B36CCC" w:rsidP="00CE2DC8">
      <w:pPr>
        <w:spacing w:after="0" w:line="240" w:lineRule="auto"/>
        <w:rPr>
          <w:rFonts w:ascii="Arial" w:hAnsi="Arial" w:cs="Arial"/>
          <w:sz w:val="20"/>
          <w:szCs w:val="20"/>
        </w:rPr>
      </w:pPr>
      <w:r w:rsidRPr="00B3030B">
        <w:rPr>
          <w:rFonts w:ascii="Arial" w:hAnsi="Arial" w:cs="Arial"/>
          <w:sz w:val="20"/>
          <w:szCs w:val="20"/>
        </w:rPr>
        <w:t>During this survey, you will be asked some questions specifically about the vehicle in your household that you drive, and where you have more than one vehicle, please think of the vehicle that you drive most often.</w:t>
      </w:r>
    </w:p>
    <w:p w:rsidR="0081600F" w:rsidRDefault="0081600F">
      <w:pPr>
        <w:spacing w:after="0" w:line="240" w:lineRule="auto"/>
        <w:rPr>
          <w:rFonts w:ascii="Arial" w:hAnsi="Arial" w:cs="Arial"/>
          <w:sz w:val="20"/>
          <w:szCs w:val="20"/>
        </w:rPr>
      </w:pPr>
    </w:p>
    <w:p w:rsidR="0081600F" w:rsidRDefault="009A2695">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IF CODE 1, 2 OR 3 AT QS8. </w:t>
      </w:r>
      <w:proofErr w:type="gramStart"/>
      <w:r w:rsidRPr="00B3030B">
        <w:rPr>
          <w:rFonts w:ascii="Arial" w:eastAsia="Geneva" w:hAnsi="Arial" w:cs="Arial"/>
          <w:b/>
          <w:bCs/>
          <w:color w:val="FF0000"/>
          <w:kern w:val="24"/>
          <w:sz w:val="20"/>
          <w:szCs w:val="20"/>
        </w:rPr>
        <w:t>SINGLE CODE.]</w:t>
      </w:r>
      <w:proofErr w:type="gramEnd"/>
      <w:r w:rsidRPr="00B3030B">
        <w:rPr>
          <w:rFonts w:ascii="Arial" w:eastAsia="Geneva" w:hAnsi="Arial" w:cs="Arial"/>
          <w:b/>
          <w:bCs/>
          <w:color w:val="FF0000"/>
          <w:kern w:val="24"/>
          <w:sz w:val="20"/>
          <w:szCs w:val="20"/>
        </w:rPr>
        <w:t xml:space="preserve"> </w:t>
      </w:r>
    </w:p>
    <w:p w:rsidR="0081600F" w:rsidRDefault="00B36CCC">
      <w:pPr>
        <w:spacing w:after="0" w:line="240" w:lineRule="auto"/>
        <w:rPr>
          <w:rFonts w:ascii="Arial" w:hAnsi="Arial" w:cs="Arial"/>
          <w:sz w:val="20"/>
          <w:szCs w:val="20"/>
        </w:rPr>
      </w:pPr>
      <w:r w:rsidRPr="00B3030B">
        <w:rPr>
          <w:rFonts w:ascii="Arial" w:hAnsi="Arial" w:cs="Arial"/>
          <w:b/>
          <w:sz w:val="20"/>
          <w:szCs w:val="20"/>
        </w:rPr>
        <w:t>QS11.</w:t>
      </w:r>
      <w:r w:rsidRPr="00B3030B">
        <w:rPr>
          <w:rFonts w:ascii="Arial" w:hAnsi="Arial" w:cs="Arial"/>
          <w:sz w:val="20"/>
          <w:szCs w:val="20"/>
        </w:rPr>
        <w:tab/>
        <w:t xml:space="preserve">How </w:t>
      </w:r>
      <w:proofErr w:type="gramStart"/>
      <w:r w:rsidRPr="00B3030B">
        <w:rPr>
          <w:rFonts w:ascii="Arial" w:hAnsi="Arial" w:cs="Arial"/>
          <w:sz w:val="20"/>
          <w:szCs w:val="20"/>
        </w:rPr>
        <w:t>was the vehicle you use</w:t>
      </w:r>
      <w:proofErr w:type="gramEnd"/>
      <w:r w:rsidRPr="00B3030B">
        <w:rPr>
          <w:rFonts w:ascii="Arial" w:hAnsi="Arial" w:cs="Arial"/>
          <w:sz w:val="20"/>
          <w:szCs w:val="20"/>
        </w:rPr>
        <w:t xml:space="preserve"> bought?</w:t>
      </w:r>
    </w:p>
    <w:p w:rsidR="0081600F" w:rsidRDefault="0081600F">
      <w:pPr>
        <w:spacing w:after="0" w:line="240" w:lineRule="auto"/>
        <w:rPr>
          <w:rFonts w:ascii="Arial" w:hAnsi="Arial" w:cs="Arial"/>
          <w:b/>
          <w:sz w:val="20"/>
          <w:szCs w:val="20"/>
        </w:rPr>
      </w:pPr>
    </w:p>
    <w:tbl>
      <w:tblPr>
        <w:tblStyle w:val="TableGrid"/>
        <w:tblW w:w="9242" w:type="dxa"/>
        <w:tblLook w:val="04A0"/>
      </w:tblPr>
      <w:tblGrid>
        <w:gridCol w:w="1101"/>
        <w:gridCol w:w="3597"/>
        <w:gridCol w:w="2410"/>
        <w:gridCol w:w="2134"/>
      </w:tblGrid>
      <w:tr w:rsidR="009D3CD6" w:rsidRPr="00B3030B" w:rsidTr="002A47BE">
        <w:tc>
          <w:tcPr>
            <w:tcW w:w="1101" w:type="dxa"/>
          </w:tcPr>
          <w:p w:rsidR="00536400" w:rsidRDefault="009D3CD6">
            <w:pPr>
              <w:rPr>
                <w:rFonts w:ascii="Arial" w:hAnsi="Arial" w:cs="Arial"/>
                <w:sz w:val="20"/>
                <w:szCs w:val="20"/>
              </w:rPr>
            </w:pPr>
            <w:r w:rsidRPr="00B3030B">
              <w:rPr>
                <w:rFonts w:ascii="Arial" w:hAnsi="Arial" w:cs="Arial"/>
                <w:sz w:val="20"/>
                <w:szCs w:val="20"/>
              </w:rPr>
              <w:t>1</w:t>
            </w:r>
          </w:p>
        </w:tc>
        <w:tc>
          <w:tcPr>
            <w:tcW w:w="3597" w:type="dxa"/>
            <w:vAlign w:val="center"/>
          </w:tcPr>
          <w:p w:rsidR="00536400" w:rsidRDefault="009D3CD6">
            <w:pPr>
              <w:rPr>
                <w:rFonts w:ascii="Arial" w:hAnsi="Arial" w:cs="Arial"/>
                <w:sz w:val="20"/>
                <w:szCs w:val="20"/>
              </w:rPr>
            </w:pPr>
            <w:r w:rsidRPr="00B3030B">
              <w:rPr>
                <w:rFonts w:ascii="Arial" w:hAnsi="Arial" w:cs="Arial"/>
                <w:sz w:val="20"/>
                <w:szCs w:val="20"/>
              </w:rPr>
              <w:t>Bought privately by me</w:t>
            </w:r>
          </w:p>
        </w:tc>
        <w:tc>
          <w:tcPr>
            <w:tcW w:w="2410" w:type="dxa"/>
            <w:vAlign w:val="center"/>
          </w:tcPr>
          <w:p w:rsidR="00536400" w:rsidRDefault="009D3CD6">
            <w:pPr>
              <w:rPr>
                <w:rFonts w:ascii="Arial" w:hAnsi="Arial" w:cs="Arial"/>
                <w:b/>
                <w:sz w:val="20"/>
                <w:szCs w:val="20"/>
              </w:rPr>
            </w:pPr>
            <w:r w:rsidRPr="00B3030B">
              <w:rPr>
                <w:rFonts w:ascii="Arial" w:hAnsi="Arial" w:cs="Arial"/>
                <w:b/>
                <w:sz w:val="20"/>
                <w:szCs w:val="20"/>
              </w:rPr>
              <w:t>Private</w:t>
            </w:r>
          </w:p>
        </w:tc>
        <w:tc>
          <w:tcPr>
            <w:tcW w:w="2134" w:type="dxa"/>
            <w:vMerge w:val="restart"/>
            <w:vAlign w:val="center"/>
          </w:tcPr>
          <w:p w:rsidR="00536400" w:rsidRDefault="009D3CD6">
            <w:pPr>
              <w:rPr>
                <w:rFonts w:ascii="Arial" w:hAnsi="Arial" w:cs="Arial"/>
                <w:b/>
                <w:sz w:val="20"/>
                <w:szCs w:val="20"/>
              </w:rPr>
            </w:pPr>
            <w:r w:rsidRPr="00B3030B">
              <w:rPr>
                <w:rFonts w:ascii="Arial" w:hAnsi="Arial" w:cs="Arial"/>
                <w:b/>
                <w:sz w:val="20"/>
                <w:szCs w:val="20"/>
              </w:rPr>
              <w:t>Private = Max. 900</w:t>
            </w:r>
          </w:p>
          <w:p w:rsidR="00536400" w:rsidRDefault="00536400">
            <w:pPr>
              <w:rPr>
                <w:rFonts w:ascii="Arial" w:hAnsi="Arial" w:cs="Arial"/>
                <w:b/>
                <w:sz w:val="20"/>
                <w:szCs w:val="20"/>
              </w:rPr>
            </w:pPr>
          </w:p>
          <w:p w:rsidR="00536400" w:rsidRDefault="009D3CD6">
            <w:pPr>
              <w:rPr>
                <w:rFonts w:ascii="Arial" w:hAnsi="Arial" w:cs="Arial"/>
                <w:b/>
                <w:sz w:val="20"/>
                <w:szCs w:val="20"/>
              </w:rPr>
            </w:pPr>
            <w:r w:rsidRPr="00B3030B">
              <w:rPr>
                <w:rFonts w:ascii="Arial" w:hAnsi="Arial" w:cs="Arial"/>
                <w:b/>
                <w:sz w:val="20"/>
                <w:szCs w:val="20"/>
              </w:rPr>
              <w:t>Company = Max. 100</w:t>
            </w:r>
          </w:p>
        </w:tc>
      </w:tr>
      <w:tr w:rsidR="009D3CD6" w:rsidRPr="00B3030B" w:rsidTr="00B36CCC">
        <w:tc>
          <w:tcPr>
            <w:tcW w:w="1101" w:type="dxa"/>
          </w:tcPr>
          <w:p w:rsidR="009D3CD6" w:rsidRPr="00B3030B" w:rsidRDefault="009D3CD6" w:rsidP="00CE2DC8">
            <w:pPr>
              <w:rPr>
                <w:rFonts w:ascii="Arial" w:hAnsi="Arial" w:cs="Arial"/>
                <w:sz w:val="20"/>
                <w:szCs w:val="20"/>
              </w:rPr>
            </w:pPr>
            <w:r w:rsidRPr="00B3030B">
              <w:rPr>
                <w:rFonts w:ascii="Arial" w:hAnsi="Arial" w:cs="Arial"/>
                <w:sz w:val="20"/>
                <w:szCs w:val="20"/>
              </w:rPr>
              <w:t>2</w:t>
            </w:r>
          </w:p>
        </w:tc>
        <w:tc>
          <w:tcPr>
            <w:tcW w:w="3597" w:type="dxa"/>
            <w:vAlign w:val="center"/>
          </w:tcPr>
          <w:p w:rsidR="009D3CD6" w:rsidRPr="00B3030B" w:rsidRDefault="009D3CD6" w:rsidP="00CE2DC8">
            <w:pPr>
              <w:rPr>
                <w:rFonts w:ascii="Arial" w:hAnsi="Arial" w:cs="Arial"/>
                <w:sz w:val="20"/>
                <w:szCs w:val="20"/>
              </w:rPr>
            </w:pPr>
            <w:r w:rsidRPr="00B3030B">
              <w:rPr>
                <w:rFonts w:ascii="Arial" w:hAnsi="Arial" w:cs="Arial"/>
                <w:sz w:val="20"/>
                <w:szCs w:val="20"/>
              </w:rPr>
              <w:t>Bought privately by someone else</w:t>
            </w:r>
          </w:p>
        </w:tc>
        <w:tc>
          <w:tcPr>
            <w:tcW w:w="2410" w:type="dxa"/>
            <w:vAlign w:val="center"/>
          </w:tcPr>
          <w:p w:rsidR="009D3CD6" w:rsidRPr="00B3030B" w:rsidRDefault="009D3CD6" w:rsidP="00CE2DC8">
            <w:pPr>
              <w:rPr>
                <w:rFonts w:ascii="Arial" w:hAnsi="Arial" w:cs="Arial"/>
                <w:b/>
                <w:sz w:val="20"/>
                <w:szCs w:val="20"/>
              </w:rPr>
            </w:pPr>
            <w:r w:rsidRPr="00B3030B">
              <w:rPr>
                <w:rFonts w:ascii="Arial" w:hAnsi="Arial" w:cs="Arial"/>
                <w:b/>
                <w:sz w:val="20"/>
                <w:szCs w:val="20"/>
              </w:rPr>
              <w:t>Private</w:t>
            </w:r>
          </w:p>
        </w:tc>
        <w:tc>
          <w:tcPr>
            <w:tcW w:w="2134" w:type="dxa"/>
            <w:vMerge/>
          </w:tcPr>
          <w:p w:rsidR="00536400" w:rsidRDefault="00536400">
            <w:pPr>
              <w:rPr>
                <w:rFonts w:ascii="Arial" w:hAnsi="Arial" w:cs="Arial"/>
                <w:b/>
                <w:sz w:val="20"/>
                <w:szCs w:val="20"/>
              </w:rPr>
            </w:pPr>
          </w:p>
        </w:tc>
      </w:tr>
      <w:tr w:rsidR="009D3CD6" w:rsidRPr="00B3030B" w:rsidTr="00B36CCC">
        <w:tc>
          <w:tcPr>
            <w:tcW w:w="1101" w:type="dxa"/>
          </w:tcPr>
          <w:p w:rsidR="009D3CD6" w:rsidRPr="00B3030B" w:rsidRDefault="009D3CD6" w:rsidP="00CE2DC8">
            <w:pPr>
              <w:rPr>
                <w:rFonts w:ascii="Arial" w:hAnsi="Arial" w:cs="Arial"/>
                <w:sz w:val="20"/>
                <w:szCs w:val="20"/>
              </w:rPr>
            </w:pPr>
            <w:r w:rsidRPr="00B3030B">
              <w:rPr>
                <w:rFonts w:ascii="Arial" w:hAnsi="Arial" w:cs="Arial"/>
                <w:sz w:val="20"/>
                <w:szCs w:val="20"/>
              </w:rPr>
              <w:t>3</w:t>
            </w:r>
          </w:p>
        </w:tc>
        <w:tc>
          <w:tcPr>
            <w:tcW w:w="3597" w:type="dxa"/>
            <w:vAlign w:val="center"/>
          </w:tcPr>
          <w:p w:rsidR="009D3CD6" w:rsidRPr="00B3030B" w:rsidRDefault="009D3CD6" w:rsidP="00CE2DC8">
            <w:pPr>
              <w:rPr>
                <w:rFonts w:ascii="Arial" w:hAnsi="Arial" w:cs="Arial"/>
                <w:sz w:val="20"/>
                <w:szCs w:val="20"/>
              </w:rPr>
            </w:pPr>
            <w:r w:rsidRPr="00B3030B">
              <w:rPr>
                <w:rFonts w:ascii="Arial" w:hAnsi="Arial" w:cs="Arial"/>
                <w:sz w:val="20"/>
                <w:szCs w:val="20"/>
              </w:rPr>
              <w:t>Provided by your/your partner’s employer</w:t>
            </w:r>
          </w:p>
        </w:tc>
        <w:tc>
          <w:tcPr>
            <w:tcW w:w="2410" w:type="dxa"/>
            <w:vAlign w:val="center"/>
          </w:tcPr>
          <w:p w:rsidR="009D3CD6" w:rsidRPr="00B3030B" w:rsidRDefault="009D3CD6" w:rsidP="00CE2DC8">
            <w:pPr>
              <w:rPr>
                <w:rFonts w:ascii="Arial" w:hAnsi="Arial" w:cs="Arial"/>
                <w:b/>
                <w:sz w:val="20"/>
                <w:szCs w:val="20"/>
              </w:rPr>
            </w:pPr>
            <w:r w:rsidRPr="00B3030B">
              <w:rPr>
                <w:rFonts w:ascii="Arial" w:hAnsi="Arial" w:cs="Arial"/>
                <w:b/>
                <w:sz w:val="20"/>
                <w:szCs w:val="20"/>
              </w:rPr>
              <w:t>Company car</w:t>
            </w:r>
          </w:p>
        </w:tc>
        <w:tc>
          <w:tcPr>
            <w:tcW w:w="2134" w:type="dxa"/>
            <w:vMerge/>
          </w:tcPr>
          <w:p w:rsidR="00536400" w:rsidRDefault="00536400">
            <w:pPr>
              <w:rPr>
                <w:rFonts w:ascii="Arial" w:hAnsi="Arial" w:cs="Arial"/>
                <w:b/>
                <w:sz w:val="20"/>
                <w:szCs w:val="20"/>
              </w:rPr>
            </w:pPr>
          </w:p>
        </w:tc>
      </w:tr>
      <w:tr w:rsidR="009D3CD6" w:rsidRPr="00B3030B" w:rsidTr="00B36CCC">
        <w:tc>
          <w:tcPr>
            <w:tcW w:w="1101" w:type="dxa"/>
          </w:tcPr>
          <w:p w:rsidR="009D3CD6" w:rsidRPr="00B3030B" w:rsidRDefault="009D3CD6" w:rsidP="00CE2DC8">
            <w:pPr>
              <w:rPr>
                <w:rFonts w:ascii="Arial" w:hAnsi="Arial" w:cs="Arial"/>
                <w:sz w:val="20"/>
                <w:szCs w:val="20"/>
              </w:rPr>
            </w:pPr>
            <w:r w:rsidRPr="00B3030B">
              <w:rPr>
                <w:rFonts w:ascii="Arial" w:hAnsi="Arial" w:cs="Arial"/>
                <w:sz w:val="20"/>
                <w:szCs w:val="20"/>
              </w:rPr>
              <w:t>4</w:t>
            </w:r>
          </w:p>
        </w:tc>
        <w:tc>
          <w:tcPr>
            <w:tcW w:w="3597" w:type="dxa"/>
            <w:vAlign w:val="center"/>
          </w:tcPr>
          <w:p w:rsidR="009D3CD6" w:rsidRPr="00B3030B" w:rsidRDefault="009D3CD6" w:rsidP="00CE2DC8">
            <w:pPr>
              <w:rPr>
                <w:rFonts w:ascii="Arial" w:hAnsi="Arial" w:cs="Arial"/>
                <w:sz w:val="20"/>
                <w:szCs w:val="20"/>
              </w:rPr>
            </w:pPr>
            <w:r w:rsidRPr="00B3030B">
              <w:rPr>
                <w:rFonts w:ascii="Arial" w:hAnsi="Arial" w:cs="Arial"/>
                <w:sz w:val="20"/>
                <w:szCs w:val="20"/>
              </w:rPr>
              <w:t>Bought as a business expense</w:t>
            </w:r>
          </w:p>
        </w:tc>
        <w:tc>
          <w:tcPr>
            <w:tcW w:w="2410" w:type="dxa"/>
            <w:vAlign w:val="center"/>
          </w:tcPr>
          <w:p w:rsidR="009D3CD6" w:rsidRPr="00B3030B" w:rsidRDefault="009D3CD6" w:rsidP="00CE2DC8">
            <w:pPr>
              <w:rPr>
                <w:rFonts w:ascii="Arial" w:hAnsi="Arial" w:cs="Arial"/>
                <w:b/>
                <w:sz w:val="20"/>
                <w:szCs w:val="20"/>
              </w:rPr>
            </w:pPr>
            <w:r w:rsidRPr="00B3030B">
              <w:rPr>
                <w:rFonts w:ascii="Arial" w:hAnsi="Arial" w:cs="Arial"/>
                <w:b/>
                <w:sz w:val="20"/>
                <w:szCs w:val="20"/>
              </w:rPr>
              <w:t>Private</w:t>
            </w:r>
          </w:p>
        </w:tc>
        <w:tc>
          <w:tcPr>
            <w:tcW w:w="2134" w:type="dxa"/>
            <w:vMerge/>
          </w:tcPr>
          <w:p w:rsidR="00536400" w:rsidRDefault="00536400">
            <w:pPr>
              <w:rPr>
                <w:rFonts w:ascii="Arial" w:hAnsi="Arial" w:cs="Arial"/>
                <w:b/>
                <w:sz w:val="20"/>
                <w:szCs w:val="20"/>
              </w:rPr>
            </w:pPr>
          </w:p>
        </w:tc>
      </w:tr>
      <w:tr w:rsidR="00536400" w:rsidRPr="00B3030B" w:rsidTr="00536400">
        <w:tc>
          <w:tcPr>
            <w:tcW w:w="1101" w:type="dxa"/>
          </w:tcPr>
          <w:p w:rsidR="00536400" w:rsidRPr="00B3030B" w:rsidRDefault="00536400" w:rsidP="00CE2DC8">
            <w:pPr>
              <w:rPr>
                <w:rFonts w:ascii="Arial" w:hAnsi="Arial" w:cs="Arial"/>
                <w:sz w:val="20"/>
                <w:szCs w:val="20"/>
              </w:rPr>
            </w:pPr>
            <w:r w:rsidRPr="00B3030B">
              <w:rPr>
                <w:rFonts w:ascii="Arial" w:hAnsi="Arial" w:cs="Arial"/>
                <w:sz w:val="20"/>
                <w:szCs w:val="20"/>
              </w:rPr>
              <w:t>99</w:t>
            </w:r>
          </w:p>
        </w:tc>
        <w:tc>
          <w:tcPr>
            <w:tcW w:w="6007" w:type="dxa"/>
            <w:gridSpan w:val="2"/>
            <w:vAlign w:val="center"/>
          </w:tcPr>
          <w:p w:rsidR="00536400" w:rsidRPr="00B3030B" w:rsidRDefault="00536400" w:rsidP="00CE2DC8">
            <w:pPr>
              <w:rPr>
                <w:rFonts w:ascii="Arial" w:hAnsi="Arial" w:cs="Arial"/>
                <w:b/>
                <w:sz w:val="20"/>
                <w:szCs w:val="20"/>
              </w:rPr>
            </w:pPr>
            <w:r w:rsidRPr="00B3030B">
              <w:rPr>
                <w:rFonts w:ascii="Arial" w:hAnsi="Arial" w:cs="Arial"/>
                <w:sz w:val="20"/>
                <w:szCs w:val="20"/>
              </w:rPr>
              <w:t>Don’t know</w:t>
            </w:r>
            <w:r w:rsidRPr="00B3030B">
              <w:rPr>
                <w:rFonts w:ascii="Arial" w:hAnsi="Arial" w:cs="Arial"/>
                <w:sz w:val="20"/>
                <w:szCs w:val="20"/>
              </w:rPr>
              <w:tab/>
            </w:r>
          </w:p>
        </w:tc>
        <w:tc>
          <w:tcPr>
            <w:tcW w:w="2134" w:type="dxa"/>
          </w:tcPr>
          <w:p w:rsidR="00536400" w:rsidRPr="00B3030B" w:rsidRDefault="00536400" w:rsidP="00CE2DC8">
            <w:pPr>
              <w:rPr>
                <w:rFonts w:ascii="Arial" w:hAnsi="Arial" w:cs="Arial"/>
                <w:b/>
                <w:sz w:val="20"/>
                <w:szCs w:val="20"/>
              </w:rPr>
            </w:pPr>
            <w:r w:rsidRPr="00B3030B">
              <w:rPr>
                <w:rFonts w:ascii="Arial" w:hAnsi="Arial" w:cs="Arial"/>
                <w:b/>
                <w:sz w:val="20"/>
                <w:szCs w:val="20"/>
              </w:rPr>
              <w:t>Close</w:t>
            </w:r>
          </w:p>
        </w:tc>
      </w:tr>
    </w:tbl>
    <w:p w:rsidR="00B36CCC" w:rsidRPr="00B3030B" w:rsidRDefault="00B36CCC" w:rsidP="00CE2DC8">
      <w:pPr>
        <w:spacing w:after="0" w:line="240" w:lineRule="auto"/>
        <w:rPr>
          <w:rFonts w:ascii="Arial" w:hAnsi="Arial" w:cs="Arial"/>
          <w:b/>
          <w:sz w:val="20"/>
          <w:szCs w:val="20"/>
        </w:rPr>
      </w:pPr>
    </w:p>
    <w:p w:rsidR="009D3CD6" w:rsidRPr="00B3030B" w:rsidRDefault="009D3CD6" w:rsidP="00CE2DC8">
      <w:pPr>
        <w:spacing w:after="0" w:line="240" w:lineRule="auto"/>
        <w:rPr>
          <w:rFonts w:ascii="Arial" w:hAnsi="Arial" w:cs="Arial"/>
          <w:b/>
          <w:sz w:val="20"/>
          <w:szCs w:val="20"/>
        </w:rPr>
      </w:pPr>
    </w:p>
    <w:p w:rsidR="009D3CD6" w:rsidRPr="00B3030B" w:rsidRDefault="009D3CD6"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IF CODE 1, 2 OR 3 AT QS8. </w:t>
      </w:r>
      <w:proofErr w:type="gramStart"/>
      <w:r w:rsidRPr="00B3030B">
        <w:rPr>
          <w:rFonts w:ascii="Arial" w:eastAsia="Geneva" w:hAnsi="Arial" w:cs="Arial"/>
          <w:b/>
          <w:bCs/>
          <w:color w:val="FF0000"/>
          <w:kern w:val="24"/>
          <w:sz w:val="20"/>
          <w:szCs w:val="20"/>
        </w:rPr>
        <w:t>SINGLE CODE.]</w:t>
      </w:r>
      <w:proofErr w:type="gramEnd"/>
      <w:r w:rsidRPr="00B3030B">
        <w:rPr>
          <w:rFonts w:ascii="Arial" w:eastAsia="Geneva" w:hAnsi="Arial" w:cs="Arial"/>
          <w:b/>
          <w:bCs/>
          <w:color w:val="FF0000"/>
          <w:kern w:val="24"/>
          <w:sz w:val="20"/>
          <w:szCs w:val="20"/>
        </w:rPr>
        <w:t xml:space="preserve"> </w:t>
      </w:r>
    </w:p>
    <w:p w:rsidR="0081600F" w:rsidRDefault="00F26FE2">
      <w:pPr>
        <w:spacing w:after="0" w:line="240" w:lineRule="auto"/>
        <w:ind w:left="720" w:hanging="720"/>
        <w:rPr>
          <w:rFonts w:ascii="Arial" w:hAnsi="Arial" w:cs="Arial"/>
          <w:sz w:val="20"/>
          <w:szCs w:val="20"/>
        </w:rPr>
      </w:pPr>
      <w:r w:rsidRPr="00B3030B">
        <w:rPr>
          <w:rFonts w:ascii="Arial" w:hAnsi="Arial" w:cs="Arial"/>
          <w:b/>
          <w:sz w:val="20"/>
          <w:szCs w:val="20"/>
        </w:rPr>
        <w:t>QS</w:t>
      </w:r>
      <w:r w:rsidR="009D3CD6" w:rsidRPr="00B3030B">
        <w:rPr>
          <w:rFonts w:ascii="Arial" w:hAnsi="Arial" w:cs="Arial"/>
          <w:b/>
          <w:sz w:val="20"/>
          <w:szCs w:val="20"/>
        </w:rPr>
        <w:t>12.</w:t>
      </w:r>
      <w:r w:rsidR="009D3CD6" w:rsidRPr="00B3030B">
        <w:rPr>
          <w:rFonts w:ascii="Arial" w:hAnsi="Arial" w:cs="Arial"/>
          <w:sz w:val="20"/>
          <w:szCs w:val="20"/>
        </w:rPr>
        <w:tab/>
        <w:t>Was the vehicle you use bought from new, nearly new or second hand (by nearly new we mean less than a year old)?</w:t>
      </w:r>
    </w:p>
    <w:p w:rsidR="0081600F" w:rsidRDefault="0081600F">
      <w:pPr>
        <w:spacing w:after="0" w:line="240" w:lineRule="auto"/>
        <w:rPr>
          <w:rFonts w:ascii="Arial" w:hAnsi="Arial" w:cs="Arial"/>
          <w:b/>
          <w:sz w:val="20"/>
          <w:szCs w:val="20"/>
        </w:rPr>
      </w:pPr>
    </w:p>
    <w:tbl>
      <w:tblPr>
        <w:tblStyle w:val="TableGrid"/>
        <w:tblW w:w="9242" w:type="dxa"/>
        <w:tblLook w:val="04A0"/>
      </w:tblPr>
      <w:tblGrid>
        <w:gridCol w:w="1101"/>
        <w:gridCol w:w="5103"/>
        <w:gridCol w:w="3038"/>
      </w:tblGrid>
      <w:tr w:rsidR="009D3CD6" w:rsidRPr="00B3030B" w:rsidTr="009D3CD6">
        <w:tc>
          <w:tcPr>
            <w:tcW w:w="1101" w:type="dxa"/>
          </w:tcPr>
          <w:p w:rsidR="00536400" w:rsidRDefault="009D3CD6">
            <w:pPr>
              <w:rPr>
                <w:rFonts w:ascii="Arial" w:hAnsi="Arial" w:cs="Arial"/>
                <w:sz w:val="20"/>
                <w:szCs w:val="20"/>
              </w:rPr>
            </w:pPr>
            <w:r w:rsidRPr="00B3030B">
              <w:rPr>
                <w:rFonts w:ascii="Arial" w:hAnsi="Arial" w:cs="Arial"/>
                <w:sz w:val="20"/>
                <w:szCs w:val="20"/>
              </w:rPr>
              <w:t>1</w:t>
            </w:r>
          </w:p>
        </w:tc>
        <w:tc>
          <w:tcPr>
            <w:tcW w:w="5103" w:type="dxa"/>
            <w:vAlign w:val="center"/>
          </w:tcPr>
          <w:p w:rsidR="00536400" w:rsidRDefault="009D3CD6">
            <w:pPr>
              <w:rPr>
                <w:rFonts w:ascii="Arial" w:hAnsi="Arial" w:cs="Arial"/>
                <w:sz w:val="20"/>
                <w:szCs w:val="20"/>
              </w:rPr>
            </w:pPr>
            <w:r w:rsidRPr="00B3030B">
              <w:rPr>
                <w:rFonts w:ascii="Arial" w:hAnsi="Arial" w:cs="Arial"/>
                <w:sz w:val="20"/>
                <w:szCs w:val="20"/>
              </w:rPr>
              <w:t>New</w:t>
            </w:r>
          </w:p>
        </w:tc>
        <w:tc>
          <w:tcPr>
            <w:tcW w:w="3038" w:type="dxa"/>
            <w:vMerge w:val="restart"/>
            <w:vAlign w:val="center"/>
          </w:tcPr>
          <w:p w:rsidR="00536400" w:rsidRDefault="009D3CD6">
            <w:pPr>
              <w:rPr>
                <w:rFonts w:ascii="Arial" w:hAnsi="Arial" w:cs="Arial"/>
                <w:b/>
                <w:sz w:val="20"/>
                <w:szCs w:val="20"/>
              </w:rPr>
            </w:pPr>
            <w:r w:rsidRPr="00B3030B">
              <w:rPr>
                <w:rFonts w:ascii="Arial" w:hAnsi="Arial" w:cs="Arial"/>
                <w:b/>
                <w:sz w:val="20"/>
                <w:szCs w:val="20"/>
              </w:rPr>
              <w:t>Continue</w:t>
            </w:r>
          </w:p>
        </w:tc>
      </w:tr>
      <w:tr w:rsidR="009D3CD6" w:rsidRPr="00B3030B" w:rsidTr="009D3CD6">
        <w:tc>
          <w:tcPr>
            <w:tcW w:w="1101" w:type="dxa"/>
          </w:tcPr>
          <w:p w:rsidR="009D3CD6" w:rsidRPr="00B3030B" w:rsidRDefault="009D3CD6" w:rsidP="00CE2DC8">
            <w:pPr>
              <w:rPr>
                <w:rFonts w:ascii="Arial" w:hAnsi="Arial" w:cs="Arial"/>
                <w:sz w:val="20"/>
                <w:szCs w:val="20"/>
              </w:rPr>
            </w:pPr>
            <w:r w:rsidRPr="00B3030B">
              <w:rPr>
                <w:rFonts w:ascii="Arial" w:hAnsi="Arial" w:cs="Arial"/>
                <w:sz w:val="20"/>
                <w:szCs w:val="20"/>
              </w:rPr>
              <w:t>2</w:t>
            </w:r>
          </w:p>
        </w:tc>
        <w:tc>
          <w:tcPr>
            <w:tcW w:w="5103" w:type="dxa"/>
            <w:vAlign w:val="center"/>
          </w:tcPr>
          <w:p w:rsidR="009D3CD6" w:rsidRPr="00B3030B" w:rsidRDefault="009D3CD6" w:rsidP="00CE2DC8">
            <w:pPr>
              <w:rPr>
                <w:rFonts w:ascii="Arial" w:hAnsi="Arial" w:cs="Arial"/>
                <w:sz w:val="20"/>
                <w:szCs w:val="20"/>
              </w:rPr>
            </w:pPr>
            <w:r w:rsidRPr="00B3030B">
              <w:rPr>
                <w:rFonts w:ascii="Arial" w:hAnsi="Arial" w:cs="Arial"/>
                <w:sz w:val="20"/>
                <w:szCs w:val="20"/>
              </w:rPr>
              <w:t>Nearly new (included ex-demonstration models)</w:t>
            </w:r>
          </w:p>
        </w:tc>
        <w:tc>
          <w:tcPr>
            <w:tcW w:w="3038" w:type="dxa"/>
            <w:vMerge/>
            <w:vAlign w:val="center"/>
          </w:tcPr>
          <w:p w:rsidR="00536400" w:rsidRDefault="00536400">
            <w:pPr>
              <w:rPr>
                <w:rFonts w:ascii="Arial" w:hAnsi="Arial" w:cs="Arial"/>
                <w:b/>
                <w:sz w:val="20"/>
                <w:szCs w:val="20"/>
              </w:rPr>
            </w:pPr>
          </w:p>
        </w:tc>
      </w:tr>
      <w:tr w:rsidR="009D3CD6" w:rsidRPr="00B3030B" w:rsidTr="009D3CD6">
        <w:tc>
          <w:tcPr>
            <w:tcW w:w="1101" w:type="dxa"/>
          </w:tcPr>
          <w:p w:rsidR="009D3CD6" w:rsidRPr="00B3030B" w:rsidRDefault="009D3CD6" w:rsidP="00CE2DC8">
            <w:pPr>
              <w:rPr>
                <w:rFonts w:ascii="Arial" w:hAnsi="Arial" w:cs="Arial"/>
                <w:sz w:val="20"/>
                <w:szCs w:val="20"/>
              </w:rPr>
            </w:pPr>
            <w:r w:rsidRPr="00B3030B">
              <w:rPr>
                <w:rFonts w:ascii="Arial" w:hAnsi="Arial" w:cs="Arial"/>
                <w:sz w:val="20"/>
                <w:szCs w:val="20"/>
              </w:rPr>
              <w:t>3</w:t>
            </w:r>
          </w:p>
        </w:tc>
        <w:tc>
          <w:tcPr>
            <w:tcW w:w="5103" w:type="dxa"/>
            <w:vAlign w:val="center"/>
          </w:tcPr>
          <w:p w:rsidR="009D3CD6" w:rsidRPr="00B3030B" w:rsidRDefault="009D3CD6" w:rsidP="00CE2DC8">
            <w:pPr>
              <w:rPr>
                <w:rFonts w:ascii="Arial" w:hAnsi="Arial" w:cs="Arial"/>
                <w:sz w:val="20"/>
                <w:szCs w:val="20"/>
              </w:rPr>
            </w:pPr>
            <w:r w:rsidRPr="00B3030B">
              <w:rPr>
                <w:rFonts w:ascii="Arial" w:hAnsi="Arial" w:cs="Arial"/>
                <w:sz w:val="20"/>
                <w:szCs w:val="20"/>
              </w:rPr>
              <w:t>Second had / used</w:t>
            </w:r>
          </w:p>
        </w:tc>
        <w:tc>
          <w:tcPr>
            <w:tcW w:w="3038" w:type="dxa"/>
            <w:vMerge/>
            <w:vAlign w:val="center"/>
          </w:tcPr>
          <w:p w:rsidR="00536400" w:rsidRDefault="00536400">
            <w:pPr>
              <w:rPr>
                <w:rFonts w:ascii="Arial" w:hAnsi="Arial" w:cs="Arial"/>
                <w:b/>
                <w:sz w:val="20"/>
                <w:szCs w:val="20"/>
              </w:rPr>
            </w:pPr>
          </w:p>
        </w:tc>
      </w:tr>
      <w:tr w:rsidR="009D3CD6" w:rsidRPr="00B3030B" w:rsidTr="009D3CD6">
        <w:tc>
          <w:tcPr>
            <w:tcW w:w="1101" w:type="dxa"/>
          </w:tcPr>
          <w:p w:rsidR="009D3CD6" w:rsidRPr="00B3030B" w:rsidRDefault="009D3CD6" w:rsidP="00CE2DC8">
            <w:pPr>
              <w:rPr>
                <w:rFonts w:ascii="Arial" w:hAnsi="Arial" w:cs="Arial"/>
                <w:sz w:val="20"/>
                <w:szCs w:val="20"/>
              </w:rPr>
            </w:pPr>
            <w:r w:rsidRPr="00B3030B">
              <w:rPr>
                <w:rFonts w:ascii="Arial" w:hAnsi="Arial" w:cs="Arial"/>
                <w:sz w:val="20"/>
                <w:szCs w:val="20"/>
              </w:rPr>
              <w:t>9</w:t>
            </w:r>
            <w:r w:rsidR="00B8624A" w:rsidRPr="00B3030B">
              <w:rPr>
                <w:rFonts w:ascii="Arial" w:hAnsi="Arial" w:cs="Arial"/>
                <w:sz w:val="20"/>
                <w:szCs w:val="20"/>
              </w:rPr>
              <w:t>9</w:t>
            </w:r>
          </w:p>
        </w:tc>
        <w:tc>
          <w:tcPr>
            <w:tcW w:w="5103" w:type="dxa"/>
            <w:vAlign w:val="center"/>
          </w:tcPr>
          <w:p w:rsidR="009D3CD6" w:rsidRPr="00B3030B" w:rsidRDefault="009D3CD6" w:rsidP="00CE2DC8">
            <w:pPr>
              <w:rPr>
                <w:rFonts w:ascii="Arial" w:hAnsi="Arial" w:cs="Arial"/>
                <w:sz w:val="20"/>
                <w:szCs w:val="20"/>
              </w:rPr>
            </w:pPr>
            <w:r w:rsidRPr="00B3030B">
              <w:rPr>
                <w:rFonts w:ascii="Arial" w:hAnsi="Arial" w:cs="Arial"/>
                <w:sz w:val="20"/>
                <w:szCs w:val="20"/>
              </w:rPr>
              <w:t>Don’t know</w:t>
            </w:r>
          </w:p>
        </w:tc>
        <w:tc>
          <w:tcPr>
            <w:tcW w:w="3038" w:type="dxa"/>
            <w:vAlign w:val="center"/>
          </w:tcPr>
          <w:p w:rsidR="009D3CD6" w:rsidRPr="00B3030B" w:rsidRDefault="009D3CD6" w:rsidP="00CE2DC8">
            <w:pPr>
              <w:rPr>
                <w:rFonts w:ascii="Arial" w:hAnsi="Arial" w:cs="Arial"/>
                <w:b/>
                <w:sz w:val="20"/>
                <w:szCs w:val="20"/>
              </w:rPr>
            </w:pPr>
            <w:r w:rsidRPr="00B3030B">
              <w:rPr>
                <w:rFonts w:ascii="Arial" w:hAnsi="Arial" w:cs="Arial"/>
                <w:b/>
                <w:sz w:val="20"/>
                <w:szCs w:val="20"/>
              </w:rPr>
              <w:t>Close</w:t>
            </w:r>
          </w:p>
        </w:tc>
      </w:tr>
    </w:tbl>
    <w:p w:rsidR="009D3CD6" w:rsidRPr="00B3030B" w:rsidRDefault="009D3CD6" w:rsidP="00CE2DC8">
      <w:pPr>
        <w:spacing w:after="0" w:line="240" w:lineRule="auto"/>
        <w:rPr>
          <w:rFonts w:ascii="Arial" w:hAnsi="Arial" w:cs="Arial"/>
          <w:b/>
          <w:sz w:val="20"/>
          <w:szCs w:val="20"/>
        </w:rPr>
      </w:pPr>
    </w:p>
    <w:p w:rsidR="00B8624A" w:rsidRPr="00B3030B" w:rsidRDefault="00B8624A" w:rsidP="00CE2DC8">
      <w:pPr>
        <w:spacing w:after="0" w:line="240" w:lineRule="auto"/>
        <w:rPr>
          <w:rFonts w:ascii="Arial" w:hAnsi="Arial" w:cs="Arial"/>
          <w:b/>
          <w:sz w:val="20"/>
          <w:szCs w:val="20"/>
        </w:rPr>
      </w:pPr>
    </w:p>
    <w:p w:rsidR="00B8624A" w:rsidRPr="00B3030B" w:rsidRDefault="00B8624A"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ALL. </w:t>
      </w:r>
      <w:proofErr w:type="gramStart"/>
      <w:r w:rsidRPr="00B3030B">
        <w:rPr>
          <w:rFonts w:ascii="Arial" w:eastAsia="Geneva" w:hAnsi="Arial" w:cs="Arial"/>
          <w:b/>
          <w:bCs/>
          <w:color w:val="FF0000"/>
          <w:kern w:val="24"/>
          <w:sz w:val="20"/>
          <w:szCs w:val="20"/>
        </w:rPr>
        <w:t>SINGLE CODE.</w:t>
      </w:r>
      <w:proofErr w:type="gramEnd"/>
      <w:r w:rsidRPr="00B3030B">
        <w:rPr>
          <w:rFonts w:ascii="Arial" w:eastAsia="Geneva" w:hAnsi="Arial" w:cs="Arial"/>
          <w:b/>
          <w:bCs/>
          <w:color w:val="FF0000"/>
          <w:kern w:val="24"/>
          <w:sz w:val="20"/>
          <w:szCs w:val="20"/>
        </w:rPr>
        <w:t xml:space="preserve"> CLOSE IF CODE 4, 5, OR 6] </w:t>
      </w:r>
    </w:p>
    <w:p w:rsidR="0081600F" w:rsidRDefault="00F26FE2">
      <w:pPr>
        <w:spacing w:after="0" w:line="240" w:lineRule="auto"/>
        <w:ind w:left="720" w:hanging="720"/>
        <w:rPr>
          <w:rFonts w:ascii="Arial" w:hAnsi="Arial" w:cs="Arial"/>
          <w:sz w:val="20"/>
          <w:szCs w:val="20"/>
        </w:rPr>
      </w:pPr>
      <w:r w:rsidRPr="00B3030B">
        <w:rPr>
          <w:rFonts w:ascii="Arial" w:hAnsi="Arial" w:cs="Arial"/>
          <w:b/>
          <w:sz w:val="20"/>
          <w:szCs w:val="20"/>
        </w:rPr>
        <w:t>QS</w:t>
      </w:r>
      <w:r w:rsidR="00B8624A" w:rsidRPr="00B3030B">
        <w:rPr>
          <w:rFonts w:ascii="Arial" w:hAnsi="Arial" w:cs="Arial"/>
          <w:b/>
          <w:sz w:val="20"/>
          <w:szCs w:val="20"/>
        </w:rPr>
        <w:t>13.</w:t>
      </w:r>
      <w:r w:rsidR="00B8624A" w:rsidRPr="00B3030B">
        <w:rPr>
          <w:rFonts w:ascii="Arial" w:hAnsi="Arial" w:cs="Arial"/>
          <w:b/>
          <w:sz w:val="20"/>
          <w:szCs w:val="20"/>
        </w:rPr>
        <w:tab/>
      </w:r>
      <w:r w:rsidR="00B8624A" w:rsidRPr="00B3030B">
        <w:rPr>
          <w:rFonts w:ascii="Arial" w:hAnsi="Arial" w:cs="Arial"/>
          <w:sz w:val="20"/>
          <w:szCs w:val="20"/>
        </w:rPr>
        <w:t>And how often do you personally drive a vehicle nowadays?</w:t>
      </w:r>
    </w:p>
    <w:p w:rsidR="0081600F" w:rsidRDefault="0081600F">
      <w:pPr>
        <w:spacing w:after="0" w:line="240" w:lineRule="auto"/>
        <w:rPr>
          <w:rFonts w:ascii="Arial" w:hAnsi="Arial" w:cs="Arial"/>
          <w:b/>
          <w:sz w:val="20"/>
          <w:szCs w:val="20"/>
        </w:rPr>
      </w:pPr>
    </w:p>
    <w:tbl>
      <w:tblPr>
        <w:tblStyle w:val="TableGrid"/>
        <w:tblW w:w="9242" w:type="dxa"/>
        <w:tblLook w:val="04A0"/>
      </w:tblPr>
      <w:tblGrid>
        <w:gridCol w:w="1101"/>
        <w:gridCol w:w="5103"/>
        <w:gridCol w:w="3038"/>
      </w:tblGrid>
      <w:tr w:rsidR="00B8624A" w:rsidRPr="00B3030B" w:rsidTr="00B8624A">
        <w:tc>
          <w:tcPr>
            <w:tcW w:w="1101" w:type="dxa"/>
          </w:tcPr>
          <w:p w:rsidR="00536400" w:rsidRDefault="00B8624A">
            <w:pPr>
              <w:rPr>
                <w:rFonts w:ascii="Arial" w:hAnsi="Arial" w:cs="Arial"/>
                <w:sz w:val="20"/>
                <w:szCs w:val="20"/>
              </w:rPr>
            </w:pPr>
            <w:r w:rsidRPr="00B3030B">
              <w:rPr>
                <w:rFonts w:ascii="Arial" w:hAnsi="Arial" w:cs="Arial"/>
                <w:sz w:val="20"/>
                <w:szCs w:val="20"/>
              </w:rPr>
              <w:t>1</w:t>
            </w:r>
          </w:p>
        </w:tc>
        <w:tc>
          <w:tcPr>
            <w:tcW w:w="5103" w:type="dxa"/>
            <w:vAlign w:val="center"/>
          </w:tcPr>
          <w:p w:rsidR="00536400" w:rsidRDefault="00C66A41">
            <w:pPr>
              <w:rPr>
                <w:rFonts w:ascii="Arial" w:hAnsi="Arial" w:cs="Arial"/>
                <w:sz w:val="20"/>
                <w:szCs w:val="20"/>
              </w:rPr>
            </w:pPr>
            <w:r w:rsidRPr="00B3030B">
              <w:rPr>
                <w:rFonts w:ascii="Arial" w:hAnsi="Arial" w:cs="Arial"/>
                <w:sz w:val="20"/>
                <w:szCs w:val="20"/>
              </w:rPr>
              <w:t>Every day/ m</w:t>
            </w:r>
            <w:r w:rsidR="00B8624A" w:rsidRPr="00B3030B">
              <w:rPr>
                <w:rFonts w:ascii="Arial" w:hAnsi="Arial" w:cs="Arial"/>
                <w:sz w:val="20"/>
                <w:szCs w:val="20"/>
              </w:rPr>
              <w:t>ost days</w:t>
            </w:r>
          </w:p>
        </w:tc>
        <w:tc>
          <w:tcPr>
            <w:tcW w:w="3038" w:type="dxa"/>
            <w:vMerge w:val="restart"/>
            <w:vAlign w:val="center"/>
          </w:tcPr>
          <w:p w:rsidR="00536400" w:rsidRDefault="00B8624A">
            <w:pPr>
              <w:rPr>
                <w:rFonts w:ascii="Arial" w:hAnsi="Arial" w:cs="Arial"/>
                <w:b/>
                <w:sz w:val="20"/>
                <w:szCs w:val="20"/>
              </w:rPr>
            </w:pPr>
            <w:r w:rsidRPr="00B3030B">
              <w:rPr>
                <w:rFonts w:ascii="Arial" w:hAnsi="Arial" w:cs="Arial"/>
                <w:b/>
                <w:sz w:val="20"/>
                <w:szCs w:val="20"/>
              </w:rPr>
              <w:t>Continue</w:t>
            </w:r>
          </w:p>
        </w:tc>
      </w:tr>
      <w:tr w:rsidR="00B8624A" w:rsidRPr="00B3030B" w:rsidTr="00B8624A">
        <w:tc>
          <w:tcPr>
            <w:tcW w:w="1101" w:type="dxa"/>
          </w:tcPr>
          <w:p w:rsidR="00B8624A" w:rsidRPr="00B3030B" w:rsidRDefault="00B8624A" w:rsidP="00CE2DC8">
            <w:pPr>
              <w:rPr>
                <w:rFonts w:ascii="Arial" w:hAnsi="Arial" w:cs="Arial"/>
                <w:sz w:val="20"/>
                <w:szCs w:val="20"/>
              </w:rPr>
            </w:pPr>
            <w:r w:rsidRPr="00B3030B">
              <w:rPr>
                <w:rFonts w:ascii="Arial" w:hAnsi="Arial" w:cs="Arial"/>
                <w:sz w:val="20"/>
                <w:szCs w:val="20"/>
              </w:rPr>
              <w:t>2</w:t>
            </w:r>
          </w:p>
        </w:tc>
        <w:tc>
          <w:tcPr>
            <w:tcW w:w="5103" w:type="dxa"/>
            <w:vAlign w:val="center"/>
          </w:tcPr>
          <w:p w:rsidR="00B8624A" w:rsidRPr="00B3030B" w:rsidRDefault="00B8624A" w:rsidP="00CE2DC8">
            <w:pPr>
              <w:rPr>
                <w:rFonts w:ascii="Arial" w:hAnsi="Arial" w:cs="Arial"/>
                <w:sz w:val="20"/>
                <w:szCs w:val="20"/>
              </w:rPr>
            </w:pPr>
            <w:r w:rsidRPr="00B3030B">
              <w:rPr>
                <w:rFonts w:ascii="Arial" w:hAnsi="Arial" w:cs="Arial"/>
                <w:sz w:val="20"/>
                <w:szCs w:val="20"/>
              </w:rPr>
              <w:t>1-3 times a week</w:t>
            </w:r>
          </w:p>
        </w:tc>
        <w:tc>
          <w:tcPr>
            <w:tcW w:w="3038" w:type="dxa"/>
            <w:vMerge/>
            <w:vAlign w:val="center"/>
          </w:tcPr>
          <w:p w:rsidR="00536400" w:rsidRDefault="00536400">
            <w:pPr>
              <w:rPr>
                <w:rFonts w:ascii="Arial" w:hAnsi="Arial" w:cs="Arial"/>
                <w:b/>
                <w:sz w:val="20"/>
                <w:szCs w:val="20"/>
              </w:rPr>
            </w:pPr>
          </w:p>
        </w:tc>
      </w:tr>
      <w:tr w:rsidR="00B8624A" w:rsidRPr="00B3030B" w:rsidTr="00B8624A">
        <w:tc>
          <w:tcPr>
            <w:tcW w:w="1101" w:type="dxa"/>
          </w:tcPr>
          <w:p w:rsidR="00B8624A" w:rsidRPr="00B3030B" w:rsidRDefault="00B8624A" w:rsidP="00CE2DC8">
            <w:pPr>
              <w:rPr>
                <w:rFonts w:ascii="Arial" w:hAnsi="Arial" w:cs="Arial"/>
                <w:sz w:val="20"/>
                <w:szCs w:val="20"/>
              </w:rPr>
            </w:pPr>
            <w:r w:rsidRPr="00B3030B">
              <w:rPr>
                <w:rFonts w:ascii="Arial" w:hAnsi="Arial" w:cs="Arial"/>
                <w:sz w:val="20"/>
                <w:szCs w:val="20"/>
              </w:rPr>
              <w:t>3</w:t>
            </w:r>
          </w:p>
        </w:tc>
        <w:tc>
          <w:tcPr>
            <w:tcW w:w="5103" w:type="dxa"/>
            <w:vAlign w:val="center"/>
          </w:tcPr>
          <w:p w:rsidR="00B8624A" w:rsidRPr="00B3030B" w:rsidRDefault="00B8624A" w:rsidP="00CE2DC8">
            <w:pPr>
              <w:rPr>
                <w:rFonts w:ascii="Arial" w:hAnsi="Arial" w:cs="Arial"/>
                <w:sz w:val="20"/>
                <w:szCs w:val="20"/>
              </w:rPr>
            </w:pPr>
            <w:r w:rsidRPr="00B3030B">
              <w:rPr>
                <w:rFonts w:ascii="Arial" w:hAnsi="Arial" w:cs="Arial"/>
                <w:sz w:val="20"/>
                <w:szCs w:val="20"/>
              </w:rPr>
              <w:t>Less than once a week to once a month</w:t>
            </w:r>
          </w:p>
        </w:tc>
        <w:tc>
          <w:tcPr>
            <w:tcW w:w="3038" w:type="dxa"/>
            <w:vMerge/>
            <w:vAlign w:val="center"/>
          </w:tcPr>
          <w:p w:rsidR="00536400" w:rsidRDefault="00536400">
            <w:pPr>
              <w:rPr>
                <w:rFonts w:ascii="Arial" w:hAnsi="Arial" w:cs="Arial"/>
                <w:b/>
                <w:sz w:val="20"/>
                <w:szCs w:val="20"/>
              </w:rPr>
            </w:pPr>
          </w:p>
        </w:tc>
      </w:tr>
      <w:tr w:rsidR="00B8624A" w:rsidRPr="00B3030B" w:rsidTr="00B8624A">
        <w:tc>
          <w:tcPr>
            <w:tcW w:w="1101" w:type="dxa"/>
          </w:tcPr>
          <w:p w:rsidR="00B8624A" w:rsidRPr="00B3030B" w:rsidRDefault="00B8624A" w:rsidP="00CE2DC8">
            <w:pPr>
              <w:rPr>
                <w:rFonts w:ascii="Arial" w:hAnsi="Arial" w:cs="Arial"/>
                <w:sz w:val="20"/>
                <w:szCs w:val="20"/>
              </w:rPr>
            </w:pPr>
            <w:r w:rsidRPr="00B3030B">
              <w:rPr>
                <w:rFonts w:ascii="Arial" w:hAnsi="Arial" w:cs="Arial"/>
                <w:sz w:val="20"/>
                <w:szCs w:val="20"/>
              </w:rPr>
              <w:t>4</w:t>
            </w:r>
          </w:p>
        </w:tc>
        <w:tc>
          <w:tcPr>
            <w:tcW w:w="5103" w:type="dxa"/>
            <w:vAlign w:val="center"/>
          </w:tcPr>
          <w:p w:rsidR="00B8624A" w:rsidRPr="00B3030B" w:rsidRDefault="00B8624A" w:rsidP="00CE2DC8">
            <w:pPr>
              <w:rPr>
                <w:rFonts w:ascii="Arial" w:hAnsi="Arial" w:cs="Arial"/>
                <w:sz w:val="20"/>
                <w:szCs w:val="20"/>
              </w:rPr>
            </w:pPr>
            <w:r w:rsidRPr="00B3030B">
              <w:rPr>
                <w:rFonts w:ascii="Arial" w:hAnsi="Arial" w:cs="Arial"/>
                <w:sz w:val="20"/>
                <w:szCs w:val="20"/>
              </w:rPr>
              <w:t>Less than once a month</w:t>
            </w:r>
          </w:p>
        </w:tc>
        <w:tc>
          <w:tcPr>
            <w:tcW w:w="3038" w:type="dxa"/>
            <w:vMerge w:val="restart"/>
            <w:vAlign w:val="center"/>
          </w:tcPr>
          <w:p w:rsidR="00B8624A" w:rsidRPr="00B3030B" w:rsidRDefault="00B8624A" w:rsidP="00CE2DC8">
            <w:pPr>
              <w:rPr>
                <w:rFonts w:ascii="Arial" w:hAnsi="Arial" w:cs="Arial"/>
                <w:b/>
                <w:sz w:val="20"/>
                <w:szCs w:val="20"/>
              </w:rPr>
            </w:pPr>
            <w:r w:rsidRPr="00B3030B">
              <w:rPr>
                <w:rFonts w:ascii="Arial" w:hAnsi="Arial" w:cs="Arial"/>
                <w:b/>
                <w:sz w:val="20"/>
                <w:szCs w:val="20"/>
              </w:rPr>
              <w:t>Close</w:t>
            </w:r>
          </w:p>
        </w:tc>
      </w:tr>
      <w:tr w:rsidR="00B8624A" w:rsidRPr="00B3030B" w:rsidTr="00B8624A">
        <w:tc>
          <w:tcPr>
            <w:tcW w:w="1101" w:type="dxa"/>
          </w:tcPr>
          <w:p w:rsidR="00B8624A" w:rsidRPr="00B3030B" w:rsidRDefault="00B8624A" w:rsidP="00CE2DC8">
            <w:pPr>
              <w:rPr>
                <w:rFonts w:ascii="Arial" w:hAnsi="Arial" w:cs="Arial"/>
                <w:sz w:val="20"/>
                <w:szCs w:val="20"/>
              </w:rPr>
            </w:pPr>
            <w:r w:rsidRPr="00B3030B">
              <w:rPr>
                <w:rFonts w:ascii="Arial" w:hAnsi="Arial" w:cs="Arial"/>
                <w:sz w:val="20"/>
                <w:szCs w:val="20"/>
              </w:rPr>
              <w:t>5</w:t>
            </w:r>
          </w:p>
        </w:tc>
        <w:tc>
          <w:tcPr>
            <w:tcW w:w="5103" w:type="dxa"/>
            <w:vAlign w:val="center"/>
          </w:tcPr>
          <w:p w:rsidR="00B8624A" w:rsidRPr="00B3030B" w:rsidRDefault="00B8624A" w:rsidP="00CE2DC8">
            <w:pPr>
              <w:rPr>
                <w:rFonts w:ascii="Arial" w:hAnsi="Arial" w:cs="Arial"/>
                <w:sz w:val="20"/>
                <w:szCs w:val="20"/>
              </w:rPr>
            </w:pPr>
            <w:r w:rsidRPr="00B3030B">
              <w:rPr>
                <w:rFonts w:ascii="Arial" w:hAnsi="Arial" w:cs="Arial"/>
                <w:sz w:val="20"/>
                <w:szCs w:val="20"/>
              </w:rPr>
              <w:t>Never</w:t>
            </w:r>
          </w:p>
        </w:tc>
        <w:tc>
          <w:tcPr>
            <w:tcW w:w="3038" w:type="dxa"/>
            <w:vMerge/>
            <w:vAlign w:val="center"/>
          </w:tcPr>
          <w:p w:rsidR="00536400" w:rsidRDefault="00536400">
            <w:pPr>
              <w:rPr>
                <w:rFonts w:ascii="Arial" w:hAnsi="Arial" w:cs="Arial"/>
                <w:b/>
                <w:sz w:val="20"/>
                <w:szCs w:val="20"/>
              </w:rPr>
            </w:pPr>
          </w:p>
        </w:tc>
      </w:tr>
      <w:tr w:rsidR="00B8624A" w:rsidRPr="00B3030B" w:rsidTr="00B8624A">
        <w:tc>
          <w:tcPr>
            <w:tcW w:w="1101" w:type="dxa"/>
          </w:tcPr>
          <w:p w:rsidR="00B8624A" w:rsidRPr="00B3030B" w:rsidRDefault="00B8624A" w:rsidP="00CE2DC8">
            <w:pPr>
              <w:rPr>
                <w:rFonts w:ascii="Arial" w:hAnsi="Arial" w:cs="Arial"/>
                <w:sz w:val="20"/>
                <w:szCs w:val="20"/>
              </w:rPr>
            </w:pPr>
            <w:r w:rsidRPr="00B3030B">
              <w:rPr>
                <w:rFonts w:ascii="Arial" w:hAnsi="Arial" w:cs="Arial"/>
                <w:sz w:val="20"/>
                <w:szCs w:val="20"/>
              </w:rPr>
              <w:t>99</w:t>
            </w:r>
          </w:p>
        </w:tc>
        <w:tc>
          <w:tcPr>
            <w:tcW w:w="5103" w:type="dxa"/>
            <w:vAlign w:val="center"/>
          </w:tcPr>
          <w:p w:rsidR="00B8624A" w:rsidRPr="00B3030B" w:rsidRDefault="00B8624A" w:rsidP="00CE2DC8">
            <w:pPr>
              <w:rPr>
                <w:rFonts w:ascii="Arial" w:hAnsi="Arial" w:cs="Arial"/>
                <w:sz w:val="20"/>
                <w:szCs w:val="20"/>
              </w:rPr>
            </w:pPr>
            <w:r w:rsidRPr="00B3030B">
              <w:rPr>
                <w:rFonts w:ascii="Arial" w:hAnsi="Arial" w:cs="Arial"/>
                <w:sz w:val="20"/>
                <w:szCs w:val="20"/>
              </w:rPr>
              <w:t>Don’t know</w:t>
            </w:r>
          </w:p>
        </w:tc>
        <w:tc>
          <w:tcPr>
            <w:tcW w:w="3038" w:type="dxa"/>
            <w:vMerge/>
            <w:vAlign w:val="center"/>
          </w:tcPr>
          <w:p w:rsidR="00536400" w:rsidRDefault="00536400">
            <w:pPr>
              <w:rPr>
                <w:rFonts w:ascii="Arial" w:hAnsi="Arial" w:cs="Arial"/>
                <w:b/>
                <w:sz w:val="20"/>
                <w:szCs w:val="20"/>
              </w:rPr>
            </w:pPr>
          </w:p>
        </w:tc>
      </w:tr>
    </w:tbl>
    <w:p w:rsidR="00C66A41" w:rsidRPr="00B3030B" w:rsidRDefault="00C66A41" w:rsidP="00CE2DC8">
      <w:pPr>
        <w:spacing w:after="0" w:line="240" w:lineRule="auto"/>
        <w:rPr>
          <w:rFonts w:ascii="Arial" w:hAnsi="Arial" w:cs="Arial"/>
          <w:b/>
          <w:sz w:val="20"/>
          <w:szCs w:val="20"/>
        </w:rPr>
      </w:pPr>
    </w:p>
    <w:p w:rsidR="00C66A41" w:rsidRPr="00B3030B" w:rsidRDefault="00C66A41"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[PROGRAMMING INSTRUCTION: ASK IF CODE 1, 2 OR 3 AT QS8. OP</w:t>
      </w:r>
      <w:r w:rsidR="0057306D" w:rsidRPr="00B3030B">
        <w:rPr>
          <w:rFonts w:ascii="Arial" w:eastAsia="Geneva" w:hAnsi="Arial" w:cs="Arial"/>
          <w:b/>
          <w:bCs/>
          <w:color w:val="FF0000"/>
          <w:kern w:val="24"/>
          <w:sz w:val="20"/>
          <w:szCs w:val="20"/>
        </w:rPr>
        <w:t>EN END NUMERIC. MINIMUM VALUE=1, MAX VALUE</w:t>
      </w:r>
      <w:r w:rsidRPr="00B3030B">
        <w:rPr>
          <w:rFonts w:ascii="Arial" w:eastAsia="Geneva" w:hAnsi="Arial" w:cs="Arial"/>
          <w:b/>
          <w:bCs/>
          <w:color w:val="FF0000"/>
          <w:kern w:val="24"/>
          <w:sz w:val="20"/>
          <w:szCs w:val="20"/>
        </w:rPr>
        <w:t xml:space="preserve">=99,999. DON’T KNOW IS EXCLUSIVE] </w:t>
      </w:r>
    </w:p>
    <w:p w:rsidR="00C66A41" w:rsidRPr="00B3030B" w:rsidRDefault="00F26FE2" w:rsidP="00CE2DC8">
      <w:pPr>
        <w:spacing w:after="0" w:line="240" w:lineRule="auto"/>
        <w:ind w:left="720" w:hanging="720"/>
        <w:rPr>
          <w:rFonts w:ascii="Arial" w:hAnsi="Arial" w:cs="Arial"/>
          <w:b/>
          <w:sz w:val="20"/>
          <w:szCs w:val="20"/>
        </w:rPr>
      </w:pPr>
      <w:r w:rsidRPr="00B3030B">
        <w:rPr>
          <w:rFonts w:ascii="Arial" w:hAnsi="Arial" w:cs="Arial"/>
          <w:b/>
          <w:sz w:val="20"/>
          <w:szCs w:val="20"/>
        </w:rPr>
        <w:t>QS</w:t>
      </w:r>
      <w:r w:rsidR="00C66A41" w:rsidRPr="00B3030B">
        <w:rPr>
          <w:rFonts w:ascii="Arial" w:hAnsi="Arial" w:cs="Arial"/>
          <w:b/>
          <w:sz w:val="20"/>
          <w:szCs w:val="20"/>
        </w:rPr>
        <w:t>14.</w:t>
      </w:r>
      <w:r w:rsidR="00C66A41" w:rsidRPr="00B3030B">
        <w:rPr>
          <w:rFonts w:ascii="Arial" w:hAnsi="Arial" w:cs="Arial"/>
          <w:b/>
          <w:sz w:val="20"/>
          <w:szCs w:val="20"/>
        </w:rPr>
        <w:tab/>
      </w:r>
      <w:r w:rsidR="00C66A41" w:rsidRPr="00B3030B">
        <w:rPr>
          <w:rFonts w:ascii="Arial" w:hAnsi="Arial" w:cs="Arial"/>
          <w:sz w:val="20"/>
          <w:szCs w:val="20"/>
        </w:rPr>
        <w:t xml:space="preserve">Approximately how many miles do you drive in a </w:t>
      </w:r>
      <w:r w:rsidR="00C66A41" w:rsidRPr="00B3030B">
        <w:rPr>
          <w:rFonts w:ascii="Arial" w:hAnsi="Arial" w:cs="Arial"/>
          <w:b/>
          <w:sz w:val="20"/>
          <w:szCs w:val="20"/>
          <w:u w:val="single"/>
        </w:rPr>
        <w:t>year</w:t>
      </w:r>
      <w:r w:rsidR="00C66A41" w:rsidRPr="00B3030B">
        <w:rPr>
          <w:rFonts w:ascii="Arial" w:hAnsi="Arial" w:cs="Arial"/>
          <w:sz w:val="20"/>
          <w:szCs w:val="20"/>
        </w:rPr>
        <w:t>, on average?</w:t>
      </w:r>
      <w:r w:rsidR="00C66A41" w:rsidRPr="00B3030B">
        <w:rPr>
          <w:rFonts w:ascii="Arial" w:hAnsi="Arial" w:cs="Arial"/>
          <w:b/>
          <w:sz w:val="20"/>
          <w:szCs w:val="20"/>
        </w:rPr>
        <w:t xml:space="preserve"> </w:t>
      </w:r>
    </w:p>
    <w:p w:rsidR="0081600F" w:rsidRDefault="0081600F">
      <w:pPr>
        <w:spacing w:after="0" w:line="240" w:lineRule="auto"/>
        <w:rPr>
          <w:rFonts w:ascii="Arial" w:hAnsi="Arial" w:cs="Arial"/>
          <w:b/>
          <w:sz w:val="20"/>
          <w:szCs w:val="20"/>
        </w:rPr>
      </w:pPr>
    </w:p>
    <w:tbl>
      <w:tblPr>
        <w:tblStyle w:val="TableGrid"/>
        <w:tblW w:w="0" w:type="auto"/>
        <w:tblLook w:val="04A0"/>
      </w:tblPr>
      <w:tblGrid>
        <w:gridCol w:w="1101"/>
        <w:gridCol w:w="8141"/>
      </w:tblGrid>
      <w:tr w:rsidR="00C66A41" w:rsidRPr="00B3030B" w:rsidTr="00C66A41">
        <w:tc>
          <w:tcPr>
            <w:tcW w:w="1101" w:type="dxa"/>
          </w:tcPr>
          <w:p w:rsidR="00536400" w:rsidRDefault="00536400">
            <w:pPr>
              <w:rPr>
                <w:rFonts w:ascii="Arial" w:hAnsi="Arial" w:cs="Arial"/>
                <w:sz w:val="20"/>
                <w:szCs w:val="20"/>
              </w:rPr>
            </w:pPr>
          </w:p>
        </w:tc>
        <w:tc>
          <w:tcPr>
            <w:tcW w:w="8141" w:type="dxa"/>
          </w:tcPr>
          <w:p w:rsidR="00536400" w:rsidRDefault="00C66A41">
            <w:pPr>
              <w:rPr>
                <w:rFonts w:ascii="Arial" w:hAnsi="Arial" w:cs="Arial"/>
              </w:rPr>
            </w:pPr>
            <w:r w:rsidRPr="00B3030B">
              <w:rPr>
                <w:rFonts w:ascii="Arial" w:hAnsi="Arial" w:cs="Arial"/>
                <w:sz w:val="20"/>
                <w:szCs w:val="20"/>
              </w:rPr>
              <w:t>[WRITE IN]</w:t>
            </w:r>
          </w:p>
        </w:tc>
      </w:tr>
      <w:tr w:rsidR="00C66A41" w:rsidRPr="00B3030B" w:rsidTr="00C66A41">
        <w:tc>
          <w:tcPr>
            <w:tcW w:w="1101" w:type="dxa"/>
          </w:tcPr>
          <w:p w:rsidR="00C66A41" w:rsidRPr="00B3030B" w:rsidRDefault="00C66A41" w:rsidP="00CE2DC8">
            <w:pPr>
              <w:rPr>
                <w:rFonts w:ascii="Arial" w:hAnsi="Arial" w:cs="Arial"/>
                <w:sz w:val="20"/>
                <w:szCs w:val="20"/>
              </w:rPr>
            </w:pPr>
            <w:r w:rsidRPr="00B3030B">
              <w:rPr>
                <w:rFonts w:ascii="Arial" w:hAnsi="Arial" w:cs="Arial"/>
                <w:sz w:val="20"/>
                <w:szCs w:val="20"/>
              </w:rPr>
              <w:t>99</w:t>
            </w:r>
          </w:p>
        </w:tc>
        <w:tc>
          <w:tcPr>
            <w:tcW w:w="8141" w:type="dxa"/>
          </w:tcPr>
          <w:p w:rsidR="00C66A41" w:rsidRPr="00B3030B" w:rsidRDefault="00C66A41" w:rsidP="00CE2DC8">
            <w:pPr>
              <w:rPr>
                <w:rFonts w:ascii="Arial" w:hAnsi="Arial" w:cs="Arial"/>
                <w:sz w:val="20"/>
                <w:szCs w:val="20"/>
              </w:rPr>
            </w:pPr>
            <w:r w:rsidRPr="00B3030B">
              <w:rPr>
                <w:rFonts w:ascii="Arial" w:hAnsi="Arial" w:cs="Arial"/>
                <w:sz w:val="20"/>
                <w:szCs w:val="20"/>
              </w:rPr>
              <w:t>Don’t know</w:t>
            </w:r>
          </w:p>
        </w:tc>
      </w:tr>
    </w:tbl>
    <w:p w:rsidR="00C66A41" w:rsidRPr="00B3030B" w:rsidRDefault="00C66A41" w:rsidP="00CE2DC8">
      <w:pPr>
        <w:spacing w:after="0" w:line="240" w:lineRule="auto"/>
        <w:rPr>
          <w:rFonts w:ascii="Arial" w:hAnsi="Arial" w:cs="Arial"/>
          <w:sz w:val="20"/>
          <w:szCs w:val="20"/>
        </w:rPr>
      </w:pPr>
    </w:p>
    <w:p w:rsidR="00EF4DCE" w:rsidRPr="00B3030B" w:rsidRDefault="00EF4DCE" w:rsidP="00CE2DC8">
      <w:pPr>
        <w:spacing w:after="0" w:line="240" w:lineRule="auto"/>
        <w:rPr>
          <w:rFonts w:ascii="Arial" w:hAnsi="Arial" w:cs="Arial"/>
          <w:sz w:val="20"/>
          <w:szCs w:val="20"/>
        </w:rPr>
      </w:pPr>
    </w:p>
    <w:p w:rsidR="008F0198" w:rsidRPr="00B3030B" w:rsidRDefault="008F0198"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[PROGRAMMING INSTRUCTION: ASK IF CODE 1, 2 OR 3 AT QS8. OP</w:t>
      </w:r>
      <w:r w:rsidR="0057306D" w:rsidRPr="00B3030B">
        <w:rPr>
          <w:rFonts w:ascii="Arial" w:eastAsia="Geneva" w:hAnsi="Arial" w:cs="Arial"/>
          <w:b/>
          <w:bCs/>
          <w:color w:val="FF0000"/>
          <w:kern w:val="24"/>
          <w:sz w:val="20"/>
          <w:szCs w:val="20"/>
        </w:rPr>
        <w:t>EN END NUMERIC. MINIMUM VALUE=1, MAX VALUE</w:t>
      </w:r>
      <w:r w:rsidRPr="00B3030B">
        <w:rPr>
          <w:rFonts w:ascii="Arial" w:eastAsia="Geneva" w:hAnsi="Arial" w:cs="Arial"/>
          <w:b/>
          <w:bCs/>
          <w:color w:val="FF0000"/>
          <w:kern w:val="24"/>
          <w:sz w:val="20"/>
          <w:szCs w:val="20"/>
        </w:rPr>
        <w:t xml:space="preserve">=9. DON’T KNOW IS EXCLUSIVE] </w:t>
      </w:r>
    </w:p>
    <w:p w:rsidR="0081600F" w:rsidRDefault="008F0198">
      <w:pPr>
        <w:spacing w:after="0" w:line="240" w:lineRule="auto"/>
        <w:ind w:left="720" w:hanging="720"/>
        <w:rPr>
          <w:rFonts w:ascii="Arial" w:hAnsi="Arial" w:cs="Arial"/>
          <w:b/>
          <w:sz w:val="20"/>
          <w:szCs w:val="20"/>
        </w:rPr>
      </w:pPr>
      <w:r w:rsidRPr="00B3030B">
        <w:rPr>
          <w:rFonts w:ascii="Arial" w:hAnsi="Arial" w:cs="Arial"/>
          <w:b/>
          <w:sz w:val="20"/>
          <w:szCs w:val="20"/>
        </w:rPr>
        <w:t>QS15.</w:t>
      </w:r>
      <w:r w:rsidRPr="00B3030B">
        <w:rPr>
          <w:rFonts w:ascii="Arial" w:hAnsi="Arial" w:cs="Arial"/>
          <w:b/>
          <w:sz w:val="20"/>
          <w:szCs w:val="20"/>
        </w:rPr>
        <w:tab/>
      </w:r>
      <w:r w:rsidRPr="00B3030B">
        <w:rPr>
          <w:rFonts w:ascii="Arial" w:hAnsi="Arial" w:cs="Arial"/>
          <w:sz w:val="20"/>
          <w:szCs w:val="20"/>
        </w:rPr>
        <w:t>How many cars are there in your household?</w:t>
      </w:r>
      <w:r w:rsidRPr="00B3030B">
        <w:rPr>
          <w:rFonts w:ascii="Arial" w:hAnsi="Arial" w:cs="Arial"/>
          <w:b/>
          <w:sz w:val="20"/>
          <w:szCs w:val="20"/>
        </w:rPr>
        <w:t xml:space="preserve"> </w:t>
      </w:r>
    </w:p>
    <w:p w:rsidR="0081600F" w:rsidRDefault="0081600F">
      <w:pPr>
        <w:spacing w:after="0" w:line="240" w:lineRule="auto"/>
        <w:rPr>
          <w:rFonts w:ascii="Arial" w:hAnsi="Arial" w:cs="Arial"/>
          <w:b/>
          <w:sz w:val="20"/>
          <w:szCs w:val="20"/>
        </w:rPr>
      </w:pPr>
    </w:p>
    <w:tbl>
      <w:tblPr>
        <w:tblStyle w:val="TableGrid"/>
        <w:tblW w:w="0" w:type="auto"/>
        <w:tblLook w:val="04A0"/>
      </w:tblPr>
      <w:tblGrid>
        <w:gridCol w:w="1101"/>
        <w:gridCol w:w="4082"/>
        <w:gridCol w:w="4059"/>
      </w:tblGrid>
      <w:tr w:rsidR="008F0198" w:rsidRPr="00B3030B" w:rsidTr="008F0198">
        <w:tc>
          <w:tcPr>
            <w:tcW w:w="1101" w:type="dxa"/>
          </w:tcPr>
          <w:p w:rsidR="00536400" w:rsidRDefault="00536400">
            <w:pPr>
              <w:rPr>
                <w:rFonts w:ascii="Arial" w:hAnsi="Arial" w:cs="Arial"/>
                <w:sz w:val="20"/>
                <w:szCs w:val="20"/>
              </w:rPr>
            </w:pPr>
          </w:p>
        </w:tc>
        <w:tc>
          <w:tcPr>
            <w:tcW w:w="4082" w:type="dxa"/>
          </w:tcPr>
          <w:p w:rsidR="00536400" w:rsidRDefault="008F0198">
            <w:pPr>
              <w:rPr>
                <w:rFonts w:ascii="Arial" w:hAnsi="Arial" w:cs="Arial"/>
                <w:b/>
              </w:rPr>
            </w:pPr>
            <w:r w:rsidRPr="00B3030B">
              <w:rPr>
                <w:rFonts w:ascii="Arial" w:hAnsi="Arial" w:cs="Arial"/>
                <w:sz w:val="20"/>
                <w:szCs w:val="20"/>
              </w:rPr>
              <w:t>[WRITE IN]</w:t>
            </w:r>
          </w:p>
        </w:tc>
        <w:tc>
          <w:tcPr>
            <w:tcW w:w="4059" w:type="dxa"/>
          </w:tcPr>
          <w:p w:rsidR="00536400" w:rsidRDefault="00536400">
            <w:pPr>
              <w:rPr>
                <w:rFonts w:ascii="Arial" w:hAnsi="Arial" w:cs="Arial"/>
                <w:b/>
                <w:sz w:val="20"/>
                <w:szCs w:val="20"/>
              </w:rPr>
            </w:pPr>
          </w:p>
        </w:tc>
      </w:tr>
      <w:tr w:rsidR="008F0198" w:rsidRPr="00B3030B" w:rsidTr="008F0198">
        <w:tc>
          <w:tcPr>
            <w:tcW w:w="1101" w:type="dxa"/>
          </w:tcPr>
          <w:p w:rsidR="008F0198" w:rsidRPr="00B3030B" w:rsidRDefault="008F0198" w:rsidP="00CE2DC8">
            <w:pPr>
              <w:rPr>
                <w:rFonts w:ascii="Arial" w:hAnsi="Arial" w:cs="Arial"/>
                <w:sz w:val="20"/>
                <w:szCs w:val="20"/>
              </w:rPr>
            </w:pPr>
            <w:r w:rsidRPr="00B3030B">
              <w:rPr>
                <w:rFonts w:ascii="Arial" w:hAnsi="Arial" w:cs="Arial"/>
                <w:sz w:val="20"/>
                <w:szCs w:val="20"/>
              </w:rPr>
              <w:t>99</w:t>
            </w:r>
          </w:p>
        </w:tc>
        <w:tc>
          <w:tcPr>
            <w:tcW w:w="4082" w:type="dxa"/>
          </w:tcPr>
          <w:p w:rsidR="008F0198" w:rsidRPr="00B3030B" w:rsidRDefault="008F0198" w:rsidP="00CE2DC8">
            <w:pPr>
              <w:rPr>
                <w:rFonts w:ascii="Arial" w:hAnsi="Arial" w:cs="Arial"/>
                <w:sz w:val="20"/>
                <w:szCs w:val="20"/>
              </w:rPr>
            </w:pPr>
            <w:r w:rsidRPr="00B3030B">
              <w:rPr>
                <w:rFonts w:ascii="Arial" w:hAnsi="Arial" w:cs="Arial"/>
                <w:sz w:val="20"/>
                <w:szCs w:val="20"/>
              </w:rPr>
              <w:t>Don’t know</w:t>
            </w:r>
          </w:p>
        </w:tc>
        <w:tc>
          <w:tcPr>
            <w:tcW w:w="4059" w:type="dxa"/>
          </w:tcPr>
          <w:p w:rsidR="008F0198" w:rsidRPr="00B3030B" w:rsidRDefault="008F0198" w:rsidP="00CE2DC8">
            <w:pPr>
              <w:rPr>
                <w:rFonts w:ascii="Arial" w:hAnsi="Arial" w:cs="Arial"/>
                <w:b/>
                <w:sz w:val="20"/>
                <w:szCs w:val="20"/>
              </w:rPr>
            </w:pPr>
            <w:r w:rsidRPr="00B3030B">
              <w:rPr>
                <w:rFonts w:ascii="Arial" w:hAnsi="Arial" w:cs="Arial"/>
                <w:b/>
                <w:sz w:val="20"/>
                <w:szCs w:val="20"/>
              </w:rPr>
              <w:t>Close</w:t>
            </w:r>
          </w:p>
        </w:tc>
      </w:tr>
    </w:tbl>
    <w:p w:rsidR="008F0198" w:rsidRPr="00B3030B" w:rsidRDefault="008F0198" w:rsidP="00CE2DC8">
      <w:pPr>
        <w:spacing w:after="0" w:line="240" w:lineRule="auto"/>
        <w:rPr>
          <w:rFonts w:ascii="Arial" w:hAnsi="Arial" w:cs="Arial"/>
          <w:sz w:val="20"/>
          <w:szCs w:val="20"/>
        </w:rPr>
      </w:pPr>
    </w:p>
    <w:p w:rsidR="00EF4DCE" w:rsidRPr="00B3030B" w:rsidRDefault="00EF4DCE" w:rsidP="00CE2DC8">
      <w:pPr>
        <w:spacing w:after="0" w:line="240" w:lineRule="auto"/>
        <w:rPr>
          <w:rFonts w:ascii="Arial" w:hAnsi="Arial" w:cs="Arial"/>
          <w:sz w:val="20"/>
          <w:szCs w:val="20"/>
        </w:rPr>
      </w:pPr>
    </w:p>
    <w:p w:rsidR="00EF4DCE" w:rsidRPr="00B3030B" w:rsidRDefault="00EF4DCE" w:rsidP="00CE2DC8">
      <w:pPr>
        <w:spacing w:after="0" w:line="240" w:lineRule="auto"/>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[PROGRAMMING INSTRUCTION: ASK IF CODE 1, 2 OR 3 AT QS8. DROP DOWN LIST</w:t>
      </w:r>
      <w:r w:rsidR="006B4D13">
        <w:rPr>
          <w:rFonts w:ascii="Arial" w:eastAsia="Geneva" w:hAnsi="Arial" w:cs="Arial"/>
          <w:b/>
          <w:bCs/>
          <w:color w:val="FF0000"/>
          <w:kern w:val="24"/>
          <w:sz w:val="20"/>
          <w:szCs w:val="20"/>
        </w:rPr>
        <w:t xml:space="preserve"> – PRESENT IN ALPHABETICAL ORDER</w:t>
      </w:r>
      <w:r w:rsidRPr="00B3030B">
        <w:rPr>
          <w:rFonts w:ascii="Arial" w:eastAsia="Geneva" w:hAnsi="Arial" w:cs="Arial"/>
          <w:b/>
          <w:bCs/>
          <w:color w:val="FF0000"/>
          <w:kern w:val="24"/>
          <w:sz w:val="20"/>
          <w:szCs w:val="20"/>
        </w:rPr>
        <w:t xml:space="preserve">.] </w:t>
      </w:r>
    </w:p>
    <w:p w:rsidR="00EF4DCE" w:rsidRPr="00B3030B" w:rsidRDefault="00EF4DCE" w:rsidP="00CE2DC8">
      <w:pPr>
        <w:spacing w:after="0" w:line="240" w:lineRule="auto"/>
        <w:ind w:left="720" w:hanging="720"/>
        <w:rPr>
          <w:rFonts w:ascii="Arial" w:hAnsi="Arial" w:cs="Arial"/>
          <w:b/>
          <w:sz w:val="20"/>
          <w:szCs w:val="20"/>
        </w:rPr>
      </w:pPr>
      <w:r w:rsidRPr="00B3030B">
        <w:rPr>
          <w:rFonts w:ascii="Arial" w:hAnsi="Arial" w:cs="Arial"/>
          <w:b/>
          <w:sz w:val="20"/>
          <w:szCs w:val="20"/>
        </w:rPr>
        <w:t>QS16.</w:t>
      </w:r>
      <w:r w:rsidRPr="00B3030B">
        <w:rPr>
          <w:rFonts w:ascii="Arial" w:hAnsi="Arial" w:cs="Arial"/>
          <w:b/>
          <w:sz w:val="20"/>
          <w:szCs w:val="20"/>
        </w:rPr>
        <w:tab/>
      </w:r>
      <w:r w:rsidRPr="00B3030B">
        <w:rPr>
          <w:rFonts w:ascii="Arial" w:hAnsi="Arial" w:cs="Arial"/>
          <w:sz w:val="20"/>
          <w:szCs w:val="20"/>
        </w:rPr>
        <w:t xml:space="preserve">What is the </w:t>
      </w:r>
      <w:proofErr w:type="spellStart"/>
      <w:r w:rsidRPr="00B3030B">
        <w:rPr>
          <w:rFonts w:ascii="Arial" w:hAnsi="Arial" w:cs="Arial"/>
          <w:sz w:val="20"/>
          <w:szCs w:val="20"/>
        </w:rPr>
        <w:t>make</w:t>
      </w:r>
      <w:proofErr w:type="spellEnd"/>
      <w:r w:rsidRPr="00B3030B">
        <w:rPr>
          <w:rFonts w:ascii="Arial" w:hAnsi="Arial" w:cs="Arial"/>
          <w:sz w:val="20"/>
          <w:szCs w:val="20"/>
        </w:rPr>
        <w:t xml:space="preserve"> of the vehicle that you mainly drive?</w:t>
      </w:r>
      <w:r w:rsidRPr="00B3030B">
        <w:rPr>
          <w:rFonts w:ascii="Arial" w:hAnsi="Arial" w:cs="Arial"/>
          <w:b/>
          <w:sz w:val="20"/>
          <w:szCs w:val="20"/>
        </w:rPr>
        <w:t xml:space="preserve"> </w:t>
      </w:r>
    </w:p>
    <w:p w:rsidR="00EF4DCE" w:rsidRPr="00B3030B" w:rsidRDefault="00EF4DCE" w:rsidP="00CE2DC8">
      <w:pPr>
        <w:spacing w:after="0" w:line="240" w:lineRule="auto"/>
        <w:rPr>
          <w:rFonts w:ascii="Arial" w:hAnsi="Arial" w:cs="Arial"/>
          <w:b/>
          <w:sz w:val="20"/>
          <w:szCs w:val="20"/>
        </w:rPr>
      </w:pPr>
    </w:p>
    <w:tbl>
      <w:tblPr>
        <w:tblStyle w:val="TableGrid"/>
        <w:tblW w:w="0" w:type="auto"/>
        <w:tblLook w:val="04A0"/>
      </w:tblPr>
      <w:tblGrid>
        <w:gridCol w:w="1101"/>
        <w:gridCol w:w="8079"/>
      </w:tblGrid>
      <w:tr w:rsidR="00B849F8" w:rsidRPr="00B3030B" w:rsidTr="009A2695">
        <w:tc>
          <w:tcPr>
            <w:tcW w:w="1101" w:type="dxa"/>
          </w:tcPr>
          <w:p w:rsidR="00B849F8" w:rsidRPr="009A2695" w:rsidRDefault="00B849F8" w:rsidP="00CE2DC8">
            <w:pPr>
              <w:rPr>
                <w:rFonts w:ascii="Arial" w:hAnsi="Arial" w:cs="Arial"/>
                <w:sz w:val="20"/>
                <w:szCs w:val="20"/>
              </w:rPr>
            </w:pPr>
          </w:p>
        </w:tc>
        <w:tc>
          <w:tcPr>
            <w:tcW w:w="8079" w:type="dxa"/>
            <w:vAlign w:val="bottom"/>
          </w:tcPr>
          <w:p w:rsidR="00B849F8" w:rsidRPr="00B3030B" w:rsidRDefault="00B849F8" w:rsidP="00CE2DC8">
            <w:pPr>
              <w:rPr>
                <w:rFonts w:ascii="Arial" w:hAnsi="Arial" w:cs="Arial"/>
                <w:sz w:val="20"/>
                <w:szCs w:val="20"/>
              </w:rPr>
            </w:pPr>
            <w:r>
              <w:rPr>
                <w:rFonts w:ascii="Arial" w:hAnsi="Arial" w:cs="Arial"/>
                <w:sz w:val="20"/>
                <w:szCs w:val="20"/>
              </w:rPr>
              <w:t>Select from drop down list</w:t>
            </w:r>
          </w:p>
        </w:tc>
      </w:tr>
      <w:tr w:rsidR="009A2695" w:rsidRPr="00B3030B" w:rsidTr="009A2695">
        <w:tc>
          <w:tcPr>
            <w:tcW w:w="1101" w:type="dxa"/>
          </w:tcPr>
          <w:p w:rsidR="009A2695" w:rsidRPr="009A2695" w:rsidDel="009A2695" w:rsidRDefault="009A2695" w:rsidP="00CE2DC8">
            <w:pPr>
              <w:rPr>
                <w:rFonts w:ascii="Arial" w:hAnsi="Arial" w:cs="Arial"/>
                <w:sz w:val="20"/>
                <w:szCs w:val="20"/>
              </w:rPr>
            </w:pPr>
            <w:r w:rsidRPr="009A2695">
              <w:rPr>
                <w:rFonts w:ascii="Arial" w:hAnsi="Arial" w:cs="Arial"/>
                <w:sz w:val="20"/>
                <w:szCs w:val="20"/>
              </w:rPr>
              <w:t>98</w:t>
            </w:r>
          </w:p>
        </w:tc>
        <w:tc>
          <w:tcPr>
            <w:tcW w:w="8079" w:type="dxa"/>
            <w:vAlign w:val="bottom"/>
          </w:tcPr>
          <w:p w:rsidR="009A2695" w:rsidRDefault="009A2695" w:rsidP="00CE2DC8">
            <w:pPr>
              <w:rPr>
                <w:rFonts w:ascii="Arial" w:hAnsi="Arial" w:cs="Arial"/>
                <w:sz w:val="20"/>
                <w:szCs w:val="20"/>
              </w:rPr>
            </w:pPr>
            <w:r>
              <w:rPr>
                <w:rFonts w:ascii="Arial" w:hAnsi="Arial" w:cs="Arial"/>
                <w:sz w:val="20"/>
                <w:szCs w:val="20"/>
              </w:rPr>
              <w:t>Other</w:t>
            </w:r>
          </w:p>
        </w:tc>
      </w:tr>
    </w:tbl>
    <w:p w:rsidR="00EF4DCE" w:rsidRPr="00B3030B" w:rsidRDefault="00EF4DCE" w:rsidP="00CE2DC8">
      <w:pPr>
        <w:spacing w:after="0" w:line="240" w:lineRule="auto"/>
        <w:rPr>
          <w:rFonts w:ascii="Arial" w:hAnsi="Arial" w:cs="Arial"/>
          <w:b/>
          <w:sz w:val="20"/>
          <w:szCs w:val="20"/>
        </w:rPr>
      </w:pPr>
    </w:p>
    <w:p w:rsidR="00C20401" w:rsidRPr="00B3030B" w:rsidRDefault="00C20401" w:rsidP="00CE2DC8">
      <w:pPr>
        <w:spacing w:after="0" w:line="240" w:lineRule="auto"/>
        <w:rPr>
          <w:rFonts w:ascii="Arial" w:hAnsi="Arial" w:cs="Arial"/>
          <w:b/>
          <w:sz w:val="20"/>
          <w:szCs w:val="20"/>
        </w:rPr>
      </w:pPr>
    </w:p>
    <w:p w:rsidR="00F3318D" w:rsidRPr="00B3030B" w:rsidRDefault="00F3318D"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 xml:space="preserve">[PROGRAMMING INSTRUCTION: ASK IF MORE THAN ONE VEHICLE AT QS15 SHOW TABLE WITH NUMBER OF CARS SELECTED IN QS18, </w:t>
      </w:r>
      <w:r w:rsidR="00053C15" w:rsidRPr="00B3030B">
        <w:rPr>
          <w:rFonts w:ascii="Arial" w:eastAsia="Geneva" w:hAnsi="Arial" w:cs="Arial"/>
          <w:b/>
          <w:bCs/>
          <w:color w:val="FF0000"/>
          <w:kern w:val="24"/>
          <w:sz w:val="20"/>
          <w:szCs w:val="20"/>
        </w:rPr>
        <w:t xml:space="preserve">SINGLE </w:t>
      </w:r>
      <w:r w:rsidRPr="00B3030B">
        <w:rPr>
          <w:rFonts w:ascii="Arial" w:eastAsia="Geneva" w:hAnsi="Arial" w:cs="Arial"/>
          <w:b/>
          <w:bCs/>
          <w:color w:val="FF0000"/>
          <w:kern w:val="24"/>
          <w:sz w:val="20"/>
          <w:szCs w:val="20"/>
        </w:rPr>
        <w:t>CODE</w:t>
      </w:r>
      <w:r w:rsidR="00053C15" w:rsidRPr="00B3030B">
        <w:rPr>
          <w:rFonts w:ascii="Arial" w:eastAsia="Geneva" w:hAnsi="Arial" w:cs="Arial"/>
          <w:b/>
          <w:bCs/>
          <w:color w:val="FF0000"/>
          <w:kern w:val="24"/>
          <w:sz w:val="20"/>
          <w:szCs w:val="20"/>
        </w:rPr>
        <w:t xml:space="preserve"> PER COLUMN</w:t>
      </w:r>
      <w:r w:rsidRPr="00B3030B">
        <w:rPr>
          <w:rFonts w:ascii="Arial" w:eastAsia="Geneva" w:hAnsi="Arial" w:cs="Arial"/>
          <w:b/>
          <w:bCs/>
          <w:color w:val="FF0000"/>
          <w:kern w:val="24"/>
          <w:sz w:val="20"/>
          <w:szCs w:val="20"/>
        </w:rPr>
        <w:t>]</w:t>
      </w:r>
    </w:p>
    <w:p w:rsidR="00F3318D" w:rsidRPr="00B3030B" w:rsidRDefault="00F3318D" w:rsidP="00CE2DC8">
      <w:pPr>
        <w:spacing w:after="0" w:line="240" w:lineRule="auto"/>
        <w:ind w:left="720" w:hanging="720"/>
        <w:rPr>
          <w:rFonts w:ascii="Arial" w:hAnsi="Arial" w:cs="Arial"/>
          <w:sz w:val="20"/>
          <w:szCs w:val="20"/>
        </w:rPr>
      </w:pPr>
      <w:r w:rsidRPr="00B3030B">
        <w:rPr>
          <w:rFonts w:ascii="Arial" w:hAnsi="Arial" w:cs="Arial"/>
          <w:b/>
          <w:sz w:val="20"/>
          <w:szCs w:val="20"/>
        </w:rPr>
        <w:t>SQ1</w:t>
      </w:r>
      <w:r w:rsidR="0088040D">
        <w:rPr>
          <w:rFonts w:ascii="Arial" w:hAnsi="Arial" w:cs="Arial"/>
          <w:b/>
          <w:sz w:val="20"/>
          <w:szCs w:val="20"/>
        </w:rPr>
        <w:t>7</w:t>
      </w:r>
      <w:r w:rsidRPr="00B3030B">
        <w:rPr>
          <w:rFonts w:ascii="Arial" w:hAnsi="Arial" w:cs="Arial"/>
          <w:b/>
          <w:sz w:val="20"/>
          <w:szCs w:val="20"/>
        </w:rPr>
        <w:t>.</w:t>
      </w:r>
      <w:r w:rsidRPr="00B3030B">
        <w:rPr>
          <w:rFonts w:ascii="Arial" w:hAnsi="Arial" w:cs="Arial"/>
          <w:b/>
          <w:sz w:val="20"/>
          <w:szCs w:val="20"/>
        </w:rPr>
        <w:tab/>
      </w:r>
      <w:r w:rsidRPr="00B3030B">
        <w:rPr>
          <w:rFonts w:ascii="Arial" w:hAnsi="Arial" w:cs="Arial"/>
          <w:sz w:val="20"/>
          <w:szCs w:val="20"/>
        </w:rPr>
        <w:t xml:space="preserve">How old is the main driver of </w:t>
      </w:r>
      <w:r w:rsidR="00053C15" w:rsidRPr="00B3030B">
        <w:rPr>
          <w:rFonts w:ascii="Arial" w:hAnsi="Arial" w:cs="Arial"/>
          <w:b/>
        </w:rPr>
        <w:t>[</w:t>
      </w:r>
      <w:r w:rsidR="00053C15" w:rsidRPr="00B3030B">
        <w:rPr>
          <w:rFonts w:ascii="Arial" w:hAnsi="Arial" w:cs="Arial"/>
          <w:b/>
          <w:sz w:val="20"/>
          <w:szCs w:val="20"/>
        </w:rPr>
        <w:t>IF 2 CARS AT QS15: ‘</w:t>
      </w:r>
      <w:r w:rsidR="00053C15" w:rsidRPr="00B3030B">
        <w:rPr>
          <w:rFonts w:ascii="Arial" w:hAnsi="Arial" w:cs="Arial"/>
          <w:sz w:val="20"/>
          <w:szCs w:val="20"/>
        </w:rPr>
        <w:t>the other vehicle</w:t>
      </w:r>
      <w:r w:rsidR="00053C15" w:rsidRPr="00B3030B">
        <w:rPr>
          <w:rFonts w:ascii="Arial" w:hAnsi="Arial" w:cs="Arial"/>
          <w:b/>
          <w:sz w:val="20"/>
          <w:szCs w:val="20"/>
        </w:rPr>
        <w:t xml:space="preserve">’] </w:t>
      </w:r>
      <w:r w:rsidRPr="00B3030B">
        <w:rPr>
          <w:rFonts w:ascii="Arial" w:hAnsi="Arial" w:cs="Arial"/>
          <w:b/>
          <w:sz w:val="20"/>
          <w:szCs w:val="20"/>
        </w:rPr>
        <w:t>[IF 3 OR</w:t>
      </w:r>
      <w:r w:rsidR="00053C15" w:rsidRPr="00B3030B">
        <w:rPr>
          <w:rFonts w:ascii="Arial" w:hAnsi="Arial" w:cs="Arial"/>
          <w:b/>
          <w:sz w:val="20"/>
          <w:szCs w:val="20"/>
        </w:rPr>
        <w:t xml:space="preserve"> MORE CARS AT QS</w:t>
      </w:r>
      <w:r w:rsidRPr="00B3030B">
        <w:rPr>
          <w:rFonts w:ascii="Arial" w:hAnsi="Arial" w:cs="Arial"/>
          <w:b/>
          <w:sz w:val="20"/>
          <w:szCs w:val="20"/>
        </w:rPr>
        <w:t>15</w:t>
      </w:r>
      <w:r w:rsidR="00053C15" w:rsidRPr="00B3030B">
        <w:rPr>
          <w:rFonts w:ascii="Arial" w:hAnsi="Arial" w:cs="Arial"/>
          <w:b/>
          <w:sz w:val="20"/>
          <w:szCs w:val="20"/>
        </w:rPr>
        <w:t>: ‘</w:t>
      </w:r>
      <w:r w:rsidRPr="00B3030B">
        <w:rPr>
          <w:rFonts w:ascii="Arial" w:hAnsi="Arial" w:cs="Arial"/>
          <w:sz w:val="20"/>
          <w:szCs w:val="20"/>
        </w:rPr>
        <w:t>each of the other vehicles</w:t>
      </w:r>
      <w:r w:rsidR="00053C15" w:rsidRPr="00B3030B">
        <w:rPr>
          <w:rFonts w:ascii="Arial" w:hAnsi="Arial" w:cs="Arial"/>
          <w:b/>
          <w:sz w:val="20"/>
          <w:szCs w:val="20"/>
        </w:rPr>
        <w:t>’]</w:t>
      </w:r>
      <w:r w:rsidRPr="00B3030B">
        <w:rPr>
          <w:rFonts w:ascii="Arial" w:hAnsi="Arial" w:cs="Arial"/>
          <w:sz w:val="20"/>
          <w:szCs w:val="20"/>
        </w:rPr>
        <w:t xml:space="preserve"> in your household?</w:t>
      </w:r>
    </w:p>
    <w:p w:rsidR="00EF4DCE" w:rsidRPr="00B3030B" w:rsidRDefault="00EF4DCE" w:rsidP="00CE2DC8">
      <w:pPr>
        <w:spacing w:after="0" w:line="240" w:lineRule="auto"/>
        <w:rPr>
          <w:rFonts w:ascii="Arial" w:hAnsi="Arial" w:cs="Arial"/>
          <w:b/>
          <w:sz w:val="20"/>
          <w:szCs w:val="20"/>
        </w:rPr>
      </w:pPr>
    </w:p>
    <w:tbl>
      <w:tblPr>
        <w:tblStyle w:val="TableGrid"/>
        <w:tblW w:w="0" w:type="auto"/>
        <w:tblLook w:val="04A0"/>
      </w:tblPr>
      <w:tblGrid>
        <w:gridCol w:w="1951"/>
        <w:gridCol w:w="1815"/>
        <w:gridCol w:w="7"/>
        <w:gridCol w:w="1823"/>
        <w:gridCol w:w="1823"/>
        <w:gridCol w:w="1823"/>
      </w:tblGrid>
      <w:tr w:rsidR="00053C15" w:rsidRPr="00B3030B" w:rsidTr="00053C15">
        <w:tc>
          <w:tcPr>
            <w:tcW w:w="1951" w:type="dxa"/>
            <w:vMerge w:val="restart"/>
            <w:tcBorders>
              <w:top w:val="nil"/>
              <w:left w:val="nil"/>
            </w:tcBorders>
          </w:tcPr>
          <w:p w:rsidR="00536400" w:rsidRDefault="00536400">
            <w:pPr>
              <w:rPr>
                <w:rFonts w:ascii="Arial" w:hAnsi="Arial" w:cs="Arial"/>
                <w:sz w:val="20"/>
                <w:szCs w:val="20"/>
              </w:rPr>
            </w:pPr>
          </w:p>
        </w:tc>
        <w:tc>
          <w:tcPr>
            <w:tcW w:w="1815" w:type="dxa"/>
            <w:vAlign w:val="center"/>
          </w:tcPr>
          <w:p w:rsidR="00536400" w:rsidRDefault="00053C15">
            <w:pPr>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[DISPLAY IF 2 CARS AT QS15]</w:t>
            </w:r>
          </w:p>
        </w:tc>
        <w:tc>
          <w:tcPr>
            <w:tcW w:w="5476" w:type="dxa"/>
            <w:gridSpan w:val="4"/>
            <w:vAlign w:val="center"/>
          </w:tcPr>
          <w:p w:rsidR="00536400" w:rsidRDefault="00053C15">
            <w:pPr>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[DISPLAY IF 3 OR MORE CARS AT QS15, AS APPROPRIATE]</w:t>
            </w:r>
          </w:p>
        </w:tc>
      </w:tr>
      <w:tr w:rsidR="00053C15" w:rsidRPr="00B3030B" w:rsidTr="00053C15">
        <w:tc>
          <w:tcPr>
            <w:tcW w:w="1951" w:type="dxa"/>
            <w:vMerge/>
            <w:tcBorders>
              <w:left w:val="nil"/>
            </w:tcBorders>
          </w:tcPr>
          <w:p w:rsidR="00536400" w:rsidRDefault="00536400">
            <w:pPr>
              <w:rPr>
                <w:rFonts w:ascii="Arial" w:hAnsi="Arial" w:cs="Arial"/>
                <w:sz w:val="20"/>
                <w:szCs w:val="20"/>
              </w:rPr>
            </w:pPr>
          </w:p>
        </w:tc>
        <w:tc>
          <w:tcPr>
            <w:tcW w:w="1822" w:type="dxa"/>
            <w:gridSpan w:val="2"/>
          </w:tcPr>
          <w:p w:rsidR="00536400" w:rsidRDefault="00053C15">
            <w:pPr>
              <w:jc w:val="center"/>
              <w:rPr>
                <w:rFonts w:ascii="Arial" w:hAnsi="Arial" w:cs="Arial"/>
                <w:b/>
                <w:sz w:val="20"/>
                <w:szCs w:val="20"/>
              </w:rPr>
            </w:pPr>
            <w:r w:rsidRPr="00B3030B">
              <w:rPr>
                <w:rFonts w:ascii="Arial" w:hAnsi="Arial" w:cs="Arial"/>
                <w:b/>
                <w:sz w:val="20"/>
                <w:szCs w:val="20"/>
              </w:rPr>
              <w:t>2</w:t>
            </w:r>
            <w:r w:rsidRPr="00B3030B">
              <w:rPr>
                <w:rFonts w:ascii="Arial" w:hAnsi="Arial" w:cs="Arial"/>
                <w:b/>
                <w:sz w:val="20"/>
                <w:szCs w:val="20"/>
                <w:vertAlign w:val="superscript"/>
              </w:rPr>
              <w:t>nd</w:t>
            </w:r>
            <w:r w:rsidRPr="00B3030B">
              <w:rPr>
                <w:rFonts w:ascii="Arial" w:hAnsi="Arial" w:cs="Arial"/>
                <w:b/>
                <w:sz w:val="20"/>
                <w:szCs w:val="20"/>
              </w:rPr>
              <w:t xml:space="preserve"> car</w:t>
            </w:r>
          </w:p>
        </w:tc>
        <w:tc>
          <w:tcPr>
            <w:tcW w:w="1823" w:type="dxa"/>
          </w:tcPr>
          <w:p w:rsidR="00536400" w:rsidRDefault="00053C15">
            <w:pPr>
              <w:jc w:val="center"/>
              <w:rPr>
                <w:rFonts w:ascii="Arial" w:hAnsi="Arial" w:cs="Arial"/>
                <w:b/>
                <w:sz w:val="20"/>
                <w:szCs w:val="20"/>
              </w:rPr>
            </w:pPr>
            <w:r w:rsidRPr="00B3030B">
              <w:rPr>
                <w:rFonts w:ascii="Arial" w:hAnsi="Arial" w:cs="Arial"/>
                <w:b/>
                <w:sz w:val="20"/>
                <w:szCs w:val="20"/>
              </w:rPr>
              <w:t>3</w:t>
            </w:r>
            <w:r w:rsidRPr="00B3030B">
              <w:rPr>
                <w:rFonts w:ascii="Arial" w:hAnsi="Arial" w:cs="Arial"/>
                <w:b/>
                <w:sz w:val="20"/>
                <w:szCs w:val="20"/>
                <w:vertAlign w:val="superscript"/>
              </w:rPr>
              <w:t>rd</w:t>
            </w:r>
            <w:r w:rsidRPr="00B3030B">
              <w:rPr>
                <w:rFonts w:ascii="Arial" w:hAnsi="Arial" w:cs="Arial"/>
                <w:b/>
                <w:sz w:val="20"/>
                <w:szCs w:val="20"/>
              </w:rPr>
              <w:t xml:space="preserve"> car</w:t>
            </w:r>
          </w:p>
        </w:tc>
        <w:tc>
          <w:tcPr>
            <w:tcW w:w="1823" w:type="dxa"/>
          </w:tcPr>
          <w:p w:rsidR="00536400" w:rsidRDefault="00053C15">
            <w:pPr>
              <w:jc w:val="center"/>
              <w:rPr>
                <w:rFonts w:ascii="Arial" w:hAnsi="Arial" w:cs="Arial"/>
                <w:b/>
                <w:sz w:val="20"/>
                <w:szCs w:val="20"/>
              </w:rPr>
            </w:pPr>
            <w:r w:rsidRPr="00B3030B">
              <w:rPr>
                <w:rFonts w:ascii="Arial" w:hAnsi="Arial" w:cs="Arial"/>
                <w:b/>
                <w:sz w:val="20"/>
                <w:szCs w:val="20"/>
              </w:rPr>
              <w:t>4</w:t>
            </w:r>
            <w:r w:rsidRPr="00B3030B">
              <w:rPr>
                <w:rFonts w:ascii="Arial" w:hAnsi="Arial" w:cs="Arial"/>
                <w:b/>
                <w:sz w:val="20"/>
                <w:szCs w:val="20"/>
                <w:vertAlign w:val="superscript"/>
              </w:rPr>
              <w:t>th</w:t>
            </w:r>
            <w:r w:rsidRPr="00B3030B">
              <w:rPr>
                <w:rFonts w:ascii="Arial" w:hAnsi="Arial" w:cs="Arial"/>
                <w:b/>
                <w:sz w:val="20"/>
                <w:szCs w:val="20"/>
              </w:rPr>
              <w:t xml:space="preserve"> car</w:t>
            </w:r>
          </w:p>
        </w:tc>
        <w:tc>
          <w:tcPr>
            <w:tcW w:w="1823" w:type="dxa"/>
          </w:tcPr>
          <w:p w:rsidR="00536400" w:rsidRDefault="00053C15">
            <w:pPr>
              <w:jc w:val="center"/>
              <w:rPr>
                <w:rFonts w:ascii="Arial" w:hAnsi="Arial" w:cs="Arial"/>
                <w:b/>
                <w:sz w:val="20"/>
                <w:szCs w:val="20"/>
              </w:rPr>
            </w:pPr>
            <w:r w:rsidRPr="00B3030B">
              <w:rPr>
                <w:rFonts w:ascii="Arial" w:hAnsi="Arial" w:cs="Arial"/>
                <w:b/>
                <w:sz w:val="20"/>
                <w:szCs w:val="20"/>
              </w:rPr>
              <w:t>Etc...</w:t>
            </w:r>
          </w:p>
        </w:tc>
      </w:tr>
      <w:tr w:rsidR="00053C15" w:rsidRPr="00B3030B" w:rsidTr="00053C15">
        <w:tc>
          <w:tcPr>
            <w:tcW w:w="1951" w:type="dxa"/>
          </w:tcPr>
          <w:p w:rsidR="00053C15" w:rsidRPr="00B3030B" w:rsidRDefault="00053C15" w:rsidP="00CE2DC8">
            <w:pPr>
              <w:rPr>
                <w:rFonts w:ascii="Arial" w:hAnsi="Arial" w:cs="Arial"/>
                <w:sz w:val="20"/>
                <w:szCs w:val="20"/>
              </w:rPr>
            </w:pPr>
            <w:r w:rsidRPr="00B3030B">
              <w:rPr>
                <w:rFonts w:ascii="Arial" w:hAnsi="Arial" w:cs="Arial"/>
                <w:sz w:val="20"/>
                <w:szCs w:val="20"/>
              </w:rPr>
              <w:t>17-18</w:t>
            </w:r>
          </w:p>
        </w:tc>
        <w:tc>
          <w:tcPr>
            <w:tcW w:w="1822" w:type="dxa"/>
            <w:gridSpan w:val="2"/>
          </w:tcPr>
          <w:p w:rsidR="00053C15" w:rsidRPr="00B3030B" w:rsidRDefault="00053C15" w:rsidP="00CE2DC8">
            <w:pPr>
              <w:jc w:val="center"/>
              <w:rPr>
                <w:rFonts w:ascii="Arial" w:hAnsi="Arial" w:cs="Arial"/>
                <w:sz w:val="20"/>
                <w:szCs w:val="20"/>
              </w:rPr>
            </w:pPr>
            <w:r w:rsidRPr="00B3030B">
              <w:rPr>
                <w:rFonts w:ascii="Arial" w:hAnsi="Arial" w:cs="Arial"/>
                <w:sz w:val="20"/>
                <w:szCs w:val="20"/>
              </w:rPr>
              <w:t>1</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1</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1</w:t>
            </w:r>
          </w:p>
        </w:tc>
        <w:tc>
          <w:tcPr>
            <w:tcW w:w="1823" w:type="dxa"/>
          </w:tcPr>
          <w:p w:rsidR="00536400" w:rsidRDefault="00053C15">
            <w:pPr>
              <w:jc w:val="center"/>
              <w:rPr>
                <w:rFonts w:ascii="Arial" w:hAnsi="Arial" w:cs="Arial"/>
                <w:sz w:val="20"/>
                <w:szCs w:val="20"/>
              </w:rPr>
            </w:pPr>
            <w:r w:rsidRPr="00B3030B">
              <w:rPr>
                <w:rFonts w:ascii="Arial" w:hAnsi="Arial" w:cs="Arial"/>
                <w:sz w:val="20"/>
                <w:szCs w:val="20"/>
              </w:rPr>
              <w:t>1</w:t>
            </w:r>
          </w:p>
        </w:tc>
      </w:tr>
      <w:tr w:rsidR="00053C15" w:rsidRPr="00B3030B" w:rsidTr="00053C15">
        <w:tc>
          <w:tcPr>
            <w:tcW w:w="1951" w:type="dxa"/>
          </w:tcPr>
          <w:p w:rsidR="00053C15" w:rsidRPr="00B3030B" w:rsidRDefault="00053C15" w:rsidP="00CE2DC8">
            <w:pPr>
              <w:rPr>
                <w:rFonts w:ascii="Arial" w:hAnsi="Arial" w:cs="Arial"/>
                <w:sz w:val="20"/>
                <w:szCs w:val="20"/>
              </w:rPr>
            </w:pPr>
            <w:r w:rsidRPr="00B3030B">
              <w:rPr>
                <w:rFonts w:ascii="Arial" w:hAnsi="Arial" w:cs="Arial"/>
                <w:sz w:val="20"/>
                <w:szCs w:val="20"/>
              </w:rPr>
              <w:t>19-21</w:t>
            </w:r>
          </w:p>
        </w:tc>
        <w:tc>
          <w:tcPr>
            <w:tcW w:w="1822" w:type="dxa"/>
            <w:gridSpan w:val="2"/>
          </w:tcPr>
          <w:p w:rsidR="00053C15" w:rsidRPr="00B3030B" w:rsidRDefault="00053C15" w:rsidP="00CE2DC8">
            <w:pPr>
              <w:jc w:val="center"/>
              <w:rPr>
                <w:rFonts w:ascii="Arial" w:hAnsi="Arial" w:cs="Arial"/>
                <w:sz w:val="20"/>
                <w:szCs w:val="20"/>
              </w:rPr>
            </w:pPr>
            <w:r w:rsidRPr="00B3030B">
              <w:rPr>
                <w:rFonts w:ascii="Arial" w:hAnsi="Arial" w:cs="Arial"/>
                <w:sz w:val="20"/>
                <w:szCs w:val="20"/>
              </w:rPr>
              <w:t>2</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2</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2</w:t>
            </w:r>
          </w:p>
        </w:tc>
        <w:tc>
          <w:tcPr>
            <w:tcW w:w="1823" w:type="dxa"/>
          </w:tcPr>
          <w:p w:rsidR="00536400" w:rsidRDefault="00053C15">
            <w:pPr>
              <w:jc w:val="center"/>
              <w:rPr>
                <w:rFonts w:ascii="Arial" w:hAnsi="Arial" w:cs="Arial"/>
                <w:sz w:val="20"/>
                <w:szCs w:val="20"/>
              </w:rPr>
            </w:pPr>
            <w:r w:rsidRPr="00B3030B">
              <w:rPr>
                <w:rFonts w:ascii="Arial" w:hAnsi="Arial" w:cs="Arial"/>
                <w:sz w:val="20"/>
                <w:szCs w:val="20"/>
              </w:rPr>
              <w:t>2</w:t>
            </w:r>
          </w:p>
        </w:tc>
      </w:tr>
      <w:tr w:rsidR="00053C15" w:rsidRPr="00B3030B" w:rsidTr="00053C15">
        <w:tc>
          <w:tcPr>
            <w:tcW w:w="1951" w:type="dxa"/>
          </w:tcPr>
          <w:p w:rsidR="00053C15" w:rsidRPr="00B3030B" w:rsidRDefault="00053C15" w:rsidP="00CE2DC8">
            <w:pPr>
              <w:rPr>
                <w:rFonts w:ascii="Arial" w:hAnsi="Arial" w:cs="Arial"/>
                <w:sz w:val="20"/>
                <w:szCs w:val="20"/>
              </w:rPr>
            </w:pPr>
            <w:r w:rsidRPr="00B3030B">
              <w:rPr>
                <w:rFonts w:ascii="Arial" w:hAnsi="Arial" w:cs="Arial"/>
                <w:sz w:val="20"/>
                <w:szCs w:val="20"/>
              </w:rPr>
              <w:t>22-25</w:t>
            </w:r>
          </w:p>
        </w:tc>
        <w:tc>
          <w:tcPr>
            <w:tcW w:w="1822" w:type="dxa"/>
            <w:gridSpan w:val="2"/>
          </w:tcPr>
          <w:p w:rsidR="00053C15" w:rsidRPr="00B3030B" w:rsidRDefault="00053C15" w:rsidP="00CE2DC8">
            <w:pPr>
              <w:jc w:val="center"/>
              <w:rPr>
                <w:rFonts w:ascii="Arial" w:hAnsi="Arial" w:cs="Arial"/>
                <w:sz w:val="20"/>
                <w:szCs w:val="20"/>
              </w:rPr>
            </w:pPr>
            <w:r w:rsidRPr="00B3030B">
              <w:rPr>
                <w:rFonts w:ascii="Arial" w:hAnsi="Arial" w:cs="Arial"/>
                <w:sz w:val="20"/>
                <w:szCs w:val="20"/>
              </w:rPr>
              <w:t>3</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3</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3</w:t>
            </w:r>
          </w:p>
        </w:tc>
        <w:tc>
          <w:tcPr>
            <w:tcW w:w="1823" w:type="dxa"/>
          </w:tcPr>
          <w:p w:rsidR="00536400" w:rsidRDefault="00053C15">
            <w:pPr>
              <w:jc w:val="center"/>
              <w:rPr>
                <w:rFonts w:ascii="Arial" w:hAnsi="Arial" w:cs="Arial"/>
                <w:sz w:val="20"/>
                <w:szCs w:val="20"/>
              </w:rPr>
            </w:pPr>
            <w:r w:rsidRPr="00B3030B">
              <w:rPr>
                <w:rFonts w:ascii="Arial" w:hAnsi="Arial" w:cs="Arial"/>
                <w:sz w:val="20"/>
                <w:szCs w:val="20"/>
              </w:rPr>
              <w:t>3</w:t>
            </w:r>
          </w:p>
        </w:tc>
      </w:tr>
      <w:tr w:rsidR="00053C15" w:rsidRPr="00B3030B" w:rsidTr="00053C15">
        <w:tc>
          <w:tcPr>
            <w:tcW w:w="1951" w:type="dxa"/>
          </w:tcPr>
          <w:p w:rsidR="00053C15" w:rsidRPr="00B3030B" w:rsidRDefault="00053C15" w:rsidP="00CE2DC8">
            <w:pPr>
              <w:rPr>
                <w:rFonts w:ascii="Arial" w:hAnsi="Arial" w:cs="Arial"/>
                <w:sz w:val="20"/>
                <w:szCs w:val="20"/>
              </w:rPr>
            </w:pPr>
            <w:r w:rsidRPr="00B3030B">
              <w:rPr>
                <w:rFonts w:ascii="Arial" w:hAnsi="Arial" w:cs="Arial"/>
                <w:sz w:val="20"/>
                <w:szCs w:val="20"/>
              </w:rPr>
              <w:t>26-30</w:t>
            </w:r>
          </w:p>
        </w:tc>
        <w:tc>
          <w:tcPr>
            <w:tcW w:w="1822" w:type="dxa"/>
            <w:gridSpan w:val="2"/>
          </w:tcPr>
          <w:p w:rsidR="00053C15" w:rsidRPr="00B3030B" w:rsidRDefault="00053C15" w:rsidP="00CE2DC8">
            <w:pPr>
              <w:jc w:val="center"/>
              <w:rPr>
                <w:rFonts w:ascii="Arial" w:hAnsi="Arial" w:cs="Arial"/>
                <w:sz w:val="20"/>
                <w:szCs w:val="20"/>
              </w:rPr>
            </w:pPr>
            <w:r w:rsidRPr="00B3030B">
              <w:rPr>
                <w:rFonts w:ascii="Arial" w:hAnsi="Arial" w:cs="Arial"/>
                <w:sz w:val="20"/>
                <w:szCs w:val="20"/>
              </w:rPr>
              <w:t>4</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4</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4</w:t>
            </w:r>
          </w:p>
        </w:tc>
        <w:tc>
          <w:tcPr>
            <w:tcW w:w="1823" w:type="dxa"/>
          </w:tcPr>
          <w:p w:rsidR="00536400" w:rsidRDefault="00053C15">
            <w:pPr>
              <w:jc w:val="center"/>
              <w:rPr>
                <w:rFonts w:ascii="Arial" w:hAnsi="Arial" w:cs="Arial"/>
                <w:sz w:val="20"/>
                <w:szCs w:val="20"/>
              </w:rPr>
            </w:pPr>
            <w:r w:rsidRPr="00B3030B">
              <w:rPr>
                <w:rFonts w:ascii="Arial" w:hAnsi="Arial" w:cs="Arial"/>
                <w:sz w:val="20"/>
                <w:szCs w:val="20"/>
              </w:rPr>
              <w:t>4</w:t>
            </w:r>
          </w:p>
        </w:tc>
      </w:tr>
      <w:tr w:rsidR="00053C15" w:rsidRPr="00B3030B" w:rsidTr="00053C15">
        <w:tc>
          <w:tcPr>
            <w:tcW w:w="1951" w:type="dxa"/>
          </w:tcPr>
          <w:p w:rsidR="00053C15" w:rsidRPr="00B3030B" w:rsidRDefault="00053C15" w:rsidP="00CE2DC8">
            <w:pPr>
              <w:rPr>
                <w:rFonts w:ascii="Arial" w:hAnsi="Arial" w:cs="Arial"/>
                <w:sz w:val="20"/>
                <w:szCs w:val="20"/>
              </w:rPr>
            </w:pPr>
            <w:r w:rsidRPr="00B3030B">
              <w:rPr>
                <w:rFonts w:ascii="Arial" w:hAnsi="Arial" w:cs="Arial"/>
                <w:sz w:val="20"/>
                <w:szCs w:val="20"/>
              </w:rPr>
              <w:t>31-44</w:t>
            </w:r>
          </w:p>
        </w:tc>
        <w:tc>
          <w:tcPr>
            <w:tcW w:w="1822" w:type="dxa"/>
            <w:gridSpan w:val="2"/>
          </w:tcPr>
          <w:p w:rsidR="00053C15" w:rsidRPr="00B3030B" w:rsidRDefault="00053C15" w:rsidP="00CE2DC8">
            <w:pPr>
              <w:jc w:val="center"/>
              <w:rPr>
                <w:rFonts w:ascii="Arial" w:hAnsi="Arial" w:cs="Arial"/>
                <w:sz w:val="20"/>
                <w:szCs w:val="20"/>
              </w:rPr>
            </w:pPr>
            <w:r w:rsidRPr="00B3030B">
              <w:rPr>
                <w:rFonts w:ascii="Arial" w:hAnsi="Arial" w:cs="Arial"/>
                <w:sz w:val="20"/>
                <w:szCs w:val="20"/>
              </w:rPr>
              <w:t>5</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5</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5</w:t>
            </w:r>
          </w:p>
        </w:tc>
        <w:tc>
          <w:tcPr>
            <w:tcW w:w="1823" w:type="dxa"/>
          </w:tcPr>
          <w:p w:rsidR="00536400" w:rsidRDefault="00053C15">
            <w:pPr>
              <w:jc w:val="center"/>
              <w:rPr>
                <w:rFonts w:ascii="Arial" w:hAnsi="Arial" w:cs="Arial"/>
                <w:sz w:val="20"/>
                <w:szCs w:val="20"/>
              </w:rPr>
            </w:pPr>
            <w:r w:rsidRPr="00B3030B">
              <w:rPr>
                <w:rFonts w:ascii="Arial" w:hAnsi="Arial" w:cs="Arial"/>
                <w:sz w:val="20"/>
                <w:szCs w:val="20"/>
              </w:rPr>
              <w:t>5</w:t>
            </w:r>
          </w:p>
        </w:tc>
      </w:tr>
      <w:tr w:rsidR="00053C15" w:rsidRPr="00B3030B" w:rsidTr="00053C15">
        <w:tc>
          <w:tcPr>
            <w:tcW w:w="1951" w:type="dxa"/>
          </w:tcPr>
          <w:p w:rsidR="00053C15" w:rsidRPr="00B3030B" w:rsidRDefault="00053C15" w:rsidP="00CE2DC8">
            <w:pPr>
              <w:rPr>
                <w:rFonts w:ascii="Arial" w:hAnsi="Arial" w:cs="Arial"/>
                <w:sz w:val="20"/>
                <w:szCs w:val="20"/>
              </w:rPr>
            </w:pPr>
            <w:r w:rsidRPr="00B3030B">
              <w:rPr>
                <w:rFonts w:ascii="Arial" w:hAnsi="Arial" w:cs="Arial"/>
                <w:sz w:val="20"/>
                <w:szCs w:val="20"/>
              </w:rPr>
              <w:t>45-64</w:t>
            </w:r>
          </w:p>
        </w:tc>
        <w:tc>
          <w:tcPr>
            <w:tcW w:w="1822" w:type="dxa"/>
            <w:gridSpan w:val="2"/>
          </w:tcPr>
          <w:p w:rsidR="00053C15" w:rsidRPr="00B3030B" w:rsidRDefault="00053C15" w:rsidP="00CE2DC8">
            <w:pPr>
              <w:jc w:val="center"/>
              <w:rPr>
                <w:rFonts w:ascii="Arial" w:hAnsi="Arial" w:cs="Arial"/>
                <w:sz w:val="20"/>
                <w:szCs w:val="20"/>
              </w:rPr>
            </w:pPr>
            <w:r w:rsidRPr="00B3030B">
              <w:rPr>
                <w:rFonts w:ascii="Arial" w:hAnsi="Arial" w:cs="Arial"/>
                <w:sz w:val="20"/>
                <w:szCs w:val="20"/>
              </w:rPr>
              <w:t>6</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6</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6</w:t>
            </w:r>
          </w:p>
        </w:tc>
        <w:tc>
          <w:tcPr>
            <w:tcW w:w="1823" w:type="dxa"/>
          </w:tcPr>
          <w:p w:rsidR="00536400" w:rsidRDefault="00053C15">
            <w:pPr>
              <w:jc w:val="center"/>
              <w:rPr>
                <w:rFonts w:ascii="Arial" w:hAnsi="Arial" w:cs="Arial"/>
                <w:sz w:val="20"/>
                <w:szCs w:val="20"/>
              </w:rPr>
            </w:pPr>
            <w:r w:rsidRPr="00B3030B">
              <w:rPr>
                <w:rFonts w:ascii="Arial" w:hAnsi="Arial" w:cs="Arial"/>
                <w:sz w:val="20"/>
                <w:szCs w:val="20"/>
              </w:rPr>
              <w:t>6</w:t>
            </w:r>
          </w:p>
        </w:tc>
      </w:tr>
      <w:tr w:rsidR="00053C15" w:rsidRPr="00B3030B" w:rsidTr="00053C15">
        <w:tc>
          <w:tcPr>
            <w:tcW w:w="1951" w:type="dxa"/>
          </w:tcPr>
          <w:p w:rsidR="00053C15" w:rsidRPr="00B3030B" w:rsidRDefault="00053C15" w:rsidP="00CE2DC8">
            <w:pPr>
              <w:rPr>
                <w:rFonts w:ascii="Arial" w:hAnsi="Arial" w:cs="Arial"/>
                <w:sz w:val="20"/>
                <w:szCs w:val="20"/>
              </w:rPr>
            </w:pPr>
            <w:r w:rsidRPr="00B3030B">
              <w:rPr>
                <w:rFonts w:ascii="Arial" w:hAnsi="Arial" w:cs="Arial"/>
                <w:sz w:val="20"/>
                <w:szCs w:val="20"/>
              </w:rPr>
              <w:t>65-69</w:t>
            </w:r>
          </w:p>
        </w:tc>
        <w:tc>
          <w:tcPr>
            <w:tcW w:w="1822" w:type="dxa"/>
            <w:gridSpan w:val="2"/>
          </w:tcPr>
          <w:p w:rsidR="00053C15" w:rsidRPr="00B3030B" w:rsidRDefault="00053C15" w:rsidP="00CE2DC8">
            <w:pPr>
              <w:jc w:val="center"/>
              <w:rPr>
                <w:rFonts w:ascii="Arial" w:hAnsi="Arial" w:cs="Arial"/>
                <w:sz w:val="20"/>
                <w:szCs w:val="20"/>
              </w:rPr>
            </w:pPr>
            <w:r w:rsidRPr="00B3030B">
              <w:rPr>
                <w:rFonts w:ascii="Arial" w:hAnsi="Arial" w:cs="Arial"/>
                <w:sz w:val="20"/>
                <w:szCs w:val="20"/>
              </w:rPr>
              <w:t>7</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7</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7</w:t>
            </w:r>
          </w:p>
        </w:tc>
        <w:tc>
          <w:tcPr>
            <w:tcW w:w="1823" w:type="dxa"/>
          </w:tcPr>
          <w:p w:rsidR="00536400" w:rsidRDefault="00053C15">
            <w:pPr>
              <w:jc w:val="center"/>
              <w:rPr>
                <w:rFonts w:ascii="Arial" w:hAnsi="Arial" w:cs="Arial"/>
                <w:sz w:val="20"/>
                <w:szCs w:val="20"/>
              </w:rPr>
            </w:pPr>
            <w:r w:rsidRPr="00B3030B">
              <w:rPr>
                <w:rFonts w:ascii="Arial" w:hAnsi="Arial" w:cs="Arial"/>
                <w:sz w:val="20"/>
                <w:szCs w:val="20"/>
              </w:rPr>
              <w:t>7</w:t>
            </w:r>
          </w:p>
        </w:tc>
      </w:tr>
      <w:tr w:rsidR="00053C15" w:rsidRPr="00B3030B" w:rsidTr="00053C15">
        <w:tc>
          <w:tcPr>
            <w:tcW w:w="1951" w:type="dxa"/>
          </w:tcPr>
          <w:p w:rsidR="00053C15" w:rsidRPr="00B3030B" w:rsidRDefault="00053C15" w:rsidP="00CE2DC8">
            <w:pPr>
              <w:rPr>
                <w:rFonts w:ascii="Arial" w:hAnsi="Arial" w:cs="Arial"/>
                <w:sz w:val="20"/>
                <w:szCs w:val="20"/>
              </w:rPr>
            </w:pPr>
            <w:r w:rsidRPr="00B3030B">
              <w:rPr>
                <w:rFonts w:ascii="Arial" w:hAnsi="Arial" w:cs="Arial"/>
                <w:sz w:val="20"/>
                <w:szCs w:val="20"/>
              </w:rPr>
              <w:t>70+</w:t>
            </w:r>
          </w:p>
        </w:tc>
        <w:tc>
          <w:tcPr>
            <w:tcW w:w="1822" w:type="dxa"/>
            <w:gridSpan w:val="2"/>
          </w:tcPr>
          <w:p w:rsidR="00053C15" w:rsidRPr="00B3030B" w:rsidRDefault="00053C15" w:rsidP="00CE2DC8">
            <w:pPr>
              <w:jc w:val="center"/>
              <w:rPr>
                <w:rFonts w:ascii="Arial" w:hAnsi="Arial" w:cs="Arial"/>
                <w:sz w:val="20"/>
                <w:szCs w:val="20"/>
              </w:rPr>
            </w:pPr>
            <w:r w:rsidRPr="00B3030B">
              <w:rPr>
                <w:rFonts w:ascii="Arial" w:hAnsi="Arial" w:cs="Arial"/>
                <w:sz w:val="20"/>
                <w:szCs w:val="20"/>
              </w:rPr>
              <w:t>8</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8</w:t>
            </w:r>
          </w:p>
        </w:tc>
        <w:tc>
          <w:tcPr>
            <w:tcW w:w="1823" w:type="dxa"/>
          </w:tcPr>
          <w:p w:rsidR="00053C15" w:rsidRPr="00B3030B" w:rsidRDefault="00053C15" w:rsidP="00CE2DC8">
            <w:pPr>
              <w:jc w:val="center"/>
              <w:rPr>
                <w:rFonts w:ascii="Arial" w:hAnsi="Arial" w:cs="Arial"/>
                <w:sz w:val="20"/>
                <w:szCs w:val="20"/>
              </w:rPr>
            </w:pPr>
            <w:r w:rsidRPr="00B3030B">
              <w:rPr>
                <w:rFonts w:ascii="Arial" w:hAnsi="Arial" w:cs="Arial"/>
                <w:sz w:val="20"/>
                <w:szCs w:val="20"/>
              </w:rPr>
              <w:t>8</w:t>
            </w:r>
          </w:p>
        </w:tc>
        <w:tc>
          <w:tcPr>
            <w:tcW w:w="1823" w:type="dxa"/>
          </w:tcPr>
          <w:p w:rsidR="00536400" w:rsidRDefault="00053C15">
            <w:pPr>
              <w:jc w:val="center"/>
              <w:rPr>
                <w:rFonts w:ascii="Arial" w:hAnsi="Arial" w:cs="Arial"/>
                <w:sz w:val="20"/>
                <w:szCs w:val="20"/>
              </w:rPr>
            </w:pPr>
            <w:r w:rsidRPr="00B3030B">
              <w:rPr>
                <w:rFonts w:ascii="Arial" w:hAnsi="Arial" w:cs="Arial"/>
                <w:sz w:val="20"/>
                <w:szCs w:val="20"/>
              </w:rPr>
              <w:t>8</w:t>
            </w:r>
          </w:p>
        </w:tc>
      </w:tr>
    </w:tbl>
    <w:p w:rsidR="00EF4DCE" w:rsidRPr="00B3030B" w:rsidRDefault="00EF4DCE" w:rsidP="00CE2DC8">
      <w:pPr>
        <w:spacing w:after="0" w:line="240" w:lineRule="auto"/>
        <w:textAlignment w:val="baseline"/>
        <w:rPr>
          <w:rFonts w:ascii="Arial" w:eastAsia="Geneva" w:hAnsi="Arial" w:cs="Arial"/>
          <w:b/>
          <w:bCs/>
          <w:color w:val="FF0000"/>
          <w:kern w:val="24"/>
          <w:sz w:val="20"/>
          <w:szCs w:val="20"/>
        </w:rPr>
      </w:pPr>
    </w:p>
    <w:p w:rsidR="00C20401" w:rsidRPr="00B3030B" w:rsidRDefault="00C20401" w:rsidP="00CE2DC8">
      <w:pPr>
        <w:spacing w:after="0" w:line="240" w:lineRule="auto"/>
        <w:textAlignment w:val="baseline"/>
        <w:rPr>
          <w:rFonts w:ascii="Arial" w:eastAsia="Geneva" w:hAnsi="Arial" w:cs="Arial"/>
          <w:b/>
          <w:bCs/>
          <w:color w:val="FF0000"/>
          <w:kern w:val="24"/>
          <w:sz w:val="20"/>
          <w:szCs w:val="20"/>
        </w:rPr>
      </w:pPr>
    </w:p>
    <w:p w:rsidR="00C20401" w:rsidRPr="00B3030B" w:rsidRDefault="00C20401"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[PROGRAMMING INSTRUCTION</w:t>
      </w:r>
      <w:r w:rsidR="00B3030B" w:rsidRPr="00B3030B">
        <w:rPr>
          <w:rFonts w:ascii="Arial" w:eastAsia="Geneva" w:hAnsi="Arial" w:cs="Arial"/>
          <w:b/>
          <w:bCs/>
          <w:color w:val="FF0000"/>
          <w:kern w:val="24"/>
          <w:sz w:val="20"/>
          <w:szCs w:val="20"/>
        </w:rPr>
        <w:t>: ASK IF CODE 1, 2, 3 OR 4 AT QS</w:t>
      </w:r>
      <w:r w:rsidRPr="00B3030B">
        <w:rPr>
          <w:rFonts w:ascii="Arial" w:eastAsia="Geneva" w:hAnsi="Arial" w:cs="Arial"/>
          <w:b/>
          <w:bCs/>
          <w:color w:val="FF0000"/>
          <w:kern w:val="24"/>
          <w:sz w:val="20"/>
          <w:szCs w:val="20"/>
        </w:rPr>
        <w:t>1</w:t>
      </w:r>
      <w:r w:rsidR="0088040D">
        <w:rPr>
          <w:rFonts w:ascii="Arial" w:eastAsia="Geneva" w:hAnsi="Arial" w:cs="Arial"/>
          <w:b/>
          <w:bCs/>
          <w:color w:val="FF0000"/>
          <w:kern w:val="24"/>
          <w:sz w:val="20"/>
          <w:szCs w:val="20"/>
        </w:rPr>
        <w:t>7</w:t>
      </w:r>
      <w:r w:rsidRPr="00B3030B">
        <w:rPr>
          <w:rFonts w:ascii="Arial" w:eastAsia="Geneva" w:hAnsi="Arial" w:cs="Arial"/>
          <w:b/>
          <w:bCs/>
          <w:color w:val="FF0000"/>
          <w:kern w:val="24"/>
          <w:sz w:val="20"/>
          <w:szCs w:val="20"/>
        </w:rPr>
        <w:t xml:space="preserve">. </w:t>
      </w:r>
      <w:proofErr w:type="gramStart"/>
      <w:r w:rsidRPr="00B3030B">
        <w:rPr>
          <w:rFonts w:ascii="Arial" w:eastAsia="Geneva" w:hAnsi="Arial" w:cs="Arial"/>
          <w:b/>
          <w:bCs/>
          <w:color w:val="FF0000"/>
          <w:kern w:val="24"/>
          <w:sz w:val="20"/>
          <w:szCs w:val="20"/>
        </w:rPr>
        <w:t>SINGLE CODE.]</w:t>
      </w:r>
      <w:proofErr w:type="gramEnd"/>
      <w:r w:rsidRPr="00B3030B">
        <w:rPr>
          <w:rFonts w:ascii="Arial" w:eastAsia="Geneva" w:hAnsi="Arial" w:cs="Arial"/>
          <w:b/>
          <w:bCs/>
          <w:color w:val="FF0000"/>
          <w:kern w:val="24"/>
          <w:sz w:val="20"/>
          <w:szCs w:val="20"/>
        </w:rPr>
        <w:t xml:space="preserve"> </w:t>
      </w:r>
    </w:p>
    <w:p w:rsidR="0081600F" w:rsidRDefault="0088040D">
      <w:pPr>
        <w:spacing w:after="0" w:line="240" w:lineRule="auto"/>
        <w:ind w:left="720" w:hanging="720"/>
        <w:rPr>
          <w:rFonts w:ascii="Arial" w:hAnsi="Arial" w:cs="Arial"/>
          <w:sz w:val="20"/>
          <w:szCs w:val="20"/>
        </w:rPr>
      </w:pPr>
      <w:r>
        <w:rPr>
          <w:rFonts w:ascii="Arial" w:hAnsi="Arial" w:cs="Arial"/>
          <w:b/>
          <w:sz w:val="20"/>
          <w:szCs w:val="20"/>
        </w:rPr>
        <w:t>SQ18</w:t>
      </w:r>
      <w:r w:rsidR="00C20401" w:rsidRPr="00B3030B">
        <w:rPr>
          <w:rFonts w:ascii="Arial" w:hAnsi="Arial" w:cs="Arial"/>
          <w:b/>
          <w:sz w:val="20"/>
          <w:szCs w:val="20"/>
        </w:rPr>
        <w:t>.</w:t>
      </w:r>
      <w:r w:rsidR="00B3030B" w:rsidRPr="00B3030B">
        <w:rPr>
          <w:rFonts w:ascii="Arial" w:hAnsi="Arial" w:cs="Arial"/>
          <w:b/>
          <w:sz w:val="20"/>
          <w:szCs w:val="20"/>
        </w:rPr>
        <w:tab/>
      </w:r>
      <w:r w:rsidR="00C20401" w:rsidRPr="00B3030B">
        <w:rPr>
          <w:rFonts w:ascii="Arial" w:hAnsi="Arial" w:cs="Arial"/>
          <w:b/>
        </w:rPr>
        <w:t>[</w:t>
      </w:r>
      <w:r w:rsidR="00C20401" w:rsidRPr="00B3030B">
        <w:rPr>
          <w:rFonts w:ascii="Arial" w:hAnsi="Arial" w:cs="Arial"/>
          <w:b/>
          <w:sz w:val="20"/>
          <w:szCs w:val="20"/>
        </w:rPr>
        <w:t>IF 2 CARS AT QS15: ‘</w:t>
      </w:r>
      <w:r w:rsidR="00C20401" w:rsidRPr="00B3030B">
        <w:rPr>
          <w:rFonts w:ascii="Arial" w:hAnsi="Arial" w:cs="Arial"/>
          <w:sz w:val="20"/>
          <w:szCs w:val="20"/>
        </w:rPr>
        <w:t>Is</w:t>
      </w:r>
      <w:r w:rsidR="00C20401" w:rsidRPr="00B3030B">
        <w:rPr>
          <w:rFonts w:ascii="Arial" w:hAnsi="Arial" w:cs="Arial"/>
          <w:b/>
          <w:sz w:val="20"/>
          <w:szCs w:val="20"/>
        </w:rPr>
        <w:t xml:space="preserve"> </w:t>
      </w:r>
      <w:r w:rsidR="00C20401" w:rsidRPr="00B3030B">
        <w:rPr>
          <w:rFonts w:ascii="Arial" w:hAnsi="Arial" w:cs="Arial"/>
          <w:sz w:val="20"/>
          <w:szCs w:val="20"/>
        </w:rPr>
        <w:t>the other driver’</w:t>
      </w:r>
      <w:r w:rsidR="00C20401" w:rsidRPr="00B3030B">
        <w:rPr>
          <w:rFonts w:ascii="Arial" w:hAnsi="Arial" w:cs="Arial"/>
          <w:b/>
          <w:sz w:val="20"/>
          <w:szCs w:val="20"/>
        </w:rPr>
        <w:t>] [IF 3 OR MORE CARS AT QS15: ‘</w:t>
      </w:r>
      <w:r w:rsidR="00C20401" w:rsidRPr="00B3030B">
        <w:rPr>
          <w:rFonts w:ascii="Arial" w:hAnsi="Arial" w:cs="Arial"/>
          <w:sz w:val="20"/>
          <w:szCs w:val="20"/>
        </w:rPr>
        <w:t>Are any of the other drivers</w:t>
      </w:r>
      <w:r w:rsidR="00C20401" w:rsidRPr="00B3030B">
        <w:rPr>
          <w:rFonts w:ascii="Arial" w:hAnsi="Arial" w:cs="Arial"/>
          <w:b/>
          <w:sz w:val="20"/>
          <w:szCs w:val="20"/>
        </w:rPr>
        <w:t>’]</w:t>
      </w:r>
      <w:r w:rsidR="00C20401" w:rsidRPr="00B3030B">
        <w:rPr>
          <w:rFonts w:ascii="Arial" w:hAnsi="Arial" w:cs="Arial"/>
          <w:sz w:val="20"/>
          <w:szCs w:val="20"/>
        </w:rPr>
        <w:t xml:space="preserve"> in your household your children?</w:t>
      </w:r>
    </w:p>
    <w:p w:rsidR="0081600F" w:rsidRDefault="0081600F">
      <w:pPr>
        <w:spacing w:after="0" w:line="240" w:lineRule="auto"/>
        <w:rPr>
          <w:rFonts w:ascii="Arial" w:hAnsi="Arial" w:cs="Arial"/>
          <w:sz w:val="20"/>
          <w:szCs w:val="20"/>
        </w:rPr>
      </w:pPr>
    </w:p>
    <w:tbl>
      <w:tblPr>
        <w:tblStyle w:val="TableGrid"/>
        <w:tblW w:w="9242" w:type="dxa"/>
        <w:tblLook w:val="04A0"/>
      </w:tblPr>
      <w:tblGrid>
        <w:gridCol w:w="1101"/>
        <w:gridCol w:w="8141"/>
      </w:tblGrid>
      <w:tr w:rsidR="00C20401" w:rsidRPr="00B3030B" w:rsidTr="00C20401">
        <w:tc>
          <w:tcPr>
            <w:tcW w:w="1101" w:type="dxa"/>
          </w:tcPr>
          <w:p w:rsidR="00536400" w:rsidRDefault="00C20401">
            <w:pPr>
              <w:rPr>
                <w:rFonts w:ascii="Arial" w:hAnsi="Arial" w:cs="Arial"/>
                <w:sz w:val="20"/>
                <w:szCs w:val="20"/>
              </w:rPr>
            </w:pPr>
            <w:r w:rsidRPr="00B3030B">
              <w:rPr>
                <w:rFonts w:ascii="Arial" w:hAnsi="Arial" w:cs="Arial"/>
                <w:sz w:val="20"/>
                <w:szCs w:val="20"/>
              </w:rPr>
              <w:t>1</w:t>
            </w:r>
          </w:p>
        </w:tc>
        <w:tc>
          <w:tcPr>
            <w:tcW w:w="8141" w:type="dxa"/>
          </w:tcPr>
          <w:p w:rsidR="00536400" w:rsidRDefault="00C20401">
            <w:pPr>
              <w:rPr>
                <w:rFonts w:ascii="Arial" w:hAnsi="Arial" w:cs="Arial"/>
                <w:b/>
                <w:sz w:val="20"/>
                <w:szCs w:val="20"/>
              </w:rPr>
            </w:pPr>
            <w:r w:rsidRPr="00B3030B">
              <w:rPr>
                <w:rFonts w:ascii="Arial" w:hAnsi="Arial" w:cs="Arial"/>
                <w:sz w:val="20"/>
                <w:szCs w:val="20"/>
              </w:rPr>
              <w:t>Yes</w:t>
            </w:r>
          </w:p>
        </w:tc>
      </w:tr>
      <w:tr w:rsidR="00C20401" w:rsidRPr="00B3030B" w:rsidTr="00C20401">
        <w:tc>
          <w:tcPr>
            <w:tcW w:w="1101" w:type="dxa"/>
          </w:tcPr>
          <w:p w:rsidR="00C20401" w:rsidRPr="00B3030B" w:rsidRDefault="00C20401" w:rsidP="00CE2DC8">
            <w:pPr>
              <w:rPr>
                <w:rFonts w:ascii="Arial" w:hAnsi="Arial" w:cs="Arial"/>
                <w:sz w:val="20"/>
                <w:szCs w:val="20"/>
              </w:rPr>
            </w:pPr>
            <w:r w:rsidRPr="00B3030B">
              <w:rPr>
                <w:rFonts w:ascii="Arial" w:hAnsi="Arial" w:cs="Arial"/>
                <w:sz w:val="20"/>
                <w:szCs w:val="20"/>
              </w:rPr>
              <w:t>2</w:t>
            </w:r>
          </w:p>
        </w:tc>
        <w:tc>
          <w:tcPr>
            <w:tcW w:w="8141" w:type="dxa"/>
          </w:tcPr>
          <w:p w:rsidR="00C20401" w:rsidRPr="00B3030B" w:rsidRDefault="00C20401" w:rsidP="00CE2DC8">
            <w:pPr>
              <w:rPr>
                <w:rFonts w:ascii="Arial" w:hAnsi="Arial" w:cs="Arial"/>
                <w:b/>
                <w:sz w:val="20"/>
                <w:szCs w:val="20"/>
              </w:rPr>
            </w:pPr>
            <w:r w:rsidRPr="00B3030B">
              <w:rPr>
                <w:rFonts w:ascii="Arial" w:hAnsi="Arial" w:cs="Arial"/>
                <w:sz w:val="20"/>
                <w:szCs w:val="20"/>
              </w:rPr>
              <w:t>No</w:t>
            </w:r>
          </w:p>
        </w:tc>
      </w:tr>
    </w:tbl>
    <w:p w:rsidR="00C20401" w:rsidRDefault="00C20401" w:rsidP="00CE2DC8">
      <w:pPr>
        <w:spacing w:after="0" w:line="240" w:lineRule="auto"/>
        <w:rPr>
          <w:rFonts w:ascii="Arial" w:hAnsi="Arial" w:cs="Arial"/>
          <w:sz w:val="20"/>
          <w:szCs w:val="20"/>
        </w:rPr>
      </w:pPr>
    </w:p>
    <w:p w:rsidR="00B3030B" w:rsidRPr="00B3030B" w:rsidRDefault="00B3030B" w:rsidP="00CE2DC8">
      <w:pPr>
        <w:spacing w:after="0" w:line="240" w:lineRule="auto"/>
        <w:rPr>
          <w:rFonts w:ascii="Arial" w:hAnsi="Arial" w:cs="Arial"/>
          <w:sz w:val="20"/>
          <w:szCs w:val="20"/>
        </w:rPr>
      </w:pPr>
    </w:p>
    <w:p w:rsidR="00AA6811" w:rsidRDefault="00AA681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B3030B" w:rsidRPr="00B3030B" w:rsidRDefault="00AA6811"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lastRenderedPageBreak/>
        <w:t>[</w:t>
      </w:r>
      <w:r w:rsidR="00B3030B" w:rsidRPr="00B3030B">
        <w:rPr>
          <w:rFonts w:ascii="Arial" w:eastAsia="Geneva" w:hAnsi="Arial" w:cs="Arial"/>
          <w:b/>
          <w:bCs/>
          <w:color w:val="FF0000"/>
          <w:kern w:val="24"/>
          <w:sz w:val="20"/>
          <w:szCs w:val="20"/>
        </w:rPr>
        <w:t>PROGRAMMING INSTRUCTION: ASK IF CODE 1, 2 OR 3 AT Q</w:t>
      </w:r>
      <w:r w:rsidR="00B3030B">
        <w:rPr>
          <w:rFonts w:ascii="Arial" w:eastAsia="Geneva" w:hAnsi="Arial" w:cs="Arial"/>
          <w:b/>
          <w:bCs/>
          <w:color w:val="FF0000"/>
          <w:kern w:val="24"/>
          <w:sz w:val="20"/>
          <w:szCs w:val="20"/>
        </w:rPr>
        <w:t>S</w:t>
      </w:r>
      <w:r w:rsidR="00B3030B" w:rsidRPr="00B3030B">
        <w:rPr>
          <w:rFonts w:ascii="Arial" w:eastAsia="Geneva" w:hAnsi="Arial" w:cs="Arial"/>
          <w:b/>
          <w:bCs/>
          <w:color w:val="FF0000"/>
          <w:kern w:val="24"/>
          <w:sz w:val="20"/>
          <w:szCs w:val="20"/>
        </w:rPr>
        <w:t xml:space="preserve">8. </w:t>
      </w:r>
      <w:proofErr w:type="gramStart"/>
      <w:r w:rsidR="00B3030B" w:rsidRPr="00B3030B">
        <w:rPr>
          <w:rFonts w:ascii="Arial" w:eastAsia="Geneva" w:hAnsi="Arial" w:cs="Arial"/>
          <w:b/>
          <w:bCs/>
          <w:color w:val="FF0000"/>
          <w:kern w:val="24"/>
          <w:sz w:val="20"/>
          <w:szCs w:val="20"/>
        </w:rPr>
        <w:t>SINGLE CODE.]</w:t>
      </w:r>
      <w:proofErr w:type="gramEnd"/>
      <w:r w:rsidR="00B3030B" w:rsidRPr="00B3030B">
        <w:rPr>
          <w:rFonts w:ascii="Arial" w:eastAsia="Geneva" w:hAnsi="Arial" w:cs="Arial"/>
          <w:b/>
          <w:bCs/>
          <w:color w:val="FF0000"/>
          <w:kern w:val="24"/>
          <w:sz w:val="20"/>
          <w:szCs w:val="20"/>
        </w:rPr>
        <w:t xml:space="preserve"> </w:t>
      </w:r>
    </w:p>
    <w:p w:rsidR="0081600F" w:rsidRDefault="00B3030B">
      <w:pPr>
        <w:spacing w:after="0" w:line="240" w:lineRule="auto"/>
        <w:ind w:left="720" w:hanging="720"/>
        <w:rPr>
          <w:rFonts w:ascii="Arial" w:hAnsi="Arial" w:cs="Arial"/>
          <w:b/>
          <w:sz w:val="20"/>
          <w:szCs w:val="20"/>
        </w:rPr>
      </w:pPr>
      <w:r w:rsidRPr="00B3030B">
        <w:rPr>
          <w:rFonts w:ascii="Arial" w:hAnsi="Arial" w:cs="Arial"/>
          <w:b/>
          <w:sz w:val="20"/>
          <w:szCs w:val="20"/>
        </w:rPr>
        <w:t>QS19.</w:t>
      </w:r>
      <w:r w:rsidRPr="00B3030B">
        <w:rPr>
          <w:rFonts w:ascii="Arial" w:hAnsi="Arial" w:cs="Arial"/>
          <w:b/>
          <w:sz w:val="20"/>
          <w:szCs w:val="20"/>
        </w:rPr>
        <w:tab/>
      </w:r>
      <w:r w:rsidRPr="00B3030B">
        <w:rPr>
          <w:rFonts w:ascii="Arial" w:hAnsi="Arial" w:cs="Arial"/>
          <w:sz w:val="20"/>
          <w:szCs w:val="20"/>
        </w:rPr>
        <w:t>Approximately how old is the vehicle you drive most often?</w:t>
      </w:r>
      <w:r w:rsidRPr="00B3030B">
        <w:rPr>
          <w:rFonts w:ascii="Arial" w:hAnsi="Arial" w:cs="Arial"/>
          <w:b/>
          <w:sz w:val="20"/>
          <w:szCs w:val="20"/>
        </w:rPr>
        <w:t xml:space="preserve"> </w:t>
      </w:r>
    </w:p>
    <w:p w:rsidR="0081600F" w:rsidRDefault="0081600F">
      <w:pPr>
        <w:spacing w:after="0" w:line="240" w:lineRule="auto"/>
        <w:rPr>
          <w:rFonts w:ascii="Arial" w:hAnsi="Arial" w:cs="Arial"/>
          <w:sz w:val="20"/>
          <w:szCs w:val="20"/>
        </w:rPr>
      </w:pPr>
    </w:p>
    <w:tbl>
      <w:tblPr>
        <w:tblStyle w:val="TableGrid"/>
        <w:tblW w:w="9242" w:type="dxa"/>
        <w:tblLook w:val="04A0"/>
      </w:tblPr>
      <w:tblGrid>
        <w:gridCol w:w="1101"/>
        <w:gridCol w:w="8141"/>
      </w:tblGrid>
      <w:tr w:rsidR="00B3030B" w:rsidRPr="00B3030B" w:rsidTr="00B3030B">
        <w:tc>
          <w:tcPr>
            <w:tcW w:w="1101" w:type="dxa"/>
          </w:tcPr>
          <w:p w:rsidR="00536400" w:rsidRDefault="00B3030B">
            <w:pPr>
              <w:rPr>
                <w:rFonts w:ascii="Arial" w:hAnsi="Arial" w:cs="Arial"/>
                <w:sz w:val="20"/>
                <w:szCs w:val="20"/>
              </w:rPr>
            </w:pPr>
            <w:r w:rsidRPr="00B3030B">
              <w:rPr>
                <w:rFonts w:ascii="Arial" w:hAnsi="Arial" w:cs="Arial"/>
                <w:sz w:val="20"/>
                <w:szCs w:val="20"/>
              </w:rPr>
              <w:t>1</w:t>
            </w:r>
          </w:p>
        </w:tc>
        <w:tc>
          <w:tcPr>
            <w:tcW w:w="8141" w:type="dxa"/>
            <w:vAlign w:val="center"/>
          </w:tcPr>
          <w:p w:rsidR="00536400" w:rsidRDefault="00B3030B">
            <w:pPr>
              <w:rPr>
                <w:rFonts w:ascii="Arial" w:hAnsi="Arial" w:cs="Arial"/>
                <w:sz w:val="20"/>
                <w:szCs w:val="20"/>
              </w:rPr>
            </w:pPr>
            <w:r w:rsidRPr="00B3030B">
              <w:rPr>
                <w:rFonts w:ascii="Arial" w:hAnsi="Arial" w:cs="Arial"/>
                <w:sz w:val="20"/>
                <w:szCs w:val="20"/>
              </w:rPr>
              <w:t>Less than 6 months</w:t>
            </w:r>
          </w:p>
        </w:tc>
      </w:tr>
      <w:tr w:rsidR="00B3030B" w:rsidRPr="00B3030B" w:rsidTr="00B3030B">
        <w:tc>
          <w:tcPr>
            <w:tcW w:w="1101" w:type="dxa"/>
          </w:tcPr>
          <w:p w:rsidR="00B3030B" w:rsidRPr="00B3030B" w:rsidRDefault="00B3030B" w:rsidP="00CE2DC8">
            <w:pPr>
              <w:rPr>
                <w:rFonts w:ascii="Arial" w:hAnsi="Arial" w:cs="Arial"/>
                <w:sz w:val="20"/>
                <w:szCs w:val="20"/>
              </w:rPr>
            </w:pPr>
            <w:r w:rsidRPr="00B3030B">
              <w:rPr>
                <w:rFonts w:ascii="Arial" w:hAnsi="Arial" w:cs="Arial"/>
                <w:sz w:val="20"/>
                <w:szCs w:val="20"/>
              </w:rPr>
              <w:t>2</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Six months to one year</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3</w:t>
            </w:r>
          </w:p>
        </w:tc>
        <w:tc>
          <w:tcPr>
            <w:tcW w:w="8141" w:type="dxa"/>
            <w:vAlign w:val="center"/>
          </w:tcPr>
          <w:p w:rsidR="00B3030B" w:rsidRPr="00B3030B" w:rsidRDefault="00B3030B" w:rsidP="00CE2DC8">
            <w:pPr>
              <w:rPr>
                <w:rFonts w:ascii="Arial" w:hAnsi="Arial" w:cs="Arial"/>
                <w:sz w:val="20"/>
                <w:szCs w:val="20"/>
              </w:rPr>
            </w:pPr>
            <w:r>
              <w:rPr>
                <w:rFonts w:ascii="Arial" w:hAnsi="Arial" w:cs="Arial"/>
                <w:sz w:val="20"/>
                <w:szCs w:val="20"/>
              </w:rPr>
              <w:t xml:space="preserve">Over 1 and </w:t>
            </w:r>
            <w:r w:rsidRPr="00B3030B">
              <w:rPr>
                <w:rFonts w:ascii="Arial" w:hAnsi="Arial" w:cs="Arial"/>
                <w:sz w:val="20"/>
                <w:szCs w:val="20"/>
              </w:rPr>
              <w:t>up to 2 years</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4</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 xml:space="preserve">Over 2 </w:t>
            </w:r>
            <w:r>
              <w:rPr>
                <w:rFonts w:ascii="Arial" w:hAnsi="Arial" w:cs="Arial"/>
                <w:sz w:val="20"/>
                <w:szCs w:val="20"/>
              </w:rPr>
              <w:t>and</w:t>
            </w:r>
            <w:r w:rsidRPr="00B3030B">
              <w:rPr>
                <w:rFonts w:ascii="Arial" w:hAnsi="Arial" w:cs="Arial"/>
                <w:sz w:val="20"/>
                <w:szCs w:val="20"/>
              </w:rPr>
              <w:t xml:space="preserve"> up to 3 years</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5</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 xml:space="preserve">Over 3 </w:t>
            </w:r>
            <w:r>
              <w:rPr>
                <w:rFonts w:ascii="Arial" w:hAnsi="Arial" w:cs="Arial"/>
                <w:sz w:val="20"/>
                <w:szCs w:val="20"/>
              </w:rPr>
              <w:t>and</w:t>
            </w:r>
            <w:r w:rsidRPr="00B3030B">
              <w:rPr>
                <w:rFonts w:ascii="Arial" w:hAnsi="Arial" w:cs="Arial"/>
                <w:sz w:val="20"/>
                <w:szCs w:val="20"/>
              </w:rPr>
              <w:t xml:space="preserve"> up to 4 years</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6</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 xml:space="preserve">5 </w:t>
            </w:r>
            <w:r>
              <w:rPr>
                <w:rFonts w:ascii="Arial" w:hAnsi="Arial" w:cs="Arial"/>
                <w:sz w:val="20"/>
                <w:szCs w:val="20"/>
              </w:rPr>
              <w:t>to</w:t>
            </w:r>
            <w:r w:rsidRPr="00B3030B">
              <w:rPr>
                <w:rFonts w:ascii="Arial" w:hAnsi="Arial" w:cs="Arial"/>
                <w:sz w:val="20"/>
                <w:szCs w:val="20"/>
              </w:rPr>
              <w:t xml:space="preserve"> 10 years</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7</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Over 10 years</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98</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Don’t know</w:t>
            </w:r>
          </w:p>
        </w:tc>
      </w:tr>
    </w:tbl>
    <w:p w:rsidR="00B3030B" w:rsidRDefault="00B3030B" w:rsidP="00CE2DC8">
      <w:pPr>
        <w:spacing w:after="0" w:line="240" w:lineRule="auto"/>
        <w:rPr>
          <w:rFonts w:ascii="Arial" w:hAnsi="Arial" w:cs="Arial"/>
          <w:sz w:val="20"/>
          <w:szCs w:val="20"/>
        </w:rPr>
      </w:pPr>
    </w:p>
    <w:p w:rsidR="00B3030B" w:rsidRDefault="00B3030B" w:rsidP="00CE2DC8">
      <w:pPr>
        <w:spacing w:after="0" w:line="240" w:lineRule="auto"/>
        <w:rPr>
          <w:rFonts w:ascii="Arial" w:hAnsi="Arial" w:cs="Arial"/>
          <w:sz w:val="20"/>
          <w:szCs w:val="20"/>
        </w:rPr>
      </w:pPr>
    </w:p>
    <w:p w:rsidR="00B3030B" w:rsidRPr="00B3030B" w:rsidRDefault="00B3030B" w:rsidP="00CE2DC8">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[PROGRAMMING INSTRUCTION: ASK IF CODE 1, 2 OR 3 AT Q</w:t>
      </w:r>
      <w:r>
        <w:rPr>
          <w:rFonts w:ascii="Arial" w:eastAsia="Geneva" w:hAnsi="Arial" w:cs="Arial"/>
          <w:b/>
          <w:bCs/>
          <w:color w:val="FF0000"/>
          <w:kern w:val="24"/>
          <w:sz w:val="20"/>
          <w:szCs w:val="20"/>
        </w:rPr>
        <w:t>S</w:t>
      </w:r>
      <w:r w:rsidRPr="00B3030B">
        <w:rPr>
          <w:rFonts w:ascii="Arial" w:eastAsia="Geneva" w:hAnsi="Arial" w:cs="Arial"/>
          <w:b/>
          <w:bCs/>
          <w:color w:val="FF0000"/>
          <w:kern w:val="24"/>
          <w:sz w:val="20"/>
          <w:szCs w:val="20"/>
        </w:rPr>
        <w:t xml:space="preserve">8. </w:t>
      </w:r>
      <w:proofErr w:type="gramStart"/>
      <w:r w:rsidRPr="00B3030B">
        <w:rPr>
          <w:rFonts w:ascii="Arial" w:eastAsia="Geneva" w:hAnsi="Arial" w:cs="Arial"/>
          <w:b/>
          <w:bCs/>
          <w:color w:val="FF0000"/>
          <w:kern w:val="24"/>
          <w:sz w:val="20"/>
          <w:szCs w:val="20"/>
        </w:rPr>
        <w:t>SINGLE CODE.]</w:t>
      </w:r>
      <w:proofErr w:type="gramEnd"/>
      <w:r w:rsidRPr="00B3030B">
        <w:rPr>
          <w:rFonts w:ascii="Arial" w:eastAsia="Geneva" w:hAnsi="Arial" w:cs="Arial"/>
          <w:b/>
          <w:bCs/>
          <w:color w:val="FF0000"/>
          <w:kern w:val="24"/>
          <w:sz w:val="20"/>
          <w:szCs w:val="20"/>
        </w:rPr>
        <w:t xml:space="preserve"> </w:t>
      </w:r>
    </w:p>
    <w:p w:rsidR="0081600F" w:rsidRDefault="00B3030B">
      <w:pPr>
        <w:spacing w:after="0" w:line="240" w:lineRule="auto"/>
        <w:ind w:left="720" w:hanging="720"/>
        <w:rPr>
          <w:rFonts w:ascii="Arial" w:hAnsi="Arial" w:cs="Arial"/>
          <w:b/>
          <w:sz w:val="20"/>
          <w:szCs w:val="20"/>
        </w:rPr>
      </w:pPr>
      <w:r w:rsidRPr="00B3030B">
        <w:rPr>
          <w:rFonts w:ascii="Arial" w:hAnsi="Arial" w:cs="Arial"/>
          <w:b/>
          <w:sz w:val="20"/>
          <w:szCs w:val="20"/>
        </w:rPr>
        <w:t>QS</w:t>
      </w:r>
      <w:r>
        <w:rPr>
          <w:rFonts w:ascii="Arial" w:hAnsi="Arial" w:cs="Arial"/>
          <w:b/>
          <w:sz w:val="20"/>
          <w:szCs w:val="20"/>
        </w:rPr>
        <w:t>20</w:t>
      </w:r>
      <w:r w:rsidRPr="00B3030B">
        <w:rPr>
          <w:rFonts w:ascii="Arial" w:hAnsi="Arial" w:cs="Arial"/>
          <w:b/>
          <w:sz w:val="20"/>
          <w:szCs w:val="20"/>
        </w:rPr>
        <w:t>.</w:t>
      </w:r>
      <w:r w:rsidRPr="00B3030B">
        <w:rPr>
          <w:rFonts w:ascii="Arial" w:hAnsi="Arial" w:cs="Arial"/>
          <w:b/>
          <w:sz w:val="20"/>
          <w:szCs w:val="20"/>
        </w:rPr>
        <w:tab/>
      </w:r>
      <w:r w:rsidR="00B849F8" w:rsidRPr="00B849F8">
        <w:rPr>
          <w:rFonts w:ascii="Arial" w:hAnsi="Arial" w:cs="Arial"/>
          <w:sz w:val="20"/>
          <w:szCs w:val="20"/>
        </w:rPr>
        <w:t>When do you plan on replacing your [INSERT BRAND FROM QS16]?</w:t>
      </w:r>
      <w:r w:rsidR="00B849F8">
        <w:rPr>
          <w:rFonts w:ascii="Arial" w:hAnsi="Arial" w:cs="Arial"/>
          <w:b/>
          <w:sz w:val="20"/>
          <w:szCs w:val="20"/>
        </w:rPr>
        <w:t xml:space="preserve"> </w:t>
      </w:r>
      <w:r w:rsidRPr="00B3030B">
        <w:rPr>
          <w:rFonts w:ascii="Arial" w:hAnsi="Arial" w:cs="Arial"/>
          <w:b/>
          <w:sz w:val="20"/>
          <w:szCs w:val="20"/>
        </w:rPr>
        <w:t xml:space="preserve"> </w:t>
      </w:r>
    </w:p>
    <w:p w:rsidR="0081600F" w:rsidRDefault="0081600F">
      <w:pPr>
        <w:spacing w:after="0" w:line="240" w:lineRule="auto"/>
        <w:rPr>
          <w:rFonts w:ascii="Arial" w:hAnsi="Arial" w:cs="Arial"/>
          <w:sz w:val="20"/>
          <w:szCs w:val="20"/>
        </w:rPr>
      </w:pPr>
    </w:p>
    <w:tbl>
      <w:tblPr>
        <w:tblStyle w:val="TableGrid"/>
        <w:tblW w:w="9242" w:type="dxa"/>
        <w:tblLook w:val="04A0"/>
      </w:tblPr>
      <w:tblGrid>
        <w:gridCol w:w="1101"/>
        <w:gridCol w:w="8141"/>
      </w:tblGrid>
      <w:tr w:rsidR="00B3030B" w:rsidRPr="00B3030B" w:rsidTr="00B3030B">
        <w:tc>
          <w:tcPr>
            <w:tcW w:w="1101" w:type="dxa"/>
          </w:tcPr>
          <w:p w:rsidR="00536400" w:rsidRDefault="00B3030B">
            <w:pPr>
              <w:rPr>
                <w:rFonts w:ascii="Arial" w:hAnsi="Arial" w:cs="Arial"/>
                <w:sz w:val="20"/>
                <w:szCs w:val="20"/>
              </w:rPr>
            </w:pPr>
            <w:r w:rsidRPr="00B3030B">
              <w:rPr>
                <w:rFonts w:ascii="Arial" w:hAnsi="Arial" w:cs="Arial"/>
                <w:sz w:val="20"/>
                <w:szCs w:val="20"/>
              </w:rPr>
              <w:t>1</w:t>
            </w:r>
          </w:p>
        </w:tc>
        <w:tc>
          <w:tcPr>
            <w:tcW w:w="8141" w:type="dxa"/>
            <w:vAlign w:val="center"/>
          </w:tcPr>
          <w:p w:rsidR="00536400" w:rsidRDefault="00B3030B">
            <w:pPr>
              <w:rPr>
                <w:rFonts w:ascii="Arial" w:hAnsi="Arial" w:cs="Arial"/>
                <w:sz w:val="20"/>
                <w:szCs w:val="20"/>
              </w:rPr>
            </w:pPr>
            <w:r w:rsidRPr="00B3030B">
              <w:rPr>
                <w:rFonts w:ascii="Arial" w:hAnsi="Arial" w:cs="Arial"/>
                <w:sz w:val="20"/>
                <w:szCs w:val="20"/>
              </w:rPr>
              <w:t>Less than 6 months</w:t>
            </w:r>
          </w:p>
        </w:tc>
      </w:tr>
      <w:tr w:rsidR="00B3030B" w:rsidRPr="00B3030B" w:rsidTr="00B3030B">
        <w:tc>
          <w:tcPr>
            <w:tcW w:w="1101" w:type="dxa"/>
          </w:tcPr>
          <w:p w:rsidR="00B3030B" w:rsidRPr="00B3030B" w:rsidRDefault="00B3030B" w:rsidP="00CE2DC8">
            <w:pPr>
              <w:rPr>
                <w:rFonts w:ascii="Arial" w:hAnsi="Arial" w:cs="Arial"/>
                <w:sz w:val="20"/>
                <w:szCs w:val="20"/>
              </w:rPr>
            </w:pPr>
            <w:r w:rsidRPr="00B3030B">
              <w:rPr>
                <w:rFonts w:ascii="Arial" w:hAnsi="Arial" w:cs="Arial"/>
                <w:sz w:val="20"/>
                <w:szCs w:val="20"/>
              </w:rPr>
              <w:t>2</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Six months to one year</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3</w:t>
            </w:r>
          </w:p>
        </w:tc>
        <w:tc>
          <w:tcPr>
            <w:tcW w:w="8141" w:type="dxa"/>
            <w:vAlign w:val="center"/>
          </w:tcPr>
          <w:p w:rsidR="00B3030B" w:rsidRPr="00B3030B" w:rsidRDefault="00B3030B" w:rsidP="00CE2DC8">
            <w:pPr>
              <w:rPr>
                <w:rFonts w:ascii="Arial" w:hAnsi="Arial" w:cs="Arial"/>
                <w:sz w:val="20"/>
                <w:szCs w:val="20"/>
              </w:rPr>
            </w:pPr>
            <w:r>
              <w:rPr>
                <w:rFonts w:ascii="Arial" w:hAnsi="Arial" w:cs="Arial"/>
                <w:sz w:val="20"/>
                <w:szCs w:val="20"/>
              </w:rPr>
              <w:t xml:space="preserve">Over 1 and </w:t>
            </w:r>
            <w:r w:rsidRPr="00B3030B">
              <w:rPr>
                <w:rFonts w:ascii="Arial" w:hAnsi="Arial" w:cs="Arial"/>
                <w:sz w:val="20"/>
                <w:szCs w:val="20"/>
              </w:rPr>
              <w:t>up to 2 years</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4</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 xml:space="preserve">Over 2 </w:t>
            </w:r>
            <w:r>
              <w:rPr>
                <w:rFonts w:ascii="Arial" w:hAnsi="Arial" w:cs="Arial"/>
                <w:sz w:val="20"/>
                <w:szCs w:val="20"/>
              </w:rPr>
              <w:t>and</w:t>
            </w:r>
            <w:r w:rsidRPr="00B3030B">
              <w:rPr>
                <w:rFonts w:ascii="Arial" w:hAnsi="Arial" w:cs="Arial"/>
                <w:sz w:val="20"/>
                <w:szCs w:val="20"/>
              </w:rPr>
              <w:t xml:space="preserve"> up to 3 years</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5</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 xml:space="preserve">Over 3 </w:t>
            </w:r>
            <w:r>
              <w:rPr>
                <w:rFonts w:ascii="Arial" w:hAnsi="Arial" w:cs="Arial"/>
                <w:sz w:val="20"/>
                <w:szCs w:val="20"/>
              </w:rPr>
              <w:t>and</w:t>
            </w:r>
            <w:r w:rsidRPr="00B3030B">
              <w:rPr>
                <w:rFonts w:ascii="Arial" w:hAnsi="Arial" w:cs="Arial"/>
                <w:sz w:val="20"/>
                <w:szCs w:val="20"/>
              </w:rPr>
              <w:t xml:space="preserve"> up to 4 years</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6</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 xml:space="preserve">5 </w:t>
            </w:r>
            <w:r>
              <w:rPr>
                <w:rFonts w:ascii="Arial" w:hAnsi="Arial" w:cs="Arial"/>
                <w:sz w:val="20"/>
                <w:szCs w:val="20"/>
              </w:rPr>
              <w:t>to</w:t>
            </w:r>
            <w:r w:rsidRPr="00B3030B">
              <w:rPr>
                <w:rFonts w:ascii="Arial" w:hAnsi="Arial" w:cs="Arial"/>
                <w:sz w:val="20"/>
                <w:szCs w:val="20"/>
              </w:rPr>
              <w:t xml:space="preserve"> 10 years</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7</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Over 10 years</w:t>
            </w:r>
          </w:p>
        </w:tc>
      </w:tr>
      <w:tr w:rsidR="00B3030B" w:rsidRPr="00B3030B" w:rsidTr="00B3030B">
        <w:tc>
          <w:tcPr>
            <w:tcW w:w="1101" w:type="dxa"/>
          </w:tcPr>
          <w:p w:rsidR="00B3030B" w:rsidRPr="00B3030B" w:rsidRDefault="00B3030B" w:rsidP="00CE2DC8">
            <w:pPr>
              <w:rPr>
                <w:rFonts w:ascii="Arial" w:hAnsi="Arial" w:cs="Arial"/>
                <w:sz w:val="20"/>
                <w:szCs w:val="20"/>
              </w:rPr>
            </w:pPr>
            <w:r>
              <w:rPr>
                <w:rFonts w:ascii="Arial" w:hAnsi="Arial" w:cs="Arial"/>
                <w:sz w:val="20"/>
                <w:szCs w:val="20"/>
              </w:rPr>
              <w:t>98</w:t>
            </w:r>
          </w:p>
        </w:tc>
        <w:tc>
          <w:tcPr>
            <w:tcW w:w="8141" w:type="dxa"/>
            <w:vAlign w:val="center"/>
          </w:tcPr>
          <w:p w:rsidR="00B3030B" w:rsidRPr="00B3030B" w:rsidRDefault="00B3030B" w:rsidP="00CE2DC8">
            <w:pPr>
              <w:rPr>
                <w:rFonts w:ascii="Arial" w:hAnsi="Arial" w:cs="Arial"/>
                <w:sz w:val="20"/>
                <w:szCs w:val="20"/>
              </w:rPr>
            </w:pPr>
            <w:r w:rsidRPr="00B3030B">
              <w:rPr>
                <w:rFonts w:ascii="Arial" w:hAnsi="Arial" w:cs="Arial"/>
                <w:sz w:val="20"/>
                <w:szCs w:val="20"/>
              </w:rPr>
              <w:t>Don’t know</w:t>
            </w:r>
          </w:p>
        </w:tc>
      </w:tr>
    </w:tbl>
    <w:p w:rsidR="00B3030B" w:rsidRDefault="00B3030B" w:rsidP="00CE2DC8">
      <w:pPr>
        <w:spacing w:after="0" w:line="240" w:lineRule="auto"/>
        <w:rPr>
          <w:rFonts w:ascii="Arial" w:hAnsi="Arial" w:cs="Arial"/>
          <w:sz w:val="20"/>
          <w:szCs w:val="20"/>
        </w:rPr>
      </w:pPr>
    </w:p>
    <w:p w:rsidR="00DF5817" w:rsidRDefault="00DF5817" w:rsidP="00CE2DC8">
      <w:pPr>
        <w:spacing w:after="0" w:line="240" w:lineRule="auto"/>
        <w:rPr>
          <w:rFonts w:ascii="Arial" w:eastAsia="Geneva" w:hAnsi="Arial" w:cs="Arial"/>
          <w:b/>
          <w:bCs/>
          <w:color w:val="FF0000"/>
          <w:kern w:val="24"/>
          <w:sz w:val="20"/>
          <w:szCs w:val="20"/>
        </w:rPr>
      </w:pPr>
    </w:p>
    <w:p w:rsidR="008424C4" w:rsidRPr="00E83DD0" w:rsidRDefault="008424C4" w:rsidP="00CE2DC8">
      <w:pPr>
        <w:spacing w:after="0" w:line="240" w:lineRule="auto"/>
        <w:rPr>
          <w:rFonts w:ascii="Arial" w:eastAsia="Geneva" w:hAnsi="Arial" w:cs="Arial"/>
          <w:b/>
          <w:bCs/>
          <w:color w:val="FF0000"/>
          <w:kern w:val="24"/>
          <w:sz w:val="20"/>
          <w:szCs w:val="20"/>
        </w:rPr>
      </w:pPr>
      <w:r w:rsidRPr="00E83DD0">
        <w:rPr>
          <w:rFonts w:ascii="Arial" w:eastAsia="Geneva" w:hAnsi="Arial" w:cs="Arial"/>
          <w:b/>
          <w:bCs/>
          <w:color w:val="FF0000"/>
          <w:kern w:val="24"/>
          <w:sz w:val="20"/>
          <w:szCs w:val="20"/>
        </w:rPr>
        <w:t xml:space="preserve">[PROGRAMMING INSTRUCTION: SHOW ALL ON SEPARATE PAGE.] </w:t>
      </w:r>
    </w:p>
    <w:p w:rsidR="008424C4" w:rsidRPr="00B3030B" w:rsidRDefault="008424C4" w:rsidP="00CE2DC8">
      <w:pPr>
        <w:tabs>
          <w:tab w:val="left" w:pos="0"/>
          <w:tab w:val="right" w:pos="7740"/>
          <w:tab w:val="center" w:pos="8280"/>
          <w:tab w:val="left" w:pos="8730"/>
          <w:tab w:val="center" w:pos="9214"/>
          <w:tab w:val="left" w:pos="9630"/>
          <w:tab w:val="left" w:pos="10632"/>
          <w:tab w:val="left" w:pos="10773"/>
        </w:tabs>
        <w:spacing w:after="0" w:line="240" w:lineRule="auto"/>
        <w:ind w:right="27"/>
        <w:rPr>
          <w:rFonts w:ascii="Arial" w:hAnsi="Arial" w:cs="Arial"/>
          <w:sz w:val="20"/>
          <w:szCs w:val="20"/>
        </w:rPr>
      </w:pPr>
      <w:r w:rsidRPr="00E83DD0">
        <w:rPr>
          <w:rFonts w:ascii="Arial" w:hAnsi="Arial" w:cs="Arial"/>
          <w:sz w:val="20"/>
          <w:szCs w:val="20"/>
        </w:rPr>
        <w:t>We are conducting a survey on behalf of RAC, who will use this information to represent the ‘Voice of the Motorist’ in the 2014 RAC Report on Motoring. Please be assured that all answers will remain anonymous.</w:t>
      </w:r>
    </w:p>
    <w:p w:rsidR="006B4D13" w:rsidRDefault="006B4D13" w:rsidP="00CE2DC8">
      <w:pPr>
        <w:spacing w:after="0" w:line="240" w:lineRule="auto"/>
        <w:rPr>
          <w:rFonts w:ascii="Arial" w:hAnsi="Arial" w:cs="Arial"/>
          <w:sz w:val="20"/>
          <w:szCs w:val="20"/>
        </w:rPr>
      </w:pPr>
    </w:p>
    <w:p w:rsidR="006139A2" w:rsidRPr="00B3030B" w:rsidRDefault="006139A2" w:rsidP="00CE2DC8">
      <w:pPr>
        <w:spacing w:after="0" w:line="240" w:lineRule="auto"/>
        <w:ind w:left="720" w:hanging="720"/>
        <w:rPr>
          <w:rFonts w:ascii="Arial" w:hAnsi="Arial" w:cs="Arial"/>
          <w:b/>
          <w:sz w:val="20"/>
          <w:szCs w:val="20"/>
        </w:rPr>
      </w:pPr>
    </w:p>
    <w:p w:rsidR="00AA6811" w:rsidRDefault="00AA6811">
      <w:r>
        <w:br w:type="page"/>
      </w:r>
    </w:p>
    <w:tbl>
      <w:tblPr>
        <w:tblStyle w:val="TableGrid"/>
        <w:tblW w:w="9242" w:type="dxa"/>
        <w:shd w:val="clear" w:color="auto" w:fill="F79646" w:themeFill="accent6"/>
        <w:tblLook w:val="04A0"/>
      </w:tblPr>
      <w:tblGrid>
        <w:gridCol w:w="9242"/>
      </w:tblGrid>
      <w:tr w:rsidR="00AA6811" w:rsidTr="00AA6811">
        <w:tc>
          <w:tcPr>
            <w:tcW w:w="9242" w:type="dxa"/>
            <w:shd w:val="clear" w:color="auto" w:fill="F79646" w:themeFill="accent6"/>
            <w:vAlign w:val="center"/>
          </w:tcPr>
          <w:p w:rsidR="00AA6811" w:rsidRPr="00BF1AF2" w:rsidRDefault="00AA6811" w:rsidP="00AA6811">
            <w:pPr>
              <w:rPr>
                <w:rFonts w:ascii="Arial" w:hAnsi="Arial" w:cs="Arial"/>
                <w:b/>
              </w:rPr>
            </w:pPr>
            <w:r w:rsidRPr="00DB3377">
              <w:rPr>
                <w:rFonts w:ascii="Arial" w:hAnsi="Arial" w:cs="Arial"/>
                <w:b/>
              </w:rPr>
              <w:lastRenderedPageBreak/>
              <w:t>SECTION 2/J: CAR PURCHASING</w:t>
            </w:r>
          </w:p>
        </w:tc>
      </w:tr>
    </w:tbl>
    <w:p w:rsidR="00AA6811" w:rsidRDefault="00AA6811" w:rsidP="00AA6811">
      <w:pPr>
        <w:spacing w:after="0" w:line="240" w:lineRule="auto"/>
        <w:textAlignment w:val="baseline"/>
        <w:rPr>
          <w:rFonts w:ascii="Arial" w:eastAsia="Geneva" w:hAnsi="Arial" w:cs="Arial"/>
          <w:b/>
          <w:bCs/>
          <w:color w:val="FF0000"/>
          <w:kern w:val="24"/>
          <w:sz w:val="20"/>
          <w:szCs w:val="20"/>
        </w:rPr>
      </w:pPr>
    </w:p>
    <w:p w:rsidR="00322ABB" w:rsidRDefault="00322ABB" w:rsidP="00AA6811">
      <w:pPr>
        <w:spacing w:after="0" w:line="240" w:lineRule="auto"/>
        <w:textAlignment w:val="baseline"/>
        <w:rPr>
          <w:rFonts w:ascii="Arial" w:eastAsia="Geneva" w:hAnsi="Arial" w:cs="Arial"/>
          <w:b/>
          <w:bCs/>
          <w:color w:val="FF0000"/>
          <w:kern w:val="24"/>
          <w:sz w:val="20"/>
          <w:szCs w:val="20"/>
        </w:rPr>
      </w:pPr>
      <w:r w:rsidRPr="00B3030B">
        <w:rPr>
          <w:rFonts w:ascii="Arial" w:eastAsia="Geneva" w:hAnsi="Arial" w:cs="Arial"/>
          <w:b/>
          <w:bCs/>
          <w:color w:val="FF0000"/>
          <w:kern w:val="24"/>
          <w:sz w:val="20"/>
          <w:szCs w:val="20"/>
        </w:rPr>
        <w:t>[PROGRAMMING INSTRUCTION: A</w:t>
      </w:r>
      <w:r>
        <w:rPr>
          <w:rFonts w:ascii="Arial" w:eastAsia="Geneva" w:hAnsi="Arial" w:cs="Arial"/>
          <w:b/>
          <w:bCs/>
          <w:color w:val="FF0000"/>
          <w:kern w:val="24"/>
          <w:sz w:val="20"/>
          <w:szCs w:val="20"/>
        </w:rPr>
        <w:t xml:space="preserve">SK IF CODE </w:t>
      </w:r>
      <w:r w:rsidR="00684350">
        <w:rPr>
          <w:rFonts w:ascii="Arial" w:eastAsia="Geneva" w:hAnsi="Arial" w:cs="Arial"/>
          <w:b/>
          <w:bCs/>
          <w:color w:val="FF0000"/>
          <w:kern w:val="24"/>
          <w:sz w:val="20"/>
          <w:szCs w:val="20"/>
        </w:rPr>
        <w:t>MORE THAN 1 CAR AT sq15</w:t>
      </w:r>
      <w:r>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SINGLE CODE.]</w:t>
      </w:r>
      <w:proofErr w:type="gramEnd"/>
    </w:p>
    <w:p w:rsidR="00322ABB" w:rsidRPr="00322ABB" w:rsidRDefault="00322ABB" w:rsidP="00CE2DC8">
      <w:pPr>
        <w:spacing w:after="0" w:line="240" w:lineRule="auto"/>
        <w:textAlignment w:val="baseline"/>
        <w:rPr>
          <w:rFonts w:ascii="Arial" w:eastAsia="Geneva" w:hAnsi="Arial" w:cs="Arial"/>
          <w:bCs/>
          <w:kern w:val="24"/>
          <w:sz w:val="20"/>
          <w:szCs w:val="20"/>
        </w:rPr>
      </w:pPr>
      <w:r w:rsidRPr="00322ABB">
        <w:rPr>
          <w:rFonts w:ascii="Arial" w:eastAsia="Geneva" w:hAnsi="Arial" w:cs="Arial"/>
          <w:b/>
          <w:bCs/>
          <w:kern w:val="24"/>
          <w:sz w:val="20"/>
          <w:szCs w:val="20"/>
        </w:rPr>
        <w:t>QJ1.</w:t>
      </w:r>
      <w:r>
        <w:rPr>
          <w:rFonts w:ascii="Arial" w:eastAsia="Geneva" w:hAnsi="Arial" w:cs="Arial"/>
          <w:b/>
          <w:bCs/>
          <w:kern w:val="24"/>
          <w:sz w:val="20"/>
          <w:szCs w:val="20"/>
        </w:rPr>
        <w:tab/>
      </w:r>
      <w:r w:rsidRPr="00322ABB">
        <w:rPr>
          <w:rFonts w:ascii="Arial" w:eastAsia="Geneva" w:hAnsi="Arial" w:cs="Arial"/>
          <w:bCs/>
          <w:kern w:val="24"/>
          <w:sz w:val="20"/>
          <w:szCs w:val="20"/>
        </w:rPr>
        <w:t>Thinking about the last time you purchased a car, what make was it?</w:t>
      </w:r>
    </w:p>
    <w:p w:rsidR="00322ABB" w:rsidRPr="00322ABB" w:rsidRDefault="00322ABB" w:rsidP="00CE2DC8">
      <w:pPr>
        <w:spacing w:after="0" w:line="240" w:lineRule="auto"/>
        <w:textAlignment w:val="baseline"/>
        <w:rPr>
          <w:rFonts w:ascii="Arial" w:eastAsia="Geneva" w:hAnsi="Arial" w:cs="Arial"/>
          <w:bCs/>
          <w:kern w:val="24"/>
          <w:sz w:val="20"/>
          <w:szCs w:val="20"/>
        </w:rPr>
      </w:pPr>
    </w:p>
    <w:tbl>
      <w:tblPr>
        <w:tblStyle w:val="TableGrid"/>
        <w:tblW w:w="0" w:type="auto"/>
        <w:tblLook w:val="04A0"/>
      </w:tblPr>
      <w:tblGrid>
        <w:gridCol w:w="1101"/>
        <w:gridCol w:w="8141"/>
      </w:tblGrid>
      <w:tr w:rsidR="00322ABB" w:rsidRPr="00322ABB" w:rsidTr="00322ABB">
        <w:tc>
          <w:tcPr>
            <w:tcW w:w="1101" w:type="dxa"/>
          </w:tcPr>
          <w:p w:rsidR="00536400" w:rsidRDefault="00536400">
            <w:pPr>
              <w:textAlignment w:val="baseline"/>
              <w:rPr>
                <w:rFonts w:ascii="Arial" w:eastAsia="Geneva" w:hAnsi="Arial" w:cs="Arial"/>
                <w:bCs/>
                <w:kern w:val="24"/>
                <w:sz w:val="20"/>
                <w:szCs w:val="20"/>
              </w:rPr>
            </w:pPr>
          </w:p>
        </w:tc>
        <w:tc>
          <w:tcPr>
            <w:tcW w:w="8141" w:type="dxa"/>
          </w:tcPr>
          <w:p w:rsidR="00536400" w:rsidRDefault="00322ABB">
            <w:pPr>
              <w:textAlignment w:val="baseline"/>
              <w:rPr>
                <w:rFonts w:ascii="Arial" w:eastAsia="Geneva" w:hAnsi="Arial" w:cs="Arial"/>
                <w:bCs/>
                <w:kern w:val="24"/>
                <w:sz w:val="20"/>
                <w:szCs w:val="20"/>
              </w:rPr>
            </w:pPr>
            <w:r w:rsidRPr="00322ABB">
              <w:rPr>
                <w:rFonts w:ascii="Arial" w:eastAsia="Geneva" w:hAnsi="Arial" w:cs="Arial"/>
                <w:bCs/>
                <w:kern w:val="24"/>
                <w:sz w:val="20"/>
                <w:szCs w:val="20"/>
              </w:rPr>
              <w:t xml:space="preserve">Use </w:t>
            </w:r>
            <w:r w:rsidR="00DF5817">
              <w:rPr>
                <w:rFonts w:ascii="Arial" w:eastAsia="Geneva" w:hAnsi="Arial" w:cs="Arial"/>
                <w:bCs/>
                <w:kern w:val="24"/>
                <w:sz w:val="20"/>
                <w:szCs w:val="20"/>
              </w:rPr>
              <w:t xml:space="preserve">drop down </w:t>
            </w:r>
            <w:r w:rsidRPr="00322ABB">
              <w:rPr>
                <w:rFonts w:ascii="Arial" w:eastAsia="Geneva" w:hAnsi="Arial" w:cs="Arial"/>
                <w:bCs/>
                <w:kern w:val="24"/>
                <w:sz w:val="20"/>
                <w:szCs w:val="20"/>
              </w:rPr>
              <w:t>list from QS16</w:t>
            </w:r>
          </w:p>
        </w:tc>
      </w:tr>
      <w:tr w:rsidR="00DF5817" w:rsidRPr="00322ABB" w:rsidTr="00322ABB">
        <w:tc>
          <w:tcPr>
            <w:tcW w:w="1101" w:type="dxa"/>
          </w:tcPr>
          <w:p w:rsidR="00DF5817" w:rsidRDefault="00DF5817">
            <w:pPr>
              <w:textAlignment w:val="baseline"/>
              <w:rPr>
                <w:rFonts w:ascii="Arial" w:eastAsia="Geneva" w:hAnsi="Arial" w:cs="Arial"/>
                <w:bCs/>
                <w:kern w:val="24"/>
                <w:sz w:val="20"/>
                <w:szCs w:val="20"/>
              </w:rPr>
            </w:pPr>
            <w:r>
              <w:rPr>
                <w:rFonts w:ascii="Arial" w:eastAsia="Geneva" w:hAnsi="Arial" w:cs="Arial"/>
                <w:bCs/>
                <w:kern w:val="24"/>
                <w:sz w:val="20"/>
                <w:szCs w:val="20"/>
              </w:rPr>
              <w:t>98</w:t>
            </w:r>
          </w:p>
        </w:tc>
        <w:tc>
          <w:tcPr>
            <w:tcW w:w="8141" w:type="dxa"/>
          </w:tcPr>
          <w:p w:rsidR="00DF5817" w:rsidRPr="00322ABB" w:rsidRDefault="00DF5817">
            <w:pPr>
              <w:textAlignment w:val="baseline"/>
              <w:rPr>
                <w:rFonts w:ascii="Arial" w:eastAsia="Geneva" w:hAnsi="Arial" w:cs="Arial"/>
                <w:bCs/>
                <w:kern w:val="24"/>
                <w:sz w:val="20"/>
                <w:szCs w:val="20"/>
              </w:rPr>
            </w:pPr>
            <w:r>
              <w:rPr>
                <w:rFonts w:ascii="Arial" w:eastAsia="Geneva" w:hAnsi="Arial" w:cs="Arial"/>
                <w:bCs/>
                <w:kern w:val="24"/>
                <w:sz w:val="20"/>
                <w:szCs w:val="20"/>
              </w:rPr>
              <w:t>Other</w:t>
            </w:r>
          </w:p>
        </w:tc>
      </w:tr>
    </w:tbl>
    <w:p w:rsidR="00322ABB" w:rsidRDefault="00322ABB" w:rsidP="00CE2DC8">
      <w:pPr>
        <w:spacing w:after="0" w:line="240" w:lineRule="auto"/>
        <w:textAlignment w:val="baseline"/>
        <w:rPr>
          <w:rFonts w:ascii="Arial" w:eastAsia="Geneva" w:hAnsi="Arial" w:cs="Arial"/>
          <w:b/>
          <w:bCs/>
          <w:color w:val="FF0000"/>
          <w:kern w:val="24"/>
          <w:sz w:val="20"/>
          <w:szCs w:val="20"/>
        </w:rPr>
      </w:pPr>
    </w:p>
    <w:p w:rsidR="00322ABB" w:rsidRDefault="00322ABB" w:rsidP="00CE2DC8">
      <w:pPr>
        <w:spacing w:after="0" w:line="240" w:lineRule="auto"/>
        <w:textAlignment w:val="baseline"/>
        <w:rPr>
          <w:rFonts w:ascii="Arial" w:eastAsia="Geneva" w:hAnsi="Arial" w:cs="Arial"/>
          <w:b/>
          <w:bCs/>
          <w:color w:val="FF0000"/>
          <w:kern w:val="24"/>
          <w:sz w:val="20"/>
          <w:szCs w:val="20"/>
        </w:rPr>
      </w:pPr>
    </w:p>
    <w:p w:rsidR="00684350" w:rsidRDefault="00322ABB" w:rsidP="00CE2DC8">
      <w:pPr>
        <w:spacing w:after="0" w:line="240" w:lineRule="auto"/>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B3030B">
        <w:rPr>
          <w:rFonts w:ascii="Arial" w:eastAsia="Geneva" w:hAnsi="Arial" w:cs="Arial"/>
          <w:b/>
          <w:bCs/>
          <w:color w:val="FF0000"/>
          <w:kern w:val="24"/>
          <w:sz w:val="20"/>
          <w:szCs w:val="20"/>
        </w:rPr>
        <w:t>PROGRAMMING INSTRUCT</w:t>
      </w:r>
      <w:r>
        <w:rPr>
          <w:rFonts w:ascii="Arial" w:eastAsia="Geneva" w:hAnsi="Arial" w:cs="Arial"/>
          <w:b/>
          <w:bCs/>
          <w:color w:val="FF0000"/>
          <w:kern w:val="24"/>
          <w:sz w:val="20"/>
          <w:szCs w:val="20"/>
        </w:rPr>
        <w:t>ION: ASK IF CODE 1, 2 OR 4 AT QS11</w:t>
      </w:r>
      <w:r w:rsidRPr="00B3030B">
        <w:rPr>
          <w:rFonts w:ascii="Arial" w:eastAsia="Geneva" w:hAnsi="Arial" w:cs="Arial"/>
          <w:b/>
          <w:bCs/>
          <w:color w:val="FF0000"/>
          <w:kern w:val="24"/>
          <w:sz w:val="20"/>
          <w:szCs w:val="20"/>
        </w:rPr>
        <w:t xml:space="preserve">. </w:t>
      </w:r>
      <w:proofErr w:type="gramStart"/>
      <w:r w:rsidRPr="00B3030B">
        <w:rPr>
          <w:rFonts w:ascii="Arial" w:eastAsia="Geneva" w:hAnsi="Arial" w:cs="Arial"/>
          <w:b/>
          <w:bCs/>
          <w:color w:val="FF0000"/>
          <w:kern w:val="24"/>
          <w:sz w:val="20"/>
          <w:szCs w:val="20"/>
        </w:rPr>
        <w:t>MULTI CODE.</w:t>
      </w:r>
      <w:proofErr w:type="gramEnd"/>
      <w:r w:rsidRPr="00B3030B">
        <w:rPr>
          <w:rFonts w:ascii="Arial" w:eastAsia="Geneva" w:hAnsi="Arial" w:cs="Arial"/>
          <w:b/>
          <w:bCs/>
          <w:color w:val="FF0000"/>
          <w:kern w:val="24"/>
          <w:sz w:val="20"/>
          <w:szCs w:val="20"/>
        </w:rPr>
        <w:t xml:space="preserve"> RANDOMISE ORDER] </w:t>
      </w:r>
    </w:p>
    <w:p w:rsidR="00322ABB" w:rsidRPr="00B3030B" w:rsidRDefault="00322ABB" w:rsidP="00CE2DC8">
      <w:pPr>
        <w:spacing w:after="0" w:line="240" w:lineRule="auto"/>
        <w:ind w:left="720" w:hanging="720"/>
        <w:rPr>
          <w:rFonts w:ascii="Arial" w:hAnsi="Arial" w:cs="Arial"/>
          <w:sz w:val="20"/>
          <w:szCs w:val="20"/>
        </w:rPr>
      </w:pPr>
      <w:r>
        <w:rPr>
          <w:rFonts w:ascii="Arial" w:hAnsi="Arial" w:cs="Arial"/>
          <w:b/>
          <w:sz w:val="20"/>
          <w:szCs w:val="20"/>
        </w:rPr>
        <w:t>QJ</w:t>
      </w:r>
      <w:r w:rsidRPr="00B3030B">
        <w:rPr>
          <w:rFonts w:ascii="Arial" w:hAnsi="Arial" w:cs="Arial"/>
          <w:b/>
          <w:sz w:val="20"/>
          <w:szCs w:val="20"/>
        </w:rPr>
        <w:t>2.</w:t>
      </w:r>
      <w:r w:rsidRPr="00B3030B">
        <w:rPr>
          <w:rFonts w:ascii="Arial" w:hAnsi="Arial" w:cs="Arial"/>
          <w:b/>
          <w:sz w:val="20"/>
          <w:szCs w:val="20"/>
        </w:rPr>
        <w:tab/>
      </w:r>
      <w:r w:rsidRPr="00B3030B">
        <w:rPr>
          <w:rFonts w:ascii="Arial" w:hAnsi="Arial" w:cs="Arial"/>
          <w:sz w:val="20"/>
          <w:szCs w:val="20"/>
        </w:rPr>
        <w:t>How did you finance your purchase?</w:t>
      </w:r>
    </w:p>
    <w:p w:rsidR="00322ABB" w:rsidRPr="00B3030B" w:rsidRDefault="00322ABB" w:rsidP="00CE2DC8">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322ABB" w:rsidRPr="00B3030B" w:rsidTr="00322ABB">
        <w:tc>
          <w:tcPr>
            <w:tcW w:w="1101" w:type="dxa"/>
          </w:tcPr>
          <w:p w:rsidR="00322ABB" w:rsidRPr="00B3030B" w:rsidRDefault="00322ABB" w:rsidP="00CE2DC8">
            <w:pPr>
              <w:rPr>
                <w:rFonts w:ascii="Arial" w:hAnsi="Arial" w:cs="Arial"/>
                <w:sz w:val="20"/>
                <w:szCs w:val="20"/>
              </w:rPr>
            </w:pPr>
            <w:r w:rsidRPr="00B3030B">
              <w:rPr>
                <w:rFonts w:ascii="Arial" w:hAnsi="Arial" w:cs="Arial"/>
                <w:sz w:val="20"/>
                <w:szCs w:val="20"/>
              </w:rPr>
              <w:t>1</w:t>
            </w:r>
          </w:p>
        </w:tc>
        <w:tc>
          <w:tcPr>
            <w:tcW w:w="8141" w:type="dxa"/>
          </w:tcPr>
          <w:p w:rsidR="00322ABB" w:rsidRPr="00B3030B" w:rsidRDefault="00322ABB" w:rsidP="00CE2DC8">
            <w:pPr>
              <w:rPr>
                <w:rFonts w:ascii="Arial" w:hAnsi="Arial" w:cs="Arial"/>
                <w:sz w:val="20"/>
                <w:szCs w:val="20"/>
              </w:rPr>
            </w:pPr>
            <w:r w:rsidRPr="00B3030B">
              <w:rPr>
                <w:rFonts w:ascii="Arial" w:hAnsi="Arial" w:cs="Arial"/>
                <w:sz w:val="20"/>
                <w:szCs w:val="20"/>
              </w:rPr>
              <w:t>Cash</w:t>
            </w:r>
          </w:p>
        </w:tc>
      </w:tr>
      <w:tr w:rsidR="00322ABB" w:rsidRPr="00B3030B" w:rsidTr="00322ABB">
        <w:tc>
          <w:tcPr>
            <w:tcW w:w="1101" w:type="dxa"/>
          </w:tcPr>
          <w:p w:rsidR="00322ABB" w:rsidRPr="00B3030B" w:rsidRDefault="00322ABB" w:rsidP="00CE2DC8">
            <w:pPr>
              <w:rPr>
                <w:rFonts w:ascii="Arial" w:hAnsi="Arial" w:cs="Arial"/>
                <w:sz w:val="20"/>
                <w:szCs w:val="20"/>
              </w:rPr>
            </w:pPr>
            <w:r w:rsidRPr="00B3030B">
              <w:rPr>
                <w:rFonts w:ascii="Arial" w:hAnsi="Arial" w:cs="Arial"/>
                <w:sz w:val="20"/>
                <w:szCs w:val="20"/>
              </w:rPr>
              <w:t>2</w:t>
            </w:r>
          </w:p>
        </w:tc>
        <w:tc>
          <w:tcPr>
            <w:tcW w:w="8141" w:type="dxa"/>
          </w:tcPr>
          <w:p w:rsidR="00322ABB" w:rsidRPr="00B3030B" w:rsidRDefault="00322ABB" w:rsidP="00CE2DC8">
            <w:pPr>
              <w:rPr>
                <w:rFonts w:ascii="Arial" w:hAnsi="Arial" w:cs="Arial"/>
                <w:sz w:val="20"/>
                <w:szCs w:val="20"/>
              </w:rPr>
            </w:pPr>
            <w:r w:rsidRPr="00B3030B">
              <w:rPr>
                <w:rFonts w:ascii="Arial" w:hAnsi="Arial" w:cs="Arial"/>
                <w:sz w:val="20"/>
                <w:szCs w:val="20"/>
              </w:rPr>
              <w:t>Bank loan</w:t>
            </w:r>
          </w:p>
        </w:tc>
      </w:tr>
      <w:tr w:rsidR="00322ABB" w:rsidRPr="00B3030B" w:rsidTr="00322ABB">
        <w:tc>
          <w:tcPr>
            <w:tcW w:w="1101" w:type="dxa"/>
          </w:tcPr>
          <w:p w:rsidR="00322ABB" w:rsidRPr="00B3030B" w:rsidRDefault="00322ABB" w:rsidP="00CE2DC8">
            <w:pPr>
              <w:rPr>
                <w:rFonts w:ascii="Arial" w:hAnsi="Arial" w:cs="Arial"/>
                <w:sz w:val="20"/>
                <w:szCs w:val="20"/>
              </w:rPr>
            </w:pPr>
            <w:r w:rsidRPr="00B3030B">
              <w:rPr>
                <w:rFonts w:ascii="Arial" w:hAnsi="Arial" w:cs="Arial"/>
                <w:sz w:val="20"/>
                <w:szCs w:val="20"/>
              </w:rPr>
              <w:t>3</w:t>
            </w:r>
          </w:p>
        </w:tc>
        <w:tc>
          <w:tcPr>
            <w:tcW w:w="8141" w:type="dxa"/>
          </w:tcPr>
          <w:p w:rsidR="00322ABB" w:rsidRPr="00B3030B" w:rsidRDefault="00322ABB" w:rsidP="00CE2DC8">
            <w:pPr>
              <w:rPr>
                <w:rFonts w:ascii="Arial" w:hAnsi="Arial" w:cs="Arial"/>
                <w:sz w:val="20"/>
                <w:szCs w:val="20"/>
              </w:rPr>
            </w:pPr>
            <w:r w:rsidRPr="00B3030B">
              <w:rPr>
                <w:rFonts w:ascii="Arial" w:hAnsi="Arial" w:cs="Arial"/>
                <w:sz w:val="20"/>
                <w:szCs w:val="20"/>
              </w:rPr>
              <w:t>Credit Card</w:t>
            </w:r>
          </w:p>
        </w:tc>
      </w:tr>
      <w:tr w:rsidR="00322ABB" w:rsidRPr="00B3030B" w:rsidTr="00322ABB">
        <w:tc>
          <w:tcPr>
            <w:tcW w:w="1101" w:type="dxa"/>
          </w:tcPr>
          <w:p w:rsidR="00322ABB" w:rsidRPr="00B3030B" w:rsidRDefault="00322ABB" w:rsidP="00CE2DC8">
            <w:pPr>
              <w:rPr>
                <w:rFonts w:ascii="Arial" w:hAnsi="Arial" w:cs="Arial"/>
                <w:sz w:val="20"/>
                <w:szCs w:val="20"/>
              </w:rPr>
            </w:pPr>
            <w:r w:rsidRPr="00B3030B">
              <w:rPr>
                <w:rFonts w:ascii="Arial" w:hAnsi="Arial" w:cs="Arial"/>
                <w:sz w:val="20"/>
                <w:szCs w:val="20"/>
              </w:rPr>
              <w:t>4</w:t>
            </w:r>
          </w:p>
        </w:tc>
        <w:tc>
          <w:tcPr>
            <w:tcW w:w="8141" w:type="dxa"/>
          </w:tcPr>
          <w:p w:rsidR="00322ABB" w:rsidRPr="00B3030B" w:rsidRDefault="00322ABB" w:rsidP="00CE2DC8">
            <w:pPr>
              <w:rPr>
                <w:rFonts w:ascii="Arial" w:hAnsi="Arial" w:cs="Arial"/>
                <w:sz w:val="20"/>
                <w:szCs w:val="20"/>
              </w:rPr>
            </w:pPr>
            <w:r w:rsidRPr="00B3030B">
              <w:rPr>
                <w:rFonts w:ascii="Arial" w:hAnsi="Arial" w:cs="Arial"/>
                <w:sz w:val="20"/>
                <w:szCs w:val="20"/>
              </w:rPr>
              <w:t>Finance option</w:t>
            </w:r>
          </w:p>
        </w:tc>
      </w:tr>
      <w:tr w:rsidR="00322ABB" w:rsidRPr="00B3030B" w:rsidTr="00322ABB">
        <w:tc>
          <w:tcPr>
            <w:tcW w:w="1101" w:type="dxa"/>
          </w:tcPr>
          <w:p w:rsidR="00322ABB" w:rsidRPr="00B3030B" w:rsidRDefault="00322ABB" w:rsidP="00CE2DC8">
            <w:pPr>
              <w:rPr>
                <w:rFonts w:ascii="Arial" w:hAnsi="Arial" w:cs="Arial"/>
                <w:sz w:val="20"/>
                <w:szCs w:val="20"/>
              </w:rPr>
            </w:pPr>
            <w:r w:rsidRPr="00B3030B">
              <w:rPr>
                <w:rFonts w:ascii="Arial" w:hAnsi="Arial" w:cs="Arial"/>
                <w:sz w:val="20"/>
                <w:szCs w:val="20"/>
              </w:rPr>
              <w:t>5</w:t>
            </w:r>
          </w:p>
        </w:tc>
        <w:tc>
          <w:tcPr>
            <w:tcW w:w="8141" w:type="dxa"/>
          </w:tcPr>
          <w:p w:rsidR="00322ABB" w:rsidRPr="00B3030B" w:rsidRDefault="00322ABB" w:rsidP="00CE2DC8">
            <w:pPr>
              <w:rPr>
                <w:rFonts w:ascii="Arial" w:hAnsi="Arial" w:cs="Arial"/>
                <w:sz w:val="20"/>
                <w:szCs w:val="20"/>
              </w:rPr>
            </w:pPr>
            <w:r w:rsidRPr="00B3030B">
              <w:rPr>
                <w:rFonts w:ascii="Arial" w:hAnsi="Arial" w:cs="Arial"/>
                <w:sz w:val="20"/>
                <w:szCs w:val="20"/>
              </w:rPr>
              <w:t>Dealership lease</w:t>
            </w:r>
          </w:p>
        </w:tc>
      </w:tr>
      <w:tr w:rsidR="00322ABB" w:rsidRPr="00B3030B" w:rsidTr="00322ABB">
        <w:tc>
          <w:tcPr>
            <w:tcW w:w="1101" w:type="dxa"/>
          </w:tcPr>
          <w:p w:rsidR="00322ABB" w:rsidRPr="00B3030B" w:rsidRDefault="00322ABB" w:rsidP="00CE2DC8">
            <w:pPr>
              <w:rPr>
                <w:rFonts w:ascii="Arial" w:hAnsi="Arial" w:cs="Arial"/>
                <w:sz w:val="20"/>
                <w:szCs w:val="20"/>
              </w:rPr>
            </w:pPr>
            <w:r w:rsidRPr="00B3030B">
              <w:rPr>
                <w:rFonts w:ascii="Arial" w:hAnsi="Arial" w:cs="Arial"/>
                <w:sz w:val="20"/>
                <w:szCs w:val="20"/>
              </w:rPr>
              <w:t>6</w:t>
            </w:r>
          </w:p>
        </w:tc>
        <w:tc>
          <w:tcPr>
            <w:tcW w:w="8141" w:type="dxa"/>
          </w:tcPr>
          <w:p w:rsidR="00322ABB" w:rsidRPr="00B3030B" w:rsidRDefault="00322ABB" w:rsidP="00CE2DC8">
            <w:pPr>
              <w:rPr>
                <w:rFonts w:ascii="Arial" w:hAnsi="Arial" w:cs="Arial"/>
                <w:sz w:val="20"/>
                <w:szCs w:val="20"/>
              </w:rPr>
            </w:pPr>
            <w:r w:rsidRPr="00B3030B">
              <w:rPr>
                <w:rFonts w:ascii="Arial" w:hAnsi="Arial" w:cs="Arial"/>
                <w:sz w:val="20"/>
                <w:szCs w:val="20"/>
              </w:rPr>
              <w:t>Corporate lease</w:t>
            </w:r>
          </w:p>
        </w:tc>
      </w:tr>
      <w:tr w:rsidR="00322ABB" w:rsidRPr="00B3030B" w:rsidTr="00322ABB">
        <w:tc>
          <w:tcPr>
            <w:tcW w:w="1101" w:type="dxa"/>
          </w:tcPr>
          <w:p w:rsidR="00322ABB" w:rsidRPr="00B3030B" w:rsidRDefault="00322ABB" w:rsidP="00CE2DC8">
            <w:pPr>
              <w:rPr>
                <w:rFonts w:ascii="Arial" w:hAnsi="Arial" w:cs="Arial"/>
                <w:sz w:val="20"/>
                <w:szCs w:val="20"/>
              </w:rPr>
            </w:pPr>
            <w:r w:rsidRPr="00B3030B">
              <w:rPr>
                <w:rFonts w:ascii="Arial" w:hAnsi="Arial" w:cs="Arial"/>
                <w:sz w:val="20"/>
                <w:szCs w:val="20"/>
              </w:rPr>
              <w:t>98</w:t>
            </w:r>
          </w:p>
        </w:tc>
        <w:tc>
          <w:tcPr>
            <w:tcW w:w="8141" w:type="dxa"/>
            <w:vAlign w:val="center"/>
          </w:tcPr>
          <w:p w:rsidR="00322ABB" w:rsidRPr="00B3030B" w:rsidRDefault="00322ABB" w:rsidP="00CE2DC8">
            <w:pPr>
              <w:rPr>
                <w:rFonts w:ascii="Arial" w:hAnsi="Arial" w:cs="Arial"/>
                <w:sz w:val="20"/>
                <w:szCs w:val="20"/>
              </w:rPr>
            </w:pPr>
            <w:r w:rsidRPr="00B3030B">
              <w:rPr>
                <w:rFonts w:ascii="Arial" w:hAnsi="Arial" w:cs="Arial"/>
                <w:sz w:val="20"/>
                <w:szCs w:val="20"/>
              </w:rPr>
              <w:t>Other (Please specify)</w:t>
            </w:r>
          </w:p>
        </w:tc>
      </w:tr>
    </w:tbl>
    <w:p w:rsidR="00322ABB" w:rsidRDefault="00322ABB" w:rsidP="00CE2DC8">
      <w:pPr>
        <w:spacing w:after="0" w:line="240" w:lineRule="auto"/>
        <w:rPr>
          <w:rFonts w:ascii="Arial" w:eastAsia="Geneva" w:hAnsi="Arial" w:cs="Arial"/>
          <w:b/>
          <w:bCs/>
          <w:color w:val="4F81BD"/>
          <w:kern w:val="24"/>
          <w:szCs w:val="40"/>
        </w:rPr>
      </w:pPr>
    </w:p>
    <w:p w:rsidR="00EE57C6" w:rsidRPr="00B3030B" w:rsidRDefault="00EE57C6"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B3030B">
        <w:rPr>
          <w:rFonts w:ascii="Arial" w:eastAsia="Geneva" w:hAnsi="Arial" w:cs="Arial"/>
          <w:b/>
          <w:bCs/>
          <w:color w:val="FF0000"/>
          <w:kern w:val="24"/>
          <w:sz w:val="20"/>
          <w:szCs w:val="20"/>
        </w:rPr>
        <w:t>PROGRAMMING INSTRUCT</w:t>
      </w:r>
      <w:r>
        <w:rPr>
          <w:rFonts w:ascii="Arial" w:eastAsia="Geneva" w:hAnsi="Arial" w:cs="Arial"/>
          <w:b/>
          <w:bCs/>
          <w:color w:val="FF0000"/>
          <w:kern w:val="24"/>
          <w:sz w:val="20"/>
          <w:szCs w:val="20"/>
        </w:rPr>
        <w:t>ION: ASK IF CODE 1, 2 OR 4 AT QS11</w:t>
      </w:r>
      <w:r w:rsidRPr="00B3030B">
        <w:rPr>
          <w:rFonts w:ascii="Arial" w:eastAsia="Geneva" w:hAnsi="Arial" w:cs="Arial"/>
          <w:b/>
          <w:bCs/>
          <w:color w:val="FF0000"/>
          <w:kern w:val="24"/>
          <w:sz w:val="20"/>
          <w:szCs w:val="20"/>
        </w:rPr>
        <w:t xml:space="preserve">. </w:t>
      </w:r>
      <w:r w:rsidR="000848A5" w:rsidRPr="00B3030B">
        <w:rPr>
          <w:rFonts w:ascii="Arial" w:eastAsia="Geneva" w:hAnsi="Arial" w:cs="Arial"/>
          <w:b/>
          <w:bCs/>
          <w:color w:val="FF0000"/>
          <w:kern w:val="24"/>
          <w:sz w:val="20"/>
          <w:szCs w:val="20"/>
        </w:rPr>
        <w:t xml:space="preserve">RANDOMISE </w:t>
      </w:r>
      <w:proofErr w:type="gramStart"/>
      <w:r w:rsidR="000848A5" w:rsidRPr="00B3030B">
        <w:rPr>
          <w:rFonts w:ascii="Arial" w:eastAsia="Geneva" w:hAnsi="Arial" w:cs="Arial"/>
          <w:b/>
          <w:bCs/>
          <w:color w:val="FF0000"/>
          <w:kern w:val="24"/>
          <w:sz w:val="20"/>
          <w:szCs w:val="20"/>
        </w:rPr>
        <w:t>ORDER,</w:t>
      </w:r>
      <w:proofErr w:type="gramEnd"/>
      <w:r w:rsidR="000848A5" w:rsidRPr="00B3030B">
        <w:rPr>
          <w:rFonts w:ascii="Arial" w:eastAsia="Geneva" w:hAnsi="Arial" w:cs="Arial"/>
          <w:b/>
          <w:bCs/>
          <w:color w:val="FF0000"/>
          <w:kern w:val="24"/>
          <w:sz w:val="20"/>
          <w:szCs w:val="20"/>
        </w:rPr>
        <w:t xml:space="preserve"> RANK AT LEAST 1 ANSWER</w:t>
      </w:r>
      <w:r w:rsidR="000848A5">
        <w:rPr>
          <w:rFonts w:ascii="Arial" w:eastAsia="Geneva" w:hAnsi="Arial" w:cs="Arial"/>
          <w:b/>
          <w:bCs/>
          <w:color w:val="FF0000"/>
          <w:kern w:val="24"/>
          <w:sz w:val="20"/>
          <w:szCs w:val="20"/>
        </w:rPr>
        <w:t>, MAX 5 ANSWERS</w:t>
      </w:r>
      <w:r w:rsidRPr="00B3030B">
        <w:rPr>
          <w:rFonts w:ascii="Arial" w:eastAsia="Geneva" w:hAnsi="Arial" w:cs="Arial"/>
          <w:b/>
          <w:bCs/>
          <w:color w:val="FF0000"/>
          <w:kern w:val="24"/>
          <w:sz w:val="20"/>
          <w:szCs w:val="20"/>
        </w:rPr>
        <w:t xml:space="preserve">] </w:t>
      </w:r>
    </w:p>
    <w:p w:rsidR="00EE57C6" w:rsidRDefault="00EE57C6" w:rsidP="00CE2DC8">
      <w:pPr>
        <w:spacing w:after="0" w:line="240" w:lineRule="auto"/>
        <w:ind w:left="720" w:hanging="720"/>
        <w:rPr>
          <w:rFonts w:ascii="Arial" w:hAnsi="Arial" w:cs="Arial"/>
          <w:sz w:val="20"/>
          <w:szCs w:val="20"/>
        </w:rPr>
      </w:pPr>
      <w:r>
        <w:rPr>
          <w:rFonts w:ascii="Arial" w:hAnsi="Arial" w:cs="Arial"/>
          <w:b/>
          <w:sz w:val="20"/>
          <w:szCs w:val="20"/>
        </w:rPr>
        <w:t>QJ3</w:t>
      </w:r>
      <w:r w:rsidR="000848A5">
        <w:rPr>
          <w:rFonts w:ascii="Arial" w:hAnsi="Arial" w:cs="Arial"/>
          <w:b/>
          <w:sz w:val="20"/>
          <w:szCs w:val="20"/>
        </w:rPr>
        <w:t>a</w:t>
      </w:r>
      <w:r w:rsidRPr="00B3030B">
        <w:rPr>
          <w:rFonts w:ascii="Arial" w:hAnsi="Arial" w:cs="Arial"/>
          <w:b/>
          <w:sz w:val="20"/>
          <w:szCs w:val="20"/>
        </w:rPr>
        <w:t>.</w:t>
      </w:r>
      <w:r w:rsidRPr="00B3030B">
        <w:rPr>
          <w:rFonts w:ascii="Arial" w:hAnsi="Arial" w:cs="Arial"/>
          <w:b/>
          <w:sz w:val="20"/>
          <w:szCs w:val="20"/>
        </w:rPr>
        <w:tab/>
      </w:r>
      <w:r>
        <w:rPr>
          <w:rFonts w:ascii="Arial" w:hAnsi="Arial" w:cs="Arial"/>
          <w:sz w:val="20"/>
          <w:szCs w:val="20"/>
        </w:rPr>
        <w:t xml:space="preserve">Which of the following factors influenced your decision to buy the </w:t>
      </w:r>
      <w:r w:rsidRPr="000848A5">
        <w:rPr>
          <w:rFonts w:ascii="Arial" w:hAnsi="Arial" w:cs="Arial"/>
          <w:b/>
          <w:sz w:val="20"/>
          <w:szCs w:val="20"/>
        </w:rPr>
        <w:t>[INSERT ANSWER FROM QS16</w:t>
      </w:r>
      <w:r w:rsidR="00684350">
        <w:rPr>
          <w:rFonts w:ascii="Arial" w:hAnsi="Arial" w:cs="Arial"/>
          <w:b/>
          <w:sz w:val="20"/>
          <w:szCs w:val="20"/>
        </w:rPr>
        <w:t xml:space="preserve"> or QJ1</w:t>
      </w:r>
      <w:r w:rsidR="000848A5" w:rsidRPr="000848A5">
        <w:rPr>
          <w:rFonts w:ascii="Arial" w:hAnsi="Arial" w:cs="Arial"/>
          <w:b/>
          <w:sz w:val="20"/>
          <w:szCs w:val="20"/>
        </w:rPr>
        <w:t>]</w:t>
      </w:r>
      <w:r w:rsidRPr="00B3030B">
        <w:rPr>
          <w:rFonts w:ascii="Arial" w:hAnsi="Arial" w:cs="Arial"/>
          <w:sz w:val="20"/>
          <w:szCs w:val="20"/>
        </w:rPr>
        <w:t>?</w:t>
      </w:r>
    </w:p>
    <w:p w:rsidR="000848A5" w:rsidRPr="00B3030B" w:rsidRDefault="000848A5" w:rsidP="00CE2DC8">
      <w:pPr>
        <w:spacing w:after="0" w:line="240" w:lineRule="auto"/>
        <w:ind w:left="720" w:hanging="720"/>
        <w:rPr>
          <w:rFonts w:ascii="Arial" w:hAnsi="Arial" w:cs="Arial"/>
          <w:sz w:val="20"/>
          <w:szCs w:val="20"/>
        </w:rPr>
      </w:pPr>
    </w:p>
    <w:p w:rsidR="000848A5" w:rsidRDefault="000848A5" w:rsidP="00CE2DC8">
      <w:pPr>
        <w:spacing w:after="0" w:line="240" w:lineRule="auto"/>
        <w:ind w:left="720"/>
        <w:rPr>
          <w:rFonts w:ascii="Arial" w:hAnsi="Arial" w:cs="Arial"/>
          <w:sz w:val="20"/>
          <w:szCs w:val="20"/>
        </w:rPr>
      </w:pPr>
      <w:r w:rsidRPr="00B3030B">
        <w:rPr>
          <w:rFonts w:ascii="Arial" w:hAnsi="Arial" w:cs="Arial"/>
          <w:sz w:val="20"/>
          <w:szCs w:val="20"/>
        </w:rPr>
        <w:t>Please can you rank your top 5 consideration</w:t>
      </w:r>
      <w:r>
        <w:rPr>
          <w:rFonts w:ascii="Arial" w:hAnsi="Arial" w:cs="Arial"/>
          <w:sz w:val="20"/>
          <w:szCs w:val="20"/>
        </w:rPr>
        <w:t>s</w:t>
      </w:r>
      <w:r w:rsidRPr="00B3030B">
        <w:rPr>
          <w:rFonts w:ascii="Arial" w:hAnsi="Arial" w:cs="Arial"/>
          <w:sz w:val="20"/>
          <w:szCs w:val="20"/>
        </w:rPr>
        <w:t xml:space="preserve"> (1 being the </w:t>
      </w:r>
      <w:r>
        <w:rPr>
          <w:rFonts w:ascii="Arial" w:hAnsi="Arial" w:cs="Arial"/>
          <w:sz w:val="20"/>
          <w:szCs w:val="20"/>
        </w:rPr>
        <w:t>aspect which had the most influence ove</w:t>
      </w:r>
      <w:r w:rsidR="004B564F">
        <w:rPr>
          <w:rFonts w:ascii="Arial" w:hAnsi="Arial" w:cs="Arial"/>
          <w:sz w:val="20"/>
          <w:szCs w:val="20"/>
        </w:rPr>
        <w:t>r your decision to buy the car)?</w:t>
      </w:r>
    </w:p>
    <w:p w:rsidR="0081600F" w:rsidRDefault="0081600F">
      <w:pPr>
        <w:spacing w:after="0" w:line="240" w:lineRule="auto"/>
        <w:ind w:left="720" w:hanging="720"/>
        <w:rPr>
          <w:rFonts w:ascii="Arial" w:hAnsi="Arial" w:cs="Arial"/>
          <w:sz w:val="20"/>
          <w:szCs w:val="20"/>
        </w:rPr>
      </w:pPr>
    </w:p>
    <w:tbl>
      <w:tblPr>
        <w:tblStyle w:val="TableGrid"/>
        <w:tblW w:w="9242" w:type="dxa"/>
        <w:tblLook w:val="04A0"/>
      </w:tblPr>
      <w:tblGrid>
        <w:gridCol w:w="1101"/>
        <w:gridCol w:w="3969"/>
        <w:gridCol w:w="992"/>
        <w:gridCol w:w="1590"/>
        <w:gridCol w:w="1590"/>
      </w:tblGrid>
      <w:tr w:rsidR="004B564F" w:rsidRPr="00B3030B" w:rsidTr="004B564F">
        <w:tc>
          <w:tcPr>
            <w:tcW w:w="1101" w:type="dxa"/>
          </w:tcPr>
          <w:p w:rsidR="00536400" w:rsidRDefault="00536400">
            <w:pPr>
              <w:rPr>
                <w:rFonts w:ascii="Arial" w:hAnsi="Arial" w:cs="Arial"/>
                <w:sz w:val="20"/>
                <w:szCs w:val="20"/>
              </w:rPr>
            </w:pPr>
          </w:p>
        </w:tc>
        <w:tc>
          <w:tcPr>
            <w:tcW w:w="3969" w:type="dxa"/>
            <w:vAlign w:val="center"/>
          </w:tcPr>
          <w:p w:rsidR="00536400" w:rsidRDefault="00536400">
            <w:pPr>
              <w:rPr>
                <w:rFonts w:ascii="Arial" w:hAnsi="Arial" w:cs="Arial"/>
                <w:sz w:val="20"/>
                <w:szCs w:val="20"/>
              </w:rPr>
            </w:pPr>
          </w:p>
        </w:tc>
        <w:tc>
          <w:tcPr>
            <w:tcW w:w="992" w:type="dxa"/>
            <w:vAlign w:val="center"/>
          </w:tcPr>
          <w:p w:rsidR="00536400" w:rsidRDefault="004B564F">
            <w:pPr>
              <w:rPr>
                <w:rFonts w:ascii="Arial" w:hAnsi="Arial" w:cs="Arial"/>
                <w:b/>
                <w:sz w:val="20"/>
                <w:szCs w:val="20"/>
              </w:rPr>
            </w:pPr>
            <w:r w:rsidRPr="004B564F">
              <w:rPr>
                <w:rFonts w:ascii="Arial" w:eastAsia="Geneva" w:hAnsi="Arial" w:cs="Arial"/>
                <w:b/>
                <w:bCs/>
                <w:kern w:val="24"/>
                <w:sz w:val="20"/>
                <w:szCs w:val="20"/>
              </w:rPr>
              <w:t>Rank</w:t>
            </w:r>
          </w:p>
        </w:tc>
        <w:tc>
          <w:tcPr>
            <w:tcW w:w="1590" w:type="dxa"/>
          </w:tcPr>
          <w:p w:rsidR="00536400" w:rsidRDefault="004B564F">
            <w:pPr>
              <w:rPr>
                <w:rFonts w:ascii="Arial" w:eastAsia="Geneva" w:hAnsi="Arial" w:cs="Arial"/>
                <w:b/>
                <w:bCs/>
                <w:color w:val="FF0000"/>
                <w:kern w:val="24"/>
                <w:sz w:val="20"/>
                <w:szCs w:val="20"/>
              </w:rPr>
            </w:pPr>
            <w:r>
              <w:rPr>
                <w:rFonts w:ascii="Arial" w:eastAsia="Geneva" w:hAnsi="Arial" w:cs="Arial"/>
                <w:b/>
                <w:bCs/>
                <w:color w:val="FF0000"/>
                <w:kern w:val="24"/>
                <w:sz w:val="20"/>
                <w:szCs w:val="20"/>
              </w:rPr>
              <w:t>[HIDDEN VARIABLE: QJ3a_HEAD]</w:t>
            </w:r>
          </w:p>
        </w:tc>
        <w:tc>
          <w:tcPr>
            <w:tcW w:w="1590" w:type="dxa"/>
          </w:tcPr>
          <w:p w:rsidR="00536400" w:rsidRDefault="004B564F">
            <w:pPr>
              <w:rPr>
                <w:rFonts w:ascii="Arial" w:eastAsia="Geneva" w:hAnsi="Arial" w:cs="Arial"/>
                <w:b/>
                <w:bCs/>
                <w:color w:val="FF0000"/>
                <w:kern w:val="24"/>
                <w:sz w:val="20"/>
                <w:szCs w:val="20"/>
              </w:rPr>
            </w:pPr>
            <w:r>
              <w:rPr>
                <w:rFonts w:ascii="Arial" w:eastAsia="Geneva" w:hAnsi="Arial" w:cs="Arial"/>
                <w:b/>
                <w:bCs/>
                <w:color w:val="FF0000"/>
                <w:kern w:val="24"/>
                <w:sz w:val="20"/>
                <w:szCs w:val="20"/>
              </w:rPr>
              <w:t>[HIDDEN VARIABLE: QJ3a_HEART]</w:t>
            </w:r>
          </w:p>
        </w:tc>
      </w:tr>
      <w:tr w:rsidR="004B564F" w:rsidRPr="00B3030B" w:rsidTr="004B564F">
        <w:tc>
          <w:tcPr>
            <w:tcW w:w="1101" w:type="dxa"/>
          </w:tcPr>
          <w:p w:rsidR="004B564F" w:rsidRPr="00B3030B" w:rsidRDefault="004B564F" w:rsidP="00CE2DC8">
            <w:pPr>
              <w:rPr>
                <w:rFonts w:ascii="Arial" w:hAnsi="Arial" w:cs="Arial"/>
                <w:sz w:val="20"/>
                <w:szCs w:val="20"/>
              </w:rPr>
            </w:pPr>
            <w:r w:rsidRPr="00B3030B">
              <w:rPr>
                <w:rFonts w:ascii="Arial" w:hAnsi="Arial" w:cs="Arial"/>
                <w:sz w:val="20"/>
                <w:szCs w:val="20"/>
              </w:rPr>
              <w:t>1</w:t>
            </w:r>
          </w:p>
        </w:tc>
        <w:tc>
          <w:tcPr>
            <w:tcW w:w="3969" w:type="dxa"/>
          </w:tcPr>
          <w:p w:rsidR="004B564F" w:rsidRPr="00B3030B" w:rsidRDefault="00B849F8" w:rsidP="00CE2DC8">
            <w:pPr>
              <w:rPr>
                <w:rFonts w:ascii="Arial" w:hAnsi="Arial" w:cs="Arial"/>
                <w:sz w:val="20"/>
                <w:szCs w:val="20"/>
              </w:rPr>
            </w:pPr>
            <w:r>
              <w:rPr>
                <w:rFonts w:ascii="Arial" w:hAnsi="Arial" w:cs="Arial"/>
                <w:sz w:val="20"/>
                <w:szCs w:val="20"/>
              </w:rPr>
              <w:t>Overall size of vehicle</w:t>
            </w:r>
          </w:p>
        </w:tc>
        <w:tc>
          <w:tcPr>
            <w:tcW w:w="992" w:type="dxa"/>
            <w:vAlign w:val="center"/>
          </w:tcPr>
          <w:p w:rsidR="004B564F" w:rsidRPr="00B3030B" w:rsidRDefault="004B564F" w:rsidP="00CE2DC8">
            <w:pPr>
              <w:rPr>
                <w:rFonts w:ascii="Arial" w:hAnsi="Arial" w:cs="Arial"/>
                <w:b/>
                <w:sz w:val="20"/>
                <w:szCs w:val="20"/>
              </w:rPr>
            </w:pPr>
          </w:p>
        </w:tc>
        <w:tc>
          <w:tcPr>
            <w:tcW w:w="1590" w:type="dxa"/>
          </w:tcPr>
          <w:p w:rsidR="004B564F" w:rsidRPr="004B564F" w:rsidRDefault="004B564F"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rPr>
                <w:rFonts w:ascii="Arial" w:hAnsi="Arial" w:cs="Arial"/>
                <w:sz w:val="20"/>
                <w:szCs w:val="20"/>
              </w:rPr>
            </w:pPr>
          </w:p>
        </w:tc>
      </w:tr>
      <w:tr w:rsidR="00B849F8" w:rsidRPr="00B3030B" w:rsidTr="004B564F">
        <w:tc>
          <w:tcPr>
            <w:tcW w:w="1101" w:type="dxa"/>
          </w:tcPr>
          <w:p w:rsidR="00B849F8" w:rsidRPr="00B3030B" w:rsidRDefault="008A70FB" w:rsidP="00CE2DC8">
            <w:pPr>
              <w:rPr>
                <w:rFonts w:ascii="Arial" w:hAnsi="Arial" w:cs="Arial"/>
                <w:sz w:val="20"/>
                <w:szCs w:val="20"/>
              </w:rPr>
            </w:pPr>
            <w:r>
              <w:rPr>
                <w:rFonts w:ascii="Arial" w:hAnsi="Arial" w:cs="Arial"/>
                <w:sz w:val="20"/>
                <w:szCs w:val="20"/>
              </w:rPr>
              <w:t>2</w:t>
            </w:r>
          </w:p>
        </w:tc>
        <w:tc>
          <w:tcPr>
            <w:tcW w:w="3969" w:type="dxa"/>
          </w:tcPr>
          <w:p w:rsidR="00B849F8" w:rsidRPr="00B3030B" w:rsidRDefault="00895FC1" w:rsidP="00CE2DC8">
            <w:pPr>
              <w:rPr>
                <w:rFonts w:ascii="Arial" w:hAnsi="Arial" w:cs="Arial"/>
                <w:sz w:val="20"/>
                <w:szCs w:val="20"/>
              </w:rPr>
            </w:pPr>
            <w:r>
              <w:rPr>
                <w:rFonts w:ascii="Arial" w:hAnsi="Arial" w:cs="Arial"/>
                <w:sz w:val="20"/>
                <w:szCs w:val="20"/>
              </w:rPr>
              <w:t>Number of passengers/seats</w:t>
            </w:r>
          </w:p>
        </w:tc>
        <w:tc>
          <w:tcPr>
            <w:tcW w:w="992" w:type="dxa"/>
            <w:vAlign w:val="center"/>
          </w:tcPr>
          <w:p w:rsidR="00B849F8" w:rsidRPr="00B3030B" w:rsidRDefault="00B849F8" w:rsidP="00CE2DC8">
            <w:pPr>
              <w:rPr>
                <w:rFonts w:ascii="Arial" w:hAnsi="Arial" w:cs="Arial"/>
                <w:b/>
                <w:sz w:val="20"/>
                <w:szCs w:val="20"/>
              </w:rPr>
            </w:pPr>
          </w:p>
        </w:tc>
        <w:tc>
          <w:tcPr>
            <w:tcW w:w="1590" w:type="dxa"/>
          </w:tcPr>
          <w:p w:rsidR="00B849F8" w:rsidRPr="004B564F" w:rsidRDefault="00953D8E"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953D8E">
            <w:pPr>
              <w:jc w:val="center"/>
              <w:rPr>
                <w:rFonts w:ascii="Arial" w:hAnsi="Arial" w:cs="Arial"/>
                <w:sz w:val="20"/>
                <w:szCs w:val="20"/>
              </w:rPr>
            </w:pPr>
            <w:r>
              <w:rPr>
                <w:rFonts w:ascii="Arial" w:hAnsi="Arial" w:cs="Arial"/>
                <w:sz w:val="20"/>
                <w:szCs w:val="20"/>
              </w:rPr>
              <w:t>Y</w:t>
            </w:r>
          </w:p>
        </w:tc>
      </w:tr>
      <w:tr w:rsidR="004B564F" w:rsidRPr="00B3030B" w:rsidTr="004B564F">
        <w:tc>
          <w:tcPr>
            <w:tcW w:w="1101" w:type="dxa"/>
          </w:tcPr>
          <w:p w:rsidR="004B564F" w:rsidRPr="00B3030B" w:rsidRDefault="008A70FB" w:rsidP="00CE2DC8">
            <w:pPr>
              <w:rPr>
                <w:rFonts w:ascii="Arial" w:hAnsi="Arial" w:cs="Arial"/>
                <w:sz w:val="20"/>
                <w:szCs w:val="20"/>
              </w:rPr>
            </w:pPr>
            <w:r>
              <w:rPr>
                <w:rFonts w:ascii="Arial" w:hAnsi="Arial" w:cs="Arial"/>
                <w:sz w:val="20"/>
                <w:szCs w:val="20"/>
              </w:rPr>
              <w:t>3</w:t>
            </w:r>
          </w:p>
        </w:tc>
        <w:tc>
          <w:tcPr>
            <w:tcW w:w="3969" w:type="dxa"/>
          </w:tcPr>
          <w:p w:rsidR="004B564F" w:rsidRPr="00B3030B" w:rsidRDefault="004B564F" w:rsidP="00CE2DC8">
            <w:pPr>
              <w:rPr>
                <w:rFonts w:ascii="Arial" w:hAnsi="Arial" w:cs="Arial"/>
                <w:sz w:val="20"/>
                <w:szCs w:val="20"/>
              </w:rPr>
            </w:pPr>
            <w:r w:rsidRPr="00B3030B">
              <w:rPr>
                <w:rFonts w:ascii="Arial" w:hAnsi="Arial" w:cs="Arial"/>
                <w:sz w:val="20"/>
                <w:szCs w:val="20"/>
              </w:rPr>
              <w:t xml:space="preserve">Brand </w:t>
            </w:r>
            <w:r>
              <w:rPr>
                <w:rFonts w:ascii="Arial" w:hAnsi="Arial" w:cs="Arial"/>
                <w:sz w:val="20"/>
                <w:szCs w:val="20"/>
              </w:rPr>
              <w:t>prestige</w:t>
            </w:r>
          </w:p>
        </w:tc>
        <w:tc>
          <w:tcPr>
            <w:tcW w:w="992" w:type="dxa"/>
            <w:vAlign w:val="center"/>
          </w:tcPr>
          <w:p w:rsidR="004B564F" w:rsidRPr="00B3030B" w:rsidRDefault="004B564F" w:rsidP="00CE2DC8">
            <w:pPr>
              <w:rPr>
                <w:rFonts w:ascii="Arial" w:hAnsi="Arial" w:cs="Arial"/>
                <w:b/>
                <w:sz w:val="20"/>
                <w:szCs w:val="20"/>
              </w:rPr>
            </w:pPr>
          </w:p>
        </w:tc>
        <w:tc>
          <w:tcPr>
            <w:tcW w:w="1590" w:type="dxa"/>
          </w:tcPr>
          <w:p w:rsidR="004B564F" w:rsidRPr="004B564F" w:rsidRDefault="004B564F" w:rsidP="00CE2DC8">
            <w:pPr>
              <w:jc w:val="center"/>
              <w:rPr>
                <w:rFonts w:ascii="Arial" w:hAnsi="Arial" w:cs="Arial"/>
                <w:sz w:val="20"/>
                <w:szCs w:val="20"/>
              </w:rPr>
            </w:pPr>
          </w:p>
        </w:tc>
        <w:tc>
          <w:tcPr>
            <w:tcW w:w="1590" w:type="dxa"/>
          </w:tcPr>
          <w:p w:rsidR="00536400" w:rsidRDefault="004B564F">
            <w:pPr>
              <w:jc w:val="center"/>
              <w:rPr>
                <w:rFonts w:ascii="Arial" w:hAnsi="Arial" w:cs="Arial"/>
                <w:sz w:val="20"/>
                <w:szCs w:val="20"/>
              </w:rPr>
            </w:pPr>
            <w:r>
              <w:rPr>
                <w:rFonts w:ascii="Arial" w:hAnsi="Arial" w:cs="Arial"/>
                <w:sz w:val="20"/>
                <w:szCs w:val="20"/>
              </w:rPr>
              <w:t>Y</w:t>
            </w:r>
          </w:p>
        </w:tc>
      </w:tr>
      <w:tr w:rsidR="00895FC1" w:rsidRPr="00B3030B" w:rsidTr="004B564F">
        <w:tc>
          <w:tcPr>
            <w:tcW w:w="1101" w:type="dxa"/>
          </w:tcPr>
          <w:p w:rsidR="00895FC1" w:rsidRPr="00B3030B" w:rsidRDefault="008A70FB" w:rsidP="00CE2DC8">
            <w:pPr>
              <w:rPr>
                <w:rFonts w:ascii="Arial" w:hAnsi="Arial" w:cs="Arial"/>
                <w:sz w:val="20"/>
                <w:szCs w:val="20"/>
              </w:rPr>
            </w:pPr>
            <w:r>
              <w:rPr>
                <w:rFonts w:ascii="Arial" w:hAnsi="Arial" w:cs="Arial"/>
                <w:sz w:val="20"/>
                <w:szCs w:val="20"/>
              </w:rPr>
              <w:t>4</w:t>
            </w:r>
          </w:p>
        </w:tc>
        <w:tc>
          <w:tcPr>
            <w:tcW w:w="3969" w:type="dxa"/>
          </w:tcPr>
          <w:p w:rsidR="00895FC1" w:rsidRPr="00B3030B" w:rsidRDefault="00895FC1" w:rsidP="00CE2DC8">
            <w:pPr>
              <w:rPr>
                <w:rFonts w:ascii="Arial" w:hAnsi="Arial" w:cs="Arial"/>
                <w:sz w:val="20"/>
                <w:szCs w:val="20"/>
              </w:rPr>
            </w:pPr>
            <w:r>
              <w:rPr>
                <w:rFonts w:ascii="Arial" w:hAnsi="Arial" w:cs="Arial"/>
                <w:sz w:val="20"/>
                <w:szCs w:val="20"/>
              </w:rPr>
              <w:t>Brand I always wanted</w:t>
            </w:r>
          </w:p>
        </w:tc>
        <w:tc>
          <w:tcPr>
            <w:tcW w:w="992" w:type="dxa"/>
            <w:vAlign w:val="center"/>
          </w:tcPr>
          <w:p w:rsidR="00895FC1" w:rsidRPr="00B3030B" w:rsidRDefault="00895FC1" w:rsidP="00CE2DC8">
            <w:pPr>
              <w:rPr>
                <w:rFonts w:ascii="Arial" w:hAnsi="Arial" w:cs="Arial"/>
                <w:b/>
                <w:sz w:val="20"/>
                <w:szCs w:val="20"/>
              </w:rPr>
            </w:pPr>
          </w:p>
        </w:tc>
        <w:tc>
          <w:tcPr>
            <w:tcW w:w="1590" w:type="dxa"/>
          </w:tcPr>
          <w:p w:rsidR="00895FC1" w:rsidRPr="004B564F" w:rsidRDefault="00895FC1" w:rsidP="00CE2DC8">
            <w:pPr>
              <w:jc w:val="center"/>
              <w:rPr>
                <w:rFonts w:ascii="Arial" w:hAnsi="Arial" w:cs="Arial"/>
                <w:sz w:val="20"/>
                <w:szCs w:val="20"/>
              </w:rPr>
            </w:pPr>
          </w:p>
        </w:tc>
        <w:tc>
          <w:tcPr>
            <w:tcW w:w="1590" w:type="dxa"/>
          </w:tcPr>
          <w:p w:rsidR="00536400" w:rsidRDefault="00953D8E">
            <w:pPr>
              <w:jc w:val="center"/>
              <w:rPr>
                <w:rFonts w:ascii="Arial" w:hAnsi="Arial" w:cs="Arial"/>
                <w:sz w:val="20"/>
                <w:szCs w:val="20"/>
              </w:rPr>
            </w:pPr>
            <w:r>
              <w:rPr>
                <w:rFonts w:ascii="Arial" w:hAnsi="Arial" w:cs="Arial"/>
                <w:sz w:val="20"/>
                <w:szCs w:val="20"/>
              </w:rPr>
              <w:t>Y</w:t>
            </w:r>
          </w:p>
        </w:tc>
      </w:tr>
      <w:tr w:rsidR="008A70FB" w:rsidRPr="00B3030B" w:rsidTr="004B564F">
        <w:tc>
          <w:tcPr>
            <w:tcW w:w="1101" w:type="dxa"/>
          </w:tcPr>
          <w:p w:rsidR="008A70FB" w:rsidRPr="00B3030B" w:rsidRDefault="008A70FB" w:rsidP="00CE2DC8">
            <w:pPr>
              <w:rPr>
                <w:rFonts w:ascii="Arial" w:hAnsi="Arial" w:cs="Arial"/>
                <w:sz w:val="20"/>
                <w:szCs w:val="20"/>
              </w:rPr>
            </w:pPr>
            <w:r w:rsidRPr="00B3030B">
              <w:rPr>
                <w:rFonts w:ascii="Arial" w:hAnsi="Arial" w:cs="Arial"/>
                <w:sz w:val="20"/>
                <w:szCs w:val="20"/>
              </w:rPr>
              <w:t>5</w:t>
            </w:r>
          </w:p>
        </w:tc>
        <w:tc>
          <w:tcPr>
            <w:tcW w:w="3969" w:type="dxa"/>
          </w:tcPr>
          <w:p w:rsidR="008A70FB" w:rsidRPr="00B3030B" w:rsidRDefault="008A70FB" w:rsidP="00CE2DC8">
            <w:pPr>
              <w:rPr>
                <w:rFonts w:ascii="Arial" w:hAnsi="Arial" w:cs="Arial"/>
                <w:sz w:val="20"/>
                <w:szCs w:val="20"/>
              </w:rPr>
            </w:pPr>
            <w:r w:rsidRPr="00B3030B">
              <w:rPr>
                <w:rFonts w:ascii="Arial" w:hAnsi="Arial" w:cs="Arial"/>
                <w:sz w:val="20"/>
                <w:szCs w:val="20"/>
              </w:rPr>
              <w:t>Colour</w:t>
            </w:r>
          </w:p>
        </w:tc>
        <w:tc>
          <w:tcPr>
            <w:tcW w:w="992" w:type="dxa"/>
            <w:vAlign w:val="center"/>
          </w:tcPr>
          <w:p w:rsidR="008A70FB" w:rsidRPr="00B3030B" w:rsidRDefault="008A70FB" w:rsidP="00CE2DC8">
            <w:pPr>
              <w:rPr>
                <w:rFonts w:ascii="Arial" w:hAnsi="Arial" w:cs="Arial"/>
                <w:b/>
                <w:sz w:val="20"/>
                <w:szCs w:val="20"/>
              </w:rPr>
            </w:pPr>
          </w:p>
        </w:tc>
        <w:tc>
          <w:tcPr>
            <w:tcW w:w="1590" w:type="dxa"/>
          </w:tcPr>
          <w:p w:rsidR="008A70FB" w:rsidRPr="004B564F" w:rsidRDefault="008A70FB" w:rsidP="00CE2DC8">
            <w:pPr>
              <w:jc w:val="center"/>
              <w:rPr>
                <w:rFonts w:ascii="Arial" w:hAnsi="Arial" w:cs="Arial"/>
                <w:sz w:val="20"/>
                <w:szCs w:val="20"/>
              </w:rPr>
            </w:pPr>
          </w:p>
        </w:tc>
        <w:tc>
          <w:tcPr>
            <w:tcW w:w="1590" w:type="dxa"/>
          </w:tcPr>
          <w:p w:rsidR="00536400" w:rsidRDefault="008A70FB">
            <w:pPr>
              <w:jc w:val="center"/>
              <w:rPr>
                <w:rFonts w:ascii="Arial" w:hAnsi="Arial" w:cs="Arial"/>
                <w:sz w:val="20"/>
                <w:szCs w:val="20"/>
              </w:rPr>
            </w:pPr>
            <w:r>
              <w:rPr>
                <w:rFonts w:ascii="Arial" w:hAnsi="Arial" w:cs="Arial"/>
                <w:sz w:val="20"/>
                <w:szCs w:val="20"/>
              </w:rPr>
              <w:t>Y</w:t>
            </w:r>
          </w:p>
        </w:tc>
      </w:tr>
      <w:tr w:rsidR="008A70FB" w:rsidRPr="00B3030B" w:rsidTr="004B564F">
        <w:tc>
          <w:tcPr>
            <w:tcW w:w="1101" w:type="dxa"/>
          </w:tcPr>
          <w:p w:rsidR="008A70FB" w:rsidRPr="00B3030B" w:rsidRDefault="008A70FB" w:rsidP="00CE2DC8">
            <w:pPr>
              <w:rPr>
                <w:rFonts w:ascii="Arial" w:hAnsi="Arial" w:cs="Arial"/>
                <w:sz w:val="20"/>
                <w:szCs w:val="20"/>
              </w:rPr>
            </w:pPr>
            <w:r w:rsidRPr="00B3030B">
              <w:rPr>
                <w:rFonts w:ascii="Arial" w:hAnsi="Arial" w:cs="Arial"/>
                <w:sz w:val="20"/>
                <w:szCs w:val="20"/>
              </w:rPr>
              <w:t>6</w:t>
            </w:r>
          </w:p>
        </w:tc>
        <w:tc>
          <w:tcPr>
            <w:tcW w:w="3969" w:type="dxa"/>
          </w:tcPr>
          <w:p w:rsidR="008A70FB" w:rsidRPr="00B3030B" w:rsidRDefault="008A70FB" w:rsidP="00CE2DC8">
            <w:pPr>
              <w:rPr>
                <w:rFonts w:ascii="Arial" w:hAnsi="Arial" w:cs="Arial"/>
                <w:sz w:val="20"/>
                <w:szCs w:val="20"/>
              </w:rPr>
            </w:pPr>
            <w:r w:rsidRPr="00B3030B">
              <w:rPr>
                <w:rFonts w:ascii="Arial" w:hAnsi="Arial" w:cs="Arial"/>
                <w:sz w:val="20"/>
                <w:szCs w:val="20"/>
              </w:rPr>
              <w:t xml:space="preserve">Ability </w:t>
            </w:r>
            <w:r>
              <w:rPr>
                <w:rFonts w:ascii="Arial" w:hAnsi="Arial" w:cs="Arial"/>
                <w:sz w:val="20"/>
                <w:szCs w:val="20"/>
              </w:rPr>
              <w:t xml:space="preserve">/ performance </w:t>
            </w:r>
            <w:r w:rsidRPr="00B3030B">
              <w:rPr>
                <w:rFonts w:ascii="Arial" w:hAnsi="Arial" w:cs="Arial"/>
                <w:sz w:val="20"/>
                <w:szCs w:val="20"/>
              </w:rPr>
              <w:t>(e.g. horse power)</w:t>
            </w:r>
          </w:p>
        </w:tc>
        <w:tc>
          <w:tcPr>
            <w:tcW w:w="992" w:type="dxa"/>
            <w:vAlign w:val="center"/>
          </w:tcPr>
          <w:p w:rsidR="008A70FB" w:rsidRPr="00B3030B" w:rsidRDefault="008A70FB" w:rsidP="00CE2DC8">
            <w:pPr>
              <w:rPr>
                <w:rFonts w:ascii="Arial" w:hAnsi="Arial" w:cs="Arial"/>
                <w:b/>
                <w:sz w:val="20"/>
                <w:szCs w:val="20"/>
              </w:rPr>
            </w:pPr>
          </w:p>
        </w:tc>
        <w:tc>
          <w:tcPr>
            <w:tcW w:w="1590" w:type="dxa"/>
          </w:tcPr>
          <w:p w:rsidR="008A70FB" w:rsidRPr="004B564F" w:rsidRDefault="008A70FB"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8A70FB">
            <w:pPr>
              <w:jc w:val="center"/>
              <w:rPr>
                <w:rFonts w:ascii="Arial" w:hAnsi="Arial" w:cs="Arial"/>
                <w:sz w:val="20"/>
                <w:szCs w:val="20"/>
              </w:rPr>
            </w:pPr>
            <w:r>
              <w:rPr>
                <w:rFonts w:ascii="Arial" w:hAnsi="Arial" w:cs="Arial"/>
                <w:sz w:val="20"/>
                <w:szCs w:val="20"/>
              </w:rPr>
              <w:t>Y</w:t>
            </w:r>
          </w:p>
        </w:tc>
      </w:tr>
      <w:tr w:rsidR="008A70FB" w:rsidRPr="00B3030B" w:rsidTr="004B564F">
        <w:tc>
          <w:tcPr>
            <w:tcW w:w="1101" w:type="dxa"/>
          </w:tcPr>
          <w:p w:rsidR="008A70FB" w:rsidRPr="00B3030B" w:rsidRDefault="008A70FB" w:rsidP="00CE2DC8">
            <w:pPr>
              <w:rPr>
                <w:rFonts w:ascii="Arial" w:hAnsi="Arial" w:cs="Arial"/>
                <w:sz w:val="20"/>
                <w:szCs w:val="20"/>
              </w:rPr>
            </w:pPr>
            <w:r w:rsidRPr="00B3030B">
              <w:rPr>
                <w:rFonts w:ascii="Arial" w:hAnsi="Arial" w:cs="Arial"/>
                <w:sz w:val="20"/>
                <w:szCs w:val="20"/>
              </w:rPr>
              <w:t>7</w:t>
            </w:r>
          </w:p>
        </w:tc>
        <w:tc>
          <w:tcPr>
            <w:tcW w:w="3969" w:type="dxa"/>
          </w:tcPr>
          <w:p w:rsidR="008A70FB" w:rsidRPr="00B3030B" w:rsidRDefault="008A70FB" w:rsidP="00CE2DC8">
            <w:pPr>
              <w:rPr>
                <w:rFonts w:ascii="Arial" w:hAnsi="Arial" w:cs="Arial"/>
                <w:sz w:val="20"/>
                <w:szCs w:val="20"/>
              </w:rPr>
            </w:pPr>
            <w:r w:rsidRPr="00B3030B">
              <w:rPr>
                <w:rFonts w:ascii="Arial" w:hAnsi="Arial" w:cs="Arial"/>
                <w:sz w:val="20"/>
                <w:szCs w:val="20"/>
              </w:rPr>
              <w:t>Recommendation from friends / family</w:t>
            </w:r>
          </w:p>
        </w:tc>
        <w:tc>
          <w:tcPr>
            <w:tcW w:w="992" w:type="dxa"/>
            <w:vAlign w:val="center"/>
          </w:tcPr>
          <w:p w:rsidR="008A70FB" w:rsidRPr="00B3030B" w:rsidRDefault="008A70FB" w:rsidP="00CE2DC8">
            <w:pPr>
              <w:rPr>
                <w:rFonts w:ascii="Arial" w:hAnsi="Arial" w:cs="Arial"/>
                <w:b/>
                <w:sz w:val="20"/>
                <w:szCs w:val="20"/>
              </w:rPr>
            </w:pPr>
          </w:p>
        </w:tc>
        <w:tc>
          <w:tcPr>
            <w:tcW w:w="1590" w:type="dxa"/>
          </w:tcPr>
          <w:p w:rsidR="008A70FB" w:rsidRPr="004B564F" w:rsidRDefault="008A70FB"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8A70FB" w:rsidRPr="00B3030B" w:rsidTr="004B564F">
        <w:tc>
          <w:tcPr>
            <w:tcW w:w="1101" w:type="dxa"/>
          </w:tcPr>
          <w:p w:rsidR="008A70FB" w:rsidRPr="00B3030B" w:rsidRDefault="008A70FB" w:rsidP="00CE2DC8">
            <w:pPr>
              <w:rPr>
                <w:rFonts w:ascii="Arial" w:hAnsi="Arial" w:cs="Arial"/>
                <w:sz w:val="20"/>
                <w:szCs w:val="20"/>
              </w:rPr>
            </w:pPr>
            <w:r w:rsidRPr="00B3030B">
              <w:rPr>
                <w:rFonts w:ascii="Arial" w:hAnsi="Arial" w:cs="Arial"/>
                <w:sz w:val="20"/>
                <w:szCs w:val="20"/>
              </w:rPr>
              <w:t>8</w:t>
            </w:r>
          </w:p>
        </w:tc>
        <w:tc>
          <w:tcPr>
            <w:tcW w:w="3969" w:type="dxa"/>
          </w:tcPr>
          <w:p w:rsidR="008A70FB" w:rsidRPr="00B3030B" w:rsidRDefault="008A70FB" w:rsidP="00CE2DC8">
            <w:pPr>
              <w:rPr>
                <w:rFonts w:ascii="Arial" w:hAnsi="Arial" w:cs="Arial"/>
                <w:sz w:val="20"/>
                <w:szCs w:val="20"/>
              </w:rPr>
            </w:pPr>
            <w:r w:rsidRPr="00B3030B">
              <w:rPr>
                <w:rFonts w:ascii="Arial" w:hAnsi="Arial" w:cs="Arial"/>
                <w:sz w:val="20"/>
                <w:szCs w:val="20"/>
              </w:rPr>
              <w:t>Cost of maintenance / up-keep</w:t>
            </w:r>
            <w:r>
              <w:rPr>
                <w:rFonts w:ascii="Arial" w:hAnsi="Arial" w:cs="Arial"/>
                <w:sz w:val="20"/>
                <w:szCs w:val="20"/>
              </w:rPr>
              <w:t xml:space="preserve"> / servicing</w:t>
            </w:r>
          </w:p>
        </w:tc>
        <w:tc>
          <w:tcPr>
            <w:tcW w:w="992" w:type="dxa"/>
            <w:vAlign w:val="center"/>
          </w:tcPr>
          <w:p w:rsidR="008A70FB" w:rsidRPr="00B3030B" w:rsidRDefault="008A70FB" w:rsidP="00CE2DC8">
            <w:pPr>
              <w:rPr>
                <w:rFonts w:ascii="Arial" w:hAnsi="Arial" w:cs="Arial"/>
                <w:b/>
                <w:sz w:val="20"/>
                <w:szCs w:val="20"/>
              </w:rPr>
            </w:pPr>
          </w:p>
        </w:tc>
        <w:tc>
          <w:tcPr>
            <w:tcW w:w="1590" w:type="dxa"/>
          </w:tcPr>
          <w:p w:rsidR="008A70FB" w:rsidRPr="004B564F" w:rsidRDefault="008A70FB"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8A70FB" w:rsidRPr="00B3030B" w:rsidTr="004B564F">
        <w:tc>
          <w:tcPr>
            <w:tcW w:w="1101" w:type="dxa"/>
          </w:tcPr>
          <w:p w:rsidR="008A70FB" w:rsidRPr="00B3030B" w:rsidRDefault="008A70FB" w:rsidP="00CE2DC8">
            <w:pPr>
              <w:rPr>
                <w:rFonts w:ascii="Arial" w:hAnsi="Arial" w:cs="Arial"/>
                <w:sz w:val="20"/>
                <w:szCs w:val="20"/>
              </w:rPr>
            </w:pPr>
            <w:r w:rsidRPr="00B3030B">
              <w:rPr>
                <w:rFonts w:ascii="Arial" w:hAnsi="Arial" w:cs="Arial"/>
                <w:sz w:val="20"/>
                <w:szCs w:val="20"/>
              </w:rPr>
              <w:t>9</w:t>
            </w:r>
          </w:p>
        </w:tc>
        <w:tc>
          <w:tcPr>
            <w:tcW w:w="3969" w:type="dxa"/>
          </w:tcPr>
          <w:p w:rsidR="008A70FB" w:rsidRPr="00B3030B" w:rsidRDefault="008A70FB" w:rsidP="00CE2DC8">
            <w:pPr>
              <w:rPr>
                <w:rFonts w:ascii="Arial" w:hAnsi="Arial" w:cs="Arial"/>
                <w:sz w:val="20"/>
                <w:szCs w:val="20"/>
              </w:rPr>
            </w:pPr>
            <w:r w:rsidRPr="00B3030B">
              <w:rPr>
                <w:rFonts w:ascii="Arial" w:hAnsi="Arial" w:cs="Arial"/>
                <w:sz w:val="20"/>
                <w:szCs w:val="20"/>
              </w:rPr>
              <w:t>Age of car</w:t>
            </w:r>
          </w:p>
        </w:tc>
        <w:tc>
          <w:tcPr>
            <w:tcW w:w="992" w:type="dxa"/>
            <w:vAlign w:val="center"/>
          </w:tcPr>
          <w:p w:rsidR="008A70FB" w:rsidRPr="00B3030B" w:rsidRDefault="008A70FB" w:rsidP="00CE2DC8">
            <w:pPr>
              <w:rPr>
                <w:rFonts w:ascii="Arial" w:hAnsi="Arial" w:cs="Arial"/>
                <w:b/>
                <w:sz w:val="20"/>
                <w:szCs w:val="20"/>
              </w:rPr>
            </w:pPr>
          </w:p>
        </w:tc>
        <w:tc>
          <w:tcPr>
            <w:tcW w:w="1590" w:type="dxa"/>
          </w:tcPr>
          <w:p w:rsidR="008A70FB" w:rsidRPr="004B564F" w:rsidRDefault="008A70FB"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8A70FB" w:rsidRPr="00B3030B" w:rsidTr="004B564F">
        <w:tc>
          <w:tcPr>
            <w:tcW w:w="1101" w:type="dxa"/>
          </w:tcPr>
          <w:p w:rsidR="008A70FB" w:rsidRPr="00B3030B" w:rsidRDefault="008A70FB" w:rsidP="00CE2DC8">
            <w:pPr>
              <w:rPr>
                <w:rFonts w:ascii="Arial" w:hAnsi="Arial" w:cs="Arial"/>
                <w:sz w:val="20"/>
                <w:szCs w:val="20"/>
              </w:rPr>
            </w:pPr>
            <w:r w:rsidRPr="00B3030B">
              <w:rPr>
                <w:rFonts w:ascii="Arial" w:hAnsi="Arial" w:cs="Arial"/>
                <w:sz w:val="20"/>
                <w:szCs w:val="20"/>
              </w:rPr>
              <w:t>10</w:t>
            </w:r>
          </w:p>
        </w:tc>
        <w:tc>
          <w:tcPr>
            <w:tcW w:w="3969" w:type="dxa"/>
          </w:tcPr>
          <w:p w:rsidR="008A70FB" w:rsidRPr="00895FC1" w:rsidRDefault="008A70FB" w:rsidP="00CE2DC8">
            <w:pPr>
              <w:rPr>
                <w:rFonts w:ascii="Arial" w:hAnsi="Arial" w:cs="Arial"/>
                <w:sz w:val="20"/>
                <w:szCs w:val="20"/>
              </w:rPr>
            </w:pPr>
            <w:r w:rsidRPr="00895FC1">
              <w:rPr>
                <w:rFonts w:ascii="Arial" w:hAnsi="Arial" w:cs="Arial"/>
                <w:sz w:val="20"/>
                <w:szCs w:val="20"/>
              </w:rPr>
              <w:t>Mileage</w:t>
            </w:r>
          </w:p>
        </w:tc>
        <w:tc>
          <w:tcPr>
            <w:tcW w:w="992" w:type="dxa"/>
            <w:vAlign w:val="center"/>
          </w:tcPr>
          <w:p w:rsidR="008A70FB" w:rsidRPr="00B3030B" w:rsidRDefault="008A70FB" w:rsidP="00CE2DC8">
            <w:pPr>
              <w:rPr>
                <w:rFonts w:ascii="Arial" w:hAnsi="Arial" w:cs="Arial"/>
                <w:b/>
                <w:sz w:val="20"/>
                <w:szCs w:val="20"/>
              </w:rPr>
            </w:pPr>
          </w:p>
        </w:tc>
        <w:tc>
          <w:tcPr>
            <w:tcW w:w="1590" w:type="dxa"/>
          </w:tcPr>
          <w:p w:rsidR="008A70FB" w:rsidRPr="004B564F" w:rsidRDefault="008A70FB"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8A70FB" w:rsidRPr="00B3030B" w:rsidTr="004B564F">
        <w:tc>
          <w:tcPr>
            <w:tcW w:w="1101" w:type="dxa"/>
          </w:tcPr>
          <w:p w:rsidR="008A70FB" w:rsidRPr="00B3030B" w:rsidRDefault="008A70FB" w:rsidP="00CE2DC8">
            <w:pPr>
              <w:rPr>
                <w:rFonts w:ascii="Arial" w:hAnsi="Arial" w:cs="Arial"/>
                <w:sz w:val="20"/>
                <w:szCs w:val="20"/>
              </w:rPr>
            </w:pPr>
            <w:r w:rsidRPr="00B3030B">
              <w:rPr>
                <w:rFonts w:ascii="Arial" w:hAnsi="Arial" w:cs="Arial"/>
                <w:sz w:val="20"/>
                <w:szCs w:val="20"/>
              </w:rPr>
              <w:t>11</w:t>
            </w:r>
          </w:p>
        </w:tc>
        <w:tc>
          <w:tcPr>
            <w:tcW w:w="3969" w:type="dxa"/>
          </w:tcPr>
          <w:p w:rsidR="008A70FB" w:rsidRPr="00B3030B" w:rsidRDefault="008A70FB" w:rsidP="00CE2DC8">
            <w:pPr>
              <w:rPr>
                <w:rFonts w:ascii="Arial" w:hAnsi="Arial" w:cs="Arial"/>
                <w:sz w:val="20"/>
                <w:szCs w:val="20"/>
              </w:rPr>
            </w:pPr>
            <w:r w:rsidRPr="00B3030B">
              <w:rPr>
                <w:rFonts w:ascii="Arial" w:hAnsi="Arial" w:cs="Arial"/>
                <w:sz w:val="20"/>
                <w:szCs w:val="20"/>
              </w:rPr>
              <w:t>Cost of insurance</w:t>
            </w:r>
          </w:p>
        </w:tc>
        <w:tc>
          <w:tcPr>
            <w:tcW w:w="992" w:type="dxa"/>
            <w:vAlign w:val="center"/>
          </w:tcPr>
          <w:p w:rsidR="008A70FB" w:rsidRPr="00B3030B" w:rsidRDefault="008A70FB" w:rsidP="00CE2DC8">
            <w:pPr>
              <w:rPr>
                <w:rFonts w:ascii="Arial" w:hAnsi="Arial" w:cs="Arial"/>
                <w:b/>
                <w:sz w:val="20"/>
                <w:szCs w:val="20"/>
              </w:rPr>
            </w:pPr>
          </w:p>
        </w:tc>
        <w:tc>
          <w:tcPr>
            <w:tcW w:w="1590" w:type="dxa"/>
          </w:tcPr>
          <w:p w:rsidR="008A70FB" w:rsidRPr="004B564F" w:rsidRDefault="008A70FB"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953D8E" w:rsidRPr="00B3030B" w:rsidTr="004B564F">
        <w:tc>
          <w:tcPr>
            <w:tcW w:w="1101" w:type="dxa"/>
          </w:tcPr>
          <w:p w:rsidR="00953D8E" w:rsidRPr="00B3030B" w:rsidRDefault="00953D8E" w:rsidP="00CE2DC8">
            <w:pPr>
              <w:rPr>
                <w:rFonts w:ascii="Arial" w:hAnsi="Arial" w:cs="Arial"/>
                <w:sz w:val="20"/>
                <w:szCs w:val="20"/>
              </w:rPr>
            </w:pPr>
            <w:r w:rsidRPr="00B3030B">
              <w:rPr>
                <w:rFonts w:ascii="Arial" w:hAnsi="Arial" w:cs="Arial"/>
                <w:sz w:val="20"/>
                <w:szCs w:val="20"/>
              </w:rPr>
              <w:t>12</w:t>
            </w:r>
          </w:p>
        </w:tc>
        <w:tc>
          <w:tcPr>
            <w:tcW w:w="3969" w:type="dxa"/>
          </w:tcPr>
          <w:p w:rsidR="00953D8E" w:rsidRPr="00B3030B" w:rsidRDefault="00953D8E" w:rsidP="00CE2DC8">
            <w:pPr>
              <w:rPr>
                <w:rFonts w:ascii="Arial" w:hAnsi="Arial" w:cs="Arial"/>
                <w:sz w:val="20"/>
                <w:szCs w:val="20"/>
              </w:rPr>
            </w:pPr>
            <w:r w:rsidRPr="00B3030B">
              <w:rPr>
                <w:rFonts w:ascii="Arial" w:hAnsi="Arial" w:cs="Arial"/>
                <w:sz w:val="20"/>
                <w:szCs w:val="20"/>
              </w:rPr>
              <w:t xml:space="preserve">Cost of </w:t>
            </w:r>
            <w:r>
              <w:rPr>
                <w:rFonts w:ascii="Arial" w:hAnsi="Arial" w:cs="Arial"/>
                <w:sz w:val="20"/>
                <w:szCs w:val="20"/>
              </w:rPr>
              <w:t>tyre replacement</w:t>
            </w:r>
          </w:p>
        </w:tc>
        <w:tc>
          <w:tcPr>
            <w:tcW w:w="992" w:type="dxa"/>
            <w:vAlign w:val="center"/>
          </w:tcPr>
          <w:p w:rsidR="00953D8E" w:rsidRPr="00B3030B" w:rsidRDefault="00953D8E" w:rsidP="00CE2DC8">
            <w:pPr>
              <w:rPr>
                <w:rFonts w:ascii="Arial" w:hAnsi="Arial" w:cs="Arial"/>
                <w:b/>
                <w:sz w:val="20"/>
                <w:szCs w:val="20"/>
              </w:rPr>
            </w:pPr>
          </w:p>
        </w:tc>
        <w:tc>
          <w:tcPr>
            <w:tcW w:w="1590" w:type="dxa"/>
          </w:tcPr>
          <w:p w:rsidR="00953D8E" w:rsidRPr="004B564F" w:rsidRDefault="00953D8E"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953D8E" w:rsidRPr="00B3030B" w:rsidTr="004B564F">
        <w:tc>
          <w:tcPr>
            <w:tcW w:w="1101" w:type="dxa"/>
          </w:tcPr>
          <w:p w:rsidR="00953D8E" w:rsidRPr="00B3030B" w:rsidRDefault="00953D8E" w:rsidP="00CE2DC8">
            <w:pPr>
              <w:rPr>
                <w:rFonts w:ascii="Arial" w:hAnsi="Arial" w:cs="Arial"/>
                <w:sz w:val="20"/>
                <w:szCs w:val="20"/>
              </w:rPr>
            </w:pPr>
            <w:r>
              <w:rPr>
                <w:rFonts w:ascii="Arial" w:hAnsi="Arial" w:cs="Arial"/>
                <w:sz w:val="20"/>
                <w:szCs w:val="20"/>
              </w:rPr>
              <w:t>13</w:t>
            </w:r>
          </w:p>
        </w:tc>
        <w:tc>
          <w:tcPr>
            <w:tcW w:w="3969" w:type="dxa"/>
          </w:tcPr>
          <w:p w:rsidR="00953D8E" w:rsidRPr="00B3030B" w:rsidRDefault="00953D8E" w:rsidP="00CE2DC8">
            <w:pPr>
              <w:rPr>
                <w:rFonts w:ascii="Arial" w:hAnsi="Arial" w:cs="Arial"/>
                <w:sz w:val="20"/>
                <w:szCs w:val="20"/>
              </w:rPr>
            </w:pPr>
            <w:r w:rsidRPr="00B3030B">
              <w:rPr>
                <w:rFonts w:ascii="Arial" w:hAnsi="Arial" w:cs="Arial"/>
                <w:sz w:val="20"/>
                <w:szCs w:val="20"/>
              </w:rPr>
              <w:t>Tax</w:t>
            </w:r>
            <w:r>
              <w:rPr>
                <w:rFonts w:ascii="Arial" w:hAnsi="Arial" w:cs="Arial"/>
                <w:sz w:val="20"/>
                <w:szCs w:val="20"/>
              </w:rPr>
              <w:t xml:space="preserve"> (VED band)</w:t>
            </w:r>
          </w:p>
        </w:tc>
        <w:tc>
          <w:tcPr>
            <w:tcW w:w="992" w:type="dxa"/>
            <w:vAlign w:val="center"/>
          </w:tcPr>
          <w:p w:rsidR="00953D8E" w:rsidRPr="00B3030B" w:rsidRDefault="00953D8E" w:rsidP="00CE2DC8">
            <w:pPr>
              <w:rPr>
                <w:rFonts w:ascii="Arial" w:hAnsi="Arial" w:cs="Arial"/>
                <w:b/>
                <w:sz w:val="20"/>
                <w:szCs w:val="20"/>
              </w:rPr>
            </w:pPr>
          </w:p>
        </w:tc>
        <w:tc>
          <w:tcPr>
            <w:tcW w:w="1590" w:type="dxa"/>
          </w:tcPr>
          <w:p w:rsidR="00953D8E" w:rsidRPr="004B564F" w:rsidRDefault="00953D8E"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953D8E" w:rsidRPr="00B3030B" w:rsidTr="004B564F">
        <w:tc>
          <w:tcPr>
            <w:tcW w:w="1101" w:type="dxa"/>
          </w:tcPr>
          <w:p w:rsidR="00953D8E" w:rsidRPr="00B3030B" w:rsidRDefault="00953D8E" w:rsidP="00CE2DC8">
            <w:pPr>
              <w:rPr>
                <w:rFonts w:ascii="Arial" w:hAnsi="Arial" w:cs="Arial"/>
                <w:sz w:val="20"/>
                <w:szCs w:val="20"/>
              </w:rPr>
            </w:pPr>
            <w:r>
              <w:rPr>
                <w:rFonts w:ascii="Arial" w:hAnsi="Arial" w:cs="Arial"/>
                <w:sz w:val="20"/>
                <w:szCs w:val="20"/>
              </w:rPr>
              <w:t>14</w:t>
            </w:r>
          </w:p>
        </w:tc>
        <w:tc>
          <w:tcPr>
            <w:tcW w:w="3969" w:type="dxa"/>
          </w:tcPr>
          <w:p w:rsidR="00953D8E" w:rsidRPr="00B3030B" w:rsidRDefault="00953D8E" w:rsidP="00CE2DC8">
            <w:pPr>
              <w:rPr>
                <w:rFonts w:ascii="Arial" w:hAnsi="Arial" w:cs="Arial"/>
                <w:sz w:val="20"/>
                <w:szCs w:val="20"/>
              </w:rPr>
            </w:pPr>
            <w:r>
              <w:rPr>
                <w:rFonts w:ascii="Arial" w:hAnsi="Arial" w:cs="Arial"/>
                <w:sz w:val="20"/>
                <w:szCs w:val="20"/>
              </w:rPr>
              <w:t>Safety features</w:t>
            </w:r>
          </w:p>
        </w:tc>
        <w:tc>
          <w:tcPr>
            <w:tcW w:w="992" w:type="dxa"/>
            <w:vAlign w:val="center"/>
          </w:tcPr>
          <w:p w:rsidR="00953D8E" w:rsidRPr="00B3030B" w:rsidRDefault="00953D8E" w:rsidP="00CE2DC8">
            <w:pPr>
              <w:rPr>
                <w:rFonts w:ascii="Arial" w:hAnsi="Arial" w:cs="Arial"/>
                <w:b/>
                <w:sz w:val="20"/>
                <w:szCs w:val="20"/>
              </w:rPr>
            </w:pPr>
          </w:p>
        </w:tc>
        <w:tc>
          <w:tcPr>
            <w:tcW w:w="1590" w:type="dxa"/>
          </w:tcPr>
          <w:p w:rsidR="00953D8E" w:rsidRDefault="00953D8E"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953D8E" w:rsidRPr="00B3030B" w:rsidTr="004B564F">
        <w:tc>
          <w:tcPr>
            <w:tcW w:w="1101" w:type="dxa"/>
          </w:tcPr>
          <w:p w:rsidR="00953D8E" w:rsidRPr="00B3030B" w:rsidRDefault="00953D8E" w:rsidP="00CE2DC8">
            <w:pPr>
              <w:rPr>
                <w:rFonts w:ascii="Arial" w:hAnsi="Arial" w:cs="Arial"/>
                <w:sz w:val="20"/>
                <w:szCs w:val="20"/>
              </w:rPr>
            </w:pPr>
            <w:r>
              <w:rPr>
                <w:rFonts w:ascii="Arial" w:hAnsi="Arial" w:cs="Arial"/>
                <w:sz w:val="20"/>
                <w:szCs w:val="20"/>
              </w:rPr>
              <w:t>15</w:t>
            </w:r>
          </w:p>
        </w:tc>
        <w:tc>
          <w:tcPr>
            <w:tcW w:w="3969" w:type="dxa"/>
          </w:tcPr>
          <w:p w:rsidR="00953D8E" w:rsidRPr="00B3030B" w:rsidRDefault="00953D8E" w:rsidP="00CE2DC8">
            <w:pPr>
              <w:rPr>
                <w:rFonts w:ascii="Arial" w:hAnsi="Arial" w:cs="Arial"/>
                <w:sz w:val="20"/>
                <w:szCs w:val="20"/>
              </w:rPr>
            </w:pPr>
            <w:r>
              <w:rPr>
                <w:rFonts w:ascii="Arial" w:hAnsi="Arial" w:cs="Arial"/>
                <w:sz w:val="20"/>
                <w:szCs w:val="20"/>
              </w:rPr>
              <w:t>In car technology/gadgets</w:t>
            </w:r>
          </w:p>
        </w:tc>
        <w:tc>
          <w:tcPr>
            <w:tcW w:w="992" w:type="dxa"/>
            <w:vAlign w:val="center"/>
          </w:tcPr>
          <w:p w:rsidR="00953D8E" w:rsidRPr="00B3030B" w:rsidRDefault="00953D8E" w:rsidP="00CE2DC8">
            <w:pPr>
              <w:rPr>
                <w:rFonts w:ascii="Arial" w:hAnsi="Arial" w:cs="Arial"/>
                <w:b/>
                <w:sz w:val="20"/>
                <w:szCs w:val="20"/>
              </w:rPr>
            </w:pPr>
          </w:p>
        </w:tc>
        <w:tc>
          <w:tcPr>
            <w:tcW w:w="1590" w:type="dxa"/>
          </w:tcPr>
          <w:p w:rsidR="00953D8E" w:rsidRDefault="00953D8E" w:rsidP="00CE2DC8">
            <w:pPr>
              <w:jc w:val="center"/>
              <w:rPr>
                <w:rFonts w:ascii="Arial" w:hAnsi="Arial" w:cs="Arial"/>
                <w:sz w:val="20"/>
                <w:szCs w:val="20"/>
              </w:rPr>
            </w:pPr>
          </w:p>
        </w:tc>
        <w:tc>
          <w:tcPr>
            <w:tcW w:w="1590" w:type="dxa"/>
          </w:tcPr>
          <w:p w:rsidR="00536400" w:rsidRDefault="00953D8E">
            <w:pPr>
              <w:jc w:val="center"/>
              <w:rPr>
                <w:rFonts w:ascii="Arial" w:hAnsi="Arial" w:cs="Arial"/>
                <w:sz w:val="20"/>
                <w:szCs w:val="20"/>
              </w:rPr>
            </w:pPr>
            <w:r>
              <w:rPr>
                <w:rFonts w:ascii="Arial" w:hAnsi="Arial" w:cs="Arial"/>
                <w:sz w:val="20"/>
                <w:szCs w:val="20"/>
              </w:rPr>
              <w:t>Y</w:t>
            </w:r>
          </w:p>
        </w:tc>
      </w:tr>
      <w:tr w:rsidR="00953D8E" w:rsidRPr="00B3030B" w:rsidTr="004B564F">
        <w:tc>
          <w:tcPr>
            <w:tcW w:w="1101" w:type="dxa"/>
          </w:tcPr>
          <w:p w:rsidR="00953D8E" w:rsidRPr="00B3030B" w:rsidRDefault="00953D8E" w:rsidP="00CE2DC8">
            <w:pPr>
              <w:rPr>
                <w:rFonts w:ascii="Arial" w:hAnsi="Arial" w:cs="Arial"/>
                <w:sz w:val="20"/>
                <w:szCs w:val="20"/>
              </w:rPr>
            </w:pPr>
            <w:r>
              <w:rPr>
                <w:rFonts w:ascii="Arial" w:hAnsi="Arial" w:cs="Arial"/>
                <w:sz w:val="20"/>
                <w:szCs w:val="20"/>
              </w:rPr>
              <w:t>16</w:t>
            </w:r>
          </w:p>
        </w:tc>
        <w:tc>
          <w:tcPr>
            <w:tcW w:w="3969" w:type="dxa"/>
          </w:tcPr>
          <w:p w:rsidR="00953D8E" w:rsidRPr="00B3030B" w:rsidRDefault="00953D8E" w:rsidP="00CE2DC8">
            <w:pPr>
              <w:rPr>
                <w:rFonts w:ascii="Arial" w:hAnsi="Arial" w:cs="Arial"/>
                <w:sz w:val="20"/>
                <w:szCs w:val="20"/>
              </w:rPr>
            </w:pPr>
            <w:r w:rsidRPr="00B3030B">
              <w:rPr>
                <w:rFonts w:ascii="Arial" w:hAnsi="Arial" w:cs="Arial"/>
                <w:sz w:val="20"/>
                <w:szCs w:val="20"/>
              </w:rPr>
              <w:t xml:space="preserve">Fuel </w:t>
            </w:r>
            <w:r>
              <w:rPr>
                <w:rFonts w:ascii="Arial" w:hAnsi="Arial" w:cs="Arial"/>
                <w:sz w:val="20"/>
                <w:szCs w:val="20"/>
              </w:rPr>
              <w:t>economy</w:t>
            </w:r>
          </w:p>
        </w:tc>
        <w:tc>
          <w:tcPr>
            <w:tcW w:w="992" w:type="dxa"/>
            <w:vAlign w:val="center"/>
          </w:tcPr>
          <w:p w:rsidR="00953D8E" w:rsidRPr="00B3030B" w:rsidRDefault="00953D8E" w:rsidP="00CE2DC8">
            <w:pPr>
              <w:rPr>
                <w:rFonts w:ascii="Arial" w:hAnsi="Arial" w:cs="Arial"/>
                <w:b/>
                <w:sz w:val="20"/>
                <w:szCs w:val="20"/>
              </w:rPr>
            </w:pPr>
          </w:p>
        </w:tc>
        <w:tc>
          <w:tcPr>
            <w:tcW w:w="1590" w:type="dxa"/>
          </w:tcPr>
          <w:p w:rsidR="00953D8E" w:rsidRPr="004B564F" w:rsidRDefault="00953D8E"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953D8E" w:rsidRPr="00B3030B" w:rsidTr="004B564F">
        <w:tc>
          <w:tcPr>
            <w:tcW w:w="1101" w:type="dxa"/>
          </w:tcPr>
          <w:p w:rsidR="00953D8E" w:rsidRPr="00B3030B" w:rsidRDefault="00953D8E" w:rsidP="00CE2DC8">
            <w:pPr>
              <w:rPr>
                <w:rFonts w:ascii="Arial" w:hAnsi="Arial" w:cs="Arial"/>
                <w:sz w:val="20"/>
                <w:szCs w:val="20"/>
              </w:rPr>
            </w:pPr>
            <w:r w:rsidRPr="00B3030B">
              <w:rPr>
                <w:rFonts w:ascii="Arial" w:hAnsi="Arial" w:cs="Arial"/>
                <w:sz w:val="20"/>
                <w:szCs w:val="20"/>
              </w:rPr>
              <w:t>1</w:t>
            </w:r>
            <w:r>
              <w:rPr>
                <w:rFonts w:ascii="Arial" w:hAnsi="Arial" w:cs="Arial"/>
                <w:sz w:val="20"/>
                <w:szCs w:val="20"/>
              </w:rPr>
              <w:t>7</w:t>
            </w:r>
          </w:p>
        </w:tc>
        <w:tc>
          <w:tcPr>
            <w:tcW w:w="3969" w:type="dxa"/>
          </w:tcPr>
          <w:p w:rsidR="00953D8E" w:rsidRPr="00B3030B" w:rsidRDefault="00953D8E" w:rsidP="00CE2DC8">
            <w:pPr>
              <w:rPr>
                <w:rFonts w:ascii="Arial" w:hAnsi="Arial" w:cs="Arial"/>
                <w:sz w:val="20"/>
                <w:szCs w:val="20"/>
              </w:rPr>
            </w:pPr>
            <w:r>
              <w:rPr>
                <w:rFonts w:ascii="Arial" w:hAnsi="Arial" w:cs="Arial"/>
                <w:sz w:val="20"/>
                <w:szCs w:val="20"/>
              </w:rPr>
              <w:t>Reliability of  brand</w:t>
            </w:r>
          </w:p>
        </w:tc>
        <w:tc>
          <w:tcPr>
            <w:tcW w:w="992" w:type="dxa"/>
            <w:vAlign w:val="center"/>
          </w:tcPr>
          <w:p w:rsidR="00953D8E" w:rsidRPr="00B3030B" w:rsidRDefault="00953D8E" w:rsidP="00CE2DC8">
            <w:pPr>
              <w:rPr>
                <w:rFonts w:ascii="Arial" w:hAnsi="Arial" w:cs="Arial"/>
                <w:b/>
                <w:sz w:val="20"/>
                <w:szCs w:val="20"/>
              </w:rPr>
            </w:pPr>
          </w:p>
        </w:tc>
        <w:tc>
          <w:tcPr>
            <w:tcW w:w="1590" w:type="dxa"/>
          </w:tcPr>
          <w:p w:rsidR="00953D8E" w:rsidRPr="004B564F" w:rsidRDefault="00953D8E"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953D8E" w:rsidRPr="00B3030B" w:rsidTr="004B564F">
        <w:tc>
          <w:tcPr>
            <w:tcW w:w="1101" w:type="dxa"/>
          </w:tcPr>
          <w:p w:rsidR="00953D8E" w:rsidRPr="00B3030B" w:rsidRDefault="00953D8E" w:rsidP="00CE2DC8">
            <w:pPr>
              <w:rPr>
                <w:rFonts w:ascii="Arial" w:hAnsi="Arial" w:cs="Arial"/>
                <w:sz w:val="20"/>
                <w:szCs w:val="20"/>
              </w:rPr>
            </w:pPr>
            <w:r>
              <w:rPr>
                <w:rFonts w:ascii="Arial" w:hAnsi="Arial" w:cs="Arial"/>
                <w:sz w:val="20"/>
                <w:szCs w:val="20"/>
              </w:rPr>
              <w:t>18</w:t>
            </w:r>
          </w:p>
        </w:tc>
        <w:tc>
          <w:tcPr>
            <w:tcW w:w="3969" w:type="dxa"/>
          </w:tcPr>
          <w:p w:rsidR="00953D8E" w:rsidRPr="00B3030B" w:rsidRDefault="00953D8E" w:rsidP="00CE2DC8">
            <w:pPr>
              <w:rPr>
                <w:rFonts w:ascii="Arial" w:hAnsi="Arial" w:cs="Arial"/>
                <w:sz w:val="20"/>
                <w:szCs w:val="20"/>
              </w:rPr>
            </w:pPr>
            <w:r>
              <w:rPr>
                <w:rFonts w:ascii="Arial" w:hAnsi="Arial" w:cs="Arial"/>
                <w:sz w:val="20"/>
                <w:szCs w:val="20"/>
              </w:rPr>
              <w:t>Attractiveness / look of the car</w:t>
            </w:r>
          </w:p>
        </w:tc>
        <w:tc>
          <w:tcPr>
            <w:tcW w:w="992" w:type="dxa"/>
            <w:vAlign w:val="center"/>
          </w:tcPr>
          <w:p w:rsidR="00953D8E" w:rsidRPr="00B3030B" w:rsidRDefault="00953D8E" w:rsidP="00CE2DC8">
            <w:pPr>
              <w:rPr>
                <w:rFonts w:ascii="Arial" w:hAnsi="Arial" w:cs="Arial"/>
                <w:b/>
                <w:sz w:val="20"/>
                <w:szCs w:val="20"/>
              </w:rPr>
            </w:pPr>
          </w:p>
        </w:tc>
        <w:tc>
          <w:tcPr>
            <w:tcW w:w="1590" w:type="dxa"/>
          </w:tcPr>
          <w:p w:rsidR="00953D8E" w:rsidRPr="004B564F" w:rsidRDefault="00953D8E" w:rsidP="00CE2DC8">
            <w:pPr>
              <w:jc w:val="center"/>
              <w:rPr>
                <w:rFonts w:ascii="Arial" w:hAnsi="Arial" w:cs="Arial"/>
                <w:sz w:val="20"/>
                <w:szCs w:val="20"/>
              </w:rPr>
            </w:pPr>
          </w:p>
        </w:tc>
        <w:tc>
          <w:tcPr>
            <w:tcW w:w="1590" w:type="dxa"/>
          </w:tcPr>
          <w:p w:rsidR="00536400" w:rsidRDefault="00953D8E">
            <w:pPr>
              <w:jc w:val="center"/>
              <w:rPr>
                <w:rFonts w:ascii="Arial" w:hAnsi="Arial" w:cs="Arial"/>
                <w:sz w:val="20"/>
                <w:szCs w:val="20"/>
              </w:rPr>
            </w:pPr>
            <w:r>
              <w:rPr>
                <w:rFonts w:ascii="Arial" w:hAnsi="Arial" w:cs="Arial"/>
                <w:sz w:val="20"/>
                <w:szCs w:val="20"/>
              </w:rPr>
              <w:t>Y</w:t>
            </w:r>
          </w:p>
        </w:tc>
      </w:tr>
      <w:tr w:rsidR="00953D8E" w:rsidRPr="00B3030B" w:rsidTr="004B564F">
        <w:tc>
          <w:tcPr>
            <w:tcW w:w="1101" w:type="dxa"/>
          </w:tcPr>
          <w:p w:rsidR="00953D8E" w:rsidRDefault="00953D8E" w:rsidP="00CE2DC8">
            <w:pPr>
              <w:rPr>
                <w:rFonts w:ascii="Arial" w:hAnsi="Arial" w:cs="Arial"/>
                <w:sz w:val="20"/>
                <w:szCs w:val="20"/>
              </w:rPr>
            </w:pPr>
            <w:r>
              <w:rPr>
                <w:rFonts w:ascii="Arial" w:hAnsi="Arial" w:cs="Arial"/>
                <w:sz w:val="20"/>
                <w:szCs w:val="20"/>
              </w:rPr>
              <w:t>19</w:t>
            </w:r>
          </w:p>
        </w:tc>
        <w:tc>
          <w:tcPr>
            <w:tcW w:w="3969" w:type="dxa"/>
          </w:tcPr>
          <w:p w:rsidR="00953D8E" w:rsidRDefault="00953D8E" w:rsidP="00CE2DC8">
            <w:pPr>
              <w:rPr>
                <w:rFonts w:ascii="Arial" w:hAnsi="Arial" w:cs="Arial"/>
                <w:sz w:val="20"/>
                <w:szCs w:val="20"/>
              </w:rPr>
            </w:pPr>
            <w:r>
              <w:rPr>
                <w:rFonts w:ascii="Arial" w:hAnsi="Arial" w:cs="Arial"/>
                <w:sz w:val="20"/>
                <w:szCs w:val="20"/>
              </w:rPr>
              <w:t>Re-sale value</w:t>
            </w:r>
          </w:p>
        </w:tc>
        <w:tc>
          <w:tcPr>
            <w:tcW w:w="992" w:type="dxa"/>
            <w:vAlign w:val="center"/>
          </w:tcPr>
          <w:p w:rsidR="00953D8E" w:rsidRPr="00B3030B" w:rsidRDefault="00953D8E" w:rsidP="00CE2DC8">
            <w:pPr>
              <w:rPr>
                <w:rFonts w:ascii="Arial" w:hAnsi="Arial" w:cs="Arial"/>
                <w:b/>
                <w:sz w:val="20"/>
                <w:szCs w:val="20"/>
              </w:rPr>
            </w:pPr>
          </w:p>
        </w:tc>
        <w:tc>
          <w:tcPr>
            <w:tcW w:w="1590" w:type="dxa"/>
          </w:tcPr>
          <w:p w:rsidR="00953D8E" w:rsidRPr="004B564F" w:rsidRDefault="00953D8E"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953D8E" w:rsidRPr="00B3030B" w:rsidTr="004B564F">
        <w:tc>
          <w:tcPr>
            <w:tcW w:w="1101" w:type="dxa"/>
          </w:tcPr>
          <w:p w:rsidR="00953D8E" w:rsidRDefault="00953D8E" w:rsidP="00CE2DC8">
            <w:pPr>
              <w:rPr>
                <w:rFonts w:ascii="Arial" w:hAnsi="Arial" w:cs="Arial"/>
                <w:sz w:val="20"/>
                <w:szCs w:val="20"/>
              </w:rPr>
            </w:pPr>
            <w:r>
              <w:rPr>
                <w:rFonts w:ascii="Arial" w:hAnsi="Arial" w:cs="Arial"/>
                <w:sz w:val="20"/>
                <w:szCs w:val="20"/>
              </w:rPr>
              <w:t>20</w:t>
            </w:r>
          </w:p>
        </w:tc>
        <w:tc>
          <w:tcPr>
            <w:tcW w:w="3969" w:type="dxa"/>
          </w:tcPr>
          <w:p w:rsidR="00953D8E" w:rsidRDefault="00953D8E" w:rsidP="00CE2DC8">
            <w:pPr>
              <w:rPr>
                <w:rFonts w:ascii="Arial" w:hAnsi="Arial" w:cs="Arial"/>
                <w:sz w:val="20"/>
                <w:szCs w:val="20"/>
              </w:rPr>
            </w:pPr>
            <w:r>
              <w:rPr>
                <w:rFonts w:ascii="Arial" w:hAnsi="Arial" w:cs="Arial"/>
                <w:sz w:val="20"/>
                <w:szCs w:val="20"/>
              </w:rPr>
              <w:t>Environmental credentials</w:t>
            </w:r>
          </w:p>
        </w:tc>
        <w:tc>
          <w:tcPr>
            <w:tcW w:w="992" w:type="dxa"/>
            <w:vAlign w:val="center"/>
          </w:tcPr>
          <w:p w:rsidR="00953D8E" w:rsidRPr="00B3030B" w:rsidRDefault="00953D8E" w:rsidP="00CE2DC8">
            <w:pPr>
              <w:rPr>
                <w:rFonts w:ascii="Arial" w:hAnsi="Arial" w:cs="Arial"/>
                <w:b/>
                <w:sz w:val="20"/>
                <w:szCs w:val="20"/>
              </w:rPr>
            </w:pPr>
          </w:p>
        </w:tc>
        <w:tc>
          <w:tcPr>
            <w:tcW w:w="1590" w:type="dxa"/>
          </w:tcPr>
          <w:p w:rsidR="00953D8E" w:rsidRDefault="00953D8E" w:rsidP="00CE2DC8">
            <w:pPr>
              <w:jc w:val="center"/>
              <w:rPr>
                <w:rFonts w:ascii="Arial" w:hAnsi="Arial" w:cs="Arial"/>
                <w:sz w:val="20"/>
                <w:szCs w:val="20"/>
              </w:rPr>
            </w:pPr>
            <w:r>
              <w:rPr>
                <w:rFonts w:ascii="Arial" w:hAnsi="Arial" w:cs="Arial"/>
                <w:sz w:val="20"/>
                <w:szCs w:val="20"/>
              </w:rPr>
              <w:t>Y</w:t>
            </w:r>
          </w:p>
        </w:tc>
        <w:tc>
          <w:tcPr>
            <w:tcW w:w="1590" w:type="dxa"/>
          </w:tcPr>
          <w:p w:rsidR="00536400" w:rsidRDefault="00536400">
            <w:pPr>
              <w:jc w:val="center"/>
              <w:rPr>
                <w:rFonts w:ascii="Arial" w:hAnsi="Arial" w:cs="Arial"/>
                <w:sz w:val="20"/>
                <w:szCs w:val="20"/>
              </w:rPr>
            </w:pPr>
          </w:p>
        </w:tc>
      </w:tr>
      <w:tr w:rsidR="008A70FB" w:rsidRPr="00B3030B" w:rsidTr="004B564F">
        <w:tc>
          <w:tcPr>
            <w:tcW w:w="1101" w:type="dxa"/>
          </w:tcPr>
          <w:p w:rsidR="008A70FB" w:rsidRPr="00B3030B" w:rsidRDefault="008A70FB" w:rsidP="00CE2DC8">
            <w:pPr>
              <w:rPr>
                <w:rFonts w:ascii="Arial" w:hAnsi="Arial" w:cs="Arial"/>
                <w:sz w:val="20"/>
                <w:szCs w:val="20"/>
              </w:rPr>
            </w:pPr>
            <w:r w:rsidRPr="00B3030B">
              <w:rPr>
                <w:rFonts w:ascii="Arial" w:hAnsi="Arial" w:cs="Arial"/>
                <w:sz w:val="20"/>
                <w:szCs w:val="20"/>
              </w:rPr>
              <w:t>98</w:t>
            </w:r>
          </w:p>
        </w:tc>
        <w:tc>
          <w:tcPr>
            <w:tcW w:w="3969" w:type="dxa"/>
            <w:vAlign w:val="center"/>
          </w:tcPr>
          <w:p w:rsidR="008A70FB" w:rsidRPr="00B3030B" w:rsidRDefault="008A70FB" w:rsidP="00CE2DC8">
            <w:pPr>
              <w:rPr>
                <w:rFonts w:ascii="Arial" w:hAnsi="Arial" w:cs="Arial"/>
                <w:sz w:val="20"/>
                <w:szCs w:val="20"/>
              </w:rPr>
            </w:pPr>
            <w:r w:rsidRPr="00B3030B">
              <w:rPr>
                <w:rFonts w:ascii="Arial" w:hAnsi="Arial" w:cs="Arial"/>
                <w:sz w:val="20"/>
                <w:szCs w:val="20"/>
              </w:rPr>
              <w:t>Other (Please specify)</w:t>
            </w:r>
          </w:p>
        </w:tc>
        <w:tc>
          <w:tcPr>
            <w:tcW w:w="992" w:type="dxa"/>
            <w:vAlign w:val="center"/>
          </w:tcPr>
          <w:p w:rsidR="008A70FB" w:rsidRPr="00B3030B" w:rsidRDefault="008A70FB" w:rsidP="00CE2DC8">
            <w:pPr>
              <w:rPr>
                <w:rFonts w:ascii="Arial" w:hAnsi="Arial" w:cs="Arial"/>
                <w:b/>
                <w:sz w:val="20"/>
                <w:szCs w:val="20"/>
              </w:rPr>
            </w:pPr>
          </w:p>
        </w:tc>
        <w:tc>
          <w:tcPr>
            <w:tcW w:w="1590" w:type="dxa"/>
          </w:tcPr>
          <w:p w:rsidR="008A70FB" w:rsidRPr="004B564F" w:rsidRDefault="008A70FB" w:rsidP="00CE2DC8">
            <w:pPr>
              <w:jc w:val="center"/>
              <w:rPr>
                <w:rFonts w:ascii="Arial" w:hAnsi="Arial" w:cs="Arial"/>
                <w:sz w:val="20"/>
                <w:szCs w:val="20"/>
              </w:rPr>
            </w:pPr>
            <w:r>
              <w:rPr>
                <w:rFonts w:ascii="Arial" w:hAnsi="Arial" w:cs="Arial"/>
                <w:sz w:val="20"/>
                <w:szCs w:val="20"/>
              </w:rPr>
              <w:t>N/A</w:t>
            </w:r>
          </w:p>
        </w:tc>
        <w:tc>
          <w:tcPr>
            <w:tcW w:w="1590" w:type="dxa"/>
          </w:tcPr>
          <w:p w:rsidR="00536400" w:rsidRDefault="008A70FB">
            <w:pPr>
              <w:jc w:val="center"/>
              <w:rPr>
                <w:rFonts w:ascii="Arial" w:hAnsi="Arial" w:cs="Arial"/>
                <w:sz w:val="20"/>
                <w:szCs w:val="20"/>
              </w:rPr>
            </w:pPr>
            <w:r>
              <w:rPr>
                <w:rFonts w:ascii="Arial" w:hAnsi="Arial" w:cs="Arial"/>
                <w:sz w:val="20"/>
                <w:szCs w:val="20"/>
              </w:rPr>
              <w:t>N/A</w:t>
            </w:r>
          </w:p>
        </w:tc>
      </w:tr>
    </w:tbl>
    <w:p w:rsidR="000848A5" w:rsidRDefault="000848A5" w:rsidP="00CE2DC8">
      <w:pPr>
        <w:spacing w:after="0" w:line="240" w:lineRule="auto"/>
        <w:textAlignment w:val="baseline"/>
        <w:rPr>
          <w:rFonts w:ascii="Arial" w:eastAsia="Geneva" w:hAnsi="Arial" w:cs="Arial"/>
          <w:b/>
          <w:bCs/>
          <w:color w:val="FF0000"/>
          <w:kern w:val="24"/>
          <w:sz w:val="20"/>
          <w:szCs w:val="20"/>
        </w:rPr>
      </w:pPr>
    </w:p>
    <w:p w:rsidR="00FF0AAC" w:rsidRDefault="00FF0AAC" w:rsidP="00CE2DC8">
      <w:pPr>
        <w:spacing w:after="0" w:line="240" w:lineRule="auto"/>
        <w:textAlignment w:val="baseline"/>
        <w:rPr>
          <w:rFonts w:ascii="Arial" w:eastAsia="Geneva" w:hAnsi="Arial" w:cs="Arial"/>
          <w:b/>
          <w:bCs/>
          <w:color w:val="FF0000"/>
          <w:kern w:val="24"/>
          <w:sz w:val="20"/>
          <w:szCs w:val="20"/>
        </w:rPr>
      </w:pPr>
    </w:p>
    <w:p w:rsidR="00AA6811" w:rsidRDefault="00AA681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690820" w:rsidRPr="00B3030B" w:rsidRDefault="00690820"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lastRenderedPageBreak/>
        <w:t>[</w:t>
      </w:r>
      <w:r w:rsidRPr="00B3030B">
        <w:rPr>
          <w:rFonts w:ascii="Arial" w:eastAsia="Geneva" w:hAnsi="Arial" w:cs="Arial"/>
          <w:b/>
          <w:bCs/>
          <w:color w:val="FF0000"/>
          <w:kern w:val="24"/>
          <w:sz w:val="20"/>
          <w:szCs w:val="20"/>
        </w:rPr>
        <w:t>PROGRAMMING INSTRUCT</w:t>
      </w:r>
      <w:r>
        <w:rPr>
          <w:rFonts w:ascii="Arial" w:eastAsia="Geneva" w:hAnsi="Arial" w:cs="Arial"/>
          <w:b/>
          <w:bCs/>
          <w:color w:val="FF0000"/>
          <w:kern w:val="24"/>
          <w:sz w:val="20"/>
          <w:szCs w:val="20"/>
        </w:rPr>
        <w:t>ION: ASK IF RANKED CODE 13 AT QJ3a. SINGLE CODE</w:t>
      </w:r>
      <w:r w:rsidRPr="00B3030B">
        <w:rPr>
          <w:rFonts w:ascii="Arial" w:eastAsia="Geneva" w:hAnsi="Arial" w:cs="Arial"/>
          <w:b/>
          <w:bCs/>
          <w:color w:val="FF0000"/>
          <w:kern w:val="24"/>
          <w:sz w:val="20"/>
          <w:szCs w:val="20"/>
        </w:rPr>
        <w:t xml:space="preserve">] </w:t>
      </w:r>
    </w:p>
    <w:p w:rsidR="00690820" w:rsidRDefault="00690820" w:rsidP="00CE2DC8">
      <w:pPr>
        <w:spacing w:after="0" w:line="240" w:lineRule="auto"/>
        <w:ind w:left="720" w:hanging="720"/>
        <w:rPr>
          <w:rFonts w:ascii="Arial" w:hAnsi="Arial" w:cs="Arial"/>
          <w:sz w:val="20"/>
          <w:szCs w:val="20"/>
        </w:rPr>
      </w:pPr>
      <w:r>
        <w:rPr>
          <w:rFonts w:ascii="Arial" w:hAnsi="Arial" w:cs="Arial"/>
          <w:b/>
          <w:sz w:val="20"/>
          <w:szCs w:val="20"/>
        </w:rPr>
        <w:t>QJ3b</w:t>
      </w:r>
      <w:r w:rsidRPr="00B3030B">
        <w:rPr>
          <w:rFonts w:ascii="Arial" w:hAnsi="Arial" w:cs="Arial"/>
          <w:b/>
          <w:sz w:val="20"/>
          <w:szCs w:val="20"/>
        </w:rPr>
        <w:t>.</w:t>
      </w:r>
      <w:r w:rsidRPr="00B3030B">
        <w:rPr>
          <w:rFonts w:ascii="Arial" w:hAnsi="Arial" w:cs="Arial"/>
          <w:b/>
          <w:sz w:val="20"/>
          <w:szCs w:val="20"/>
        </w:rPr>
        <w:tab/>
      </w:r>
      <w:r>
        <w:rPr>
          <w:rFonts w:ascii="Arial" w:hAnsi="Arial" w:cs="Arial"/>
          <w:sz w:val="20"/>
          <w:szCs w:val="20"/>
        </w:rPr>
        <w:t>You said that fuel economy is one of the factors you consider when thinking about buying a car. Is this because of financial or environmental reason</w:t>
      </w:r>
      <w:r w:rsidR="007040A7">
        <w:rPr>
          <w:rFonts w:ascii="Arial" w:hAnsi="Arial" w:cs="Arial"/>
          <w:sz w:val="20"/>
          <w:szCs w:val="20"/>
        </w:rPr>
        <w:t>s</w:t>
      </w:r>
      <w:r w:rsidRPr="00690820">
        <w:rPr>
          <w:rFonts w:ascii="Arial" w:hAnsi="Arial" w:cs="Arial"/>
          <w:sz w:val="20"/>
          <w:szCs w:val="20"/>
        </w:rPr>
        <w:t>?</w:t>
      </w:r>
    </w:p>
    <w:p w:rsidR="0081600F" w:rsidRDefault="0081600F">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690820" w:rsidRPr="00B3030B" w:rsidTr="00AA6811">
        <w:tc>
          <w:tcPr>
            <w:tcW w:w="1101" w:type="dxa"/>
          </w:tcPr>
          <w:p w:rsidR="00536400" w:rsidRDefault="00690820">
            <w:pPr>
              <w:rPr>
                <w:rFonts w:ascii="Arial" w:hAnsi="Arial" w:cs="Arial"/>
                <w:sz w:val="20"/>
                <w:szCs w:val="20"/>
              </w:rPr>
            </w:pPr>
            <w:r w:rsidRPr="00B3030B">
              <w:rPr>
                <w:rFonts w:ascii="Arial" w:hAnsi="Arial" w:cs="Arial"/>
                <w:sz w:val="20"/>
                <w:szCs w:val="20"/>
              </w:rPr>
              <w:t>1</w:t>
            </w:r>
          </w:p>
        </w:tc>
        <w:tc>
          <w:tcPr>
            <w:tcW w:w="8141" w:type="dxa"/>
          </w:tcPr>
          <w:p w:rsidR="00536400" w:rsidRDefault="00690820">
            <w:pPr>
              <w:rPr>
                <w:rFonts w:ascii="Arial" w:hAnsi="Arial" w:cs="Arial"/>
                <w:sz w:val="20"/>
                <w:szCs w:val="20"/>
              </w:rPr>
            </w:pPr>
            <w:r w:rsidRPr="00690820">
              <w:rPr>
                <w:rFonts w:ascii="Arial" w:hAnsi="Arial" w:cs="Arial"/>
                <w:sz w:val="20"/>
                <w:szCs w:val="20"/>
              </w:rPr>
              <w:t>Financial reasons only</w:t>
            </w:r>
          </w:p>
        </w:tc>
      </w:tr>
      <w:tr w:rsidR="00690820" w:rsidRPr="00B3030B" w:rsidTr="00AA6811">
        <w:tc>
          <w:tcPr>
            <w:tcW w:w="1101" w:type="dxa"/>
          </w:tcPr>
          <w:p w:rsidR="00690820" w:rsidRPr="00B3030B" w:rsidRDefault="00690820" w:rsidP="00CE2DC8">
            <w:pPr>
              <w:rPr>
                <w:rFonts w:ascii="Arial" w:hAnsi="Arial" w:cs="Arial"/>
                <w:sz w:val="20"/>
                <w:szCs w:val="20"/>
              </w:rPr>
            </w:pPr>
            <w:r w:rsidRPr="00B3030B">
              <w:rPr>
                <w:rFonts w:ascii="Arial" w:hAnsi="Arial" w:cs="Arial"/>
                <w:sz w:val="20"/>
                <w:szCs w:val="20"/>
              </w:rPr>
              <w:t>2</w:t>
            </w:r>
          </w:p>
        </w:tc>
        <w:tc>
          <w:tcPr>
            <w:tcW w:w="8141" w:type="dxa"/>
          </w:tcPr>
          <w:p w:rsidR="00690820" w:rsidRPr="00690820" w:rsidRDefault="00690820" w:rsidP="00CE2DC8">
            <w:pPr>
              <w:rPr>
                <w:rFonts w:ascii="Arial" w:hAnsi="Arial" w:cs="Arial"/>
                <w:sz w:val="20"/>
                <w:szCs w:val="20"/>
              </w:rPr>
            </w:pPr>
            <w:r w:rsidRPr="00690820">
              <w:rPr>
                <w:rFonts w:ascii="Arial" w:hAnsi="Arial" w:cs="Arial"/>
                <w:sz w:val="20"/>
                <w:szCs w:val="20"/>
              </w:rPr>
              <w:t xml:space="preserve">Financial reasons but I did think about the environment </w:t>
            </w:r>
          </w:p>
        </w:tc>
      </w:tr>
      <w:tr w:rsidR="00690820" w:rsidRPr="00B3030B" w:rsidTr="00AA6811">
        <w:tc>
          <w:tcPr>
            <w:tcW w:w="1101" w:type="dxa"/>
          </w:tcPr>
          <w:p w:rsidR="00690820" w:rsidRPr="00B3030B" w:rsidRDefault="00690820" w:rsidP="00CE2DC8">
            <w:pPr>
              <w:rPr>
                <w:rFonts w:ascii="Arial" w:hAnsi="Arial" w:cs="Arial"/>
                <w:sz w:val="20"/>
                <w:szCs w:val="20"/>
              </w:rPr>
            </w:pPr>
            <w:r>
              <w:rPr>
                <w:rFonts w:ascii="Arial" w:hAnsi="Arial" w:cs="Arial"/>
                <w:sz w:val="20"/>
                <w:szCs w:val="20"/>
              </w:rPr>
              <w:t>3</w:t>
            </w:r>
          </w:p>
        </w:tc>
        <w:tc>
          <w:tcPr>
            <w:tcW w:w="8141" w:type="dxa"/>
          </w:tcPr>
          <w:p w:rsidR="00690820" w:rsidRPr="00690820" w:rsidRDefault="00690820" w:rsidP="00CE2DC8">
            <w:pPr>
              <w:rPr>
                <w:rFonts w:ascii="Arial" w:hAnsi="Arial" w:cs="Arial"/>
                <w:sz w:val="20"/>
                <w:szCs w:val="20"/>
              </w:rPr>
            </w:pPr>
            <w:r w:rsidRPr="00690820">
              <w:rPr>
                <w:rFonts w:ascii="Arial" w:hAnsi="Arial" w:cs="Arial"/>
                <w:sz w:val="20"/>
                <w:szCs w:val="20"/>
              </w:rPr>
              <w:t>Environmental reasons but I did think about the financial implications</w:t>
            </w:r>
          </w:p>
        </w:tc>
      </w:tr>
      <w:tr w:rsidR="00690820" w:rsidRPr="00B3030B" w:rsidTr="00AA6811">
        <w:tc>
          <w:tcPr>
            <w:tcW w:w="1101" w:type="dxa"/>
          </w:tcPr>
          <w:p w:rsidR="00690820" w:rsidRPr="00B3030B" w:rsidRDefault="00690820" w:rsidP="00CE2DC8">
            <w:pPr>
              <w:rPr>
                <w:rFonts w:ascii="Arial" w:hAnsi="Arial" w:cs="Arial"/>
                <w:sz w:val="20"/>
                <w:szCs w:val="20"/>
              </w:rPr>
            </w:pPr>
            <w:r>
              <w:rPr>
                <w:rFonts w:ascii="Arial" w:hAnsi="Arial" w:cs="Arial"/>
                <w:sz w:val="20"/>
                <w:szCs w:val="20"/>
              </w:rPr>
              <w:t>4</w:t>
            </w:r>
          </w:p>
        </w:tc>
        <w:tc>
          <w:tcPr>
            <w:tcW w:w="8141" w:type="dxa"/>
          </w:tcPr>
          <w:p w:rsidR="00690820" w:rsidRPr="00690820" w:rsidRDefault="00690820" w:rsidP="00CE2DC8">
            <w:pPr>
              <w:rPr>
                <w:rFonts w:ascii="Arial" w:hAnsi="Arial" w:cs="Arial"/>
                <w:sz w:val="20"/>
                <w:szCs w:val="20"/>
              </w:rPr>
            </w:pPr>
            <w:r w:rsidRPr="00690820">
              <w:rPr>
                <w:rFonts w:ascii="Arial" w:hAnsi="Arial" w:cs="Arial"/>
                <w:sz w:val="20"/>
                <w:szCs w:val="20"/>
              </w:rPr>
              <w:t>Environmental reasons only</w:t>
            </w:r>
          </w:p>
        </w:tc>
      </w:tr>
      <w:tr w:rsidR="00690820" w:rsidRPr="00B3030B" w:rsidTr="00AA6811">
        <w:tc>
          <w:tcPr>
            <w:tcW w:w="1101" w:type="dxa"/>
          </w:tcPr>
          <w:p w:rsidR="00690820" w:rsidRDefault="00690820" w:rsidP="00CE2DC8">
            <w:pPr>
              <w:rPr>
                <w:rFonts w:ascii="Arial" w:hAnsi="Arial" w:cs="Arial"/>
                <w:sz w:val="20"/>
                <w:szCs w:val="20"/>
              </w:rPr>
            </w:pPr>
            <w:r>
              <w:rPr>
                <w:rFonts w:ascii="Arial" w:hAnsi="Arial" w:cs="Arial"/>
                <w:sz w:val="20"/>
                <w:szCs w:val="20"/>
              </w:rPr>
              <w:t>99</w:t>
            </w:r>
          </w:p>
        </w:tc>
        <w:tc>
          <w:tcPr>
            <w:tcW w:w="8141" w:type="dxa"/>
          </w:tcPr>
          <w:p w:rsidR="00690820" w:rsidRPr="00690820" w:rsidRDefault="00690820" w:rsidP="00CE2DC8">
            <w:pPr>
              <w:rPr>
                <w:rFonts w:ascii="Arial" w:hAnsi="Arial" w:cs="Arial"/>
                <w:sz w:val="20"/>
                <w:szCs w:val="20"/>
              </w:rPr>
            </w:pPr>
            <w:r>
              <w:rPr>
                <w:rFonts w:ascii="Arial" w:hAnsi="Arial" w:cs="Arial"/>
                <w:sz w:val="20"/>
                <w:szCs w:val="20"/>
              </w:rPr>
              <w:t>Don’t know</w:t>
            </w:r>
          </w:p>
        </w:tc>
      </w:tr>
    </w:tbl>
    <w:p w:rsidR="00AA6811" w:rsidRDefault="00AA6811" w:rsidP="00AA6811">
      <w:pPr>
        <w:spacing w:after="0" w:line="240" w:lineRule="auto"/>
        <w:textAlignment w:val="baseline"/>
        <w:rPr>
          <w:rFonts w:ascii="Arial" w:eastAsia="Geneva" w:hAnsi="Arial" w:cs="Arial"/>
          <w:b/>
          <w:bCs/>
          <w:color w:val="FF0000"/>
          <w:kern w:val="24"/>
          <w:sz w:val="20"/>
          <w:szCs w:val="20"/>
        </w:rPr>
      </w:pPr>
    </w:p>
    <w:p w:rsidR="00AA6811" w:rsidRDefault="00AA681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tbl>
      <w:tblPr>
        <w:tblStyle w:val="TableGrid"/>
        <w:tblW w:w="9242" w:type="dxa"/>
        <w:shd w:val="clear" w:color="auto" w:fill="F79646" w:themeFill="accent6"/>
        <w:tblLook w:val="04A0"/>
      </w:tblPr>
      <w:tblGrid>
        <w:gridCol w:w="9242"/>
      </w:tblGrid>
      <w:tr w:rsidR="00AA6811" w:rsidTr="00AA6811">
        <w:tc>
          <w:tcPr>
            <w:tcW w:w="9242" w:type="dxa"/>
            <w:shd w:val="clear" w:color="auto" w:fill="F79646" w:themeFill="accent6"/>
            <w:vAlign w:val="center"/>
          </w:tcPr>
          <w:p w:rsidR="00AA6811" w:rsidRPr="00BF1AF2" w:rsidRDefault="00AA6811" w:rsidP="00AA6811">
            <w:pPr>
              <w:rPr>
                <w:rFonts w:ascii="Arial" w:hAnsi="Arial" w:cs="Arial"/>
                <w:b/>
              </w:rPr>
            </w:pPr>
            <w:r w:rsidRPr="00D04CC3">
              <w:rPr>
                <w:rFonts w:ascii="Arial" w:hAnsi="Arial" w:cs="Arial"/>
                <w:b/>
              </w:rPr>
              <w:lastRenderedPageBreak/>
              <w:t xml:space="preserve">SECTION 3/B: MOTORING ISSUES &amp; LAWS </w:t>
            </w:r>
          </w:p>
        </w:tc>
      </w:tr>
    </w:tbl>
    <w:p w:rsidR="00AA6811" w:rsidRDefault="00AA6811" w:rsidP="00AA6811">
      <w:pPr>
        <w:spacing w:after="0" w:line="240" w:lineRule="auto"/>
        <w:textAlignment w:val="baseline"/>
        <w:rPr>
          <w:rFonts w:ascii="Arial" w:eastAsia="Geneva" w:hAnsi="Arial" w:cs="Arial"/>
          <w:b/>
          <w:bCs/>
          <w:color w:val="FF0000"/>
          <w:kern w:val="24"/>
          <w:sz w:val="20"/>
          <w:szCs w:val="20"/>
        </w:rPr>
      </w:pPr>
    </w:p>
    <w:p w:rsidR="006B4D13" w:rsidRPr="006B4D13" w:rsidRDefault="006B4D13" w:rsidP="00AA6811">
      <w:pPr>
        <w:spacing w:after="0" w:line="240" w:lineRule="auto"/>
        <w:textAlignment w:val="baseline"/>
        <w:rPr>
          <w:rFonts w:ascii="Arial" w:eastAsia="Geneva" w:hAnsi="Arial" w:cs="Arial"/>
          <w:b/>
          <w:bCs/>
          <w:color w:val="FF0000"/>
          <w:kern w:val="24"/>
          <w:sz w:val="20"/>
          <w:szCs w:val="20"/>
        </w:rPr>
      </w:pPr>
      <w:r w:rsidRPr="006B4D13">
        <w:rPr>
          <w:rFonts w:ascii="Arial" w:eastAsia="Geneva" w:hAnsi="Arial" w:cs="Arial"/>
          <w:b/>
          <w:bCs/>
          <w:color w:val="FF0000"/>
          <w:kern w:val="24"/>
          <w:sz w:val="20"/>
          <w:szCs w:val="20"/>
        </w:rPr>
        <w:t xml:space="preserve">[PROGRAMMING INSTRUCTION: ASK ALL. SINGLE CODE PER FIRST </w:t>
      </w:r>
      <w:proofErr w:type="gramStart"/>
      <w:r w:rsidRPr="006B4D13">
        <w:rPr>
          <w:rFonts w:ascii="Arial" w:eastAsia="Geneva" w:hAnsi="Arial" w:cs="Arial"/>
          <w:b/>
          <w:bCs/>
          <w:color w:val="FF0000"/>
          <w:kern w:val="24"/>
          <w:sz w:val="20"/>
          <w:szCs w:val="20"/>
        </w:rPr>
        <w:t>COLUMN,</w:t>
      </w:r>
      <w:proofErr w:type="gramEnd"/>
      <w:r w:rsidRPr="006B4D13">
        <w:rPr>
          <w:rFonts w:ascii="Arial" w:eastAsia="Geneva" w:hAnsi="Arial" w:cs="Arial"/>
          <w:b/>
          <w:bCs/>
          <w:color w:val="FF0000"/>
          <w:kern w:val="24"/>
          <w:sz w:val="20"/>
          <w:szCs w:val="20"/>
        </w:rPr>
        <w:t xml:space="preserve"> ALLOW UP TO THREE IN SECOND COLUMN. </w:t>
      </w:r>
      <w:proofErr w:type="gramStart"/>
      <w:r w:rsidRPr="006B4D13">
        <w:rPr>
          <w:rFonts w:ascii="Arial" w:eastAsia="Geneva" w:hAnsi="Arial" w:cs="Arial"/>
          <w:b/>
          <w:bCs/>
          <w:color w:val="FF0000"/>
          <w:kern w:val="24"/>
          <w:sz w:val="20"/>
          <w:szCs w:val="20"/>
        </w:rPr>
        <w:t>RANDOMISED.</w:t>
      </w:r>
      <w:proofErr w:type="gramEnd"/>
      <w:r w:rsidRPr="006B4D13">
        <w:rPr>
          <w:rFonts w:ascii="Arial" w:eastAsia="Geneva" w:hAnsi="Arial" w:cs="Arial"/>
          <w:b/>
          <w:bCs/>
          <w:color w:val="FF0000"/>
          <w:kern w:val="24"/>
          <w:sz w:val="20"/>
          <w:szCs w:val="20"/>
        </w:rPr>
        <w:t xml:space="preserve"> IF STATEMENT IS SELECTION FOR ‘MOST IMPORTANT’ THEN DO NOT ALLOW TO BE CODED FOR OTHER THREE REASONS]</w:t>
      </w:r>
    </w:p>
    <w:p w:rsidR="00325D2C" w:rsidRDefault="009E5514" w:rsidP="00CE2DC8">
      <w:pPr>
        <w:spacing w:after="0" w:line="240" w:lineRule="auto"/>
        <w:ind w:left="720" w:hanging="720"/>
        <w:rPr>
          <w:rFonts w:ascii="Arial" w:hAnsi="Arial" w:cs="Arial"/>
          <w:sz w:val="20"/>
          <w:szCs w:val="20"/>
        </w:rPr>
      </w:pPr>
      <w:r>
        <w:rPr>
          <w:rFonts w:ascii="Arial" w:hAnsi="Arial" w:cs="Arial"/>
          <w:b/>
          <w:sz w:val="20"/>
          <w:szCs w:val="20"/>
        </w:rPr>
        <w:t>QB</w:t>
      </w:r>
      <w:r w:rsidR="006B4D13">
        <w:rPr>
          <w:rFonts w:ascii="Arial" w:hAnsi="Arial" w:cs="Arial"/>
          <w:b/>
          <w:sz w:val="20"/>
          <w:szCs w:val="20"/>
        </w:rPr>
        <w:t>1</w:t>
      </w:r>
      <w:r w:rsidR="006B4D13" w:rsidRPr="006B4D13">
        <w:rPr>
          <w:rFonts w:ascii="Arial" w:hAnsi="Arial" w:cs="Arial"/>
          <w:b/>
          <w:sz w:val="20"/>
          <w:szCs w:val="20"/>
        </w:rPr>
        <w:t xml:space="preserve">. </w:t>
      </w:r>
      <w:r w:rsidR="006B4D13" w:rsidRPr="006B4D13">
        <w:rPr>
          <w:rFonts w:ascii="Arial" w:hAnsi="Arial" w:cs="Arial"/>
          <w:b/>
          <w:sz w:val="20"/>
          <w:szCs w:val="20"/>
        </w:rPr>
        <w:tab/>
      </w:r>
      <w:r w:rsidR="006B4D13" w:rsidRPr="006B4D13">
        <w:rPr>
          <w:rFonts w:ascii="Arial" w:hAnsi="Arial" w:cs="Arial"/>
          <w:sz w:val="20"/>
          <w:szCs w:val="20"/>
        </w:rPr>
        <w:t xml:space="preserve">Here is a list of issues that might or might not be of concern to motorists today. </w:t>
      </w:r>
    </w:p>
    <w:p w:rsidR="00325D2C" w:rsidRDefault="00325D2C" w:rsidP="00CE2DC8">
      <w:pPr>
        <w:spacing w:after="0" w:line="240" w:lineRule="auto"/>
        <w:ind w:left="720"/>
        <w:rPr>
          <w:rFonts w:ascii="Arial" w:hAnsi="Arial" w:cs="Arial"/>
          <w:b/>
          <w:sz w:val="20"/>
          <w:szCs w:val="20"/>
        </w:rPr>
      </w:pPr>
    </w:p>
    <w:p w:rsidR="0081600F" w:rsidRDefault="006B4D13">
      <w:pPr>
        <w:spacing w:after="0" w:line="240" w:lineRule="auto"/>
        <w:ind w:left="720"/>
        <w:rPr>
          <w:rFonts w:ascii="Arial" w:hAnsi="Arial" w:cs="Arial"/>
          <w:sz w:val="20"/>
          <w:szCs w:val="20"/>
        </w:rPr>
      </w:pPr>
      <w:r w:rsidRPr="006B4D13">
        <w:rPr>
          <w:rFonts w:ascii="Arial" w:hAnsi="Arial" w:cs="Arial"/>
          <w:sz w:val="20"/>
          <w:szCs w:val="20"/>
        </w:rPr>
        <w:t xml:space="preserve">Please select the issue that is of most concern for you and then up to three other issues that are also of concern to you. </w:t>
      </w:r>
    </w:p>
    <w:p w:rsidR="0081600F" w:rsidRDefault="0081600F">
      <w:pPr>
        <w:spacing w:after="0" w:line="240" w:lineRule="auto"/>
        <w:ind w:left="720"/>
        <w:rPr>
          <w:rFonts w:ascii="Arial" w:hAnsi="Arial" w:cs="Arial"/>
          <w:sz w:val="20"/>
          <w:szCs w:val="20"/>
        </w:rPr>
      </w:pPr>
    </w:p>
    <w:tbl>
      <w:tblPr>
        <w:tblStyle w:val="TableGrid"/>
        <w:tblW w:w="0" w:type="auto"/>
        <w:tblLook w:val="04A0"/>
      </w:tblPr>
      <w:tblGrid>
        <w:gridCol w:w="5778"/>
        <w:gridCol w:w="1732"/>
        <w:gridCol w:w="1732"/>
      </w:tblGrid>
      <w:tr w:rsidR="00574CC9" w:rsidTr="00574CC9">
        <w:tc>
          <w:tcPr>
            <w:tcW w:w="5778" w:type="dxa"/>
          </w:tcPr>
          <w:p w:rsidR="00536400" w:rsidRDefault="00536400">
            <w:pPr>
              <w:rPr>
                <w:rFonts w:ascii="Arial" w:hAnsi="Arial" w:cs="Arial"/>
                <w:sz w:val="20"/>
                <w:szCs w:val="20"/>
              </w:rPr>
            </w:pPr>
          </w:p>
        </w:tc>
        <w:tc>
          <w:tcPr>
            <w:tcW w:w="1732" w:type="dxa"/>
          </w:tcPr>
          <w:p w:rsidR="00536400" w:rsidRDefault="00574CC9">
            <w:pPr>
              <w:rPr>
                <w:rFonts w:ascii="Arial" w:hAnsi="Arial" w:cs="Arial"/>
                <w:sz w:val="20"/>
                <w:szCs w:val="20"/>
              </w:rPr>
            </w:pPr>
            <w:r>
              <w:rPr>
                <w:rFonts w:ascii="Arial" w:hAnsi="Arial" w:cs="Arial"/>
                <w:sz w:val="20"/>
                <w:szCs w:val="20"/>
              </w:rPr>
              <w:t>A. Most important</w:t>
            </w:r>
          </w:p>
          <w:p w:rsidR="00536400" w:rsidRDefault="00574CC9">
            <w:pPr>
              <w:rPr>
                <w:rFonts w:ascii="Arial" w:hAnsi="Arial" w:cs="Arial"/>
                <w:sz w:val="20"/>
                <w:szCs w:val="20"/>
              </w:rPr>
            </w:pPr>
            <w:r w:rsidRPr="00325D2C">
              <w:rPr>
                <w:rFonts w:ascii="Arial" w:eastAsia="Geneva" w:hAnsi="Arial" w:cs="Arial"/>
                <w:b/>
                <w:bCs/>
                <w:color w:val="FF0000"/>
                <w:kern w:val="24"/>
                <w:sz w:val="20"/>
                <w:szCs w:val="20"/>
              </w:rPr>
              <w:t>[SINGLE CODE]</w:t>
            </w:r>
          </w:p>
        </w:tc>
        <w:tc>
          <w:tcPr>
            <w:tcW w:w="1732" w:type="dxa"/>
          </w:tcPr>
          <w:p w:rsidR="00536400" w:rsidRDefault="00574CC9">
            <w:pPr>
              <w:rPr>
                <w:rFonts w:ascii="Arial" w:hAnsi="Arial" w:cs="Arial"/>
                <w:sz w:val="20"/>
                <w:szCs w:val="20"/>
              </w:rPr>
            </w:pPr>
            <w:r>
              <w:rPr>
                <w:rFonts w:ascii="Arial" w:hAnsi="Arial" w:cs="Arial"/>
                <w:sz w:val="20"/>
                <w:szCs w:val="20"/>
              </w:rPr>
              <w:t xml:space="preserve">B. Other issues of concern </w:t>
            </w:r>
          </w:p>
          <w:p w:rsidR="00536400" w:rsidRDefault="00574CC9">
            <w:pPr>
              <w:rPr>
                <w:rFonts w:ascii="Arial" w:hAnsi="Arial" w:cs="Arial"/>
                <w:sz w:val="20"/>
                <w:szCs w:val="20"/>
              </w:rPr>
            </w:pPr>
            <w:r w:rsidRPr="00325D2C">
              <w:rPr>
                <w:rFonts w:ascii="Arial" w:eastAsia="Geneva" w:hAnsi="Arial" w:cs="Arial"/>
                <w:b/>
                <w:bCs/>
                <w:color w:val="FF0000"/>
                <w:kern w:val="24"/>
                <w:sz w:val="20"/>
                <w:szCs w:val="20"/>
              </w:rPr>
              <w:t>[</w:t>
            </w:r>
            <w:r>
              <w:rPr>
                <w:rFonts w:ascii="Arial" w:eastAsia="Geneva" w:hAnsi="Arial" w:cs="Arial"/>
                <w:b/>
                <w:bCs/>
                <w:color w:val="FF0000"/>
                <w:kern w:val="24"/>
                <w:sz w:val="20"/>
                <w:szCs w:val="20"/>
              </w:rPr>
              <w:t xml:space="preserve">MULTI CODE, </w:t>
            </w:r>
            <w:r w:rsidRPr="00325D2C">
              <w:rPr>
                <w:rFonts w:ascii="Arial" w:eastAsia="Geneva" w:hAnsi="Arial" w:cs="Arial"/>
                <w:b/>
                <w:bCs/>
                <w:color w:val="FF0000"/>
                <w:kern w:val="24"/>
                <w:sz w:val="20"/>
                <w:szCs w:val="20"/>
              </w:rPr>
              <w:t>ALLOW UP TO THREE MAX</w:t>
            </w:r>
            <w:r>
              <w:rPr>
                <w:rFonts w:ascii="Arial" w:eastAsia="Geneva" w:hAnsi="Arial" w:cs="Arial"/>
                <w:b/>
                <w:bCs/>
                <w:color w:val="FF0000"/>
                <w:kern w:val="24"/>
                <w:sz w:val="20"/>
                <w:szCs w:val="20"/>
              </w:rPr>
              <w:t>]</w:t>
            </w:r>
          </w:p>
        </w:tc>
      </w:tr>
      <w:tr w:rsidR="00574CC9" w:rsidTr="00574CC9">
        <w:tc>
          <w:tcPr>
            <w:tcW w:w="5778" w:type="dxa"/>
          </w:tcPr>
          <w:p w:rsidR="00574CC9" w:rsidRPr="00325D2C" w:rsidRDefault="008A70FB" w:rsidP="00CE2DC8">
            <w:pPr>
              <w:rPr>
                <w:rFonts w:ascii="Arial" w:hAnsi="Arial" w:cs="Arial"/>
                <w:sz w:val="20"/>
                <w:szCs w:val="20"/>
              </w:rPr>
            </w:pPr>
            <w:r>
              <w:rPr>
                <w:rFonts w:ascii="Arial" w:hAnsi="Arial" w:cs="Arial"/>
                <w:sz w:val="20"/>
                <w:szCs w:val="20"/>
              </w:rPr>
              <w:t>P</w:t>
            </w:r>
            <w:r w:rsidRPr="00325D2C">
              <w:rPr>
                <w:rFonts w:ascii="Arial" w:hAnsi="Arial" w:cs="Arial"/>
                <w:sz w:val="20"/>
                <w:szCs w:val="20"/>
              </w:rPr>
              <w:t>eople</w:t>
            </w:r>
            <w:r w:rsidR="00574CC9" w:rsidRPr="00325D2C">
              <w:rPr>
                <w:rFonts w:ascii="Arial" w:hAnsi="Arial" w:cs="Arial"/>
                <w:sz w:val="20"/>
                <w:szCs w:val="20"/>
              </w:rPr>
              <w:t xml:space="preserve"> driving cars without tax or insurance</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w:t>
            </w:r>
          </w:p>
        </w:tc>
      </w:tr>
      <w:tr w:rsidR="00574CC9" w:rsidTr="00574CC9">
        <w:tc>
          <w:tcPr>
            <w:tcW w:w="5778" w:type="dxa"/>
          </w:tcPr>
          <w:p w:rsidR="00574CC9" w:rsidRPr="00325D2C" w:rsidRDefault="00574CC9" w:rsidP="00CE2DC8">
            <w:pPr>
              <w:rPr>
                <w:rFonts w:ascii="Arial" w:hAnsi="Arial" w:cs="Arial"/>
                <w:sz w:val="20"/>
                <w:szCs w:val="20"/>
              </w:rPr>
            </w:pPr>
            <w:r w:rsidRPr="00325D2C">
              <w:rPr>
                <w:rFonts w:ascii="Arial" w:hAnsi="Arial" w:cs="Arial"/>
                <w:sz w:val="20"/>
                <w:szCs w:val="20"/>
              </w:rPr>
              <w:t>Traffic congestion/ slower journey times</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2</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2</w:t>
            </w:r>
          </w:p>
        </w:tc>
      </w:tr>
      <w:tr w:rsidR="00574CC9" w:rsidTr="00574CC9">
        <w:tc>
          <w:tcPr>
            <w:tcW w:w="5778" w:type="dxa"/>
          </w:tcPr>
          <w:p w:rsidR="00574CC9" w:rsidRPr="00325D2C" w:rsidRDefault="008A70FB" w:rsidP="00CE2DC8">
            <w:pPr>
              <w:rPr>
                <w:rFonts w:ascii="Arial" w:hAnsi="Arial" w:cs="Arial"/>
                <w:sz w:val="20"/>
                <w:szCs w:val="20"/>
              </w:rPr>
            </w:pPr>
            <w:r>
              <w:rPr>
                <w:rFonts w:ascii="Arial" w:hAnsi="Arial" w:cs="Arial"/>
                <w:sz w:val="20"/>
                <w:szCs w:val="20"/>
              </w:rPr>
              <w:t>C</w:t>
            </w:r>
            <w:r w:rsidR="00574CC9" w:rsidRPr="00325D2C">
              <w:rPr>
                <w:rFonts w:ascii="Arial" w:hAnsi="Arial" w:cs="Arial"/>
                <w:sz w:val="20"/>
                <w:szCs w:val="20"/>
              </w:rPr>
              <w:t>ost of fuel for running a car</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3</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3</w:t>
            </w:r>
          </w:p>
        </w:tc>
      </w:tr>
      <w:tr w:rsidR="00574CC9" w:rsidTr="00574CC9">
        <w:tc>
          <w:tcPr>
            <w:tcW w:w="5778" w:type="dxa"/>
          </w:tcPr>
          <w:p w:rsidR="00574CC9" w:rsidRPr="00325D2C" w:rsidRDefault="008A70FB" w:rsidP="00CE2DC8">
            <w:pPr>
              <w:rPr>
                <w:rFonts w:ascii="Arial" w:hAnsi="Arial" w:cs="Arial"/>
                <w:sz w:val="20"/>
                <w:szCs w:val="20"/>
              </w:rPr>
            </w:pPr>
            <w:r>
              <w:rPr>
                <w:rFonts w:ascii="Arial" w:hAnsi="Arial" w:cs="Arial"/>
                <w:sz w:val="20"/>
                <w:szCs w:val="20"/>
              </w:rPr>
              <w:t>C</w:t>
            </w:r>
            <w:r w:rsidR="00574CC9" w:rsidRPr="00325D2C">
              <w:rPr>
                <w:rFonts w:ascii="Arial" w:hAnsi="Arial" w:cs="Arial"/>
                <w:sz w:val="20"/>
                <w:szCs w:val="20"/>
              </w:rPr>
              <w:t>ost of insuring a car</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4</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4</w:t>
            </w:r>
          </w:p>
        </w:tc>
      </w:tr>
      <w:tr w:rsidR="00574CC9" w:rsidTr="00574CC9">
        <w:tc>
          <w:tcPr>
            <w:tcW w:w="5778" w:type="dxa"/>
          </w:tcPr>
          <w:p w:rsidR="00574CC9" w:rsidRPr="0064491C" w:rsidRDefault="002014B9" w:rsidP="00CE2DC8">
            <w:pPr>
              <w:rPr>
                <w:rFonts w:ascii="Arial" w:hAnsi="Arial" w:cs="Arial"/>
                <w:sz w:val="20"/>
                <w:szCs w:val="20"/>
              </w:rPr>
            </w:pPr>
            <w:r w:rsidRPr="0064491C">
              <w:rPr>
                <w:rFonts w:ascii="Arial" w:hAnsi="Arial" w:cs="Arial"/>
                <w:sz w:val="20"/>
                <w:szCs w:val="20"/>
              </w:rPr>
              <w:t xml:space="preserve">The environmental impact of motoring </w:t>
            </w:r>
          </w:p>
        </w:tc>
        <w:tc>
          <w:tcPr>
            <w:tcW w:w="1732" w:type="dxa"/>
          </w:tcPr>
          <w:p w:rsidR="00574CC9" w:rsidRPr="0064491C" w:rsidRDefault="002014B9" w:rsidP="00CE2DC8">
            <w:pPr>
              <w:rPr>
                <w:rFonts w:ascii="Arial" w:hAnsi="Arial" w:cs="Arial"/>
                <w:sz w:val="20"/>
                <w:szCs w:val="20"/>
              </w:rPr>
            </w:pPr>
            <w:r w:rsidRPr="0064491C">
              <w:rPr>
                <w:rFonts w:ascii="Arial" w:hAnsi="Arial" w:cs="Arial"/>
                <w:sz w:val="20"/>
                <w:szCs w:val="20"/>
              </w:rPr>
              <w:t>5</w:t>
            </w:r>
          </w:p>
        </w:tc>
        <w:tc>
          <w:tcPr>
            <w:tcW w:w="1732" w:type="dxa"/>
          </w:tcPr>
          <w:p w:rsidR="00574CC9" w:rsidRPr="0064491C" w:rsidRDefault="002014B9" w:rsidP="00CE2DC8">
            <w:pPr>
              <w:rPr>
                <w:rFonts w:ascii="Arial" w:hAnsi="Arial" w:cs="Arial"/>
                <w:sz w:val="20"/>
                <w:szCs w:val="20"/>
              </w:rPr>
            </w:pPr>
            <w:r w:rsidRPr="0064491C">
              <w:rPr>
                <w:rFonts w:ascii="Arial" w:hAnsi="Arial" w:cs="Arial"/>
                <w:sz w:val="20"/>
                <w:szCs w:val="20"/>
              </w:rPr>
              <w:t>5</w:t>
            </w:r>
          </w:p>
        </w:tc>
      </w:tr>
      <w:tr w:rsidR="00574CC9" w:rsidTr="00574CC9">
        <w:tc>
          <w:tcPr>
            <w:tcW w:w="5778" w:type="dxa"/>
          </w:tcPr>
          <w:p w:rsidR="00574CC9" w:rsidRPr="00325D2C" w:rsidRDefault="00574CC9" w:rsidP="00CE2DC8">
            <w:pPr>
              <w:rPr>
                <w:rFonts w:ascii="Arial" w:hAnsi="Arial" w:cs="Arial"/>
                <w:sz w:val="20"/>
                <w:szCs w:val="20"/>
              </w:rPr>
            </w:pPr>
            <w:r w:rsidRPr="00325D2C">
              <w:rPr>
                <w:rFonts w:ascii="Arial" w:hAnsi="Arial" w:cs="Arial"/>
                <w:sz w:val="20"/>
                <w:szCs w:val="20"/>
              </w:rPr>
              <w:t>The number of accidents on the road</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6</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6</w:t>
            </w:r>
          </w:p>
        </w:tc>
      </w:tr>
      <w:tr w:rsidR="00574CC9" w:rsidTr="00574CC9">
        <w:tc>
          <w:tcPr>
            <w:tcW w:w="5778" w:type="dxa"/>
          </w:tcPr>
          <w:p w:rsidR="00574CC9" w:rsidRPr="00325D2C" w:rsidRDefault="00574CC9" w:rsidP="00CE2DC8">
            <w:pPr>
              <w:rPr>
                <w:rFonts w:ascii="Arial" w:hAnsi="Arial" w:cs="Arial"/>
                <w:sz w:val="20"/>
                <w:szCs w:val="20"/>
              </w:rPr>
            </w:pPr>
            <w:r w:rsidRPr="00325D2C">
              <w:rPr>
                <w:rFonts w:ascii="Arial" w:hAnsi="Arial" w:cs="Arial"/>
                <w:sz w:val="20"/>
                <w:szCs w:val="20"/>
              </w:rPr>
              <w:t>The rudeness of other drivers on the road</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7</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7</w:t>
            </w:r>
          </w:p>
        </w:tc>
      </w:tr>
      <w:tr w:rsidR="00574CC9" w:rsidTr="00574CC9">
        <w:tc>
          <w:tcPr>
            <w:tcW w:w="5778" w:type="dxa"/>
          </w:tcPr>
          <w:p w:rsidR="00574CC9" w:rsidRPr="00325D2C" w:rsidRDefault="00574CC9" w:rsidP="00CE2DC8">
            <w:pPr>
              <w:rPr>
                <w:rFonts w:ascii="Arial" w:hAnsi="Arial" w:cs="Arial"/>
                <w:sz w:val="20"/>
                <w:szCs w:val="20"/>
              </w:rPr>
            </w:pPr>
            <w:r w:rsidRPr="00325D2C">
              <w:rPr>
                <w:rFonts w:ascii="Arial" w:hAnsi="Arial" w:cs="Arial"/>
                <w:sz w:val="20"/>
                <w:szCs w:val="20"/>
              </w:rPr>
              <w:t xml:space="preserve">Drivers under the influence of drink </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8</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8</w:t>
            </w:r>
          </w:p>
        </w:tc>
      </w:tr>
      <w:tr w:rsidR="00574CC9" w:rsidTr="00574CC9">
        <w:tc>
          <w:tcPr>
            <w:tcW w:w="5778" w:type="dxa"/>
          </w:tcPr>
          <w:p w:rsidR="00574CC9" w:rsidRPr="00325D2C" w:rsidRDefault="00574CC9" w:rsidP="00CE2DC8">
            <w:pPr>
              <w:rPr>
                <w:rFonts w:ascii="Arial" w:hAnsi="Arial" w:cs="Arial"/>
                <w:sz w:val="20"/>
                <w:szCs w:val="20"/>
              </w:rPr>
            </w:pPr>
            <w:r w:rsidRPr="00325D2C">
              <w:rPr>
                <w:rFonts w:ascii="Arial" w:hAnsi="Arial" w:cs="Arial"/>
                <w:sz w:val="20"/>
                <w:szCs w:val="20"/>
              </w:rPr>
              <w:t>Drivers under the influence of drugs</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9</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9</w:t>
            </w:r>
          </w:p>
        </w:tc>
      </w:tr>
      <w:tr w:rsidR="00574CC9" w:rsidTr="00574CC9">
        <w:tc>
          <w:tcPr>
            <w:tcW w:w="5778" w:type="dxa"/>
          </w:tcPr>
          <w:p w:rsidR="00574CC9" w:rsidRPr="0064491C" w:rsidRDefault="002014B9" w:rsidP="00CE2DC8">
            <w:pPr>
              <w:rPr>
                <w:rFonts w:ascii="Arial" w:hAnsi="Arial" w:cs="Arial"/>
                <w:sz w:val="20"/>
                <w:szCs w:val="20"/>
              </w:rPr>
            </w:pPr>
            <w:r w:rsidRPr="0064491C">
              <w:rPr>
                <w:rFonts w:ascii="Arial" w:hAnsi="Arial" w:cs="Arial"/>
                <w:sz w:val="20"/>
                <w:szCs w:val="20"/>
              </w:rPr>
              <w:t>Older drivers (those over the age of 70)</w:t>
            </w:r>
          </w:p>
        </w:tc>
        <w:tc>
          <w:tcPr>
            <w:tcW w:w="1732" w:type="dxa"/>
          </w:tcPr>
          <w:p w:rsidR="00574CC9" w:rsidRPr="0064491C" w:rsidRDefault="002014B9" w:rsidP="00CE2DC8">
            <w:pPr>
              <w:rPr>
                <w:rFonts w:ascii="Arial" w:hAnsi="Arial" w:cs="Arial"/>
                <w:sz w:val="20"/>
                <w:szCs w:val="20"/>
              </w:rPr>
            </w:pPr>
            <w:r w:rsidRPr="0064491C">
              <w:rPr>
                <w:rFonts w:ascii="Arial" w:hAnsi="Arial" w:cs="Arial"/>
                <w:sz w:val="20"/>
                <w:szCs w:val="20"/>
              </w:rPr>
              <w:t>10</w:t>
            </w:r>
          </w:p>
        </w:tc>
        <w:tc>
          <w:tcPr>
            <w:tcW w:w="1732" w:type="dxa"/>
          </w:tcPr>
          <w:p w:rsidR="00574CC9" w:rsidRPr="0064491C" w:rsidRDefault="002014B9" w:rsidP="00CE2DC8">
            <w:pPr>
              <w:rPr>
                <w:rFonts w:ascii="Arial" w:hAnsi="Arial" w:cs="Arial"/>
                <w:sz w:val="20"/>
                <w:szCs w:val="20"/>
              </w:rPr>
            </w:pPr>
            <w:r w:rsidRPr="0064491C">
              <w:rPr>
                <w:rFonts w:ascii="Arial" w:hAnsi="Arial" w:cs="Arial"/>
                <w:sz w:val="20"/>
                <w:szCs w:val="20"/>
              </w:rPr>
              <w:t>10</w:t>
            </w:r>
          </w:p>
        </w:tc>
      </w:tr>
      <w:tr w:rsidR="00574CC9" w:rsidRPr="00C1662A" w:rsidTr="00574CC9">
        <w:tc>
          <w:tcPr>
            <w:tcW w:w="5778" w:type="dxa"/>
          </w:tcPr>
          <w:p w:rsidR="00574CC9" w:rsidRPr="0064491C" w:rsidRDefault="002014B9" w:rsidP="00CE2DC8">
            <w:pPr>
              <w:rPr>
                <w:rFonts w:ascii="Arial" w:hAnsi="Arial" w:cs="Arial"/>
                <w:sz w:val="20"/>
                <w:szCs w:val="20"/>
              </w:rPr>
            </w:pPr>
            <w:r w:rsidRPr="0064491C">
              <w:rPr>
                <w:rFonts w:ascii="Arial" w:hAnsi="Arial" w:cs="Arial"/>
                <w:sz w:val="20"/>
                <w:szCs w:val="20"/>
              </w:rPr>
              <w:t>Younger drivers (those under the age of 21)</w:t>
            </w:r>
          </w:p>
        </w:tc>
        <w:tc>
          <w:tcPr>
            <w:tcW w:w="1732" w:type="dxa"/>
          </w:tcPr>
          <w:p w:rsidR="00574CC9" w:rsidRPr="0064491C" w:rsidRDefault="002014B9" w:rsidP="00CE2DC8">
            <w:pPr>
              <w:rPr>
                <w:rFonts w:ascii="Arial" w:hAnsi="Arial" w:cs="Arial"/>
                <w:sz w:val="20"/>
                <w:szCs w:val="20"/>
              </w:rPr>
            </w:pPr>
            <w:r w:rsidRPr="0064491C">
              <w:rPr>
                <w:rFonts w:ascii="Arial" w:hAnsi="Arial" w:cs="Arial"/>
                <w:sz w:val="20"/>
                <w:szCs w:val="20"/>
              </w:rPr>
              <w:t>11</w:t>
            </w:r>
          </w:p>
        </w:tc>
        <w:tc>
          <w:tcPr>
            <w:tcW w:w="1732" w:type="dxa"/>
          </w:tcPr>
          <w:p w:rsidR="00574CC9" w:rsidRPr="0064491C" w:rsidRDefault="002014B9" w:rsidP="00CE2DC8">
            <w:pPr>
              <w:rPr>
                <w:rFonts w:ascii="Arial" w:hAnsi="Arial" w:cs="Arial"/>
                <w:sz w:val="20"/>
                <w:szCs w:val="20"/>
              </w:rPr>
            </w:pPr>
            <w:r w:rsidRPr="0064491C">
              <w:rPr>
                <w:rFonts w:ascii="Arial" w:hAnsi="Arial" w:cs="Arial"/>
                <w:sz w:val="20"/>
                <w:szCs w:val="20"/>
              </w:rPr>
              <w:t>11</w:t>
            </w:r>
          </w:p>
        </w:tc>
      </w:tr>
      <w:tr w:rsidR="00574CC9" w:rsidTr="00574CC9">
        <w:tc>
          <w:tcPr>
            <w:tcW w:w="5778" w:type="dxa"/>
          </w:tcPr>
          <w:p w:rsidR="00574CC9" w:rsidRPr="00325D2C" w:rsidRDefault="008A70FB" w:rsidP="00CE2DC8">
            <w:pPr>
              <w:rPr>
                <w:rFonts w:ascii="Arial" w:hAnsi="Arial" w:cs="Arial"/>
                <w:sz w:val="20"/>
                <w:szCs w:val="20"/>
              </w:rPr>
            </w:pPr>
            <w:r>
              <w:rPr>
                <w:rFonts w:ascii="Arial" w:hAnsi="Arial" w:cs="Arial"/>
                <w:sz w:val="20"/>
                <w:szCs w:val="20"/>
              </w:rPr>
              <w:t>P</w:t>
            </w:r>
            <w:r w:rsidR="00574CC9" w:rsidRPr="00325D2C">
              <w:rPr>
                <w:rFonts w:ascii="Arial" w:hAnsi="Arial" w:cs="Arial"/>
                <w:sz w:val="20"/>
                <w:szCs w:val="20"/>
              </w:rPr>
              <w:t>eople breaking traffic laws (e.g. speeding, running red lights)</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12</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12</w:t>
            </w:r>
          </w:p>
        </w:tc>
      </w:tr>
      <w:tr w:rsidR="00574CC9" w:rsidTr="00574CC9">
        <w:tc>
          <w:tcPr>
            <w:tcW w:w="5778" w:type="dxa"/>
          </w:tcPr>
          <w:p w:rsidR="00574CC9" w:rsidRPr="00325D2C" w:rsidRDefault="008A70FB" w:rsidP="00CE2DC8">
            <w:pPr>
              <w:rPr>
                <w:rFonts w:ascii="Arial" w:hAnsi="Arial" w:cs="Arial"/>
                <w:sz w:val="20"/>
                <w:szCs w:val="20"/>
              </w:rPr>
            </w:pPr>
            <w:r>
              <w:rPr>
                <w:rFonts w:ascii="Arial" w:hAnsi="Arial" w:cs="Arial"/>
                <w:sz w:val="20"/>
                <w:szCs w:val="20"/>
              </w:rPr>
              <w:t>P</w:t>
            </w:r>
            <w:r w:rsidR="00574CC9" w:rsidRPr="00325D2C">
              <w:rPr>
                <w:rFonts w:ascii="Arial" w:hAnsi="Arial" w:cs="Arial"/>
                <w:sz w:val="20"/>
                <w:szCs w:val="20"/>
              </w:rPr>
              <w:t>eople talking on mobile phones without hands free whilst driving</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13</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13</w:t>
            </w:r>
          </w:p>
        </w:tc>
      </w:tr>
      <w:tr w:rsidR="00574CC9" w:rsidTr="00574CC9">
        <w:tc>
          <w:tcPr>
            <w:tcW w:w="5778" w:type="dxa"/>
          </w:tcPr>
          <w:p w:rsidR="00574CC9" w:rsidRPr="00325D2C" w:rsidRDefault="008A70FB" w:rsidP="00CE2DC8">
            <w:pPr>
              <w:rPr>
                <w:rFonts w:ascii="Arial" w:hAnsi="Arial" w:cs="Arial"/>
                <w:sz w:val="20"/>
                <w:szCs w:val="20"/>
              </w:rPr>
            </w:pPr>
            <w:r>
              <w:rPr>
                <w:rFonts w:ascii="Arial" w:hAnsi="Arial" w:cs="Arial"/>
                <w:sz w:val="20"/>
                <w:szCs w:val="20"/>
              </w:rPr>
              <w:t>P</w:t>
            </w:r>
            <w:r w:rsidR="00574CC9" w:rsidRPr="00325D2C">
              <w:rPr>
                <w:rFonts w:ascii="Arial" w:hAnsi="Arial" w:cs="Arial"/>
                <w:sz w:val="20"/>
                <w:szCs w:val="20"/>
              </w:rPr>
              <w:t>eople texting or accessing websites on mobile phones whilst driving</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14</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14</w:t>
            </w:r>
          </w:p>
        </w:tc>
      </w:tr>
      <w:tr w:rsidR="00574CC9" w:rsidTr="00574CC9">
        <w:tc>
          <w:tcPr>
            <w:tcW w:w="5778" w:type="dxa"/>
          </w:tcPr>
          <w:p w:rsidR="00574CC9" w:rsidRPr="00325D2C" w:rsidRDefault="00574CC9" w:rsidP="00CE2DC8">
            <w:pPr>
              <w:rPr>
                <w:rFonts w:ascii="Arial" w:hAnsi="Arial" w:cs="Arial"/>
                <w:sz w:val="20"/>
                <w:szCs w:val="20"/>
              </w:rPr>
            </w:pPr>
            <w:r w:rsidRPr="00325D2C">
              <w:rPr>
                <w:rFonts w:ascii="Arial" w:hAnsi="Arial" w:cs="Arial"/>
                <w:sz w:val="20"/>
                <w:szCs w:val="20"/>
              </w:rPr>
              <w:t xml:space="preserve">The condition and maintenance of roads in the </w:t>
            </w:r>
            <w:smartTag w:uri="urn:schemas-microsoft-com:office:smarttags" w:element="country-region">
              <w:smartTag w:uri="urn:schemas-microsoft-com:office:smarttags" w:element="place">
                <w:r w:rsidRPr="00325D2C">
                  <w:rPr>
                    <w:rFonts w:ascii="Arial" w:hAnsi="Arial" w:cs="Arial"/>
                    <w:sz w:val="20"/>
                    <w:szCs w:val="20"/>
                  </w:rPr>
                  <w:t>UK</w:t>
                </w:r>
              </w:smartTag>
            </w:smartTag>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16</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16</w:t>
            </w:r>
          </w:p>
        </w:tc>
      </w:tr>
      <w:tr w:rsidR="00574CC9" w:rsidTr="00574CC9">
        <w:tc>
          <w:tcPr>
            <w:tcW w:w="5778" w:type="dxa"/>
          </w:tcPr>
          <w:p w:rsidR="00574CC9" w:rsidRPr="00325D2C" w:rsidRDefault="00574CC9" w:rsidP="00CE2DC8">
            <w:pPr>
              <w:rPr>
                <w:rFonts w:ascii="Arial" w:hAnsi="Arial" w:cs="Arial"/>
                <w:sz w:val="20"/>
                <w:szCs w:val="20"/>
              </w:rPr>
            </w:pPr>
            <w:r w:rsidRPr="00325D2C">
              <w:rPr>
                <w:rFonts w:ascii="Arial" w:hAnsi="Arial" w:cs="Arial"/>
                <w:sz w:val="20"/>
                <w:szCs w:val="20"/>
              </w:rPr>
              <w:t>Preparation for and response to adverse weather conditions, such as gritting roads in winter or closing roads prior to flooding</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17</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17</w:t>
            </w:r>
          </w:p>
        </w:tc>
      </w:tr>
      <w:tr w:rsidR="00574CC9" w:rsidTr="00574CC9">
        <w:tc>
          <w:tcPr>
            <w:tcW w:w="5778" w:type="dxa"/>
          </w:tcPr>
          <w:p w:rsidR="00574CC9" w:rsidRPr="00325D2C" w:rsidRDefault="00574CC9" w:rsidP="00CE2DC8">
            <w:pPr>
              <w:rPr>
                <w:rFonts w:ascii="Arial" w:hAnsi="Arial" w:cs="Arial"/>
                <w:sz w:val="20"/>
                <w:szCs w:val="20"/>
              </w:rPr>
            </w:pPr>
            <w:r w:rsidRPr="00325D2C">
              <w:rPr>
                <w:rFonts w:ascii="Arial" w:hAnsi="Arial" w:cs="Arial"/>
                <w:sz w:val="20"/>
                <w:szCs w:val="20"/>
              </w:rPr>
              <w:t>Child safety on roads</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18</w:t>
            </w:r>
          </w:p>
        </w:tc>
        <w:tc>
          <w:tcPr>
            <w:tcW w:w="1732" w:type="dxa"/>
          </w:tcPr>
          <w:p w:rsidR="00574CC9" w:rsidRPr="00325D2C" w:rsidRDefault="00574CC9" w:rsidP="00CE2DC8">
            <w:pPr>
              <w:rPr>
                <w:rFonts w:ascii="Arial" w:hAnsi="Arial" w:cs="Arial"/>
                <w:sz w:val="20"/>
                <w:szCs w:val="20"/>
              </w:rPr>
            </w:pPr>
            <w:r w:rsidRPr="00325D2C">
              <w:rPr>
                <w:rFonts w:ascii="Arial" w:hAnsi="Arial" w:cs="Arial"/>
                <w:sz w:val="20"/>
                <w:szCs w:val="20"/>
              </w:rPr>
              <w:t>18</w:t>
            </w:r>
          </w:p>
        </w:tc>
      </w:tr>
      <w:tr w:rsidR="00A22D59" w:rsidTr="00574CC9">
        <w:tc>
          <w:tcPr>
            <w:tcW w:w="5778" w:type="dxa"/>
          </w:tcPr>
          <w:p w:rsidR="00A22D59" w:rsidRPr="00325D2C" w:rsidRDefault="00A22D59" w:rsidP="00CE2DC8">
            <w:pPr>
              <w:rPr>
                <w:rFonts w:ascii="Arial" w:hAnsi="Arial" w:cs="Arial"/>
                <w:sz w:val="20"/>
                <w:szCs w:val="20"/>
              </w:rPr>
            </w:pPr>
            <w:r>
              <w:rPr>
                <w:rFonts w:ascii="Arial" w:hAnsi="Arial" w:cs="Arial"/>
                <w:sz w:val="20"/>
                <w:szCs w:val="20"/>
              </w:rPr>
              <w:t xml:space="preserve">The </w:t>
            </w:r>
            <w:r w:rsidR="00F53DAD">
              <w:rPr>
                <w:rFonts w:ascii="Arial" w:hAnsi="Arial" w:cs="Arial"/>
                <w:sz w:val="20"/>
                <w:szCs w:val="20"/>
              </w:rPr>
              <w:t xml:space="preserve">behaviour </w:t>
            </w:r>
            <w:r>
              <w:rPr>
                <w:rFonts w:ascii="Arial" w:hAnsi="Arial" w:cs="Arial"/>
                <w:sz w:val="20"/>
                <w:szCs w:val="20"/>
              </w:rPr>
              <w:t>of cyclists on the road</w:t>
            </w:r>
          </w:p>
        </w:tc>
        <w:tc>
          <w:tcPr>
            <w:tcW w:w="1732" w:type="dxa"/>
          </w:tcPr>
          <w:p w:rsidR="00A22D59" w:rsidRPr="00325D2C" w:rsidRDefault="00A22D59" w:rsidP="00CE2DC8">
            <w:pPr>
              <w:rPr>
                <w:rFonts w:ascii="Arial" w:hAnsi="Arial" w:cs="Arial"/>
                <w:sz w:val="20"/>
                <w:szCs w:val="20"/>
              </w:rPr>
            </w:pPr>
            <w:r w:rsidRPr="00325D2C">
              <w:rPr>
                <w:rFonts w:ascii="Arial" w:hAnsi="Arial" w:cs="Arial"/>
                <w:sz w:val="20"/>
                <w:szCs w:val="20"/>
              </w:rPr>
              <w:t>19</w:t>
            </w:r>
          </w:p>
        </w:tc>
        <w:tc>
          <w:tcPr>
            <w:tcW w:w="1732" w:type="dxa"/>
          </w:tcPr>
          <w:p w:rsidR="00A22D59" w:rsidRPr="00325D2C" w:rsidRDefault="00A22D59" w:rsidP="00CE2DC8">
            <w:pPr>
              <w:rPr>
                <w:rFonts w:ascii="Arial" w:hAnsi="Arial" w:cs="Arial"/>
                <w:sz w:val="20"/>
                <w:szCs w:val="20"/>
              </w:rPr>
            </w:pPr>
            <w:r w:rsidRPr="00325D2C">
              <w:rPr>
                <w:rFonts w:ascii="Arial" w:hAnsi="Arial" w:cs="Arial"/>
                <w:sz w:val="20"/>
                <w:szCs w:val="20"/>
              </w:rPr>
              <w:t>19</w:t>
            </w:r>
          </w:p>
        </w:tc>
      </w:tr>
      <w:tr w:rsidR="00A22D59" w:rsidTr="00574CC9">
        <w:tc>
          <w:tcPr>
            <w:tcW w:w="5778" w:type="dxa"/>
          </w:tcPr>
          <w:p w:rsidR="00A22D59" w:rsidRPr="00325D2C" w:rsidRDefault="00A22D59" w:rsidP="00CE2DC8">
            <w:pPr>
              <w:rPr>
                <w:rFonts w:ascii="Arial" w:hAnsi="Arial" w:cs="Arial"/>
                <w:sz w:val="20"/>
                <w:szCs w:val="20"/>
              </w:rPr>
            </w:pPr>
            <w:r w:rsidRPr="00325D2C">
              <w:rPr>
                <w:rFonts w:ascii="Arial" w:hAnsi="Arial" w:cs="Arial"/>
                <w:sz w:val="20"/>
                <w:szCs w:val="20"/>
              </w:rPr>
              <w:t xml:space="preserve">Parking </w:t>
            </w:r>
            <w:r>
              <w:rPr>
                <w:rFonts w:ascii="Arial" w:hAnsi="Arial" w:cs="Arial"/>
                <w:sz w:val="20"/>
                <w:szCs w:val="20"/>
              </w:rPr>
              <w:t>availability</w:t>
            </w:r>
          </w:p>
        </w:tc>
        <w:tc>
          <w:tcPr>
            <w:tcW w:w="1732" w:type="dxa"/>
          </w:tcPr>
          <w:p w:rsidR="00A22D59" w:rsidRPr="00325D2C" w:rsidRDefault="00A22D59" w:rsidP="00CE2DC8">
            <w:pPr>
              <w:rPr>
                <w:rFonts w:ascii="Arial" w:hAnsi="Arial" w:cs="Arial"/>
                <w:sz w:val="20"/>
                <w:szCs w:val="20"/>
              </w:rPr>
            </w:pPr>
            <w:r>
              <w:rPr>
                <w:rFonts w:ascii="Arial" w:hAnsi="Arial" w:cs="Arial"/>
                <w:sz w:val="20"/>
                <w:szCs w:val="20"/>
              </w:rPr>
              <w:t>20</w:t>
            </w:r>
          </w:p>
        </w:tc>
        <w:tc>
          <w:tcPr>
            <w:tcW w:w="1732" w:type="dxa"/>
          </w:tcPr>
          <w:p w:rsidR="00A22D59" w:rsidRPr="00325D2C" w:rsidRDefault="00A22D59" w:rsidP="00CE2DC8">
            <w:pPr>
              <w:rPr>
                <w:rFonts w:ascii="Arial" w:hAnsi="Arial" w:cs="Arial"/>
                <w:sz w:val="20"/>
                <w:szCs w:val="20"/>
              </w:rPr>
            </w:pPr>
            <w:r>
              <w:rPr>
                <w:rFonts w:ascii="Arial" w:hAnsi="Arial" w:cs="Arial"/>
                <w:sz w:val="20"/>
                <w:szCs w:val="20"/>
              </w:rPr>
              <w:t>20</w:t>
            </w:r>
          </w:p>
        </w:tc>
      </w:tr>
      <w:tr w:rsidR="00A22D59" w:rsidTr="00574CC9">
        <w:tc>
          <w:tcPr>
            <w:tcW w:w="5778" w:type="dxa"/>
          </w:tcPr>
          <w:p w:rsidR="00A22D59" w:rsidRPr="00325D2C" w:rsidRDefault="00A22D59" w:rsidP="00CE2DC8">
            <w:pPr>
              <w:rPr>
                <w:rFonts w:ascii="Arial" w:hAnsi="Arial" w:cs="Arial"/>
                <w:sz w:val="20"/>
                <w:szCs w:val="20"/>
              </w:rPr>
            </w:pPr>
            <w:r>
              <w:rPr>
                <w:rFonts w:ascii="Arial" w:hAnsi="Arial" w:cs="Arial"/>
                <w:sz w:val="20"/>
                <w:szCs w:val="20"/>
              </w:rPr>
              <w:t xml:space="preserve">The cost of parking </w:t>
            </w:r>
          </w:p>
        </w:tc>
        <w:tc>
          <w:tcPr>
            <w:tcW w:w="1732" w:type="dxa"/>
          </w:tcPr>
          <w:p w:rsidR="00A22D59" w:rsidRPr="00325D2C" w:rsidRDefault="00A22D59" w:rsidP="00CE2DC8">
            <w:pPr>
              <w:rPr>
                <w:rFonts w:ascii="Arial" w:hAnsi="Arial" w:cs="Arial"/>
                <w:sz w:val="20"/>
                <w:szCs w:val="20"/>
              </w:rPr>
            </w:pPr>
            <w:r>
              <w:rPr>
                <w:rFonts w:ascii="Arial" w:hAnsi="Arial" w:cs="Arial"/>
                <w:sz w:val="20"/>
                <w:szCs w:val="20"/>
              </w:rPr>
              <w:t>21</w:t>
            </w:r>
          </w:p>
        </w:tc>
        <w:tc>
          <w:tcPr>
            <w:tcW w:w="1732" w:type="dxa"/>
          </w:tcPr>
          <w:p w:rsidR="00A22D59" w:rsidRPr="00325D2C" w:rsidRDefault="00A22D59" w:rsidP="00CE2DC8">
            <w:pPr>
              <w:rPr>
                <w:rFonts w:ascii="Arial" w:hAnsi="Arial" w:cs="Arial"/>
                <w:sz w:val="20"/>
                <w:szCs w:val="20"/>
              </w:rPr>
            </w:pPr>
            <w:r>
              <w:rPr>
                <w:rFonts w:ascii="Arial" w:hAnsi="Arial" w:cs="Arial"/>
                <w:sz w:val="20"/>
                <w:szCs w:val="20"/>
              </w:rPr>
              <w:t>21</w:t>
            </w:r>
          </w:p>
        </w:tc>
      </w:tr>
    </w:tbl>
    <w:p w:rsidR="00C1662A" w:rsidRDefault="00C1662A" w:rsidP="00CE2DC8">
      <w:pPr>
        <w:spacing w:after="0" w:line="240" w:lineRule="auto"/>
        <w:textAlignment w:val="baseline"/>
        <w:rPr>
          <w:rFonts w:ascii="Arial" w:eastAsia="Geneva" w:hAnsi="Arial" w:cs="Arial"/>
          <w:b/>
          <w:bCs/>
          <w:color w:val="FF0000"/>
          <w:kern w:val="24"/>
          <w:sz w:val="20"/>
          <w:szCs w:val="20"/>
        </w:rPr>
      </w:pPr>
    </w:p>
    <w:p w:rsidR="001A0D7F" w:rsidRPr="006B4D13" w:rsidRDefault="001A0D7F" w:rsidP="00CE2DC8">
      <w:pPr>
        <w:spacing w:after="0" w:line="240" w:lineRule="auto"/>
        <w:textAlignment w:val="baseline"/>
        <w:rPr>
          <w:rFonts w:ascii="Arial" w:eastAsia="Geneva" w:hAnsi="Arial" w:cs="Arial"/>
          <w:b/>
          <w:bCs/>
          <w:color w:val="FF0000"/>
          <w:kern w:val="24"/>
          <w:sz w:val="20"/>
          <w:szCs w:val="20"/>
        </w:rPr>
      </w:pPr>
      <w:r w:rsidRPr="006B4D13">
        <w:rPr>
          <w:rFonts w:ascii="Arial" w:eastAsia="Geneva" w:hAnsi="Arial" w:cs="Arial"/>
          <w:b/>
          <w:bCs/>
          <w:color w:val="FF0000"/>
          <w:kern w:val="24"/>
          <w:sz w:val="20"/>
          <w:szCs w:val="20"/>
        </w:rPr>
        <w:t>[PROGRAMMING INSTRUCTION: ASK ALL. SINGLE CODE]</w:t>
      </w:r>
    </w:p>
    <w:p w:rsidR="00684350" w:rsidRDefault="001A0D7F" w:rsidP="00CE2DC8">
      <w:pPr>
        <w:spacing w:after="0" w:line="240" w:lineRule="auto"/>
        <w:ind w:left="720" w:hanging="720"/>
        <w:rPr>
          <w:rFonts w:ascii="Arial" w:hAnsi="Arial" w:cs="Arial"/>
          <w:sz w:val="20"/>
          <w:szCs w:val="20"/>
        </w:rPr>
      </w:pPr>
      <w:r>
        <w:rPr>
          <w:rFonts w:ascii="Arial" w:hAnsi="Arial" w:cs="Arial"/>
          <w:b/>
          <w:sz w:val="20"/>
          <w:szCs w:val="20"/>
        </w:rPr>
        <w:t>QB</w:t>
      </w:r>
      <w:r w:rsidR="00684350">
        <w:rPr>
          <w:rFonts w:ascii="Arial" w:hAnsi="Arial" w:cs="Arial"/>
          <w:b/>
          <w:sz w:val="20"/>
          <w:szCs w:val="20"/>
        </w:rPr>
        <w:t>2</w:t>
      </w:r>
      <w:r w:rsidRPr="006B4D13">
        <w:rPr>
          <w:rFonts w:ascii="Arial" w:hAnsi="Arial" w:cs="Arial"/>
          <w:b/>
          <w:sz w:val="20"/>
          <w:szCs w:val="20"/>
        </w:rPr>
        <w:t xml:space="preserve">. </w:t>
      </w:r>
      <w:r w:rsidRPr="006B4D13">
        <w:rPr>
          <w:rFonts w:ascii="Arial" w:hAnsi="Arial" w:cs="Arial"/>
          <w:b/>
          <w:sz w:val="20"/>
          <w:szCs w:val="20"/>
        </w:rPr>
        <w:tab/>
      </w:r>
      <w:r>
        <w:rPr>
          <w:rFonts w:ascii="Arial" w:hAnsi="Arial" w:cs="Arial"/>
          <w:sz w:val="20"/>
          <w:szCs w:val="20"/>
        </w:rPr>
        <w:t xml:space="preserve">Are you aware that some laws and regulations </w:t>
      </w:r>
      <w:r w:rsidR="00025892">
        <w:rPr>
          <w:rFonts w:ascii="Arial" w:hAnsi="Arial" w:cs="Arial"/>
          <w:sz w:val="20"/>
          <w:szCs w:val="20"/>
        </w:rPr>
        <w:t xml:space="preserve">affecting motorists </w:t>
      </w:r>
      <w:r>
        <w:rPr>
          <w:rFonts w:ascii="Arial" w:hAnsi="Arial" w:cs="Arial"/>
          <w:sz w:val="20"/>
          <w:szCs w:val="20"/>
        </w:rPr>
        <w:t>are devolved to the individual nations within the UK (Scotland, Wales and Northern Ireland) whilst others are regulated by the UK government?</w:t>
      </w:r>
    </w:p>
    <w:p w:rsidR="0081600F" w:rsidRDefault="0081600F">
      <w:pPr>
        <w:spacing w:after="0" w:line="240" w:lineRule="auto"/>
        <w:ind w:left="720"/>
        <w:rPr>
          <w:rFonts w:ascii="Arial" w:hAnsi="Arial" w:cs="Arial"/>
          <w:sz w:val="20"/>
          <w:szCs w:val="20"/>
        </w:rPr>
      </w:pPr>
    </w:p>
    <w:tbl>
      <w:tblPr>
        <w:tblStyle w:val="TableGrid"/>
        <w:tblW w:w="9242" w:type="dxa"/>
        <w:tblLook w:val="04A0"/>
      </w:tblPr>
      <w:tblGrid>
        <w:gridCol w:w="1101"/>
        <w:gridCol w:w="8141"/>
      </w:tblGrid>
      <w:tr w:rsidR="001A0D7F" w:rsidRPr="00B3030B" w:rsidTr="001A0D7F">
        <w:tc>
          <w:tcPr>
            <w:tcW w:w="1101" w:type="dxa"/>
          </w:tcPr>
          <w:p w:rsidR="00536400" w:rsidRDefault="001A0D7F">
            <w:pPr>
              <w:rPr>
                <w:rFonts w:ascii="Arial" w:hAnsi="Arial" w:cs="Arial"/>
                <w:sz w:val="20"/>
                <w:szCs w:val="20"/>
              </w:rPr>
            </w:pPr>
            <w:r w:rsidRPr="00B3030B">
              <w:rPr>
                <w:rFonts w:ascii="Arial" w:hAnsi="Arial" w:cs="Arial"/>
                <w:sz w:val="20"/>
                <w:szCs w:val="20"/>
              </w:rPr>
              <w:t>1</w:t>
            </w:r>
          </w:p>
        </w:tc>
        <w:tc>
          <w:tcPr>
            <w:tcW w:w="8141" w:type="dxa"/>
          </w:tcPr>
          <w:p w:rsidR="00536400" w:rsidRDefault="001A0D7F">
            <w:pPr>
              <w:rPr>
                <w:rFonts w:ascii="Arial" w:hAnsi="Arial" w:cs="Arial"/>
                <w:sz w:val="20"/>
                <w:szCs w:val="20"/>
              </w:rPr>
            </w:pPr>
            <w:r>
              <w:rPr>
                <w:rFonts w:ascii="Arial" w:hAnsi="Arial" w:cs="Arial"/>
                <w:sz w:val="20"/>
                <w:szCs w:val="20"/>
              </w:rPr>
              <w:t>Yes, I was aware that some motoring laws/regulations are nation dependent</w:t>
            </w:r>
          </w:p>
        </w:tc>
      </w:tr>
      <w:tr w:rsidR="001A0D7F" w:rsidRPr="00B3030B" w:rsidTr="001A0D7F">
        <w:tc>
          <w:tcPr>
            <w:tcW w:w="1101" w:type="dxa"/>
          </w:tcPr>
          <w:p w:rsidR="001A0D7F" w:rsidRPr="00B3030B" w:rsidRDefault="001A0D7F" w:rsidP="00CE2DC8">
            <w:pPr>
              <w:rPr>
                <w:rFonts w:ascii="Arial" w:hAnsi="Arial" w:cs="Arial"/>
                <w:sz w:val="20"/>
                <w:szCs w:val="20"/>
              </w:rPr>
            </w:pPr>
            <w:r w:rsidRPr="00B3030B">
              <w:rPr>
                <w:rFonts w:ascii="Arial" w:hAnsi="Arial" w:cs="Arial"/>
                <w:sz w:val="20"/>
                <w:szCs w:val="20"/>
              </w:rPr>
              <w:t>2</w:t>
            </w:r>
          </w:p>
        </w:tc>
        <w:tc>
          <w:tcPr>
            <w:tcW w:w="8141" w:type="dxa"/>
          </w:tcPr>
          <w:p w:rsidR="001A0D7F" w:rsidRPr="00690820" w:rsidRDefault="001A0D7F" w:rsidP="00CE2DC8">
            <w:pPr>
              <w:rPr>
                <w:rFonts w:ascii="Arial" w:hAnsi="Arial" w:cs="Arial"/>
                <w:sz w:val="20"/>
                <w:szCs w:val="20"/>
              </w:rPr>
            </w:pPr>
            <w:r>
              <w:rPr>
                <w:rFonts w:ascii="Arial" w:hAnsi="Arial" w:cs="Arial"/>
                <w:sz w:val="20"/>
                <w:szCs w:val="20"/>
              </w:rPr>
              <w:t>No, I was not aware the countries have different laws/regulations</w:t>
            </w:r>
          </w:p>
        </w:tc>
      </w:tr>
      <w:tr w:rsidR="001A0D7F" w:rsidRPr="00B3030B" w:rsidTr="001A0D7F">
        <w:tc>
          <w:tcPr>
            <w:tcW w:w="1101" w:type="dxa"/>
          </w:tcPr>
          <w:p w:rsidR="001A0D7F" w:rsidRDefault="001A0D7F" w:rsidP="00CE2DC8">
            <w:pPr>
              <w:rPr>
                <w:rFonts w:ascii="Arial" w:hAnsi="Arial" w:cs="Arial"/>
                <w:sz w:val="20"/>
                <w:szCs w:val="20"/>
              </w:rPr>
            </w:pPr>
            <w:r>
              <w:rPr>
                <w:rFonts w:ascii="Arial" w:hAnsi="Arial" w:cs="Arial"/>
                <w:sz w:val="20"/>
                <w:szCs w:val="20"/>
              </w:rPr>
              <w:t>99</w:t>
            </w:r>
          </w:p>
        </w:tc>
        <w:tc>
          <w:tcPr>
            <w:tcW w:w="8141" w:type="dxa"/>
          </w:tcPr>
          <w:p w:rsidR="001A0D7F" w:rsidRPr="00690820" w:rsidRDefault="001A0D7F" w:rsidP="00CE2DC8">
            <w:pPr>
              <w:rPr>
                <w:rFonts w:ascii="Arial" w:hAnsi="Arial" w:cs="Arial"/>
                <w:sz w:val="20"/>
                <w:szCs w:val="20"/>
              </w:rPr>
            </w:pPr>
            <w:r>
              <w:rPr>
                <w:rFonts w:ascii="Arial" w:hAnsi="Arial" w:cs="Arial"/>
                <w:sz w:val="20"/>
                <w:szCs w:val="20"/>
              </w:rPr>
              <w:t>Not sure/ Don’t know</w:t>
            </w:r>
          </w:p>
        </w:tc>
      </w:tr>
    </w:tbl>
    <w:p w:rsidR="00684350" w:rsidRDefault="00684350" w:rsidP="00CE2DC8">
      <w:pPr>
        <w:spacing w:after="0" w:line="240" w:lineRule="auto"/>
        <w:textAlignment w:val="baseline"/>
        <w:rPr>
          <w:rFonts w:ascii="Arial" w:hAnsi="Arial" w:cs="Arial"/>
          <w:sz w:val="20"/>
          <w:szCs w:val="20"/>
        </w:rPr>
      </w:pPr>
    </w:p>
    <w:p w:rsidR="00684350" w:rsidRDefault="00684350" w:rsidP="00CE2DC8">
      <w:pPr>
        <w:spacing w:after="0" w:line="240" w:lineRule="auto"/>
        <w:textAlignment w:val="baseline"/>
        <w:rPr>
          <w:rFonts w:ascii="Arial" w:hAnsi="Arial" w:cs="Arial"/>
          <w:sz w:val="20"/>
          <w:szCs w:val="20"/>
        </w:rPr>
      </w:pPr>
    </w:p>
    <w:p w:rsidR="00AA6811" w:rsidRDefault="00AA681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1A0D7F" w:rsidRPr="006B4D13" w:rsidRDefault="001A0D7F" w:rsidP="00CE2DC8">
      <w:pPr>
        <w:spacing w:after="0" w:line="240" w:lineRule="auto"/>
        <w:textAlignment w:val="baseline"/>
        <w:rPr>
          <w:rFonts w:ascii="Arial" w:eastAsia="Geneva" w:hAnsi="Arial" w:cs="Arial"/>
          <w:b/>
          <w:bCs/>
          <w:color w:val="FF0000"/>
          <w:kern w:val="24"/>
          <w:sz w:val="20"/>
          <w:szCs w:val="20"/>
        </w:rPr>
      </w:pPr>
      <w:r w:rsidRPr="006B4D13">
        <w:rPr>
          <w:rFonts w:ascii="Arial" w:eastAsia="Geneva" w:hAnsi="Arial" w:cs="Arial"/>
          <w:b/>
          <w:bCs/>
          <w:color w:val="FF0000"/>
          <w:kern w:val="24"/>
          <w:sz w:val="20"/>
          <w:szCs w:val="20"/>
        </w:rPr>
        <w:lastRenderedPageBreak/>
        <w:t>[PROGRAMMING INSTRUCTION: ASK ALL. SINGLE CODE]</w:t>
      </w:r>
    </w:p>
    <w:p w:rsidR="001A0D7F" w:rsidRDefault="001A0D7F" w:rsidP="00CE2DC8">
      <w:pPr>
        <w:spacing w:after="0" w:line="240" w:lineRule="auto"/>
        <w:ind w:left="720" w:hanging="720"/>
        <w:rPr>
          <w:rFonts w:ascii="Arial" w:hAnsi="Arial" w:cs="Arial"/>
          <w:sz w:val="20"/>
          <w:szCs w:val="20"/>
        </w:rPr>
      </w:pPr>
      <w:r>
        <w:rPr>
          <w:rFonts w:ascii="Arial" w:hAnsi="Arial" w:cs="Arial"/>
          <w:b/>
          <w:sz w:val="20"/>
          <w:szCs w:val="20"/>
        </w:rPr>
        <w:t>QB</w:t>
      </w:r>
      <w:r w:rsidR="00684350">
        <w:rPr>
          <w:rFonts w:ascii="Arial" w:hAnsi="Arial" w:cs="Arial"/>
          <w:b/>
          <w:sz w:val="20"/>
          <w:szCs w:val="20"/>
        </w:rPr>
        <w:t>3</w:t>
      </w:r>
      <w:r w:rsidRPr="006B4D13">
        <w:rPr>
          <w:rFonts w:ascii="Arial" w:hAnsi="Arial" w:cs="Arial"/>
          <w:b/>
          <w:sz w:val="20"/>
          <w:szCs w:val="20"/>
        </w:rPr>
        <w:t xml:space="preserve">. </w:t>
      </w:r>
      <w:r w:rsidRPr="006B4D13">
        <w:rPr>
          <w:rFonts w:ascii="Arial" w:hAnsi="Arial" w:cs="Arial"/>
          <w:b/>
          <w:sz w:val="20"/>
          <w:szCs w:val="20"/>
        </w:rPr>
        <w:tab/>
      </w:r>
      <w:r>
        <w:rPr>
          <w:rFonts w:ascii="Arial" w:hAnsi="Arial" w:cs="Arial"/>
          <w:sz w:val="20"/>
          <w:szCs w:val="20"/>
        </w:rPr>
        <w:t xml:space="preserve">Which of the following do you think </w:t>
      </w:r>
      <w:r w:rsidR="002014B9" w:rsidRPr="002014B9">
        <w:rPr>
          <w:rFonts w:ascii="Arial" w:hAnsi="Arial" w:cs="Arial"/>
          <w:sz w:val="20"/>
          <w:szCs w:val="20"/>
          <w:u w:val="single"/>
        </w:rPr>
        <w:t>are regulated by</w:t>
      </w:r>
      <w:r>
        <w:rPr>
          <w:rFonts w:ascii="Arial" w:hAnsi="Arial" w:cs="Arial"/>
          <w:sz w:val="20"/>
          <w:szCs w:val="20"/>
        </w:rPr>
        <w:t xml:space="preserve"> </w:t>
      </w:r>
      <w:r w:rsidR="00A85BDD">
        <w:rPr>
          <w:rFonts w:ascii="Arial" w:hAnsi="Arial" w:cs="Arial"/>
          <w:sz w:val="20"/>
          <w:szCs w:val="20"/>
        </w:rPr>
        <w:t>the individual</w:t>
      </w:r>
      <w:r>
        <w:rPr>
          <w:rFonts w:ascii="Arial" w:hAnsi="Arial" w:cs="Arial"/>
          <w:sz w:val="20"/>
          <w:szCs w:val="20"/>
        </w:rPr>
        <w:t xml:space="preserve"> nations</w:t>
      </w:r>
      <w:r w:rsidR="00A85BDD">
        <w:rPr>
          <w:rFonts w:ascii="Arial" w:hAnsi="Arial" w:cs="Arial"/>
          <w:sz w:val="20"/>
          <w:szCs w:val="20"/>
        </w:rPr>
        <w:t xml:space="preserve"> (Scotland, Wales, Northern Ireland)</w:t>
      </w:r>
      <w:r>
        <w:rPr>
          <w:rFonts w:ascii="Arial" w:hAnsi="Arial" w:cs="Arial"/>
          <w:sz w:val="20"/>
          <w:szCs w:val="20"/>
        </w:rPr>
        <w:t xml:space="preserve"> and which do you think</w:t>
      </w:r>
      <w:r w:rsidR="00A85BDD">
        <w:rPr>
          <w:rFonts w:ascii="Arial" w:hAnsi="Arial" w:cs="Arial"/>
          <w:sz w:val="20"/>
          <w:szCs w:val="20"/>
        </w:rPr>
        <w:t xml:space="preserve"> are regulated by the UK government</w:t>
      </w:r>
      <w:r>
        <w:rPr>
          <w:rFonts w:ascii="Arial" w:hAnsi="Arial" w:cs="Arial"/>
          <w:sz w:val="20"/>
          <w:szCs w:val="20"/>
        </w:rPr>
        <w:t>?</w:t>
      </w:r>
    </w:p>
    <w:p w:rsidR="00A85BDD" w:rsidRDefault="00A85BDD" w:rsidP="00CE2DC8">
      <w:pPr>
        <w:spacing w:after="0" w:line="240" w:lineRule="auto"/>
        <w:ind w:left="720" w:hanging="720"/>
        <w:rPr>
          <w:rFonts w:ascii="Arial" w:hAnsi="Arial" w:cs="Arial"/>
          <w:sz w:val="20"/>
          <w:szCs w:val="20"/>
        </w:rPr>
      </w:pPr>
    </w:p>
    <w:tbl>
      <w:tblPr>
        <w:tblStyle w:val="TableGrid"/>
        <w:tblW w:w="9249" w:type="dxa"/>
        <w:tblLook w:val="04A0"/>
      </w:tblPr>
      <w:tblGrid>
        <w:gridCol w:w="822"/>
        <w:gridCol w:w="3681"/>
        <w:gridCol w:w="1582"/>
        <w:gridCol w:w="1582"/>
        <w:gridCol w:w="1582"/>
      </w:tblGrid>
      <w:tr w:rsidR="00A85BDD" w:rsidTr="00A85BDD">
        <w:tc>
          <w:tcPr>
            <w:tcW w:w="822" w:type="dxa"/>
          </w:tcPr>
          <w:p w:rsidR="00536400" w:rsidRDefault="00536400">
            <w:pPr>
              <w:rPr>
                <w:rFonts w:ascii="Arial" w:hAnsi="Arial" w:cs="Arial"/>
                <w:sz w:val="20"/>
                <w:szCs w:val="20"/>
              </w:rPr>
            </w:pPr>
          </w:p>
        </w:tc>
        <w:tc>
          <w:tcPr>
            <w:tcW w:w="3681" w:type="dxa"/>
          </w:tcPr>
          <w:p w:rsidR="00536400" w:rsidRDefault="00536400">
            <w:pPr>
              <w:rPr>
                <w:rFonts w:ascii="Arial" w:hAnsi="Arial" w:cs="Arial"/>
                <w:sz w:val="20"/>
                <w:szCs w:val="20"/>
              </w:rPr>
            </w:pPr>
          </w:p>
        </w:tc>
        <w:tc>
          <w:tcPr>
            <w:tcW w:w="1582" w:type="dxa"/>
            <w:vAlign w:val="center"/>
          </w:tcPr>
          <w:p w:rsidR="00536400" w:rsidRDefault="00A85BDD">
            <w:pPr>
              <w:jc w:val="center"/>
              <w:rPr>
                <w:rFonts w:ascii="Arial" w:hAnsi="Arial" w:cs="Arial"/>
                <w:sz w:val="20"/>
                <w:szCs w:val="20"/>
              </w:rPr>
            </w:pPr>
            <w:r>
              <w:rPr>
                <w:rFonts w:ascii="Arial" w:hAnsi="Arial" w:cs="Arial"/>
                <w:sz w:val="20"/>
                <w:szCs w:val="20"/>
              </w:rPr>
              <w:t>Individual nations</w:t>
            </w:r>
          </w:p>
        </w:tc>
        <w:tc>
          <w:tcPr>
            <w:tcW w:w="1582" w:type="dxa"/>
            <w:vAlign w:val="center"/>
          </w:tcPr>
          <w:p w:rsidR="00536400" w:rsidRDefault="00A85BDD">
            <w:pPr>
              <w:jc w:val="center"/>
              <w:rPr>
                <w:rFonts w:ascii="Arial" w:hAnsi="Arial" w:cs="Arial"/>
                <w:sz w:val="20"/>
                <w:szCs w:val="20"/>
              </w:rPr>
            </w:pPr>
            <w:r>
              <w:rPr>
                <w:rFonts w:ascii="Arial" w:hAnsi="Arial" w:cs="Arial"/>
                <w:sz w:val="20"/>
                <w:szCs w:val="20"/>
              </w:rPr>
              <w:t>UK Government</w:t>
            </w:r>
          </w:p>
        </w:tc>
        <w:tc>
          <w:tcPr>
            <w:tcW w:w="1582" w:type="dxa"/>
            <w:vAlign w:val="center"/>
          </w:tcPr>
          <w:p w:rsidR="00536400" w:rsidRDefault="00A85BDD">
            <w:pPr>
              <w:jc w:val="center"/>
              <w:rPr>
                <w:rFonts w:ascii="Arial" w:hAnsi="Arial" w:cs="Arial"/>
                <w:sz w:val="20"/>
                <w:szCs w:val="20"/>
              </w:rPr>
            </w:pPr>
            <w:r>
              <w:rPr>
                <w:rFonts w:ascii="Arial" w:hAnsi="Arial" w:cs="Arial"/>
                <w:sz w:val="20"/>
                <w:szCs w:val="20"/>
              </w:rPr>
              <w:t>Don’t know</w:t>
            </w:r>
          </w:p>
        </w:tc>
      </w:tr>
      <w:tr w:rsidR="00A85BDD" w:rsidTr="00A85BDD">
        <w:tc>
          <w:tcPr>
            <w:tcW w:w="822" w:type="dxa"/>
            <w:vAlign w:val="center"/>
          </w:tcPr>
          <w:p w:rsidR="00A85BDD" w:rsidRDefault="00A85BDD" w:rsidP="00CE2DC8">
            <w:pPr>
              <w:rPr>
                <w:rFonts w:ascii="Arial" w:hAnsi="Arial" w:cs="Arial"/>
                <w:sz w:val="20"/>
                <w:szCs w:val="20"/>
              </w:rPr>
            </w:pPr>
            <w:r>
              <w:rPr>
                <w:rFonts w:ascii="Arial" w:hAnsi="Arial" w:cs="Arial"/>
                <w:sz w:val="20"/>
                <w:szCs w:val="20"/>
              </w:rPr>
              <w:t>1</w:t>
            </w:r>
          </w:p>
        </w:tc>
        <w:tc>
          <w:tcPr>
            <w:tcW w:w="3681" w:type="dxa"/>
          </w:tcPr>
          <w:p w:rsidR="00A85BDD" w:rsidRDefault="00A85BDD" w:rsidP="00CE2DC8">
            <w:pPr>
              <w:rPr>
                <w:rFonts w:ascii="Arial" w:hAnsi="Arial" w:cs="Arial"/>
                <w:sz w:val="20"/>
                <w:szCs w:val="20"/>
              </w:rPr>
            </w:pPr>
            <w:r>
              <w:rPr>
                <w:rFonts w:ascii="Arial" w:hAnsi="Arial" w:cs="Arial"/>
                <w:sz w:val="20"/>
                <w:szCs w:val="20"/>
              </w:rPr>
              <w:t>Drink drive limits</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582" w:type="dxa"/>
            <w:vAlign w:val="center"/>
          </w:tcPr>
          <w:p w:rsidR="00536400" w:rsidRDefault="00A85BDD">
            <w:pPr>
              <w:jc w:val="center"/>
              <w:rPr>
                <w:rFonts w:ascii="Arial" w:hAnsi="Arial" w:cs="Arial"/>
                <w:sz w:val="20"/>
                <w:szCs w:val="20"/>
              </w:rPr>
            </w:pPr>
            <w:r>
              <w:rPr>
                <w:rFonts w:ascii="Arial" w:hAnsi="Arial" w:cs="Arial"/>
                <w:sz w:val="20"/>
                <w:szCs w:val="20"/>
              </w:rPr>
              <w:t>99</w:t>
            </w:r>
          </w:p>
        </w:tc>
      </w:tr>
      <w:tr w:rsidR="00A85BDD" w:rsidTr="00A85BDD">
        <w:tc>
          <w:tcPr>
            <w:tcW w:w="822" w:type="dxa"/>
            <w:vAlign w:val="center"/>
          </w:tcPr>
          <w:p w:rsidR="00A85BDD" w:rsidRDefault="00A85BDD" w:rsidP="00CE2DC8">
            <w:pPr>
              <w:rPr>
                <w:rFonts w:ascii="Arial" w:hAnsi="Arial" w:cs="Arial"/>
                <w:sz w:val="20"/>
                <w:szCs w:val="20"/>
              </w:rPr>
            </w:pPr>
            <w:r>
              <w:rPr>
                <w:rFonts w:ascii="Arial" w:hAnsi="Arial" w:cs="Arial"/>
                <w:sz w:val="20"/>
                <w:szCs w:val="20"/>
              </w:rPr>
              <w:t>2</w:t>
            </w:r>
          </w:p>
        </w:tc>
        <w:tc>
          <w:tcPr>
            <w:tcW w:w="3681" w:type="dxa"/>
          </w:tcPr>
          <w:p w:rsidR="00A85BDD" w:rsidRDefault="00A85BDD" w:rsidP="00CE2DC8">
            <w:pPr>
              <w:rPr>
                <w:rFonts w:ascii="Arial" w:hAnsi="Arial" w:cs="Arial"/>
                <w:sz w:val="20"/>
                <w:szCs w:val="20"/>
              </w:rPr>
            </w:pPr>
            <w:r>
              <w:rPr>
                <w:rFonts w:ascii="Arial" w:hAnsi="Arial" w:cs="Arial"/>
                <w:sz w:val="20"/>
                <w:szCs w:val="20"/>
              </w:rPr>
              <w:t>Motorway speed limits</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582" w:type="dxa"/>
            <w:vAlign w:val="center"/>
          </w:tcPr>
          <w:p w:rsidR="00536400" w:rsidRDefault="00A85BDD">
            <w:pPr>
              <w:jc w:val="center"/>
              <w:rPr>
                <w:rFonts w:ascii="Arial" w:hAnsi="Arial" w:cs="Arial"/>
                <w:sz w:val="20"/>
                <w:szCs w:val="20"/>
              </w:rPr>
            </w:pPr>
            <w:r>
              <w:rPr>
                <w:rFonts w:ascii="Arial" w:hAnsi="Arial" w:cs="Arial"/>
                <w:sz w:val="20"/>
                <w:szCs w:val="20"/>
              </w:rPr>
              <w:t>99</w:t>
            </w:r>
          </w:p>
        </w:tc>
      </w:tr>
      <w:tr w:rsidR="00A85BDD" w:rsidTr="00A85BDD">
        <w:tc>
          <w:tcPr>
            <w:tcW w:w="822" w:type="dxa"/>
            <w:vAlign w:val="center"/>
          </w:tcPr>
          <w:p w:rsidR="00A85BDD" w:rsidRDefault="00A85BDD" w:rsidP="00CE2DC8">
            <w:pPr>
              <w:rPr>
                <w:rFonts w:ascii="Arial" w:hAnsi="Arial" w:cs="Arial"/>
                <w:sz w:val="20"/>
                <w:szCs w:val="20"/>
              </w:rPr>
            </w:pPr>
            <w:r>
              <w:rPr>
                <w:rFonts w:ascii="Arial" w:hAnsi="Arial" w:cs="Arial"/>
                <w:sz w:val="20"/>
                <w:szCs w:val="20"/>
              </w:rPr>
              <w:t xml:space="preserve">3 </w:t>
            </w:r>
          </w:p>
        </w:tc>
        <w:tc>
          <w:tcPr>
            <w:tcW w:w="3681" w:type="dxa"/>
          </w:tcPr>
          <w:p w:rsidR="00A85BDD" w:rsidRDefault="00A85BDD" w:rsidP="00CE2DC8">
            <w:pPr>
              <w:rPr>
                <w:rFonts w:ascii="Arial" w:hAnsi="Arial" w:cs="Arial"/>
                <w:sz w:val="20"/>
                <w:szCs w:val="20"/>
              </w:rPr>
            </w:pPr>
            <w:r>
              <w:rPr>
                <w:rFonts w:ascii="Arial" w:hAnsi="Arial" w:cs="Arial"/>
                <w:sz w:val="20"/>
                <w:szCs w:val="20"/>
              </w:rPr>
              <w:t>Laws regarding mobile phone usage whilst driving</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582" w:type="dxa"/>
            <w:vAlign w:val="center"/>
          </w:tcPr>
          <w:p w:rsidR="00536400" w:rsidRDefault="00A85BDD">
            <w:pPr>
              <w:jc w:val="center"/>
              <w:rPr>
                <w:rFonts w:ascii="Arial" w:hAnsi="Arial" w:cs="Arial"/>
                <w:sz w:val="20"/>
                <w:szCs w:val="20"/>
              </w:rPr>
            </w:pPr>
            <w:r>
              <w:rPr>
                <w:rFonts w:ascii="Arial" w:hAnsi="Arial" w:cs="Arial"/>
                <w:sz w:val="20"/>
                <w:szCs w:val="20"/>
              </w:rPr>
              <w:t>99</w:t>
            </w:r>
          </w:p>
        </w:tc>
      </w:tr>
      <w:tr w:rsidR="00A85BDD" w:rsidTr="00A85BDD">
        <w:tc>
          <w:tcPr>
            <w:tcW w:w="822" w:type="dxa"/>
            <w:vAlign w:val="center"/>
          </w:tcPr>
          <w:p w:rsidR="00A85BDD" w:rsidRDefault="00A85BDD" w:rsidP="00CE2DC8">
            <w:pPr>
              <w:rPr>
                <w:rFonts w:ascii="Arial" w:hAnsi="Arial" w:cs="Arial"/>
                <w:sz w:val="20"/>
                <w:szCs w:val="20"/>
              </w:rPr>
            </w:pPr>
            <w:r>
              <w:rPr>
                <w:rFonts w:ascii="Arial" w:hAnsi="Arial" w:cs="Arial"/>
                <w:sz w:val="20"/>
                <w:szCs w:val="20"/>
              </w:rPr>
              <w:t>4</w:t>
            </w:r>
          </w:p>
        </w:tc>
        <w:tc>
          <w:tcPr>
            <w:tcW w:w="3681" w:type="dxa"/>
          </w:tcPr>
          <w:p w:rsidR="00A85BDD" w:rsidRDefault="00A85BDD" w:rsidP="00CE2DC8">
            <w:pPr>
              <w:rPr>
                <w:rFonts w:ascii="Arial" w:hAnsi="Arial" w:cs="Arial"/>
                <w:sz w:val="20"/>
                <w:szCs w:val="20"/>
              </w:rPr>
            </w:pPr>
            <w:r>
              <w:rPr>
                <w:rFonts w:ascii="Arial" w:hAnsi="Arial" w:cs="Arial"/>
                <w:sz w:val="20"/>
                <w:szCs w:val="20"/>
              </w:rPr>
              <w:t>Offences regarding unsafe driving</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582" w:type="dxa"/>
            <w:vAlign w:val="center"/>
          </w:tcPr>
          <w:p w:rsidR="00536400" w:rsidRDefault="00A85BDD">
            <w:pPr>
              <w:jc w:val="center"/>
              <w:rPr>
                <w:rFonts w:ascii="Arial" w:hAnsi="Arial" w:cs="Arial"/>
                <w:sz w:val="20"/>
                <w:szCs w:val="20"/>
              </w:rPr>
            </w:pPr>
            <w:r>
              <w:rPr>
                <w:rFonts w:ascii="Arial" w:hAnsi="Arial" w:cs="Arial"/>
                <w:sz w:val="20"/>
                <w:szCs w:val="20"/>
              </w:rPr>
              <w:t>99</w:t>
            </w:r>
          </w:p>
        </w:tc>
      </w:tr>
      <w:tr w:rsidR="00A85BDD" w:rsidTr="00A85BDD">
        <w:tc>
          <w:tcPr>
            <w:tcW w:w="822" w:type="dxa"/>
            <w:vAlign w:val="center"/>
          </w:tcPr>
          <w:p w:rsidR="00A85BDD" w:rsidRDefault="00A85BDD" w:rsidP="00CE2DC8">
            <w:pPr>
              <w:rPr>
                <w:rFonts w:ascii="Arial" w:hAnsi="Arial" w:cs="Arial"/>
                <w:sz w:val="20"/>
                <w:szCs w:val="20"/>
              </w:rPr>
            </w:pPr>
            <w:r>
              <w:rPr>
                <w:rFonts w:ascii="Arial" w:hAnsi="Arial" w:cs="Arial"/>
                <w:sz w:val="20"/>
                <w:szCs w:val="20"/>
              </w:rPr>
              <w:t>5</w:t>
            </w:r>
          </w:p>
        </w:tc>
        <w:tc>
          <w:tcPr>
            <w:tcW w:w="3681" w:type="dxa"/>
          </w:tcPr>
          <w:p w:rsidR="00A85BDD" w:rsidRDefault="00A85BDD" w:rsidP="00CE2DC8">
            <w:pPr>
              <w:rPr>
                <w:rFonts w:ascii="Arial" w:hAnsi="Arial" w:cs="Arial"/>
                <w:sz w:val="20"/>
                <w:szCs w:val="20"/>
              </w:rPr>
            </w:pPr>
            <w:r>
              <w:rPr>
                <w:rFonts w:ascii="Arial" w:hAnsi="Arial" w:cs="Arial"/>
                <w:sz w:val="20"/>
                <w:szCs w:val="20"/>
              </w:rPr>
              <w:t>The level of motoring taxation</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582" w:type="dxa"/>
            <w:vAlign w:val="center"/>
          </w:tcPr>
          <w:p w:rsidR="00536400" w:rsidRDefault="00A85BDD">
            <w:pPr>
              <w:jc w:val="center"/>
              <w:rPr>
                <w:rFonts w:ascii="Arial" w:hAnsi="Arial" w:cs="Arial"/>
                <w:sz w:val="20"/>
                <w:szCs w:val="20"/>
              </w:rPr>
            </w:pPr>
            <w:r>
              <w:rPr>
                <w:rFonts w:ascii="Arial" w:hAnsi="Arial" w:cs="Arial"/>
                <w:sz w:val="20"/>
                <w:szCs w:val="20"/>
              </w:rPr>
              <w:t>99</w:t>
            </w:r>
          </w:p>
        </w:tc>
      </w:tr>
      <w:tr w:rsidR="00A85BDD" w:rsidTr="00A85BDD">
        <w:tc>
          <w:tcPr>
            <w:tcW w:w="822" w:type="dxa"/>
            <w:vAlign w:val="center"/>
          </w:tcPr>
          <w:p w:rsidR="00A85BDD" w:rsidRDefault="00A85BDD" w:rsidP="00CE2DC8">
            <w:pPr>
              <w:rPr>
                <w:rFonts w:ascii="Arial" w:hAnsi="Arial" w:cs="Arial"/>
                <w:sz w:val="20"/>
                <w:szCs w:val="20"/>
              </w:rPr>
            </w:pPr>
            <w:r>
              <w:rPr>
                <w:rFonts w:ascii="Arial" w:hAnsi="Arial" w:cs="Arial"/>
                <w:sz w:val="20"/>
                <w:szCs w:val="20"/>
              </w:rPr>
              <w:t>6</w:t>
            </w:r>
          </w:p>
        </w:tc>
        <w:tc>
          <w:tcPr>
            <w:tcW w:w="3681" w:type="dxa"/>
          </w:tcPr>
          <w:p w:rsidR="00A85BDD" w:rsidRDefault="00A85BDD" w:rsidP="00CE2DC8">
            <w:pPr>
              <w:rPr>
                <w:rFonts w:ascii="Arial" w:hAnsi="Arial" w:cs="Arial"/>
                <w:sz w:val="20"/>
                <w:szCs w:val="20"/>
              </w:rPr>
            </w:pPr>
            <w:r>
              <w:rPr>
                <w:rFonts w:ascii="Arial" w:hAnsi="Arial" w:cs="Arial"/>
                <w:sz w:val="20"/>
                <w:szCs w:val="20"/>
              </w:rPr>
              <w:t xml:space="preserve">Safety </w:t>
            </w:r>
            <w:r w:rsidR="00025892">
              <w:rPr>
                <w:rFonts w:ascii="Arial" w:hAnsi="Arial" w:cs="Arial"/>
                <w:sz w:val="20"/>
                <w:szCs w:val="20"/>
              </w:rPr>
              <w:t xml:space="preserve">requirements </w:t>
            </w:r>
            <w:r>
              <w:rPr>
                <w:rFonts w:ascii="Arial" w:hAnsi="Arial" w:cs="Arial"/>
                <w:sz w:val="20"/>
                <w:szCs w:val="20"/>
              </w:rPr>
              <w:t xml:space="preserve">in your car (e.g. </w:t>
            </w:r>
            <w:r w:rsidR="00025892">
              <w:rPr>
                <w:rFonts w:ascii="Arial" w:hAnsi="Arial" w:cs="Arial"/>
                <w:sz w:val="20"/>
                <w:szCs w:val="20"/>
              </w:rPr>
              <w:t>anti-lock breaking systems</w:t>
            </w:r>
            <w:r>
              <w:rPr>
                <w:rFonts w:ascii="Arial" w:hAnsi="Arial" w:cs="Arial"/>
                <w:sz w:val="20"/>
                <w:szCs w:val="20"/>
              </w:rPr>
              <w:t>)</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582"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582" w:type="dxa"/>
            <w:vAlign w:val="center"/>
          </w:tcPr>
          <w:p w:rsidR="00536400" w:rsidRDefault="00A85BDD">
            <w:pPr>
              <w:jc w:val="center"/>
              <w:rPr>
                <w:rFonts w:ascii="Arial" w:hAnsi="Arial" w:cs="Arial"/>
                <w:sz w:val="20"/>
                <w:szCs w:val="20"/>
              </w:rPr>
            </w:pPr>
            <w:r>
              <w:rPr>
                <w:rFonts w:ascii="Arial" w:hAnsi="Arial" w:cs="Arial"/>
                <w:sz w:val="20"/>
                <w:szCs w:val="20"/>
              </w:rPr>
              <w:t>99</w:t>
            </w:r>
          </w:p>
        </w:tc>
      </w:tr>
    </w:tbl>
    <w:p w:rsidR="00A85BDD" w:rsidRDefault="00A85BDD" w:rsidP="00CE2DC8">
      <w:pPr>
        <w:spacing w:after="0" w:line="240" w:lineRule="auto"/>
        <w:ind w:left="720" w:hanging="720"/>
        <w:rPr>
          <w:rFonts w:ascii="Arial" w:hAnsi="Arial" w:cs="Arial"/>
          <w:sz w:val="20"/>
          <w:szCs w:val="20"/>
        </w:rPr>
      </w:pPr>
    </w:p>
    <w:p w:rsidR="001A0D7F" w:rsidRDefault="001A0D7F" w:rsidP="00CE2DC8">
      <w:pPr>
        <w:spacing w:after="0" w:line="240" w:lineRule="auto"/>
        <w:textAlignment w:val="baseline"/>
        <w:rPr>
          <w:rFonts w:ascii="Arial" w:eastAsia="Geneva" w:hAnsi="Arial" w:cs="Arial"/>
          <w:b/>
          <w:bCs/>
          <w:color w:val="FF0000"/>
          <w:kern w:val="24"/>
          <w:sz w:val="20"/>
          <w:szCs w:val="20"/>
        </w:rPr>
      </w:pPr>
    </w:p>
    <w:p w:rsidR="00A85BDD" w:rsidRPr="006B4D13" w:rsidRDefault="00A85BDD" w:rsidP="00CE2DC8">
      <w:pPr>
        <w:spacing w:after="0" w:line="240" w:lineRule="auto"/>
        <w:textAlignment w:val="baseline"/>
        <w:rPr>
          <w:rFonts w:ascii="Arial" w:eastAsia="Geneva" w:hAnsi="Arial" w:cs="Arial"/>
          <w:b/>
          <w:bCs/>
          <w:color w:val="FF0000"/>
          <w:kern w:val="24"/>
          <w:sz w:val="20"/>
          <w:szCs w:val="20"/>
        </w:rPr>
      </w:pPr>
      <w:r w:rsidRPr="006B4D13">
        <w:rPr>
          <w:rFonts w:ascii="Arial" w:eastAsia="Geneva" w:hAnsi="Arial" w:cs="Arial"/>
          <w:b/>
          <w:bCs/>
          <w:color w:val="FF0000"/>
          <w:kern w:val="24"/>
          <w:sz w:val="20"/>
          <w:szCs w:val="20"/>
        </w:rPr>
        <w:t>PROGRAMMING INSTRUCTION: ASK ALL. SINGLE CODE]</w:t>
      </w:r>
    </w:p>
    <w:p w:rsidR="0081600F" w:rsidRDefault="00A85BDD">
      <w:pPr>
        <w:spacing w:after="0" w:line="240" w:lineRule="auto"/>
        <w:ind w:left="720" w:hanging="720"/>
        <w:rPr>
          <w:rFonts w:ascii="Arial" w:hAnsi="Arial" w:cs="Arial"/>
          <w:sz w:val="20"/>
          <w:szCs w:val="20"/>
        </w:rPr>
      </w:pPr>
      <w:r>
        <w:rPr>
          <w:rFonts w:ascii="Arial" w:hAnsi="Arial" w:cs="Arial"/>
          <w:b/>
          <w:sz w:val="20"/>
          <w:szCs w:val="20"/>
        </w:rPr>
        <w:t>QB</w:t>
      </w:r>
      <w:r w:rsidR="00684350">
        <w:rPr>
          <w:rFonts w:ascii="Arial" w:hAnsi="Arial" w:cs="Arial"/>
          <w:b/>
          <w:sz w:val="20"/>
          <w:szCs w:val="20"/>
        </w:rPr>
        <w:t>4</w:t>
      </w:r>
      <w:r w:rsidRPr="006B4D13">
        <w:rPr>
          <w:rFonts w:ascii="Arial" w:hAnsi="Arial" w:cs="Arial"/>
          <w:b/>
          <w:sz w:val="20"/>
          <w:szCs w:val="20"/>
        </w:rPr>
        <w:t xml:space="preserve">. </w:t>
      </w:r>
      <w:r w:rsidRPr="006B4D13">
        <w:rPr>
          <w:rFonts w:ascii="Arial" w:hAnsi="Arial" w:cs="Arial"/>
          <w:b/>
          <w:sz w:val="20"/>
          <w:szCs w:val="20"/>
        </w:rPr>
        <w:tab/>
      </w:r>
      <w:r>
        <w:rPr>
          <w:rFonts w:ascii="Arial" w:hAnsi="Arial" w:cs="Arial"/>
          <w:sz w:val="20"/>
          <w:szCs w:val="20"/>
        </w:rPr>
        <w:t xml:space="preserve">Which motoring issues do you think </w:t>
      </w:r>
      <w:r w:rsidR="002014B9" w:rsidRPr="002014B9">
        <w:rPr>
          <w:rFonts w:ascii="Arial" w:hAnsi="Arial" w:cs="Arial"/>
          <w:sz w:val="20"/>
          <w:szCs w:val="20"/>
          <w:u w:val="single"/>
        </w:rPr>
        <w:t>should be decided by</w:t>
      </w:r>
      <w:r>
        <w:rPr>
          <w:rFonts w:ascii="Arial" w:hAnsi="Arial" w:cs="Arial"/>
          <w:sz w:val="20"/>
          <w:szCs w:val="20"/>
        </w:rPr>
        <w:t xml:space="preserve"> the individual nations (Scotland, Wales, Northern Ireland) and which do you think should be regulated as a whole by the UK government?</w:t>
      </w:r>
    </w:p>
    <w:p w:rsidR="0081600F" w:rsidRDefault="0081600F">
      <w:pPr>
        <w:spacing w:after="0" w:line="240" w:lineRule="auto"/>
        <w:ind w:left="720" w:hanging="720"/>
        <w:rPr>
          <w:rFonts w:ascii="Arial" w:hAnsi="Arial" w:cs="Arial"/>
          <w:sz w:val="20"/>
          <w:szCs w:val="20"/>
        </w:rPr>
      </w:pPr>
    </w:p>
    <w:tbl>
      <w:tblPr>
        <w:tblStyle w:val="TableGrid"/>
        <w:tblW w:w="9249" w:type="dxa"/>
        <w:tblLook w:val="04A0"/>
      </w:tblPr>
      <w:tblGrid>
        <w:gridCol w:w="822"/>
        <w:gridCol w:w="4815"/>
        <w:gridCol w:w="1234"/>
        <w:gridCol w:w="1317"/>
        <w:gridCol w:w="1061"/>
      </w:tblGrid>
      <w:tr w:rsidR="00A85BDD" w:rsidTr="00AA6811">
        <w:tc>
          <w:tcPr>
            <w:tcW w:w="822" w:type="dxa"/>
          </w:tcPr>
          <w:p w:rsidR="00536400" w:rsidRDefault="00536400">
            <w:pPr>
              <w:rPr>
                <w:rFonts w:ascii="Arial" w:hAnsi="Arial" w:cs="Arial"/>
                <w:sz w:val="20"/>
                <w:szCs w:val="20"/>
              </w:rPr>
            </w:pPr>
          </w:p>
        </w:tc>
        <w:tc>
          <w:tcPr>
            <w:tcW w:w="4815" w:type="dxa"/>
          </w:tcPr>
          <w:p w:rsidR="00536400" w:rsidRDefault="00536400">
            <w:pPr>
              <w:rPr>
                <w:rFonts w:ascii="Arial" w:hAnsi="Arial" w:cs="Arial"/>
                <w:sz w:val="20"/>
                <w:szCs w:val="20"/>
              </w:rPr>
            </w:pPr>
          </w:p>
        </w:tc>
        <w:tc>
          <w:tcPr>
            <w:tcW w:w="1234" w:type="dxa"/>
            <w:vAlign w:val="center"/>
          </w:tcPr>
          <w:p w:rsidR="00536400" w:rsidRDefault="00A85BDD">
            <w:pPr>
              <w:jc w:val="center"/>
              <w:rPr>
                <w:rFonts w:ascii="Arial" w:hAnsi="Arial" w:cs="Arial"/>
                <w:sz w:val="20"/>
                <w:szCs w:val="20"/>
              </w:rPr>
            </w:pPr>
            <w:r>
              <w:rPr>
                <w:rFonts w:ascii="Arial" w:hAnsi="Arial" w:cs="Arial"/>
                <w:sz w:val="20"/>
                <w:szCs w:val="20"/>
              </w:rPr>
              <w:t>Individual nations</w:t>
            </w:r>
          </w:p>
        </w:tc>
        <w:tc>
          <w:tcPr>
            <w:tcW w:w="1317" w:type="dxa"/>
            <w:vAlign w:val="center"/>
          </w:tcPr>
          <w:p w:rsidR="00536400" w:rsidRDefault="00A85BDD">
            <w:pPr>
              <w:jc w:val="center"/>
              <w:rPr>
                <w:rFonts w:ascii="Arial" w:hAnsi="Arial" w:cs="Arial"/>
                <w:sz w:val="20"/>
                <w:szCs w:val="20"/>
              </w:rPr>
            </w:pPr>
            <w:r>
              <w:rPr>
                <w:rFonts w:ascii="Arial" w:hAnsi="Arial" w:cs="Arial"/>
                <w:sz w:val="20"/>
                <w:szCs w:val="20"/>
              </w:rPr>
              <w:t>UK Government</w:t>
            </w:r>
          </w:p>
        </w:tc>
        <w:tc>
          <w:tcPr>
            <w:tcW w:w="1061" w:type="dxa"/>
            <w:vAlign w:val="center"/>
          </w:tcPr>
          <w:p w:rsidR="00536400" w:rsidRDefault="00A85BDD">
            <w:pPr>
              <w:jc w:val="center"/>
              <w:rPr>
                <w:rFonts w:ascii="Arial" w:hAnsi="Arial" w:cs="Arial"/>
                <w:sz w:val="20"/>
                <w:szCs w:val="20"/>
              </w:rPr>
            </w:pPr>
            <w:r>
              <w:rPr>
                <w:rFonts w:ascii="Arial" w:hAnsi="Arial" w:cs="Arial"/>
                <w:sz w:val="20"/>
                <w:szCs w:val="20"/>
              </w:rPr>
              <w:t>Don’t know</w:t>
            </w:r>
          </w:p>
        </w:tc>
      </w:tr>
      <w:tr w:rsidR="00A85BDD" w:rsidTr="00AA6811">
        <w:tc>
          <w:tcPr>
            <w:tcW w:w="822" w:type="dxa"/>
            <w:vAlign w:val="center"/>
          </w:tcPr>
          <w:p w:rsidR="00A85BDD" w:rsidRDefault="00A85BDD" w:rsidP="00CE2DC8">
            <w:pPr>
              <w:rPr>
                <w:rFonts w:ascii="Arial" w:hAnsi="Arial" w:cs="Arial"/>
                <w:sz w:val="20"/>
                <w:szCs w:val="20"/>
              </w:rPr>
            </w:pPr>
            <w:r>
              <w:rPr>
                <w:rFonts w:ascii="Arial" w:hAnsi="Arial" w:cs="Arial"/>
                <w:sz w:val="20"/>
                <w:szCs w:val="20"/>
              </w:rPr>
              <w:t>1</w:t>
            </w:r>
          </w:p>
        </w:tc>
        <w:tc>
          <w:tcPr>
            <w:tcW w:w="4815" w:type="dxa"/>
          </w:tcPr>
          <w:p w:rsidR="00A85BDD" w:rsidRDefault="00A85BDD" w:rsidP="00CE2DC8">
            <w:pPr>
              <w:rPr>
                <w:rFonts w:ascii="Arial" w:hAnsi="Arial" w:cs="Arial"/>
                <w:sz w:val="20"/>
                <w:szCs w:val="20"/>
              </w:rPr>
            </w:pPr>
            <w:r>
              <w:rPr>
                <w:rFonts w:ascii="Arial" w:hAnsi="Arial" w:cs="Arial"/>
                <w:sz w:val="20"/>
                <w:szCs w:val="20"/>
              </w:rPr>
              <w:t>Drink drive limits</w:t>
            </w:r>
          </w:p>
        </w:tc>
        <w:tc>
          <w:tcPr>
            <w:tcW w:w="1234"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317"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061" w:type="dxa"/>
            <w:vAlign w:val="center"/>
          </w:tcPr>
          <w:p w:rsidR="00A85BDD" w:rsidRDefault="00A85BDD" w:rsidP="00CE2DC8">
            <w:pPr>
              <w:jc w:val="center"/>
              <w:rPr>
                <w:rFonts w:ascii="Arial" w:hAnsi="Arial" w:cs="Arial"/>
                <w:sz w:val="20"/>
                <w:szCs w:val="20"/>
              </w:rPr>
            </w:pPr>
            <w:r>
              <w:rPr>
                <w:rFonts w:ascii="Arial" w:hAnsi="Arial" w:cs="Arial"/>
                <w:sz w:val="20"/>
                <w:szCs w:val="20"/>
              </w:rPr>
              <w:t>99</w:t>
            </w:r>
          </w:p>
        </w:tc>
      </w:tr>
      <w:tr w:rsidR="00A85BDD" w:rsidTr="00AA6811">
        <w:tc>
          <w:tcPr>
            <w:tcW w:w="822" w:type="dxa"/>
            <w:vAlign w:val="center"/>
          </w:tcPr>
          <w:p w:rsidR="00A85BDD" w:rsidRDefault="00A85BDD" w:rsidP="00CE2DC8">
            <w:pPr>
              <w:rPr>
                <w:rFonts w:ascii="Arial" w:hAnsi="Arial" w:cs="Arial"/>
                <w:sz w:val="20"/>
                <w:szCs w:val="20"/>
              </w:rPr>
            </w:pPr>
            <w:r>
              <w:rPr>
                <w:rFonts w:ascii="Arial" w:hAnsi="Arial" w:cs="Arial"/>
                <w:sz w:val="20"/>
                <w:szCs w:val="20"/>
              </w:rPr>
              <w:t>2</w:t>
            </w:r>
          </w:p>
        </w:tc>
        <w:tc>
          <w:tcPr>
            <w:tcW w:w="4815" w:type="dxa"/>
          </w:tcPr>
          <w:p w:rsidR="00A85BDD" w:rsidRDefault="00A85BDD" w:rsidP="00CE2DC8">
            <w:pPr>
              <w:rPr>
                <w:rFonts w:ascii="Arial" w:hAnsi="Arial" w:cs="Arial"/>
                <w:sz w:val="20"/>
                <w:szCs w:val="20"/>
              </w:rPr>
            </w:pPr>
            <w:r>
              <w:rPr>
                <w:rFonts w:ascii="Arial" w:hAnsi="Arial" w:cs="Arial"/>
                <w:sz w:val="20"/>
                <w:szCs w:val="20"/>
              </w:rPr>
              <w:t>Motorway speed limits</w:t>
            </w:r>
          </w:p>
        </w:tc>
        <w:tc>
          <w:tcPr>
            <w:tcW w:w="1234"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317"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061" w:type="dxa"/>
            <w:vAlign w:val="center"/>
          </w:tcPr>
          <w:p w:rsidR="00A85BDD" w:rsidRDefault="00A85BDD" w:rsidP="00CE2DC8">
            <w:pPr>
              <w:jc w:val="center"/>
              <w:rPr>
                <w:rFonts w:ascii="Arial" w:hAnsi="Arial" w:cs="Arial"/>
                <w:sz w:val="20"/>
                <w:szCs w:val="20"/>
              </w:rPr>
            </w:pPr>
            <w:r>
              <w:rPr>
                <w:rFonts w:ascii="Arial" w:hAnsi="Arial" w:cs="Arial"/>
                <w:sz w:val="20"/>
                <w:szCs w:val="20"/>
              </w:rPr>
              <w:t>99</w:t>
            </w:r>
          </w:p>
        </w:tc>
      </w:tr>
      <w:tr w:rsidR="00A85BDD" w:rsidTr="00AA6811">
        <w:tc>
          <w:tcPr>
            <w:tcW w:w="822" w:type="dxa"/>
            <w:vAlign w:val="center"/>
          </w:tcPr>
          <w:p w:rsidR="00A85BDD" w:rsidRDefault="00A85BDD" w:rsidP="00CE2DC8">
            <w:pPr>
              <w:rPr>
                <w:rFonts w:ascii="Arial" w:hAnsi="Arial" w:cs="Arial"/>
                <w:sz w:val="20"/>
                <w:szCs w:val="20"/>
              </w:rPr>
            </w:pPr>
            <w:r>
              <w:rPr>
                <w:rFonts w:ascii="Arial" w:hAnsi="Arial" w:cs="Arial"/>
                <w:sz w:val="20"/>
                <w:szCs w:val="20"/>
              </w:rPr>
              <w:t xml:space="preserve">3 </w:t>
            </w:r>
          </w:p>
        </w:tc>
        <w:tc>
          <w:tcPr>
            <w:tcW w:w="4815" w:type="dxa"/>
          </w:tcPr>
          <w:p w:rsidR="00A85BDD" w:rsidRDefault="00A85BDD" w:rsidP="00CE2DC8">
            <w:pPr>
              <w:rPr>
                <w:rFonts w:ascii="Arial" w:hAnsi="Arial" w:cs="Arial"/>
                <w:sz w:val="20"/>
                <w:szCs w:val="20"/>
              </w:rPr>
            </w:pPr>
            <w:r>
              <w:rPr>
                <w:rFonts w:ascii="Arial" w:hAnsi="Arial" w:cs="Arial"/>
                <w:sz w:val="20"/>
                <w:szCs w:val="20"/>
              </w:rPr>
              <w:t>Laws regarding mobile phone usage whilst driving</w:t>
            </w:r>
          </w:p>
        </w:tc>
        <w:tc>
          <w:tcPr>
            <w:tcW w:w="1234"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317"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061" w:type="dxa"/>
            <w:vAlign w:val="center"/>
          </w:tcPr>
          <w:p w:rsidR="00A85BDD" w:rsidRDefault="00A85BDD" w:rsidP="00CE2DC8">
            <w:pPr>
              <w:jc w:val="center"/>
              <w:rPr>
                <w:rFonts w:ascii="Arial" w:hAnsi="Arial" w:cs="Arial"/>
                <w:sz w:val="20"/>
                <w:szCs w:val="20"/>
              </w:rPr>
            </w:pPr>
            <w:r>
              <w:rPr>
                <w:rFonts w:ascii="Arial" w:hAnsi="Arial" w:cs="Arial"/>
                <w:sz w:val="20"/>
                <w:szCs w:val="20"/>
              </w:rPr>
              <w:t>99</w:t>
            </w:r>
          </w:p>
        </w:tc>
      </w:tr>
      <w:tr w:rsidR="00A85BDD" w:rsidTr="00AA6811">
        <w:tc>
          <w:tcPr>
            <w:tcW w:w="822" w:type="dxa"/>
            <w:vAlign w:val="center"/>
          </w:tcPr>
          <w:p w:rsidR="00A85BDD" w:rsidRDefault="00A85BDD" w:rsidP="00CE2DC8">
            <w:pPr>
              <w:rPr>
                <w:rFonts w:ascii="Arial" w:hAnsi="Arial" w:cs="Arial"/>
                <w:sz w:val="20"/>
                <w:szCs w:val="20"/>
              </w:rPr>
            </w:pPr>
            <w:r>
              <w:rPr>
                <w:rFonts w:ascii="Arial" w:hAnsi="Arial" w:cs="Arial"/>
                <w:sz w:val="20"/>
                <w:szCs w:val="20"/>
              </w:rPr>
              <w:t>4</w:t>
            </w:r>
          </w:p>
        </w:tc>
        <w:tc>
          <w:tcPr>
            <w:tcW w:w="4815" w:type="dxa"/>
          </w:tcPr>
          <w:p w:rsidR="00A85BDD" w:rsidRDefault="00A85BDD" w:rsidP="00CE2DC8">
            <w:pPr>
              <w:rPr>
                <w:rFonts w:ascii="Arial" w:hAnsi="Arial" w:cs="Arial"/>
                <w:sz w:val="20"/>
                <w:szCs w:val="20"/>
              </w:rPr>
            </w:pPr>
            <w:r>
              <w:rPr>
                <w:rFonts w:ascii="Arial" w:hAnsi="Arial" w:cs="Arial"/>
                <w:sz w:val="20"/>
                <w:szCs w:val="20"/>
              </w:rPr>
              <w:t>Offences regarding unsafe driving</w:t>
            </w:r>
          </w:p>
        </w:tc>
        <w:tc>
          <w:tcPr>
            <w:tcW w:w="1234"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317"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061" w:type="dxa"/>
            <w:vAlign w:val="center"/>
          </w:tcPr>
          <w:p w:rsidR="00A85BDD" w:rsidRDefault="00A85BDD" w:rsidP="00CE2DC8">
            <w:pPr>
              <w:jc w:val="center"/>
              <w:rPr>
                <w:rFonts w:ascii="Arial" w:hAnsi="Arial" w:cs="Arial"/>
                <w:sz w:val="20"/>
                <w:szCs w:val="20"/>
              </w:rPr>
            </w:pPr>
            <w:r>
              <w:rPr>
                <w:rFonts w:ascii="Arial" w:hAnsi="Arial" w:cs="Arial"/>
                <w:sz w:val="20"/>
                <w:szCs w:val="20"/>
              </w:rPr>
              <w:t>99</w:t>
            </w:r>
          </w:p>
        </w:tc>
      </w:tr>
      <w:tr w:rsidR="00A85BDD" w:rsidTr="00AA6811">
        <w:tc>
          <w:tcPr>
            <w:tcW w:w="822" w:type="dxa"/>
            <w:vAlign w:val="center"/>
          </w:tcPr>
          <w:p w:rsidR="00A85BDD" w:rsidRDefault="00A85BDD" w:rsidP="00CE2DC8">
            <w:pPr>
              <w:rPr>
                <w:rFonts w:ascii="Arial" w:hAnsi="Arial" w:cs="Arial"/>
                <w:sz w:val="20"/>
                <w:szCs w:val="20"/>
              </w:rPr>
            </w:pPr>
            <w:r>
              <w:rPr>
                <w:rFonts w:ascii="Arial" w:hAnsi="Arial" w:cs="Arial"/>
                <w:sz w:val="20"/>
                <w:szCs w:val="20"/>
              </w:rPr>
              <w:t>5</w:t>
            </w:r>
          </w:p>
        </w:tc>
        <w:tc>
          <w:tcPr>
            <w:tcW w:w="4815" w:type="dxa"/>
          </w:tcPr>
          <w:p w:rsidR="00A85BDD" w:rsidRDefault="00A85BDD" w:rsidP="00CE2DC8">
            <w:pPr>
              <w:rPr>
                <w:rFonts w:ascii="Arial" w:hAnsi="Arial" w:cs="Arial"/>
                <w:sz w:val="20"/>
                <w:szCs w:val="20"/>
              </w:rPr>
            </w:pPr>
            <w:r>
              <w:rPr>
                <w:rFonts w:ascii="Arial" w:hAnsi="Arial" w:cs="Arial"/>
                <w:sz w:val="20"/>
                <w:szCs w:val="20"/>
              </w:rPr>
              <w:t>The level of motoring taxation</w:t>
            </w:r>
          </w:p>
        </w:tc>
        <w:tc>
          <w:tcPr>
            <w:tcW w:w="1234"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317"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061" w:type="dxa"/>
            <w:vAlign w:val="center"/>
          </w:tcPr>
          <w:p w:rsidR="00A85BDD" w:rsidRDefault="00A85BDD" w:rsidP="00CE2DC8">
            <w:pPr>
              <w:jc w:val="center"/>
              <w:rPr>
                <w:rFonts w:ascii="Arial" w:hAnsi="Arial" w:cs="Arial"/>
                <w:sz w:val="20"/>
                <w:szCs w:val="20"/>
              </w:rPr>
            </w:pPr>
            <w:r>
              <w:rPr>
                <w:rFonts w:ascii="Arial" w:hAnsi="Arial" w:cs="Arial"/>
                <w:sz w:val="20"/>
                <w:szCs w:val="20"/>
              </w:rPr>
              <w:t>99</w:t>
            </w:r>
          </w:p>
        </w:tc>
      </w:tr>
      <w:tr w:rsidR="00A85BDD" w:rsidTr="00AA6811">
        <w:tc>
          <w:tcPr>
            <w:tcW w:w="822" w:type="dxa"/>
            <w:vAlign w:val="center"/>
          </w:tcPr>
          <w:p w:rsidR="00A85BDD" w:rsidRDefault="00A85BDD" w:rsidP="00CE2DC8">
            <w:pPr>
              <w:rPr>
                <w:rFonts w:ascii="Arial" w:hAnsi="Arial" w:cs="Arial"/>
                <w:sz w:val="20"/>
                <w:szCs w:val="20"/>
              </w:rPr>
            </w:pPr>
            <w:r>
              <w:rPr>
                <w:rFonts w:ascii="Arial" w:hAnsi="Arial" w:cs="Arial"/>
                <w:sz w:val="20"/>
                <w:szCs w:val="20"/>
              </w:rPr>
              <w:t>6</w:t>
            </w:r>
          </w:p>
        </w:tc>
        <w:tc>
          <w:tcPr>
            <w:tcW w:w="4815" w:type="dxa"/>
          </w:tcPr>
          <w:p w:rsidR="00A85BDD" w:rsidRDefault="00A85BDD" w:rsidP="00CE2DC8">
            <w:pPr>
              <w:rPr>
                <w:rFonts w:ascii="Arial" w:hAnsi="Arial" w:cs="Arial"/>
                <w:sz w:val="20"/>
                <w:szCs w:val="20"/>
              </w:rPr>
            </w:pPr>
            <w:r>
              <w:rPr>
                <w:rFonts w:ascii="Arial" w:hAnsi="Arial" w:cs="Arial"/>
                <w:sz w:val="20"/>
                <w:szCs w:val="20"/>
              </w:rPr>
              <w:t xml:space="preserve">Safety requirements in your car (e.g. </w:t>
            </w:r>
            <w:r w:rsidR="00025892">
              <w:rPr>
                <w:rFonts w:ascii="Arial" w:hAnsi="Arial" w:cs="Arial"/>
                <w:sz w:val="20"/>
                <w:szCs w:val="20"/>
              </w:rPr>
              <w:t>anti-lock breaking systems</w:t>
            </w:r>
            <w:r>
              <w:rPr>
                <w:rFonts w:ascii="Arial" w:hAnsi="Arial" w:cs="Arial"/>
                <w:sz w:val="20"/>
                <w:szCs w:val="20"/>
              </w:rPr>
              <w:t>)</w:t>
            </w:r>
          </w:p>
        </w:tc>
        <w:tc>
          <w:tcPr>
            <w:tcW w:w="1234" w:type="dxa"/>
            <w:vAlign w:val="center"/>
          </w:tcPr>
          <w:p w:rsidR="00A85BDD" w:rsidRDefault="00A85BDD" w:rsidP="00CE2DC8">
            <w:pPr>
              <w:jc w:val="center"/>
              <w:rPr>
                <w:rFonts w:ascii="Arial" w:hAnsi="Arial" w:cs="Arial"/>
                <w:sz w:val="20"/>
                <w:szCs w:val="20"/>
              </w:rPr>
            </w:pPr>
            <w:r>
              <w:rPr>
                <w:rFonts w:ascii="Arial" w:hAnsi="Arial" w:cs="Arial"/>
                <w:sz w:val="20"/>
                <w:szCs w:val="20"/>
              </w:rPr>
              <w:t>1</w:t>
            </w:r>
          </w:p>
        </w:tc>
        <w:tc>
          <w:tcPr>
            <w:tcW w:w="1317" w:type="dxa"/>
            <w:vAlign w:val="center"/>
          </w:tcPr>
          <w:p w:rsidR="00A85BDD" w:rsidRDefault="00A85BDD" w:rsidP="00CE2DC8">
            <w:pPr>
              <w:jc w:val="center"/>
              <w:rPr>
                <w:rFonts w:ascii="Arial" w:hAnsi="Arial" w:cs="Arial"/>
                <w:sz w:val="20"/>
                <w:szCs w:val="20"/>
              </w:rPr>
            </w:pPr>
            <w:r>
              <w:rPr>
                <w:rFonts w:ascii="Arial" w:hAnsi="Arial" w:cs="Arial"/>
                <w:sz w:val="20"/>
                <w:szCs w:val="20"/>
              </w:rPr>
              <w:t>2</w:t>
            </w:r>
          </w:p>
        </w:tc>
        <w:tc>
          <w:tcPr>
            <w:tcW w:w="1061" w:type="dxa"/>
            <w:vAlign w:val="center"/>
          </w:tcPr>
          <w:p w:rsidR="00A85BDD" w:rsidRDefault="00A85BDD" w:rsidP="00CE2DC8">
            <w:pPr>
              <w:jc w:val="center"/>
              <w:rPr>
                <w:rFonts w:ascii="Arial" w:hAnsi="Arial" w:cs="Arial"/>
                <w:sz w:val="20"/>
                <w:szCs w:val="20"/>
              </w:rPr>
            </w:pPr>
            <w:r>
              <w:rPr>
                <w:rFonts w:ascii="Arial" w:hAnsi="Arial" w:cs="Arial"/>
                <w:sz w:val="20"/>
                <w:szCs w:val="20"/>
              </w:rPr>
              <w:t>99</w:t>
            </w:r>
          </w:p>
        </w:tc>
      </w:tr>
    </w:tbl>
    <w:p w:rsidR="00A85BDD" w:rsidRDefault="00A85BDD" w:rsidP="00CE2DC8">
      <w:pPr>
        <w:spacing w:after="0" w:line="240" w:lineRule="auto"/>
        <w:textAlignment w:val="baseline"/>
        <w:rPr>
          <w:rFonts w:ascii="Arial" w:eastAsia="Geneva" w:hAnsi="Arial" w:cs="Arial"/>
          <w:b/>
          <w:bCs/>
          <w:color w:val="FF0000"/>
          <w:kern w:val="24"/>
          <w:sz w:val="20"/>
          <w:szCs w:val="20"/>
        </w:rPr>
      </w:pPr>
    </w:p>
    <w:p w:rsidR="00A85BDD" w:rsidRDefault="00A85BDD" w:rsidP="00CE2DC8">
      <w:pPr>
        <w:spacing w:after="0" w:line="240" w:lineRule="auto"/>
        <w:textAlignment w:val="baseline"/>
        <w:rPr>
          <w:rFonts w:ascii="Arial" w:eastAsia="Geneva" w:hAnsi="Arial" w:cs="Arial"/>
          <w:b/>
          <w:bCs/>
          <w:color w:val="FF0000"/>
          <w:kern w:val="24"/>
          <w:sz w:val="20"/>
          <w:szCs w:val="20"/>
        </w:rPr>
      </w:pPr>
    </w:p>
    <w:p w:rsidR="00684350" w:rsidRDefault="00C1662A" w:rsidP="00CE2DC8">
      <w:pPr>
        <w:spacing w:after="0" w:line="240" w:lineRule="auto"/>
        <w:rPr>
          <w:rFonts w:ascii="Arial" w:eastAsia="Geneva" w:hAnsi="Arial" w:cs="Arial"/>
          <w:b/>
          <w:bCs/>
          <w:color w:val="FF0000"/>
          <w:kern w:val="24"/>
          <w:sz w:val="20"/>
          <w:szCs w:val="20"/>
        </w:rPr>
      </w:pPr>
      <w:r w:rsidRPr="00C1662A">
        <w:rPr>
          <w:rFonts w:ascii="Arial" w:eastAsia="Geneva" w:hAnsi="Arial" w:cs="Arial"/>
          <w:b/>
          <w:bCs/>
          <w:color w:val="FF0000"/>
          <w:kern w:val="24"/>
          <w:sz w:val="20"/>
          <w:szCs w:val="20"/>
        </w:rPr>
        <w:t xml:space="preserve">[PROGRAMMING INSTRUCTION: ASK ALL. </w:t>
      </w:r>
      <w:proofErr w:type="gramStart"/>
      <w:r w:rsidRPr="00C1662A">
        <w:rPr>
          <w:rFonts w:ascii="Arial" w:eastAsia="Geneva" w:hAnsi="Arial" w:cs="Arial"/>
          <w:b/>
          <w:bCs/>
          <w:color w:val="FF0000"/>
          <w:kern w:val="24"/>
          <w:sz w:val="20"/>
          <w:szCs w:val="20"/>
        </w:rPr>
        <w:t>DISPLAY AS FLASH LOOP</w:t>
      </w:r>
      <w:proofErr w:type="gramEnd"/>
      <w:r w:rsidRPr="00C1662A">
        <w:rPr>
          <w:rFonts w:ascii="Arial" w:eastAsia="Geneva" w:hAnsi="Arial" w:cs="Arial"/>
          <w:b/>
          <w:bCs/>
          <w:color w:val="FF0000"/>
          <w:kern w:val="24"/>
          <w:sz w:val="20"/>
          <w:szCs w:val="20"/>
        </w:rPr>
        <w:t xml:space="preserve">. </w:t>
      </w:r>
      <w:proofErr w:type="gramStart"/>
      <w:r w:rsidRPr="00C1662A">
        <w:rPr>
          <w:rFonts w:ascii="Arial" w:eastAsia="Geneva" w:hAnsi="Arial" w:cs="Arial"/>
          <w:b/>
          <w:bCs/>
          <w:color w:val="FF0000"/>
          <w:kern w:val="24"/>
          <w:sz w:val="20"/>
          <w:szCs w:val="20"/>
        </w:rPr>
        <w:t>SINGLE CODE PER ROW.</w:t>
      </w:r>
      <w:proofErr w:type="gramEnd"/>
      <w:r w:rsidRPr="00C1662A">
        <w:rPr>
          <w:rFonts w:ascii="Arial" w:eastAsia="Geneva" w:hAnsi="Arial" w:cs="Arial"/>
          <w:b/>
          <w:bCs/>
          <w:color w:val="FF0000"/>
          <w:kern w:val="24"/>
          <w:sz w:val="20"/>
          <w:szCs w:val="20"/>
        </w:rPr>
        <w:t xml:space="preserve"> RANDOMISED] </w:t>
      </w:r>
    </w:p>
    <w:p w:rsidR="00C1662A" w:rsidRDefault="009E5514" w:rsidP="00CE2DC8">
      <w:pPr>
        <w:spacing w:after="0" w:line="240" w:lineRule="auto"/>
        <w:ind w:left="720" w:hanging="720"/>
        <w:rPr>
          <w:rFonts w:ascii="Arial" w:hAnsi="Arial" w:cs="Arial"/>
          <w:sz w:val="20"/>
          <w:szCs w:val="20"/>
        </w:rPr>
      </w:pPr>
      <w:r>
        <w:rPr>
          <w:rFonts w:ascii="Arial" w:hAnsi="Arial" w:cs="Arial"/>
          <w:b/>
          <w:sz w:val="20"/>
          <w:szCs w:val="20"/>
        </w:rPr>
        <w:t>QB</w:t>
      </w:r>
      <w:r w:rsidR="00684350">
        <w:rPr>
          <w:rFonts w:ascii="Arial" w:hAnsi="Arial" w:cs="Arial"/>
          <w:b/>
          <w:sz w:val="20"/>
          <w:szCs w:val="20"/>
        </w:rPr>
        <w:t>5</w:t>
      </w:r>
      <w:r w:rsidR="00C1662A">
        <w:rPr>
          <w:rStyle w:val="CommentReference"/>
        </w:rPr>
        <w:commentReference w:id="0"/>
      </w:r>
      <w:r w:rsidR="00C1662A">
        <w:rPr>
          <w:rFonts w:ascii="Arial" w:hAnsi="Arial" w:cs="Arial"/>
          <w:sz w:val="20"/>
          <w:szCs w:val="20"/>
        </w:rPr>
        <w:t>.</w:t>
      </w:r>
      <w:r w:rsidR="00C1662A">
        <w:rPr>
          <w:rFonts w:ascii="Arial" w:hAnsi="Arial" w:cs="Arial"/>
          <w:sz w:val="20"/>
          <w:szCs w:val="20"/>
        </w:rPr>
        <w:tab/>
      </w:r>
      <w:r w:rsidR="00C1662A" w:rsidRPr="00C1662A">
        <w:rPr>
          <w:rFonts w:ascii="Arial" w:hAnsi="Arial" w:cs="Arial"/>
          <w:sz w:val="20"/>
          <w:szCs w:val="20"/>
        </w:rPr>
        <w:t>Thinking broadly about a wide range of motoring issues, how strongly do you agree or disagree with the following statements regarding motoring</w:t>
      </w:r>
      <w:r w:rsidR="00C1662A">
        <w:rPr>
          <w:rFonts w:ascii="Arial" w:hAnsi="Arial" w:cs="Arial"/>
          <w:sz w:val="20"/>
          <w:szCs w:val="20"/>
        </w:rPr>
        <w:t>?</w:t>
      </w:r>
    </w:p>
    <w:p w:rsidR="00C1662A" w:rsidRDefault="00C1662A" w:rsidP="00CE2DC8">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C1662A" w:rsidRPr="00B3030B" w:rsidTr="00C1662A">
        <w:tc>
          <w:tcPr>
            <w:tcW w:w="1101" w:type="dxa"/>
          </w:tcPr>
          <w:p w:rsidR="00C1662A" w:rsidRPr="00B3030B" w:rsidRDefault="00C1662A" w:rsidP="00CE2DC8">
            <w:pPr>
              <w:rPr>
                <w:rFonts w:ascii="Arial" w:hAnsi="Arial" w:cs="Arial"/>
                <w:sz w:val="20"/>
                <w:szCs w:val="20"/>
              </w:rPr>
            </w:pPr>
            <w:r w:rsidRPr="00B3030B">
              <w:rPr>
                <w:rFonts w:ascii="Arial" w:hAnsi="Arial" w:cs="Arial"/>
                <w:sz w:val="20"/>
                <w:szCs w:val="20"/>
              </w:rPr>
              <w:t>1</w:t>
            </w:r>
          </w:p>
        </w:tc>
        <w:tc>
          <w:tcPr>
            <w:tcW w:w="8141" w:type="dxa"/>
          </w:tcPr>
          <w:p w:rsidR="00C1662A" w:rsidRPr="00B3030B" w:rsidRDefault="00C1662A" w:rsidP="00CE2DC8">
            <w:pPr>
              <w:rPr>
                <w:rFonts w:ascii="Arial" w:hAnsi="Arial" w:cs="Arial"/>
                <w:sz w:val="20"/>
                <w:szCs w:val="20"/>
              </w:rPr>
            </w:pPr>
            <w:r>
              <w:rPr>
                <w:rFonts w:ascii="Arial" w:hAnsi="Arial" w:cs="Arial"/>
                <w:sz w:val="20"/>
                <w:szCs w:val="20"/>
              </w:rPr>
              <w:t>Strongly disagree</w:t>
            </w:r>
          </w:p>
        </w:tc>
      </w:tr>
      <w:tr w:rsidR="00C1662A" w:rsidRPr="00B3030B" w:rsidTr="00C1662A">
        <w:tc>
          <w:tcPr>
            <w:tcW w:w="1101" w:type="dxa"/>
          </w:tcPr>
          <w:p w:rsidR="00C1662A" w:rsidRPr="00B3030B" w:rsidRDefault="00C1662A" w:rsidP="00CE2DC8">
            <w:pPr>
              <w:rPr>
                <w:rFonts w:ascii="Arial" w:hAnsi="Arial" w:cs="Arial"/>
                <w:sz w:val="20"/>
                <w:szCs w:val="20"/>
              </w:rPr>
            </w:pPr>
            <w:r w:rsidRPr="00B3030B">
              <w:rPr>
                <w:rFonts w:ascii="Arial" w:hAnsi="Arial" w:cs="Arial"/>
                <w:sz w:val="20"/>
                <w:szCs w:val="20"/>
              </w:rPr>
              <w:t>2</w:t>
            </w:r>
          </w:p>
        </w:tc>
        <w:tc>
          <w:tcPr>
            <w:tcW w:w="8141" w:type="dxa"/>
          </w:tcPr>
          <w:p w:rsidR="00C1662A" w:rsidRPr="00B3030B" w:rsidRDefault="00C1662A" w:rsidP="00CE2DC8">
            <w:pPr>
              <w:rPr>
                <w:rFonts w:ascii="Arial" w:hAnsi="Arial" w:cs="Arial"/>
                <w:sz w:val="20"/>
                <w:szCs w:val="20"/>
              </w:rPr>
            </w:pPr>
            <w:r>
              <w:rPr>
                <w:rFonts w:ascii="Arial" w:hAnsi="Arial" w:cs="Arial"/>
                <w:sz w:val="20"/>
                <w:szCs w:val="20"/>
              </w:rPr>
              <w:t>Slightly disagree</w:t>
            </w:r>
          </w:p>
        </w:tc>
      </w:tr>
      <w:tr w:rsidR="00C1662A" w:rsidRPr="00B3030B" w:rsidTr="00C1662A">
        <w:tc>
          <w:tcPr>
            <w:tcW w:w="1101" w:type="dxa"/>
          </w:tcPr>
          <w:p w:rsidR="00C1662A" w:rsidRPr="00B3030B" w:rsidRDefault="00C1662A" w:rsidP="00CE2DC8">
            <w:pPr>
              <w:rPr>
                <w:rFonts w:ascii="Arial" w:hAnsi="Arial" w:cs="Arial"/>
                <w:sz w:val="20"/>
                <w:szCs w:val="20"/>
              </w:rPr>
            </w:pPr>
            <w:r w:rsidRPr="00B3030B">
              <w:rPr>
                <w:rFonts w:ascii="Arial" w:hAnsi="Arial" w:cs="Arial"/>
                <w:sz w:val="20"/>
                <w:szCs w:val="20"/>
              </w:rPr>
              <w:t>3</w:t>
            </w:r>
          </w:p>
        </w:tc>
        <w:tc>
          <w:tcPr>
            <w:tcW w:w="8141" w:type="dxa"/>
          </w:tcPr>
          <w:p w:rsidR="00C1662A" w:rsidRPr="00B3030B" w:rsidRDefault="00C1662A" w:rsidP="00CE2DC8">
            <w:pPr>
              <w:rPr>
                <w:rFonts w:ascii="Arial" w:hAnsi="Arial" w:cs="Arial"/>
                <w:sz w:val="20"/>
                <w:szCs w:val="20"/>
              </w:rPr>
            </w:pPr>
            <w:r>
              <w:rPr>
                <w:rFonts w:ascii="Arial" w:hAnsi="Arial" w:cs="Arial"/>
                <w:sz w:val="20"/>
                <w:szCs w:val="20"/>
              </w:rPr>
              <w:t>Neither agree nor disagree</w:t>
            </w:r>
          </w:p>
        </w:tc>
      </w:tr>
      <w:tr w:rsidR="00C1662A" w:rsidRPr="00B3030B" w:rsidTr="00C1662A">
        <w:tc>
          <w:tcPr>
            <w:tcW w:w="1101" w:type="dxa"/>
          </w:tcPr>
          <w:p w:rsidR="00C1662A" w:rsidRPr="00B3030B" w:rsidRDefault="00C1662A" w:rsidP="00CE2DC8">
            <w:pPr>
              <w:rPr>
                <w:rFonts w:ascii="Arial" w:hAnsi="Arial" w:cs="Arial"/>
                <w:sz w:val="20"/>
                <w:szCs w:val="20"/>
              </w:rPr>
            </w:pPr>
            <w:r w:rsidRPr="00B3030B">
              <w:rPr>
                <w:rFonts w:ascii="Arial" w:hAnsi="Arial" w:cs="Arial"/>
                <w:sz w:val="20"/>
                <w:szCs w:val="20"/>
              </w:rPr>
              <w:t>4</w:t>
            </w:r>
          </w:p>
        </w:tc>
        <w:tc>
          <w:tcPr>
            <w:tcW w:w="8141" w:type="dxa"/>
          </w:tcPr>
          <w:p w:rsidR="00C1662A" w:rsidRPr="00B3030B" w:rsidRDefault="00C1662A" w:rsidP="00CE2DC8">
            <w:pPr>
              <w:rPr>
                <w:rFonts w:ascii="Arial" w:hAnsi="Arial" w:cs="Arial"/>
                <w:sz w:val="20"/>
                <w:szCs w:val="20"/>
              </w:rPr>
            </w:pPr>
            <w:r>
              <w:rPr>
                <w:rFonts w:ascii="Arial" w:hAnsi="Arial" w:cs="Arial"/>
                <w:sz w:val="20"/>
                <w:szCs w:val="20"/>
              </w:rPr>
              <w:t>Slightly agree</w:t>
            </w:r>
          </w:p>
        </w:tc>
      </w:tr>
      <w:tr w:rsidR="00C1662A" w:rsidRPr="00B3030B" w:rsidTr="00C1662A">
        <w:tc>
          <w:tcPr>
            <w:tcW w:w="1101" w:type="dxa"/>
          </w:tcPr>
          <w:p w:rsidR="00C1662A" w:rsidRPr="00B3030B" w:rsidRDefault="00C1662A" w:rsidP="00CE2DC8">
            <w:pPr>
              <w:rPr>
                <w:rFonts w:ascii="Arial" w:hAnsi="Arial" w:cs="Arial"/>
                <w:sz w:val="20"/>
                <w:szCs w:val="20"/>
              </w:rPr>
            </w:pPr>
            <w:r w:rsidRPr="00B3030B">
              <w:rPr>
                <w:rFonts w:ascii="Arial" w:hAnsi="Arial" w:cs="Arial"/>
                <w:sz w:val="20"/>
                <w:szCs w:val="20"/>
              </w:rPr>
              <w:t>5</w:t>
            </w:r>
          </w:p>
        </w:tc>
        <w:tc>
          <w:tcPr>
            <w:tcW w:w="8141" w:type="dxa"/>
          </w:tcPr>
          <w:p w:rsidR="00C1662A" w:rsidRPr="00B3030B" w:rsidRDefault="00C1662A" w:rsidP="00CE2DC8">
            <w:pPr>
              <w:rPr>
                <w:rFonts w:ascii="Arial" w:hAnsi="Arial" w:cs="Arial"/>
                <w:sz w:val="20"/>
                <w:szCs w:val="20"/>
              </w:rPr>
            </w:pPr>
            <w:r>
              <w:rPr>
                <w:rFonts w:ascii="Arial" w:hAnsi="Arial" w:cs="Arial"/>
                <w:sz w:val="20"/>
                <w:szCs w:val="20"/>
              </w:rPr>
              <w:t>Strongly agree</w:t>
            </w:r>
          </w:p>
        </w:tc>
      </w:tr>
      <w:tr w:rsidR="00C1662A" w:rsidRPr="00B3030B" w:rsidTr="00C1662A">
        <w:tc>
          <w:tcPr>
            <w:tcW w:w="1101" w:type="dxa"/>
          </w:tcPr>
          <w:p w:rsidR="00C1662A" w:rsidRPr="00B3030B" w:rsidRDefault="00C1662A" w:rsidP="00CE2DC8">
            <w:pPr>
              <w:rPr>
                <w:rFonts w:ascii="Arial" w:hAnsi="Arial" w:cs="Arial"/>
                <w:sz w:val="20"/>
                <w:szCs w:val="20"/>
              </w:rPr>
            </w:pPr>
            <w:r>
              <w:rPr>
                <w:rFonts w:ascii="Arial" w:hAnsi="Arial" w:cs="Arial"/>
                <w:sz w:val="20"/>
                <w:szCs w:val="20"/>
              </w:rPr>
              <w:t>99</w:t>
            </w:r>
          </w:p>
        </w:tc>
        <w:tc>
          <w:tcPr>
            <w:tcW w:w="8141" w:type="dxa"/>
            <w:vAlign w:val="center"/>
          </w:tcPr>
          <w:p w:rsidR="00C1662A" w:rsidRPr="00B3030B" w:rsidRDefault="00C1662A" w:rsidP="00CE2DC8">
            <w:pPr>
              <w:rPr>
                <w:rFonts w:ascii="Arial" w:hAnsi="Arial" w:cs="Arial"/>
                <w:sz w:val="20"/>
                <w:szCs w:val="20"/>
              </w:rPr>
            </w:pPr>
            <w:r>
              <w:rPr>
                <w:rFonts w:ascii="Arial" w:hAnsi="Arial" w:cs="Arial"/>
                <w:sz w:val="20"/>
                <w:szCs w:val="20"/>
              </w:rPr>
              <w:t>Don’t know</w:t>
            </w:r>
          </w:p>
        </w:tc>
      </w:tr>
    </w:tbl>
    <w:p w:rsidR="00C1662A" w:rsidRDefault="00C1662A"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8141"/>
      </w:tblGrid>
      <w:tr w:rsidR="00466524" w:rsidTr="00466524">
        <w:tc>
          <w:tcPr>
            <w:tcW w:w="1101" w:type="dxa"/>
          </w:tcPr>
          <w:p w:rsidR="00466524" w:rsidRPr="00466524" w:rsidRDefault="00466524" w:rsidP="00CE2DC8">
            <w:pPr>
              <w:rPr>
                <w:rFonts w:ascii="Arial" w:hAnsi="Arial" w:cs="Arial"/>
                <w:sz w:val="20"/>
                <w:szCs w:val="20"/>
              </w:rPr>
            </w:pPr>
            <w:r w:rsidRPr="00466524">
              <w:rPr>
                <w:rFonts w:ascii="Arial" w:hAnsi="Arial" w:cs="Arial"/>
                <w:sz w:val="20"/>
                <w:szCs w:val="20"/>
              </w:rPr>
              <w:t>a</w:t>
            </w:r>
          </w:p>
        </w:tc>
        <w:tc>
          <w:tcPr>
            <w:tcW w:w="8141" w:type="dxa"/>
            <w:vAlign w:val="center"/>
          </w:tcPr>
          <w:p w:rsidR="00466524" w:rsidRPr="00466524" w:rsidRDefault="00466524" w:rsidP="00CE2DC8">
            <w:pPr>
              <w:rPr>
                <w:rFonts w:ascii="Arial" w:hAnsi="Arial" w:cs="Arial"/>
                <w:sz w:val="20"/>
                <w:szCs w:val="20"/>
              </w:rPr>
            </w:pPr>
            <w:r w:rsidRPr="00466524">
              <w:rPr>
                <w:rFonts w:ascii="Arial" w:hAnsi="Arial" w:cs="Arial"/>
                <w:sz w:val="20"/>
                <w:szCs w:val="20"/>
              </w:rPr>
              <w:t>I consider myself to be a law abiding driver</w:t>
            </w:r>
          </w:p>
        </w:tc>
      </w:tr>
      <w:tr w:rsidR="00466524" w:rsidTr="00466524">
        <w:tc>
          <w:tcPr>
            <w:tcW w:w="1101" w:type="dxa"/>
          </w:tcPr>
          <w:p w:rsidR="00466524" w:rsidRPr="00466524" w:rsidRDefault="00466524" w:rsidP="00CE2DC8">
            <w:pPr>
              <w:rPr>
                <w:rFonts w:ascii="Arial" w:hAnsi="Arial" w:cs="Arial"/>
                <w:sz w:val="20"/>
                <w:szCs w:val="20"/>
              </w:rPr>
            </w:pPr>
            <w:r w:rsidRPr="00466524">
              <w:rPr>
                <w:rFonts w:ascii="Arial" w:hAnsi="Arial" w:cs="Arial"/>
                <w:sz w:val="20"/>
                <w:szCs w:val="20"/>
              </w:rPr>
              <w:t>b</w:t>
            </w:r>
          </w:p>
        </w:tc>
        <w:tc>
          <w:tcPr>
            <w:tcW w:w="8141" w:type="dxa"/>
            <w:vAlign w:val="center"/>
          </w:tcPr>
          <w:p w:rsidR="00466524" w:rsidRPr="00466524" w:rsidRDefault="00466524" w:rsidP="00CE2DC8">
            <w:pPr>
              <w:rPr>
                <w:rFonts w:ascii="Arial" w:hAnsi="Arial" w:cs="Arial"/>
                <w:sz w:val="20"/>
                <w:szCs w:val="20"/>
              </w:rPr>
            </w:pPr>
            <w:r w:rsidRPr="00466524">
              <w:rPr>
                <w:rFonts w:ascii="Arial" w:hAnsi="Arial" w:cs="Arial"/>
                <w:sz w:val="20"/>
                <w:szCs w:val="20"/>
              </w:rPr>
              <w:t>Most people in cars could use public transport instead</w:t>
            </w:r>
          </w:p>
        </w:tc>
      </w:tr>
      <w:tr w:rsidR="00466524" w:rsidTr="00466524">
        <w:tc>
          <w:tcPr>
            <w:tcW w:w="1101" w:type="dxa"/>
          </w:tcPr>
          <w:p w:rsidR="00466524" w:rsidRPr="00466524" w:rsidRDefault="00466524" w:rsidP="00CE2DC8">
            <w:pPr>
              <w:rPr>
                <w:rFonts w:ascii="Arial" w:hAnsi="Arial" w:cs="Arial"/>
                <w:sz w:val="20"/>
                <w:szCs w:val="20"/>
              </w:rPr>
            </w:pPr>
            <w:r w:rsidRPr="00466524">
              <w:rPr>
                <w:rFonts w:ascii="Arial" w:hAnsi="Arial" w:cs="Arial"/>
                <w:sz w:val="20"/>
                <w:szCs w:val="20"/>
              </w:rPr>
              <w:t>c</w:t>
            </w:r>
          </w:p>
        </w:tc>
        <w:tc>
          <w:tcPr>
            <w:tcW w:w="8141" w:type="dxa"/>
            <w:vAlign w:val="center"/>
          </w:tcPr>
          <w:p w:rsidR="00466524" w:rsidRPr="00466524" w:rsidRDefault="00466524" w:rsidP="00CE2DC8">
            <w:pPr>
              <w:rPr>
                <w:rFonts w:ascii="Arial" w:hAnsi="Arial" w:cs="Arial"/>
                <w:sz w:val="20"/>
                <w:szCs w:val="20"/>
              </w:rPr>
            </w:pPr>
            <w:r w:rsidRPr="00466524">
              <w:rPr>
                <w:rFonts w:ascii="Arial" w:hAnsi="Arial" w:cs="Arial"/>
                <w:sz w:val="20"/>
                <w:szCs w:val="20"/>
              </w:rPr>
              <w:t>I would find it very difficult to adjust my lifestyle to being without a car</w:t>
            </w:r>
          </w:p>
        </w:tc>
      </w:tr>
      <w:tr w:rsidR="00466524" w:rsidTr="00466524">
        <w:tc>
          <w:tcPr>
            <w:tcW w:w="1101" w:type="dxa"/>
          </w:tcPr>
          <w:p w:rsidR="00466524" w:rsidRPr="00466524" w:rsidRDefault="00466524" w:rsidP="00CE2DC8">
            <w:pPr>
              <w:rPr>
                <w:rFonts w:ascii="Arial" w:hAnsi="Arial" w:cs="Arial"/>
                <w:sz w:val="20"/>
                <w:szCs w:val="20"/>
              </w:rPr>
            </w:pPr>
            <w:r w:rsidRPr="00466524">
              <w:rPr>
                <w:rFonts w:ascii="Arial" w:hAnsi="Arial" w:cs="Arial"/>
                <w:sz w:val="20"/>
                <w:szCs w:val="20"/>
              </w:rPr>
              <w:t>d</w:t>
            </w:r>
          </w:p>
        </w:tc>
        <w:tc>
          <w:tcPr>
            <w:tcW w:w="8141" w:type="dxa"/>
            <w:vAlign w:val="center"/>
          </w:tcPr>
          <w:p w:rsidR="00466524" w:rsidRPr="00466524" w:rsidRDefault="00466524" w:rsidP="00CE2DC8">
            <w:pPr>
              <w:rPr>
                <w:rFonts w:ascii="Arial" w:hAnsi="Arial" w:cs="Arial"/>
                <w:sz w:val="20"/>
                <w:szCs w:val="20"/>
              </w:rPr>
            </w:pPr>
            <w:r w:rsidRPr="00466524">
              <w:rPr>
                <w:rFonts w:ascii="Arial" w:hAnsi="Arial" w:cs="Arial"/>
                <w:sz w:val="20"/>
                <w:szCs w:val="20"/>
              </w:rPr>
              <w:t>I don't think I am very likely to get caught if I break most motoring laws</w:t>
            </w:r>
          </w:p>
        </w:tc>
      </w:tr>
      <w:tr w:rsidR="00466524" w:rsidTr="00466524">
        <w:tc>
          <w:tcPr>
            <w:tcW w:w="1101" w:type="dxa"/>
          </w:tcPr>
          <w:p w:rsidR="00466524" w:rsidRPr="00466524" w:rsidRDefault="00466524" w:rsidP="00CE2DC8">
            <w:pPr>
              <w:rPr>
                <w:rFonts w:ascii="Arial" w:hAnsi="Arial" w:cs="Arial"/>
                <w:sz w:val="20"/>
                <w:szCs w:val="20"/>
              </w:rPr>
            </w:pPr>
            <w:r w:rsidRPr="00466524">
              <w:rPr>
                <w:rFonts w:ascii="Arial" w:hAnsi="Arial" w:cs="Arial"/>
                <w:sz w:val="20"/>
                <w:szCs w:val="20"/>
              </w:rPr>
              <w:t>e</w:t>
            </w:r>
          </w:p>
        </w:tc>
        <w:tc>
          <w:tcPr>
            <w:tcW w:w="8141" w:type="dxa"/>
            <w:vAlign w:val="center"/>
          </w:tcPr>
          <w:p w:rsidR="00466524" w:rsidRPr="00466524" w:rsidRDefault="00466524" w:rsidP="00CE2DC8">
            <w:pPr>
              <w:rPr>
                <w:rFonts w:ascii="Arial" w:hAnsi="Arial" w:cs="Arial"/>
                <w:sz w:val="20"/>
                <w:szCs w:val="20"/>
              </w:rPr>
            </w:pPr>
            <w:r w:rsidRPr="00466524">
              <w:rPr>
                <w:rFonts w:ascii="Arial" w:hAnsi="Arial" w:cs="Arial"/>
                <w:sz w:val="20"/>
                <w:szCs w:val="20"/>
              </w:rPr>
              <w:t>There are not enough police on the roads enforcing driving laws</w:t>
            </w:r>
          </w:p>
        </w:tc>
      </w:tr>
      <w:tr w:rsidR="00466524" w:rsidTr="00466524">
        <w:tc>
          <w:tcPr>
            <w:tcW w:w="1101" w:type="dxa"/>
          </w:tcPr>
          <w:p w:rsidR="00466524" w:rsidRPr="00466524" w:rsidRDefault="00466524" w:rsidP="00CE2DC8">
            <w:pPr>
              <w:rPr>
                <w:rFonts w:ascii="Arial" w:hAnsi="Arial" w:cs="Arial"/>
                <w:sz w:val="20"/>
                <w:szCs w:val="20"/>
              </w:rPr>
            </w:pPr>
            <w:r w:rsidRPr="00466524">
              <w:rPr>
                <w:rFonts w:ascii="Arial" w:hAnsi="Arial" w:cs="Arial"/>
                <w:sz w:val="20"/>
                <w:szCs w:val="20"/>
              </w:rPr>
              <w:t>f</w:t>
            </w:r>
          </w:p>
        </w:tc>
        <w:tc>
          <w:tcPr>
            <w:tcW w:w="8141" w:type="dxa"/>
            <w:vAlign w:val="center"/>
          </w:tcPr>
          <w:p w:rsidR="00466524" w:rsidRPr="00466524" w:rsidRDefault="00466524" w:rsidP="00CE2DC8">
            <w:pPr>
              <w:rPr>
                <w:rFonts w:ascii="Arial" w:hAnsi="Arial" w:cs="Arial"/>
                <w:sz w:val="20"/>
                <w:szCs w:val="20"/>
              </w:rPr>
            </w:pPr>
            <w:r w:rsidRPr="00466524">
              <w:rPr>
                <w:rFonts w:ascii="Arial" w:hAnsi="Arial" w:cs="Arial"/>
                <w:sz w:val="20"/>
                <w:szCs w:val="20"/>
              </w:rPr>
              <w:t xml:space="preserve">Congestion seems to be getting worse compared to one year ago </w:t>
            </w:r>
          </w:p>
        </w:tc>
      </w:tr>
      <w:tr w:rsidR="00466524" w:rsidTr="00466524">
        <w:tc>
          <w:tcPr>
            <w:tcW w:w="1101" w:type="dxa"/>
          </w:tcPr>
          <w:p w:rsidR="00466524" w:rsidRPr="00466524" w:rsidRDefault="00A80399" w:rsidP="00CE2DC8">
            <w:pPr>
              <w:rPr>
                <w:rFonts w:ascii="Arial" w:hAnsi="Arial" w:cs="Arial"/>
                <w:sz w:val="20"/>
                <w:szCs w:val="20"/>
              </w:rPr>
            </w:pPr>
            <w:r>
              <w:rPr>
                <w:rFonts w:ascii="Arial" w:hAnsi="Arial" w:cs="Arial"/>
                <w:sz w:val="20"/>
                <w:szCs w:val="20"/>
              </w:rPr>
              <w:t>g</w:t>
            </w:r>
          </w:p>
        </w:tc>
        <w:tc>
          <w:tcPr>
            <w:tcW w:w="8141" w:type="dxa"/>
            <w:vAlign w:val="center"/>
          </w:tcPr>
          <w:p w:rsidR="00466524" w:rsidRPr="00466524" w:rsidRDefault="00466524" w:rsidP="00CE2DC8">
            <w:pPr>
              <w:rPr>
                <w:rFonts w:ascii="Arial" w:hAnsi="Arial" w:cs="Arial"/>
                <w:sz w:val="20"/>
                <w:szCs w:val="20"/>
              </w:rPr>
            </w:pPr>
            <w:r w:rsidRPr="00466524">
              <w:rPr>
                <w:rFonts w:ascii="Arial" w:hAnsi="Arial" w:cs="Arial"/>
                <w:sz w:val="20"/>
                <w:szCs w:val="20"/>
              </w:rPr>
              <w:t>I would use my car less if public transport were better</w:t>
            </w:r>
          </w:p>
        </w:tc>
      </w:tr>
      <w:tr w:rsidR="00466524" w:rsidTr="00466524">
        <w:tc>
          <w:tcPr>
            <w:tcW w:w="1101" w:type="dxa"/>
          </w:tcPr>
          <w:p w:rsidR="00466524" w:rsidRPr="00466524" w:rsidRDefault="00A80399" w:rsidP="00CE2DC8">
            <w:pPr>
              <w:rPr>
                <w:rFonts w:ascii="Arial" w:hAnsi="Arial" w:cs="Arial"/>
                <w:sz w:val="20"/>
                <w:szCs w:val="20"/>
              </w:rPr>
            </w:pPr>
            <w:r>
              <w:rPr>
                <w:rFonts w:ascii="Arial" w:hAnsi="Arial" w:cs="Arial"/>
                <w:sz w:val="20"/>
                <w:szCs w:val="20"/>
              </w:rPr>
              <w:t>h</w:t>
            </w:r>
          </w:p>
        </w:tc>
        <w:tc>
          <w:tcPr>
            <w:tcW w:w="8141" w:type="dxa"/>
            <w:vAlign w:val="center"/>
          </w:tcPr>
          <w:p w:rsidR="00466524" w:rsidRPr="00466524" w:rsidRDefault="00466524" w:rsidP="00CE2DC8">
            <w:pPr>
              <w:rPr>
                <w:rFonts w:ascii="Arial" w:hAnsi="Arial" w:cs="Arial"/>
                <w:sz w:val="20"/>
                <w:szCs w:val="20"/>
              </w:rPr>
            </w:pPr>
            <w:r w:rsidRPr="00466524">
              <w:rPr>
                <w:rFonts w:ascii="Arial" w:hAnsi="Arial" w:cs="Arial"/>
                <w:sz w:val="20"/>
                <w:szCs w:val="20"/>
              </w:rPr>
              <w:t>If fuel was more affordable then I would have a fuller social life and would be able to visit friends and family more frequently</w:t>
            </w:r>
          </w:p>
        </w:tc>
      </w:tr>
      <w:tr w:rsidR="00466524" w:rsidTr="00466524">
        <w:tc>
          <w:tcPr>
            <w:tcW w:w="1101" w:type="dxa"/>
          </w:tcPr>
          <w:p w:rsidR="00466524" w:rsidRPr="00466524" w:rsidRDefault="00A80399" w:rsidP="00CE2DC8">
            <w:pPr>
              <w:rPr>
                <w:rFonts w:ascii="Arial" w:hAnsi="Arial" w:cs="Arial"/>
                <w:sz w:val="20"/>
                <w:szCs w:val="20"/>
              </w:rPr>
            </w:pPr>
            <w:proofErr w:type="spellStart"/>
            <w:r>
              <w:rPr>
                <w:rFonts w:ascii="Arial" w:hAnsi="Arial" w:cs="Arial"/>
                <w:sz w:val="20"/>
                <w:szCs w:val="20"/>
              </w:rPr>
              <w:t>i</w:t>
            </w:r>
            <w:proofErr w:type="spellEnd"/>
          </w:p>
        </w:tc>
        <w:tc>
          <w:tcPr>
            <w:tcW w:w="8141" w:type="dxa"/>
            <w:vAlign w:val="center"/>
          </w:tcPr>
          <w:p w:rsidR="00466524" w:rsidRPr="00466524" w:rsidRDefault="00466524" w:rsidP="00CE2DC8">
            <w:pPr>
              <w:rPr>
                <w:rFonts w:ascii="Arial" w:hAnsi="Arial" w:cs="Arial"/>
                <w:sz w:val="20"/>
                <w:szCs w:val="20"/>
              </w:rPr>
            </w:pPr>
            <w:r w:rsidRPr="00466524">
              <w:rPr>
                <w:rFonts w:ascii="Arial" w:hAnsi="Arial" w:cs="Arial"/>
                <w:sz w:val="20"/>
                <w:szCs w:val="20"/>
              </w:rPr>
              <w:t>Road safety is a shared responsibility for all road users, i.e. cyclists, motorcyclists and motorists alike</w:t>
            </w:r>
          </w:p>
        </w:tc>
      </w:tr>
      <w:tr w:rsidR="00466524" w:rsidTr="00466524">
        <w:tc>
          <w:tcPr>
            <w:tcW w:w="1101" w:type="dxa"/>
          </w:tcPr>
          <w:p w:rsidR="00466524" w:rsidRPr="00466524" w:rsidRDefault="00A80399" w:rsidP="00CE2DC8">
            <w:pPr>
              <w:rPr>
                <w:rFonts w:ascii="Arial" w:hAnsi="Arial" w:cs="Arial"/>
                <w:sz w:val="20"/>
                <w:szCs w:val="20"/>
              </w:rPr>
            </w:pPr>
            <w:r>
              <w:rPr>
                <w:rFonts w:ascii="Arial" w:hAnsi="Arial" w:cs="Arial"/>
                <w:sz w:val="20"/>
                <w:szCs w:val="20"/>
              </w:rPr>
              <w:t>j</w:t>
            </w:r>
          </w:p>
        </w:tc>
        <w:tc>
          <w:tcPr>
            <w:tcW w:w="8141" w:type="dxa"/>
            <w:vAlign w:val="center"/>
          </w:tcPr>
          <w:p w:rsidR="00466524" w:rsidRPr="00466524" w:rsidRDefault="00466524" w:rsidP="00CE2DC8">
            <w:pPr>
              <w:rPr>
                <w:rFonts w:ascii="Arial" w:hAnsi="Arial" w:cs="Arial"/>
                <w:sz w:val="20"/>
                <w:szCs w:val="20"/>
              </w:rPr>
            </w:pPr>
            <w:r w:rsidRPr="00466524">
              <w:rPr>
                <w:rFonts w:ascii="Arial" w:hAnsi="Arial" w:cs="Arial"/>
                <w:sz w:val="20"/>
                <w:szCs w:val="20"/>
              </w:rPr>
              <w:t>Motorists are hit by high taxes as they are easy targets for the Government</w:t>
            </w:r>
          </w:p>
        </w:tc>
      </w:tr>
    </w:tbl>
    <w:p w:rsidR="00C1662A" w:rsidRDefault="00C1662A" w:rsidP="00CE2DC8">
      <w:pPr>
        <w:spacing w:after="0" w:line="240" w:lineRule="auto"/>
        <w:rPr>
          <w:rFonts w:ascii="Arial" w:hAnsi="Arial" w:cs="Arial"/>
          <w:b/>
          <w:sz w:val="20"/>
          <w:szCs w:val="20"/>
        </w:rPr>
      </w:pPr>
    </w:p>
    <w:p w:rsidR="00682BB1" w:rsidRPr="00466524" w:rsidRDefault="00682BB1" w:rsidP="00CE2DC8">
      <w:pPr>
        <w:spacing w:after="0" w:line="240" w:lineRule="auto"/>
        <w:textAlignment w:val="baseline"/>
        <w:rPr>
          <w:rFonts w:ascii="Arial" w:eastAsia="Geneva" w:hAnsi="Arial" w:cs="Arial"/>
          <w:b/>
          <w:bCs/>
          <w:color w:val="FF0000"/>
          <w:kern w:val="24"/>
          <w:sz w:val="20"/>
          <w:szCs w:val="20"/>
        </w:rPr>
      </w:pPr>
      <w:r w:rsidRPr="00C1662A">
        <w:rPr>
          <w:rFonts w:ascii="Arial" w:eastAsia="Geneva" w:hAnsi="Arial" w:cs="Arial"/>
          <w:b/>
          <w:bCs/>
          <w:color w:val="FF0000"/>
          <w:kern w:val="24"/>
          <w:sz w:val="20"/>
          <w:szCs w:val="20"/>
        </w:rPr>
        <w:lastRenderedPageBreak/>
        <w:t xml:space="preserve">[PROGRAMMING INSTRUCTION: ASK </w:t>
      </w:r>
      <w:r>
        <w:rPr>
          <w:rFonts w:ascii="Arial" w:eastAsia="Geneva" w:hAnsi="Arial" w:cs="Arial"/>
          <w:b/>
          <w:bCs/>
          <w:color w:val="FF0000"/>
          <w:kern w:val="24"/>
          <w:sz w:val="20"/>
          <w:szCs w:val="20"/>
        </w:rPr>
        <w:t>IF CODE 4 OR 5 AT QB2i</w:t>
      </w:r>
      <w:r w:rsidRPr="00C1662A">
        <w:rPr>
          <w:rFonts w:ascii="Arial" w:eastAsia="Geneva" w:hAnsi="Arial" w:cs="Arial"/>
          <w:b/>
          <w:bCs/>
          <w:color w:val="FF0000"/>
          <w:kern w:val="24"/>
          <w:sz w:val="20"/>
          <w:szCs w:val="20"/>
        </w:rPr>
        <w:t xml:space="preserve">. </w:t>
      </w:r>
      <w:r>
        <w:rPr>
          <w:rFonts w:ascii="Arial" w:eastAsia="Geneva" w:hAnsi="Arial" w:cs="Arial"/>
          <w:b/>
          <w:bCs/>
          <w:color w:val="FF0000"/>
          <w:kern w:val="24"/>
          <w:sz w:val="20"/>
          <w:szCs w:val="20"/>
        </w:rPr>
        <w:t>MULTI CODE, RANDOMISE ORDER, KEEP OTHER AT THE END</w:t>
      </w:r>
      <w:r w:rsidRPr="00C1662A">
        <w:rPr>
          <w:rFonts w:ascii="Arial" w:eastAsia="Geneva" w:hAnsi="Arial" w:cs="Arial"/>
          <w:b/>
          <w:bCs/>
          <w:color w:val="FF0000"/>
          <w:kern w:val="24"/>
          <w:sz w:val="20"/>
          <w:szCs w:val="20"/>
        </w:rPr>
        <w:t xml:space="preserve">] </w:t>
      </w:r>
    </w:p>
    <w:p w:rsidR="00682BB1" w:rsidRDefault="00682BB1" w:rsidP="00CE2DC8">
      <w:pPr>
        <w:spacing w:after="0" w:line="240" w:lineRule="auto"/>
        <w:ind w:left="720" w:hanging="720"/>
        <w:rPr>
          <w:rFonts w:ascii="Arial" w:hAnsi="Arial" w:cs="Arial"/>
          <w:sz w:val="20"/>
          <w:szCs w:val="20"/>
        </w:rPr>
      </w:pPr>
      <w:r>
        <w:rPr>
          <w:rFonts w:ascii="Arial" w:hAnsi="Arial" w:cs="Arial"/>
          <w:b/>
          <w:sz w:val="20"/>
          <w:szCs w:val="20"/>
        </w:rPr>
        <w:t>QB</w:t>
      </w:r>
      <w:r w:rsidR="00684350">
        <w:rPr>
          <w:rFonts w:ascii="Arial" w:hAnsi="Arial" w:cs="Arial"/>
          <w:b/>
          <w:sz w:val="20"/>
          <w:szCs w:val="20"/>
        </w:rPr>
        <w:t>6</w:t>
      </w:r>
      <w:r>
        <w:rPr>
          <w:rFonts w:ascii="Arial" w:hAnsi="Arial" w:cs="Arial"/>
          <w:sz w:val="20"/>
          <w:szCs w:val="20"/>
        </w:rPr>
        <w:t>.</w:t>
      </w:r>
      <w:r>
        <w:rPr>
          <w:rFonts w:ascii="Arial" w:hAnsi="Arial" w:cs="Arial"/>
          <w:sz w:val="20"/>
          <w:szCs w:val="20"/>
        </w:rPr>
        <w:tab/>
        <w:t>You said that you would use your car less if public transport was better. Please can you tell us why?</w:t>
      </w:r>
    </w:p>
    <w:p w:rsidR="0081600F" w:rsidRDefault="0081600F">
      <w:pPr>
        <w:spacing w:after="0" w:line="240" w:lineRule="auto"/>
        <w:ind w:left="720" w:hanging="720"/>
        <w:rPr>
          <w:rFonts w:ascii="Arial" w:hAnsi="Arial" w:cs="Arial"/>
          <w:sz w:val="20"/>
          <w:szCs w:val="20"/>
        </w:rPr>
      </w:pPr>
    </w:p>
    <w:tbl>
      <w:tblPr>
        <w:tblStyle w:val="TableGrid"/>
        <w:tblW w:w="0" w:type="auto"/>
        <w:tblLook w:val="04A0"/>
      </w:tblPr>
      <w:tblGrid>
        <w:gridCol w:w="1101"/>
        <w:gridCol w:w="8141"/>
      </w:tblGrid>
      <w:tr w:rsidR="00682BB1" w:rsidTr="00123622">
        <w:tc>
          <w:tcPr>
            <w:tcW w:w="1101" w:type="dxa"/>
          </w:tcPr>
          <w:p w:rsidR="00536400" w:rsidRDefault="00682BB1">
            <w:pPr>
              <w:rPr>
                <w:rFonts w:ascii="Arial" w:hAnsi="Arial" w:cs="Arial"/>
                <w:sz w:val="20"/>
                <w:szCs w:val="20"/>
              </w:rPr>
            </w:pPr>
            <w:r>
              <w:rPr>
                <w:rFonts w:ascii="Arial" w:hAnsi="Arial" w:cs="Arial"/>
                <w:sz w:val="20"/>
                <w:szCs w:val="20"/>
              </w:rPr>
              <w:t>1</w:t>
            </w:r>
          </w:p>
        </w:tc>
        <w:tc>
          <w:tcPr>
            <w:tcW w:w="8141" w:type="dxa"/>
          </w:tcPr>
          <w:p w:rsidR="00536400" w:rsidRDefault="00682BB1">
            <w:pPr>
              <w:rPr>
                <w:rFonts w:ascii="Arial" w:hAnsi="Arial" w:cs="Arial"/>
                <w:sz w:val="20"/>
                <w:szCs w:val="20"/>
              </w:rPr>
            </w:pPr>
            <w:r>
              <w:rPr>
                <w:rFonts w:ascii="Arial" w:hAnsi="Arial" w:cs="Arial"/>
                <w:sz w:val="20"/>
                <w:szCs w:val="20"/>
              </w:rPr>
              <w:t>Fares are too high</w:t>
            </w:r>
          </w:p>
        </w:tc>
      </w:tr>
      <w:tr w:rsidR="00682BB1" w:rsidTr="00123622">
        <w:tc>
          <w:tcPr>
            <w:tcW w:w="1101" w:type="dxa"/>
          </w:tcPr>
          <w:p w:rsidR="00682BB1" w:rsidRDefault="00682BB1" w:rsidP="00CE2DC8">
            <w:pPr>
              <w:rPr>
                <w:rFonts w:ascii="Arial" w:hAnsi="Arial" w:cs="Arial"/>
                <w:sz w:val="20"/>
                <w:szCs w:val="20"/>
              </w:rPr>
            </w:pPr>
            <w:r>
              <w:rPr>
                <w:rFonts w:ascii="Arial" w:hAnsi="Arial" w:cs="Arial"/>
                <w:sz w:val="20"/>
                <w:szCs w:val="20"/>
              </w:rPr>
              <w:t>2</w:t>
            </w:r>
          </w:p>
        </w:tc>
        <w:tc>
          <w:tcPr>
            <w:tcW w:w="8141" w:type="dxa"/>
          </w:tcPr>
          <w:p w:rsidR="00682BB1" w:rsidRDefault="00123622" w:rsidP="00CE2DC8">
            <w:pPr>
              <w:rPr>
                <w:rFonts w:ascii="Arial" w:hAnsi="Arial" w:cs="Arial"/>
                <w:sz w:val="20"/>
                <w:szCs w:val="20"/>
              </w:rPr>
            </w:pPr>
            <w:r>
              <w:rPr>
                <w:rFonts w:ascii="Arial" w:hAnsi="Arial" w:cs="Arial"/>
                <w:sz w:val="20"/>
                <w:szCs w:val="20"/>
              </w:rPr>
              <w:t>Don’t run on time (early or late)</w:t>
            </w:r>
          </w:p>
        </w:tc>
      </w:tr>
      <w:tr w:rsidR="00682BB1" w:rsidTr="00123622">
        <w:tc>
          <w:tcPr>
            <w:tcW w:w="1101" w:type="dxa"/>
          </w:tcPr>
          <w:p w:rsidR="00682BB1" w:rsidRDefault="00682BB1" w:rsidP="00CE2DC8">
            <w:pPr>
              <w:rPr>
                <w:rFonts w:ascii="Arial" w:hAnsi="Arial" w:cs="Arial"/>
                <w:sz w:val="20"/>
                <w:szCs w:val="20"/>
              </w:rPr>
            </w:pPr>
            <w:r>
              <w:rPr>
                <w:rFonts w:ascii="Arial" w:hAnsi="Arial" w:cs="Arial"/>
                <w:sz w:val="20"/>
                <w:szCs w:val="20"/>
              </w:rPr>
              <w:t>3</w:t>
            </w:r>
          </w:p>
        </w:tc>
        <w:tc>
          <w:tcPr>
            <w:tcW w:w="8141" w:type="dxa"/>
          </w:tcPr>
          <w:p w:rsidR="00682BB1" w:rsidRDefault="00682BB1" w:rsidP="00CE2DC8">
            <w:pPr>
              <w:rPr>
                <w:rFonts w:ascii="Arial" w:hAnsi="Arial" w:cs="Arial"/>
                <w:sz w:val="20"/>
                <w:szCs w:val="20"/>
              </w:rPr>
            </w:pPr>
            <w:r>
              <w:rPr>
                <w:rFonts w:ascii="Arial" w:hAnsi="Arial" w:cs="Arial"/>
                <w:sz w:val="20"/>
                <w:szCs w:val="20"/>
              </w:rPr>
              <w:t>Too slow</w:t>
            </w:r>
          </w:p>
        </w:tc>
      </w:tr>
      <w:tr w:rsidR="00682BB1" w:rsidTr="00123622">
        <w:tc>
          <w:tcPr>
            <w:tcW w:w="1101" w:type="dxa"/>
          </w:tcPr>
          <w:p w:rsidR="00682BB1" w:rsidRDefault="00682BB1" w:rsidP="00CE2DC8">
            <w:pPr>
              <w:rPr>
                <w:rFonts w:ascii="Arial" w:hAnsi="Arial" w:cs="Arial"/>
                <w:sz w:val="20"/>
                <w:szCs w:val="20"/>
              </w:rPr>
            </w:pPr>
            <w:r>
              <w:rPr>
                <w:rFonts w:ascii="Arial" w:hAnsi="Arial" w:cs="Arial"/>
                <w:sz w:val="20"/>
                <w:szCs w:val="20"/>
              </w:rPr>
              <w:t>4</w:t>
            </w:r>
          </w:p>
        </w:tc>
        <w:tc>
          <w:tcPr>
            <w:tcW w:w="8141" w:type="dxa"/>
          </w:tcPr>
          <w:p w:rsidR="00682BB1" w:rsidRDefault="00682BB1" w:rsidP="00CE2DC8">
            <w:pPr>
              <w:rPr>
                <w:rFonts w:ascii="Arial" w:hAnsi="Arial" w:cs="Arial"/>
                <w:sz w:val="20"/>
                <w:szCs w:val="20"/>
              </w:rPr>
            </w:pPr>
            <w:r>
              <w:rPr>
                <w:rFonts w:ascii="Arial" w:hAnsi="Arial" w:cs="Arial"/>
                <w:sz w:val="20"/>
                <w:szCs w:val="20"/>
              </w:rPr>
              <w:t>Rude drivers</w:t>
            </w:r>
            <w:r w:rsidR="00123622">
              <w:rPr>
                <w:rFonts w:ascii="Arial" w:hAnsi="Arial" w:cs="Arial"/>
                <w:sz w:val="20"/>
                <w:szCs w:val="20"/>
              </w:rPr>
              <w:t>/staff</w:t>
            </w:r>
          </w:p>
        </w:tc>
      </w:tr>
      <w:tr w:rsidR="00682BB1" w:rsidTr="00123622">
        <w:tc>
          <w:tcPr>
            <w:tcW w:w="1101" w:type="dxa"/>
          </w:tcPr>
          <w:p w:rsidR="00682BB1" w:rsidRDefault="00682BB1" w:rsidP="00CE2DC8">
            <w:pPr>
              <w:rPr>
                <w:rFonts w:ascii="Arial" w:hAnsi="Arial" w:cs="Arial"/>
                <w:sz w:val="20"/>
                <w:szCs w:val="20"/>
              </w:rPr>
            </w:pPr>
            <w:r>
              <w:rPr>
                <w:rFonts w:ascii="Arial" w:hAnsi="Arial" w:cs="Arial"/>
                <w:sz w:val="20"/>
                <w:szCs w:val="20"/>
              </w:rPr>
              <w:t>5</w:t>
            </w:r>
          </w:p>
        </w:tc>
        <w:tc>
          <w:tcPr>
            <w:tcW w:w="8141" w:type="dxa"/>
          </w:tcPr>
          <w:p w:rsidR="00682BB1" w:rsidRDefault="00123622" w:rsidP="00CE2DC8">
            <w:pPr>
              <w:rPr>
                <w:rFonts w:ascii="Arial" w:hAnsi="Arial" w:cs="Arial"/>
                <w:sz w:val="20"/>
                <w:szCs w:val="20"/>
              </w:rPr>
            </w:pPr>
            <w:r>
              <w:rPr>
                <w:rFonts w:ascii="Arial" w:hAnsi="Arial" w:cs="Arial"/>
                <w:sz w:val="20"/>
                <w:szCs w:val="20"/>
              </w:rPr>
              <w:t xml:space="preserve">Too many cancellations </w:t>
            </w:r>
          </w:p>
        </w:tc>
      </w:tr>
      <w:tr w:rsidR="00682BB1" w:rsidTr="00123622">
        <w:tc>
          <w:tcPr>
            <w:tcW w:w="1101" w:type="dxa"/>
          </w:tcPr>
          <w:p w:rsidR="00682BB1" w:rsidRDefault="00682BB1" w:rsidP="00CE2DC8">
            <w:pPr>
              <w:rPr>
                <w:rFonts w:ascii="Arial" w:hAnsi="Arial" w:cs="Arial"/>
                <w:sz w:val="20"/>
                <w:szCs w:val="20"/>
              </w:rPr>
            </w:pPr>
            <w:r>
              <w:rPr>
                <w:rFonts w:ascii="Arial" w:hAnsi="Arial" w:cs="Arial"/>
                <w:sz w:val="20"/>
                <w:szCs w:val="20"/>
              </w:rPr>
              <w:t>7</w:t>
            </w:r>
          </w:p>
        </w:tc>
        <w:tc>
          <w:tcPr>
            <w:tcW w:w="8141" w:type="dxa"/>
          </w:tcPr>
          <w:p w:rsidR="00682BB1" w:rsidRDefault="00682BB1" w:rsidP="00CE2DC8">
            <w:pPr>
              <w:rPr>
                <w:rFonts w:ascii="Arial" w:hAnsi="Arial" w:cs="Arial"/>
                <w:sz w:val="20"/>
                <w:szCs w:val="20"/>
              </w:rPr>
            </w:pPr>
            <w:r>
              <w:rPr>
                <w:rFonts w:ascii="Arial" w:hAnsi="Arial" w:cs="Arial"/>
                <w:sz w:val="20"/>
                <w:szCs w:val="20"/>
              </w:rPr>
              <w:t>It’s too crowded</w:t>
            </w:r>
          </w:p>
        </w:tc>
      </w:tr>
      <w:tr w:rsidR="00682BB1" w:rsidTr="00123622">
        <w:tc>
          <w:tcPr>
            <w:tcW w:w="1101" w:type="dxa"/>
          </w:tcPr>
          <w:p w:rsidR="00682BB1" w:rsidRDefault="00682BB1" w:rsidP="00CE2DC8">
            <w:pPr>
              <w:rPr>
                <w:rFonts w:ascii="Arial" w:hAnsi="Arial" w:cs="Arial"/>
                <w:sz w:val="20"/>
                <w:szCs w:val="20"/>
              </w:rPr>
            </w:pPr>
            <w:r>
              <w:rPr>
                <w:rFonts w:ascii="Arial" w:hAnsi="Arial" w:cs="Arial"/>
                <w:sz w:val="20"/>
                <w:szCs w:val="20"/>
              </w:rPr>
              <w:t>8</w:t>
            </w:r>
          </w:p>
        </w:tc>
        <w:tc>
          <w:tcPr>
            <w:tcW w:w="8141" w:type="dxa"/>
          </w:tcPr>
          <w:p w:rsidR="00682BB1" w:rsidRDefault="00682BB1" w:rsidP="00CE2DC8">
            <w:pPr>
              <w:rPr>
                <w:rFonts w:ascii="Arial" w:hAnsi="Arial" w:cs="Arial"/>
                <w:sz w:val="20"/>
                <w:szCs w:val="20"/>
              </w:rPr>
            </w:pPr>
            <w:r>
              <w:rPr>
                <w:rFonts w:ascii="Arial" w:hAnsi="Arial" w:cs="Arial"/>
                <w:sz w:val="20"/>
                <w:szCs w:val="20"/>
              </w:rPr>
              <w:t>It’s too dangerous (full of people I don’t trust)</w:t>
            </w:r>
          </w:p>
        </w:tc>
      </w:tr>
      <w:tr w:rsidR="00682BB1" w:rsidTr="00123622">
        <w:tc>
          <w:tcPr>
            <w:tcW w:w="1101" w:type="dxa"/>
          </w:tcPr>
          <w:p w:rsidR="00682BB1" w:rsidRDefault="00682BB1" w:rsidP="00CE2DC8">
            <w:pPr>
              <w:rPr>
                <w:rFonts w:ascii="Arial" w:hAnsi="Arial" w:cs="Arial"/>
                <w:sz w:val="20"/>
                <w:szCs w:val="20"/>
              </w:rPr>
            </w:pPr>
            <w:r>
              <w:rPr>
                <w:rFonts w:ascii="Arial" w:hAnsi="Arial" w:cs="Arial"/>
                <w:sz w:val="20"/>
                <w:szCs w:val="20"/>
              </w:rPr>
              <w:t>9</w:t>
            </w:r>
          </w:p>
        </w:tc>
        <w:tc>
          <w:tcPr>
            <w:tcW w:w="8141" w:type="dxa"/>
          </w:tcPr>
          <w:p w:rsidR="00682BB1" w:rsidRDefault="00682BB1" w:rsidP="00CE2DC8">
            <w:pPr>
              <w:rPr>
                <w:rFonts w:ascii="Arial" w:hAnsi="Arial" w:cs="Arial"/>
                <w:sz w:val="20"/>
                <w:szCs w:val="20"/>
              </w:rPr>
            </w:pPr>
            <w:r>
              <w:rPr>
                <w:rFonts w:ascii="Arial" w:hAnsi="Arial" w:cs="Arial"/>
                <w:sz w:val="20"/>
                <w:szCs w:val="20"/>
              </w:rPr>
              <w:t>It’s too dangerous (old technology means that the vehicles themselves are not safe)</w:t>
            </w:r>
          </w:p>
        </w:tc>
      </w:tr>
      <w:tr w:rsidR="00682BB1" w:rsidTr="00123622">
        <w:tc>
          <w:tcPr>
            <w:tcW w:w="1101" w:type="dxa"/>
          </w:tcPr>
          <w:p w:rsidR="00682BB1" w:rsidRDefault="00682BB1" w:rsidP="00CE2DC8">
            <w:pPr>
              <w:rPr>
                <w:rFonts w:ascii="Arial" w:hAnsi="Arial" w:cs="Arial"/>
                <w:sz w:val="20"/>
                <w:szCs w:val="20"/>
              </w:rPr>
            </w:pPr>
            <w:r>
              <w:rPr>
                <w:rFonts w:ascii="Arial" w:hAnsi="Arial" w:cs="Arial"/>
                <w:sz w:val="20"/>
                <w:szCs w:val="20"/>
              </w:rPr>
              <w:t>98</w:t>
            </w:r>
          </w:p>
        </w:tc>
        <w:tc>
          <w:tcPr>
            <w:tcW w:w="8141" w:type="dxa"/>
          </w:tcPr>
          <w:p w:rsidR="00682BB1" w:rsidRDefault="00682BB1" w:rsidP="00CE2DC8">
            <w:pPr>
              <w:rPr>
                <w:rFonts w:ascii="Arial" w:hAnsi="Arial" w:cs="Arial"/>
                <w:sz w:val="20"/>
                <w:szCs w:val="20"/>
              </w:rPr>
            </w:pPr>
            <w:r>
              <w:rPr>
                <w:rFonts w:ascii="Arial" w:hAnsi="Arial" w:cs="Arial"/>
                <w:sz w:val="20"/>
                <w:szCs w:val="20"/>
              </w:rPr>
              <w:t>Other (Please specify)</w:t>
            </w:r>
          </w:p>
        </w:tc>
      </w:tr>
    </w:tbl>
    <w:p w:rsidR="00682BB1" w:rsidRDefault="00682BB1" w:rsidP="00CE2DC8">
      <w:pPr>
        <w:spacing w:after="0" w:line="240" w:lineRule="auto"/>
        <w:textAlignment w:val="baseline"/>
        <w:rPr>
          <w:rFonts w:ascii="Arial" w:eastAsia="Geneva" w:hAnsi="Arial" w:cs="Arial"/>
          <w:b/>
          <w:bCs/>
          <w:color w:val="FF0000"/>
          <w:kern w:val="24"/>
          <w:sz w:val="20"/>
          <w:szCs w:val="20"/>
        </w:rPr>
      </w:pPr>
      <w:r w:rsidRPr="00C1662A">
        <w:rPr>
          <w:rFonts w:ascii="Arial" w:eastAsia="Geneva" w:hAnsi="Arial" w:cs="Arial"/>
          <w:b/>
          <w:bCs/>
          <w:color w:val="FF0000"/>
          <w:kern w:val="24"/>
          <w:sz w:val="20"/>
          <w:szCs w:val="20"/>
        </w:rPr>
        <w:t xml:space="preserve"> </w:t>
      </w:r>
    </w:p>
    <w:p w:rsidR="00684350" w:rsidRDefault="00684350" w:rsidP="00CE2DC8">
      <w:pPr>
        <w:spacing w:after="0" w:line="240" w:lineRule="auto"/>
        <w:textAlignment w:val="baseline"/>
        <w:rPr>
          <w:rFonts w:ascii="Arial" w:eastAsia="Geneva" w:hAnsi="Arial" w:cs="Arial"/>
          <w:b/>
          <w:bCs/>
          <w:color w:val="FF0000"/>
          <w:kern w:val="24"/>
          <w:sz w:val="20"/>
          <w:szCs w:val="20"/>
        </w:rPr>
      </w:pPr>
    </w:p>
    <w:p w:rsidR="00466524" w:rsidRPr="00466524" w:rsidRDefault="00466524" w:rsidP="00CE2DC8">
      <w:pPr>
        <w:spacing w:after="0" w:line="240" w:lineRule="auto"/>
        <w:textAlignment w:val="baseline"/>
        <w:rPr>
          <w:rFonts w:ascii="Arial" w:eastAsia="Geneva" w:hAnsi="Arial" w:cs="Arial"/>
          <w:b/>
          <w:bCs/>
          <w:color w:val="FF0000"/>
          <w:kern w:val="24"/>
          <w:sz w:val="20"/>
          <w:szCs w:val="20"/>
        </w:rPr>
      </w:pPr>
      <w:r w:rsidRPr="00C1662A">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 xml:space="preserve">IF CODE 4 OR 5 AT </w:t>
      </w:r>
      <w:r w:rsidR="009E5514">
        <w:rPr>
          <w:rFonts w:ascii="Arial" w:eastAsia="Geneva" w:hAnsi="Arial" w:cs="Arial"/>
          <w:b/>
          <w:bCs/>
          <w:color w:val="FF0000"/>
          <w:kern w:val="24"/>
          <w:sz w:val="20"/>
          <w:szCs w:val="20"/>
        </w:rPr>
        <w:t>QB</w:t>
      </w:r>
      <w:r>
        <w:rPr>
          <w:rFonts w:ascii="Arial" w:eastAsia="Geneva" w:hAnsi="Arial" w:cs="Arial"/>
          <w:b/>
          <w:bCs/>
          <w:color w:val="FF0000"/>
          <w:kern w:val="24"/>
          <w:sz w:val="20"/>
          <w:szCs w:val="20"/>
        </w:rPr>
        <w:t>2h</w:t>
      </w:r>
      <w:r w:rsidRPr="00C1662A">
        <w:rPr>
          <w:rFonts w:ascii="Arial" w:eastAsia="Geneva" w:hAnsi="Arial" w:cs="Arial"/>
          <w:b/>
          <w:bCs/>
          <w:color w:val="FF0000"/>
          <w:kern w:val="24"/>
          <w:sz w:val="20"/>
          <w:szCs w:val="20"/>
        </w:rPr>
        <w:t xml:space="preserve">. </w:t>
      </w:r>
      <w:r w:rsidR="00725F81">
        <w:rPr>
          <w:rFonts w:ascii="Arial" w:eastAsia="Geneva" w:hAnsi="Arial" w:cs="Arial"/>
          <w:b/>
          <w:bCs/>
          <w:color w:val="FF0000"/>
          <w:kern w:val="24"/>
          <w:sz w:val="20"/>
          <w:szCs w:val="20"/>
        </w:rPr>
        <w:t>SINGLE CODE PER ROW</w:t>
      </w:r>
      <w:r w:rsidRPr="00C1662A">
        <w:rPr>
          <w:rFonts w:ascii="Arial" w:eastAsia="Geneva" w:hAnsi="Arial" w:cs="Arial"/>
          <w:b/>
          <w:bCs/>
          <w:color w:val="FF0000"/>
          <w:kern w:val="24"/>
          <w:sz w:val="20"/>
          <w:szCs w:val="20"/>
        </w:rPr>
        <w:t xml:space="preserve">] </w:t>
      </w:r>
    </w:p>
    <w:p w:rsidR="0081600F" w:rsidRDefault="009E5514">
      <w:pPr>
        <w:spacing w:after="0" w:line="240" w:lineRule="auto"/>
        <w:ind w:left="720" w:hanging="720"/>
        <w:rPr>
          <w:rFonts w:ascii="Arial" w:hAnsi="Arial" w:cs="Arial"/>
          <w:sz w:val="20"/>
          <w:szCs w:val="20"/>
        </w:rPr>
      </w:pPr>
      <w:r>
        <w:rPr>
          <w:rFonts w:ascii="Arial" w:hAnsi="Arial" w:cs="Arial"/>
          <w:b/>
          <w:sz w:val="20"/>
          <w:szCs w:val="20"/>
        </w:rPr>
        <w:t>QB</w:t>
      </w:r>
      <w:r w:rsidR="00684350">
        <w:rPr>
          <w:rFonts w:ascii="Arial" w:hAnsi="Arial" w:cs="Arial"/>
          <w:b/>
          <w:sz w:val="20"/>
          <w:szCs w:val="20"/>
        </w:rPr>
        <w:t>7</w:t>
      </w:r>
      <w:r w:rsidR="00466524">
        <w:rPr>
          <w:rFonts w:ascii="Arial" w:hAnsi="Arial" w:cs="Arial"/>
          <w:b/>
          <w:sz w:val="20"/>
          <w:szCs w:val="20"/>
        </w:rPr>
        <w:t>.</w:t>
      </w:r>
      <w:r w:rsidR="00466524">
        <w:rPr>
          <w:rFonts w:ascii="Arial" w:hAnsi="Arial" w:cs="Arial"/>
          <w:b/>
          <w:sz w:val="20"/>
          <w:szCs w:val="20"/>
        </w:rPr>
        <w:tab/>
      </w:r>
      <w:r w:rsidR="00725F81">
        <w:rPr>
          <w:rFonts w:ascii="Arial" w:hAnsi="Arial" w:cs="Arial"/>
          <w:sz w:val="20"/>
          <w:szCs w:val="20"/>
        </w:rPr>
        <w:t xml:space="preserve">Thinking back to one year ago, would you say that the condition </w:t>
      </w:r>
      <w:r w:rsidR="00A85BDD">
        <w:rPr>
          <w:rFonts w:ascii="Arial" w:hAnsi="Arial" w:cs="Arial"/>
          <w:sz w:val="20"/>
          <w:szCs w:val="20"/>
        </w:rPr>
        <w:t>(e.g. potholes, green growth, signage, etc.) of</w:t>
      </w:r>
      <w:r w:rsidR="00725F81">
        <w:rPr>
          <w:rFonts w:ascii="Arial" w:hAnsi="Arial" w:cs="Arial"/>
          <w:sz w:val="20"/>
          <w:szCs w:val="20"/>
        </w:rPr>
        <w:t xml:space="preserve"> your local roads and </w:t>
      </w:r>
      <w:r w:rsidR="004147C0">
        <w:rPr>
          <w:rFonts w:ascii="Arial" w:hAnsi="Arial" w:cs="Arial"/>
          <w:sz w:val="20"/>
          <w:szCs w:val="20"/>
        </w:rPr>
        <w:t xml:space="preserve">the </w:t>
      </w:r>
      <w:r w:rsidR="00725F81">
        <w:rPr>
          <w:rFonts w:ascii="Arial" w:hAnsi="Arial" w:cs="Arial"/>
          <w:sz w:val="20"/>
          <w:szCs w:val="20"/>
        </w:rPr>
        <w:t>motorways</w:t>
      </w:r>
      <w:r w:rsidR="004147C0">
        <w:rPr>
          <w:rFonts w:ascii="Arial" w:hAnsi="Arial" w:cs="Arial"/>
          <w:sz w:val="20"/>
          <w:szCs w:val="20"/>
        </w:rPr>
        <w:t xml:space="preserve"> you regularly drive </w:t>
      </w:r>
      <w:proofErr w:type="gramStart"/>
      <w:r w:rsidR="004147C0">
        <w:rPr>
          <w:rFonts w:ascii="Arial" w:hAnsi="Arial" w:cs="Arial"/>
          <w:sz w:val="20"/>
          <w:szCs w:val="20"/>
        </w:rPr>
        <w:t>on</w:t>
      </w:r>
      <w:r w:rsidR="00725F81">
        <w:rPr>
          <w:rFonts w:ascii="Arial" w:hAnsi="Arial" w:cs="Arial"/>
          <w:sz w:val="20"/>
          <w:szCs w:val="20"/>
        </w:rPr>
        <w:t xml:space="preserve"> </w:t>
      </w:r>
      <w:r w:rsidR="00674C5F">
        <w:rPr>
          <w:rFonts w:ascii="Arial" w:hAnsi="Arial" w:cs="Arial"/>
          <w:sz w:val="20"/>
          <w:szCs w:val="20"/>
        </w:rPr>
        <w:t xml:space="preserve"> </w:t>
      </w:r>
      <w:r w:rsidR="00A85BDD">
        <w:rPr>
          <w:rFonts w:ascii="Arial" w:hAnsi="Arial" w:cs="Arial"/>
          <w:sz w:val="20"/>
          <w:szCs w:val="20"/>
        </w:rPr>
        <w:t>are</w:t>
      </w:r>
      <w:proofErr w:type="gramEnd"/>
      <w:r w:rsidR="00725F81">
        <w:rPr>
          <w:rFonts w:ascii="Arial" w:hAnsi="Arial" w:cs="Arial"/>
          <w:sz w:val="20"/>
          <w:szCs w:val="20"/>
        </w:rPr>
        <w:t>...</w:t>
      </w:r>
      <w:r w:rsidR="00A85BDD">
        <w:rPr>
          <w:rFonts w:ascii="Arial" w:hAnsi="Arial" w:cs="Arial"/>
          <w:sz w:val="20"/>
          <w:szCs w:val="20"/>
        </w:rPr>
        <w:t>?</w:t>
      </w:r>
    </w:p>
    <w:p w:rsidR="0081600F" w:rsidRDefault="0081600F">
      <w:pPr>
        <w:spacing w:after="0" w:line="240" w:lineRule="auto"/>
        <w:ind w:left="720" w:hanging="720"/>
        <w:rPr>
          <w:rFonts w:ascii="Arial" w:hAnsi="Arial" w:cs="Arial"/>
          <w:sz w:val="20"/>
          <w:szCs w:val="20"/>
        </w:rPr>
      </w:pPr>
    </w:p>
    <w:tbl>
      <w:tblPr>
        <w:tblStyle w:val="TableGrid"/>
        <w:tblW w:w="0" w:type="auto"/>
        <w:tblLook w:val="04A0"/>
      </w:tblPr>
      <w:tblGrid>
        <w:gridCol w:w="822"/>
        <w:gridCol w:w="2440"/>
        <w:gridCol w:w="1495"/>
        <w:gridCol w:w="1495"/>
        <w:gridCol w:w="1495"/>
        <w:gridCol w:w="1495"/>
      </w:tblGrid>
      <w:tr w:rsidR="00725F81" w:rsidTr="00725F81">
        <w:tc>
          <w:tcPr>
            <w:tcW w:w="822" w:type="dxa"/>
          </w:tcPr>
          <w:p w:rsidR="00536400" w:rsidRDefault="00536400">
            <w:pPr>
              <w:rPr>
                <w:rFonts w:ascii="Arial" w:hAnsi="Arial" w:cs="Arial"/>
                <w:sz w:val="20"/>
                <w:szCs w:val="20"/>
              </w:rPr>
            </w:pPr>
          </w:p>
        </w:tc>
        <w:tc>
          <w:tcPr>
            <w:tcW w:w="2440" w:type="dxa"/>
          </w:tcPr>
          <w:p w:rsidR="00536400" w:rsidRDefault="00536400">
            <w:pPr>
              <w:rPr>
                <w:rFonts w:ascii="Arial" w:hAnsi="Arial" w:cs="Arial"/>
                <w:sz w:val="20"/>
                <w:szCs w:val="20"/>
              </w:rPr>
            </w:pPr>
          </w:p>
        </w:tc>
        <w:tc>
          <w:tcPr>
            <w:tcW w:w="1495" w:type="dxa"/>
            <w:vAlign w:val="center"/>
          </w:tcPr>
          <w:p w:rsidR="00536400" w:rsidRDefault="00725F81">
            <w:pPr>
              <w:jc w:val="center"/>
              <w:rPr>
                <w:rFonts w:ascii="Arial" w:hAnsi="Arial" w:cs="Arial"/>
                <w:sz w:val="20"/>
                <w:szCs w:val="20"/>
              </w:rPr>
            </w:pPr>
            <w:r>
              <w:rPr>
                <w:rFonts w:ascii="Arial" w:hAnsi="Arial" w:cs="Arial"/>
                <w:sz w:val="20"/>
                <w:szCs w:val="20"/>
              </w:rPr>
              <w:t>Better</w:t>
            </w:r>
            <w:r w:rsidR="004147C0">
              <w:rPr>
                <w:rFonts w:ascii="Arial" w:hAnsi="Arial" w:cs="Arial"/>
                <w:sz w:val="20"/>
                <w:szCs w:val="20"/>
              </w:rPr>
              <w:t xml:space="preserve"> than a year ago</w:t>
            </w:r>
          </w:p>
        </w:tc>
        <w:tc>
          <w:tcPr>
            <w:tcW w:w="1495" w:type="dxa"/>
            <w:vAlign w:val="center"/>
          </w:tcPr>
          <w:p w:rsidR="00536400" w:rsidRDefault="00725F81">
            <w:pPr>
              <w:jc w:val="center"/>
              <w:rPr>
                <w:rFonts w:ascii="Arial" w:hAnsi="Arial" w:cs="Arial"/>
                <w:sz w:val="20"/>
                <w:szCs w:val="20"/>
              </w:rPr>
            </w:pPr>
            <w:r>
              <w:rPr>
                <w:rFonts w:ascii="Arial" w:hAnsi="Arial" w:cs="Arial"/>
                <w:sz w:val="20"/>
                <w:szCs w:val="20"/>
              </w:rPr>
              <w:t>The same</w:t>
            </w:r>
          </w:p>
        </w:tc>
        <w:tc>
          <w:tcPr>
            <w:tcW w:w="1495" w:type="dxa"/>
            <w:vAlign w:val="center"/>
          </w:tcPr>
          <w:p w:rsidR="00536400" w:rsidRDefault="00725F81">
            <w:pPr>
              <w:jc w:val="center"/>
              <w:rPr>
                <w:rFonts w:ascii="Arial" w:hAnsi="Arial" w:cs="Arial"/>
                <w:sz w:val="20"/>
                <w:szCs w:val="20"/>
              </w:rPr>
            </w:pPr>
            <w:r>
              <w:rPr>
                <w:rFonts w:ascii="Arial" w:hAnsi="Arial" w:cs="Arial"/>
                <w:sz w:val="20"/>
                <w:szCs w:val="20"/>
              </w:rPr>
              <w:t>Worse</w:t>
            </w:r>
            <w:r w:rsidR="004147C0">
              <w:rPr>
                <w:rFonts w:ascii="Arial" w:hAnsi="Arial" w:cs="Arial"/>
                <w:sz w:val="20"/>
                <w:szCs w:val="20"/>
              </w:rPr>
              <w:t xml:space="preserve"> than a year ago</w:t>
            </w:r>
          </w:p>
        </w:tc>
        <w:tc>
          <w:tcPr>
            <w:tcW w:w="1495" w:type="dxa"/>
            <w:vAlign w:val="center"/>
          </w:tcPr>
          <w:p w:rsidR="00536400" w:rsidRDefault="00725F81">
            <w:pPr>
              <w:jc w:val="center"/>
              <w:rPr>
                <w:rFonts w:ascii="Arial" w:hAnsi="Arial" w:cs="Arial"/>
                <w:sz w:val="20"/>
                <w:szCs w:val="20"/>
              </w:rPr>
            </w:pPr>
            <w:r>
              <w:rPr>
                <w:rFonts w:ascii="Arial" w:hAnsi="Arial" w:cs="Arial"/>
                <w:sz w:val="20"/>
                <w:szCs w:val="20"/>
              </w:rPr>
              <w:t>Don’t drive there</w:t>
            </w:r>
          </w:p>
        </w:tc>
      </w:tr>
      <w:tr w:rsidR="00725F81" w:rsidTr="00725F81">
        <w:tc>
          <w:tcPr>
            <w:tcW w:w="822" w:type="dxa"/>
          </w:tcPr>
          <w:p w:rsidR="00725F81" w:rsidRDefault="00674C5F" w:rsidP="00CE2DC8">
            <w:pPr>
              <w:rPr>
                <w:rFonts w:ascii="Arial" w:hAnsi="Arial" w:cs="Arial"/>
                <w:sz w:val="20"/>
                <w:szCs w:val="20"/>
              </w:rPr>
            </w:pPr>
            <w:r>
              <w:rPr>
                <w:rFonts w:ascii="Arial" w:hAnsi="Arial" w:cs="Arial"/>
                <w:sz w:val="20"/>
                <w:szCs w:val="20"/>
              </w:rPr>
              <w:t>1</w:t>
            </w:r>
          </w:p>
        </w:tc>
        <w:tc>
          <w:tcPr>
            <w:tcW w:w="2440" w:type="dxa"/>
          </w:tcPr>
          <w:p w:rsidR="00725F81" w:rsidRDefault="00725F81" w:rsidP="00CE2DC8">
            <w:pPr>
              <w:rPr>
                <w:rFonts w:ascii="Arial" w:hAnsi="Arial" w:cs="Arial"/>
                <w:sz w:val="20"/>
                <w:szCs w:val="20"/>
              </w:rPr>
            </w:pPr>
            <w:r>
              <w:rPr>
                <w:rFonts w:ascii="Arial" w:hAnsi="Arial" w:cs="Arial"/>
                <w:sz w:val="20"/>
                <w:szCs w:val="20"/>
              </w:rPr>
              <w:t>My local roads</w:t>
            </w:r>
          </w:p>
        </w:tc>
        <w:tc>
          <w:tcPr>
            <w:tcW w:w="1495" w:type="dxa"/>
            <w:vAlign w:val="center"/>
          </w:tcPr>
          <w:p w:rsidR="00725F81" w:rsidRDefault="00725F81" w:rsidP="00CE2DC8">
            <w:pPr>
              <w:jc w:val="center"/>
              <w:rPr>
                <w:rFonts w:ascii="Arial" w:hAnsi="Arial" w:cs="Arial"/>
                <w:sz w:val="20"/>
                <w:szCs w:val="20"/>
              </w:rPr>
            </w:pPr>
            <w:r>
              <w:rPr>
                <w:rFonts w:ascii="Arial" w:hAnsi="Arial" w:cs="Arial"/>
                <w:sz w:val="20"/>
                <w:szCs w:val="20"/>
              </w:rPr>
              <w:t>1</w:t>
            </w:r>
          </w:p>
        </w:tc>
        <w:tc>
          <w:tcPr>
            <w:tcW w:w="1495" w:type="dxa"/>
            <w:vAlign w:val="center"/>
          </w:tcPr>
          <w:p w:rsidR="00725F81" w:rsidRDefault="00725F81" w:rsidP="00CE2DC8">
            <w:pPr>
              <w:jc w:val="center"/>
              <w:rPr>
                <w:rFonts w:ascii="Arial" w:hAnsi="Arial" w:cs="Arial"/>
                <w:sz w:val="20"/>
                <w:szCs w:val="20"/>
              </w:rPr>
            </w:pPr>
            <w:r>
              <w:rPr>
                <w:rFonts w:ascii="Arial" w:hAnsi="Arial" w:cs="Arial"/>
                <w:sz w:val="20"/>
                <w:szCs w:val="20"/>
              </w:rPr>
              <w:t>2</w:t>
            </w:r>
          </w:p>
        </w:tc>
        <w:tc>
          <w:tcPr>
            <w:tcW w:w="1495" w:type="dxa"/>
            <w:vAlign w:val="center"/>
          </w:tcPr>
          <w:p w:rsidR="00536400" w:rsidRDefault="00725F81">
            <w:pPr>
              <w:jc w:val="center"/>
              <w:rPr>
                <w:rFonts w:ascii="Arial" w:hAnsi="Arial" w:cs="Arial"/>
                <w:sz w:val="20"/>
                <w:szCs w:val="20"/>
              </w:rPr>
            </w:pPr>
            <w:r>
              <w:rPr>
                <w:rFonts w:ascii="Arial" w:hAnsi="Arial" w:cs="Arial"/>
                <w:sz w:val="20"/>
                <w:szCs w:val="20"/>
              </w:rPr>
              <w:t>3</w:t>
            </w:r>
          </w:p>
        </w:tc>
        <w:tc>
          <w:tcPr>
            <w:tcW w:w="1495" w:type="dxa"/>
            <w:vAlign w:val="center"/>
          </w:tcPr>
          <w:p w:rsidR="00536400" w:rsidRDefault="00725F81">
            <w:pPr>
              <w:jc w:val="center"/>
              <w:rPr>
                <w:rFonts w:ascii="Arial" w:hAnsi="Arial" w:cs="Arial"/>
                <w:sz w:val="20"/>
                <w:szCs w:val="20"/>
              </w:rPr>
            </w:pPr>
            <w:r>
              <w:rPr>
                <w:rFonts w:ascii="Arial" w:hAnsi="Arial" w:cs="Arial"/>
                <w:sz w:val="20"/>
                <w:szCs w:val="20"/>
              </w:rPr>
              <w:t>99</w:t>
            </w:r>
          </w:p>
        </w:tc>
      </w:tr>
      <w:tr w:rsidR="00725F81" w:rsidTr="00725F81">
        <w:tc>
          <w:tcPr>
            <w:tcW w:w="822" w:type="dxa"/>
          </w:tcPr>
          <w:p w:rsidR="00725F81" w:rsidRDefault="00674C5F" w:rsidP="00CE2DC8">
            <w:pPr>
              <w:rPr>
                <w:rFonts w:ascii="Arial" w:hAnsi="Arial" w:cs="Arial"/>
                <w:sz w:val="20"/>
                <w:szCs w:val="20"/>
              </w:rPr>
            </w:pPr>
            <w:r>
              <w:rPr>
                <w:rFonts w:ascii="Arial" w:hAnsi="Arial" w:cs="Arial"/>
                <w:sz w:val="20"/>
                <w:szCs w:val="20"/>
              </w:rPr>
              <w:t>2</w:t>
            </w:r>
          </w:p>
        </w:tc>
        <w:tc>
          <w:tcPr>
            <w:tcW w:w="2440" w:type="dxa"/>
          </w:tcPr>
          <w:p w:rsidR="00725F81" w:rsidRDefault="00725F81" w:rsidP="00CE2DC8">
            <w:pPr>
              <w:rPr>
                <w:rFonts w:ascii="Arial" w:hAnsi="Arial" w:cs="Arial"/>
                <w:sz w:val="20"/>
                <w:szCs w:val="20"/>
              </w:rPr>
            </w:pPr>
            <w:r>
              <w:rPr>
                <w:rFonts w:ascii="Arial" w:hAnsi="Arial" w:cs="Arial"/>
                <w:sz w:val="20"/>
                <w:szCs w:val="20"/>
              </w:rPr>
              <w:t>Motorway</w:t>
            </w:r>
            <w:r w:rsidR="00674C5F">
              <w:rPr>
                <w:rFonts w:ascii="Arial" w:hAnsi="Arial" w:cs="Arial"/>
                <w:sz w:val="20"/>
                <w:szCs w:val="20"/>
              </w:rPr>
              <w:t xml:space="preserve"> </w:t>
            </w:r>
          </w:p>
        </w:tc>
        <w:tc>
          <w:tcPr>
            <w:tcW w:w="1495" w:type="dxa"/>
            <w:vAlign w:val="center"/>
          </w:tcPr>
          <w:p w:rsidR="00725F81" w:rsidRDefault="00725F81" w:rsidP="00CE2DC8">
            <w:pPr>
              <w:jc w:val="center"/>
              <w:rPr>
                <w:rFonts w:ascii="Arial" w:hAnsi="Arial" w:cs="Arial"/>
                <w:sz w:val="20"/>
                <w:szCs w:val="20"/>
              </w:rPr>
            </w:pPr>
            <w:r>
              <w:rPr>
                <w:rFonts w:ascii="Arial" w:hAnsi="Arial" w:cs="Arial"/>
                <w:sz w:val="20"/>
                <w:szCs w:val="20"/>
              </w:rPr>
              <w:t>1</w:t>
            </w:r>
          </w:p>
        </w:tc>
        <w:tc>
          <w:tcPr>
            <w:tcW w:w="1495" w:type="dxa"/>
            <w:vAlign w:val="center"/>
          </w:tcPr>
          <w:p w:rsidR="00725F81" w:rsidRDefault="00725F81" w:rsidP="00CE2DC8">
            <w:pPr>
              <w:jc w:val="center"/>
              <w:rPr>
                <w:rFonts w:ascii="Arial" w:hAnsi="Arial" w:cs="Arial"/>
                <w:sz w:val="20"/>
                <w:szCs w:val="20"/>
              </w:rPr>
            </w:pPr>
            <w:r>
              <w:rPr>
                <w:rFonts w:ascii="Arial" w:hAnsi="Arial" w:cs="Arial"/>
                <w:sz w:val="20"/>
                <w:szCs w:val="20"/>
              </w:rPr>
              <w:t>2</w:t>
            </w:r>
          </w:p>
        </w:tc>
        <w:tc>
          <w:tcPr>
            <w:tcW w:w="1495" w:type="dxa"/>
            <w:vAlign w:val="center"/>
          </w:tcPr>
          <w:p w:rsidR="00536400" w:rsidRDefault="00725F81">
            <w:pPr>
              <w:jc w:val="center"/>
              <w:rPr>
                <w:rFonts w:ascii="Arial" w:hAnsi="Arial" w:cs="Arial"/>
                <w:sz w:val="20"/>
                <w:szCs w:val="20"/>
              </w:rPr>
            </w:pPr>
            <w:r>
              <w:rPr>
                <w:rFonts w:ascii="Arial" w:hAnsi="Arial" w:cs="Arial"/>
                <w:sz w:val="20"/>
                <w:szCs w:val="20"/>
              </w:rPr>
              <w:t>3</w:t>
            </w:r>
          </w:p>
        </w:tc>
        <w:tc>
          <w:tcPr>
            <w:tcW w:w="1495" w:type="dxa"/>
            <w:vAlign w:val="center"/>
          </w:tcPr>
          <w:p w:rsidR="00536400" w:rsidRDefault="00725F81">
            <w:pPr>
              <w:jc w:val="center"/>
              <w:rPr>
                <w:rFonts w:ascii="Arial" w:hAnsi="Arial" w:cs="Arial"/>
                <w:sz w:val="20"/>
                <w:szCs w:val="20"/>
              </w:rPr>
            </w:pPr>
            <w:r>
              <w:rPr>
                <w:rFonts w:ascii="Arial" w:hAnsi="Arial" w:cs="Arial"/>
                <w:sz w:val="20"/>
                <w:szCs w:val="20"/>
              </w:rPr>
              <w:t>99</w:t>
            </w:r>
          </w:p>
        </w:tc>
      </w:tr>
    </w:tbl>
    <w:p w:rsidR="00466524" w:rsidRDefault="00466524" w:rsidP="00CE2DC8">
      <w:pPr>
        <w:spacing w:after="0" w:line="240" w:lineRule="auto"/>
        <w:rPr>
          <w:rFonts w:ascii="Arial" w:hAnsi="Arial" w:cs="Arial"/>
          <w:sz w:val="20"/>
          <w:szCs w:val="20"/>
        </w:rPr>
      </w:pPr>
    </w:p>
    <w:p w:rsidR="00725F81" w:rsidRPr="00466524" w:rsidRDefault="00725F81" w:rsidP="00CE2DC8">
      <w:pPr>
        <w:spacing w:after="0" w:line="240" w:lineRule="auto"/>
        <w:textAlignment w:val="baseline"/>
        <w:rPr>
          <w:rFonts w:ascii="Arial" w:eastAsia="Geneva" w:hAnsi="Arial" w:cs="Arial"/>
          <w:b/>
          <w:bCs/>
          <w:color w:val="FF0000"/>
          <w:kern w:val="24"/>
          <w:sz w:val="20"/>
          <w:szCs w:val="20"/>
        </w:rPr>
      </w:pPr>
      <w:r w:rsidRPr="00C1662A">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IF CODE</w:t>
      </w:r>
      <w:r w:rsidR="00674C5F">
        <w:rPr>
          <w:rFonts w:ascii="Arial" w:eastAsia="Geneva" w:hAnsi="Arial" w:cs="Arial"/>
          <w:b/>
          <w:bCs/>
          <w:color w:val="FF0000"/>
          <w:kern w:val="24"/>
          <w:sz w:val="20"/>
          <w:szCs w:val="20"/>
        </w:rPr>
        <w:t>D</w:t>
      </w:r>
      <w:r>
        <w:rPr>
          <w:rFonts w:ascii="Arial" w:eastAsia="Geneva" w:hAnsi="Arial" w:cs="Arial"/>
          <w:b/>
          <w:bCs/>
          <w:color w:val="FF0000"/>
          <w:kern w:val="24"/>
          <w:sz w:val="20"/>
          <w:szCs w:val="20"/>
        </w:rPr>
        <w:t xml:space="preserve"> </w:t>
      </w:r>
      <w:r w:rsidR="00674C5F">
        <w:rPr>
          <w:rFonts w:ascii="Arial" w:eastAsia="Geneva" w:hAnsi="Arial" w:cs="Arial"/>
          <w:b/>
          <w:bCs/>
          <w:color w:val="FF0000"/>
          <w:kern w:val="24"/>
          <w:sz w:val="20"/>
          <w:szCs w:val="20"/>
        </w:rPr>
        <w:t>1, 2 OR 3 AT QB</w:t>
      </w:r>
      <w:r w:rsidR="00684350">
        <w:rPr>
          <w:rFonts w:ascii="Arial" w:eastAsia="Geneva" w:hAnsi="Arial" w:cs="Arial"/>
          <w:b/>
          <w:bCs/>
          <w:color w:val="FF0000"/>
          <w:kern w:val="24"/>
          <w:sz w:val="20"/>
          <w:szCs w:val="20"/>
        </w:rPr>
        <w:t>7 FOR LOCAL ROADS</w:t>
      </w:r>
      <w:r w:rsidRPr="00C1662A">
        <w:rPr>
          <w:rFonts w:ascii="Arial" w:eastAsia="Geneva" w:hAnsi="Arial" w:cs="Arial"/>
          <w:b/>
          <w:bCs/>
          <w:color w:val="FF0000"/>
          <w:kern w:val="24"/>
          <w:sz w:val="20"/>
          <w:szCs w:val="20"/>
        </w:rPr>
        <w:t xml:space="preserve">. </w:t>
      </w:r>
      <w:r>
        <w:rPr>
          <w:rFonts w:ascii="Arial" w:eastAsia="Geneva" w:hAnsi="Arial" w:cs="Arial"/>
          <w:b/>
          <w:bCs/>
          <w:color w:val="FF0000"/>
          <w:kern w:val="24"/>
          <w:sz w:val="20"/>
          <w:szCs w:val="20"/>
        </w:rPr>
        <w:t>OPEN ENDED</w:t>
      </w:r>
      <w:r w:rsidRPr="00C1662A">
        <w:rPr>
          <w:rFonts w:ascii="Arial" w:eastAsia="Geneva" w:hAnsi="Arial" w:cs="Arial"/>
          <w:b/>
          <w:bCs/>
          <w:color w:val="FF0000"/>
          <w:kern w:val="24"/>
          <w:sz w:val="20"/>
          <w:szCs w:val="20"/>
        </w:rPr>
        <w:t xml:space="preserve">] </w:t>
      </w:r>
    </w:p>
    <w:p w:rsidR="00725F81" w:rsidRDefault="00725F81" w:rsidP="00CE2DC8">
      <w:pPr>
        <w:spacing w:after="0" w:line="240" w:lineRule="auto"/>
        <w:ind w:left="720" w:hanging="720"/>
        <w:rPr>
          <w:rFonts w:ascii="Arial" w:hAnsi="Arial" w:cs="Arial"/>
          <w:sz w:val="20"/>
          <w:szCs w:val="20"/>
        </w:rPr>
      </w:pPr>
      <w:r>
        <w:rPr>
          <w:rFonts w:ascii="Arial" w:hAnsi="Arial" w:cs="Arial"/>
          <w:b/>
          <w:sz w:val="20"/>
          <w:szCs w:val="20"/>
        </w:rPr>
        <w:t>QB</w:t>
      </w:r>
      <w:r w:rsidR="00684350">
        <w:rPr>
          <w:rFonts w:ascii="Arial" w:hAnsi="Arial" w:cs="Arial"/>
          <w:b/>
          <w:sz w:val="20"/>
          <w:szCs w:val="20"/>
        </w:rPr>
        <w:t>8</w:t>
      </w:r>
      <w:r>
        <w:rPr>
          <w:rFonts w:ascii="Arial" w:hAnsi="Arial" w:cs="Arial"/>
          <w:sz w:val="20"/>
          <w:szCs w:val="20"/>
        </w:rPr>
        <w:t>.</w:t>
      </w:r>
      <w:r>
        <w:rPr>
          <w:rFonts w:ascii="Arial" w:hAnsi="Arial" w:cs="Arial"/>
          <w:sz w:val="20"/>
          <w:szCs w:val="20"/>
        </w:rPr>
        <w:tab/>
      </w:r>
      <w:r w:rsidR="00674C5F">
        <w:rPr>
          <w:rFonts w:ascii="Arial" w:hAnsi="Arial" w:cs="Arial"/>
          <w:sz w:val="20"/>
          <w:szCs w:val="20"/>
        </w:rPr>
        <w:t xml:space="preserve">You said that the condition of your local roads </w:t>
      </w:r>
      <w:r w:rsidR="004147C0">
        <w:rPr>
          <w:rFonts w:ascii="Arial" w:hAnsi="Arial" w:cs="Arial"/>
          <w:sz w:val="20"/>
          <w:szCs w:val="20"/>
        </w:rPr>
        <w:t xml:space="preserve">are </w:t>
      </w:r>
      <w:r w:rsidR="00674C5F">
        <w:rPr>
          <w:rFonts w:ascii="Arial" w:hAnsi="Arial" w:cs="Arial"/>
          <w:sz w:val="20"/>
          <w:szCs w:val="20"/>
        </w:rPr>
        <w:t xml:space="preserve">[INSERT ANSWER FROM QB3a1], please can you </w:t>
      </w:r>
      <w:r w:rsidR="00123622">
        <w:rPr>
          <w:rFonts w:ascii="Arial" w:hAnsi="Arial" w:cs="Arial"/>
          <w:sz w:val="20"/>
          <w:szCs w:val="20"/>
        </w:rPr>
        <w:t>indicate</w:t>
      </w:r>
      <w:r w:rsidR="004147C0">
        <w:rPr>
          <w:rFonts w:ascii="Arial" w:hAnsi="Arial" w:cs="Arial"/>
          <w:sz w:val="20"/>
          <w:szCs w:val="20"/>
        </w:rPr>
        <w:t xml:space="preserve"> </w:t>
      </w:r>
      <w:r w:rsidR="001A0D7F">
        <w:rPr>
          <w:rFonts w:ascii="Arial" w:hAnsi="Arial" w:cs="Arial"/>
          <w:sz w:val="20"/>
          <w:szCs w:val="20"/>
        </w:rPr>
        <w:t>why you</w:t>
      </w:r>
      <w:r w:rsidR="00674C5F">
        <w:rPr>
          <w:rFonts w:ascii="Arial" w:hAnsi="Arial" w:cs="Arial"/>
          <w:sz w:val="20"/>
          <w:szCs w:val="20"/>
        </w:rPr>
        <w:t xml:space="preserve"> feel that way?</w:t>
      </w:r>
    </w:p>
    <w:p w:rsidR="00725F81" w:rsidRDefault="00725F81" w:rsidP="00CE2DC8">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A85BDD" w:rsidRPr="00B3030B" w:rsidTr="00A85BDD">
        <w:tc>
          <w:tcPr>
            <w:tcW w:w="1101" w:type="dxa"/>
          </w:tcPr>
          <w:p w:rsidR="00536400" w:rsidRDefault="00A85BDD">
            <w:pPr>
              <w:rPr>
                <w:rFonts w:ascii="Arial" w:hAnsi="Arial" w:cs="Arial"/>
                <w:sz w:val="20"/>
                <w:szCs w:val="20"/>
              </w:rPr>
            </w:pPr>
            <w:r w:rsidRPr="00B3030B">
              <w:rPr>
                <w:rFonts w:ascii="Arial" w:hAnsi="Arial" w:cs="Arial"/>
                <w:sz w:val="20"/>
                <w:szCs w:val="20"/>
              </w:rPr>
              <w:t>1</w:t>
            </w:r>
          </w:p>
        </w:tc>
        <w:tc>
          <w:tcPr>
            <w:tcW w:w="8141" w:type="dxa"/>
          </w:tcPr>
          <w:p w:rsidR="00536400" w:rsidRDefault="00682BB1">
            <w:pPr>
              <w:rPr>
                <w:rFonts w:ascii="Arial" w:hAnsi="Arial" w:cs="Arial"/>
                <w:sz w:val="20"/>
                <w:szCs w:val="20"/>
              </w:rPr>
            </w:pPr>
            <w:r>
              <w:rPr>
                <w:rFonts w:ascii="Arial" w:hAnsi="Arial" w:cs="Arial"/>
                <w:sz w:val="20"/>
                <w:szCs w:val="20"/>
              </w:rPr>
              <w:t>Road surface (e.g. pot holes)</w:t>
            </w:r>
          </w:p>
        </w:tc>
      </w:tr>
      <w:tr w:rsidR="00A85BDD" w:rsidRPr="00B3030B" w:rsidTr="00A85BDD">
        <w:tc>
          <w:tcPr>
            <w:tcW w:w="1101" w:type="dxa"/>
          </w:tcPr>
          <w:p w:rsidR="00A85BDD" w:rsidRPr="00B3030B" w:rsidRDefault="00A85BDD" w:rsidP="00CE2DC8">
            <w:pPr>
              <w:rPr>
                <w:rFonts w:ascii="Arial" w:hAnsi="Arial" w:cs="Arial"/>
                <w:sz w:val="20"/>
                <w:szCs w:val="20"/>
              </w:rPr>
            </w:pPr>
            <w:r w:rsidRPr="00B3030B">
              <w:rPr>
                <w:rFonts w:ascii="Arial" w:hAnsi="Arial" w:cs="Arial"/>
                <w:sz w:val="20"/>
                <w:szCs w:val="20"/>
              </w:rPr>
              <w:t>2</w:t>
            </w:r>
          </w:p>
        </w:tc>
        <w:tc>
          <w:tcPr>
            <w:tcW w:w="8141" w:type="dxa"/>
          </w:tcPr>
          <w:p w:rsidR="00A85BDD" w:rsidRPr="00B3030B" w:rsidRDefault="00682BB1" w:rsidP="00CE2DC8">
            <w:pPr>
              <w:rPr>
                <w:rFonts w:ascii="Arial" w:hAnsi="Arial" w:cs="Arial"/>
                <w:sz w:val="20"/>
                <w:szCs w:val="20"/>
              </w:rPr>
            </w:pPr>
            <w:r>
              <w:rPr>
                <w:rFonts w:ascii="Arial" w:hAnsi="Arial" w:cs="Arial"/>
                <w:sz w:val="20"/>
                <w:szCs w:val="20"/>
              </w:rPr>
              <w:t>Signage</w:t>
            </w:r>
          </w:p>
        </w:tc>
      </w:tr>
      <w:tr w:rsidR="00A85BDD" w:rsidRPr="00B3030B" w:rsidTr="00A85BDD">
        <w:tc>
          <w:tcPr>
            <w:tcW w:w="1101" w:type="dxa"/>
          </w:tcPr>
          <w:p w:rsidR="00A85BDD" w:rsidRPr="00B3030B" w:rsidRDefault="00A85BDD" w:rsidP="00CE2DC8">
            <w:pPr>
              <w:rPr>
                <w:rFonts w:ascii="Arial" w:hAnsi="Arial" w:cs="Arial"/>
                <w:sz w:val="20"/>
                <w:szCs w:val="20"/>
              </w:rPr>
            </w:pPr>
            <w:r w:rsidRPr="00B3030B">
              <w:rPr>
                <w:rFonts w:ascii="Arial" w:hAnsi="Arial" w:cs="Arial"/>
                <w:sz w:val="20"/>
                <w:szCs w:val="20"/>
              </w:rPr>
              <w:t>3</w:t>
            </w:r>
          </w:p>
        </w:tc>
        <w:tc>
          <w:tcPr>
            <w:tcW w:w="8141" w:type="dxa"/>
          </w:tcPr>
          <w:p w:rsidR="00A85BDD" w:rsidRPr="00B3030B" w:rsidRDefault="00682BB1" w:rsidP="00CE2DC8">
            <w:pPr>
              <w:rPr>
                <w:rFonts w:ascii="Arial" w:hAnsi="Arial" w:cs="Arial"/>
                <w:sz w:val="20"/>
                <w:szCs w:val="20"/>
              </w:rPr>
            </w:pPr>
            <w:r>
              <w:rPr>
                <w:rFonts w:ascii="Arial" w:hAnsi="Arial" w:cs="Arial"/>
                <w:sz w:val="20"/>
                <w:szCs w:val="20"/>
              </w:rPr>
              <w:t>Safety barriers</w:t>
            </w:r>
          </w:p>
        </w:tc>
      </w:tr>
      <w:tr w:rsidR="00A85BDD" w:rsidRPr="00B3030B" w:rsidTr="00A85BDD">
        <w:tc>
          <w:tcPr>
            <w:tcW w:w="1101" w:type="dxa"/>
          </w:tcPr>
          <w:p w:rsidR="00A85BDD" w:rsidRPr="00B3030B" w:rsidRDefault="00A85BDD" w:rsidP="00CE2DC8">
            <w:pPr>
              <w:rPr>
                <w:rFonts w:ascii="Arial" w:hAnsi="Arial" w:cs="Arial"/>
                <w:sz w:val="20"/>
                <w:szCs w:val="20"/>
              </w:rPr>
            </w:pPr>
            <w:r w:rsidRPr="00B3030B">
              <w:rPr>
                <w:rFonts w:ascii="Arial" w:hAnsi="Arial" w:cs="Arial"/>
                <w:sz w:val="20"/>
                <w:szCs w:val="20"/>
              </w:rPr>
              <w:t>4</w:t>
            </w:r>
          </w:p>
        </w:tc>
        <w:tc>
          <w:tcPr>
            <w:tcW w:w="8141" w:type="dxa"/>
          </w:tcPr>
          <w:p w:rsidR="00A85BDD" w:rsidRPr="00B3030B" w:rsidRDefault="00682BB1" w:rsidP="00CE2DC8">
            <w:pPr>
              <w:rPr>
                <w:rFonts w:ascii="Arial" w:hAnsi="Arial" w:cs="Arial"/>
                <w:sz w:val="20"/>
                <w:szCs w:val="20"/>
              </w:rPr>
            </w:pPr>
            <w:r>
              <w:rPr>
                <w:rFonts w:ascii="Arial" w:hAnsi="Arial" w:cs="Arial"/>
                <w:sz w:val="20"/>
                <w:szCs w:val="20"/>
              </w:rPr>
              <w:t>Street lighting</w:t>
            </w:r>
          </w:p>
        </w:tc>
      </w:tr>
      <w:tr w:rsidR="00A85BDD" w:rsidRPr="00B3030B" w:rsidTr="00A85BDD">
        <w:tc>
          <w:tcPr>
            <w:tcW w:w="1101" w:type="dxa"/>
          </w:tcPr>
          <w:p w:rsidR="00A85BDD" w:rsidRPr="00B3030B" w:rsidRDefault="00A85BDD" w:rsidP="00CE2DC8">
            <w:pPr>
              <w:rPr>
                <w:rFonts w:ascii="Arial" w:hAnsi="Arial" w:cs="Arial"/>
                <w:sz w:val="20"/>
                <w:szCs w:val="20"/>
              </w:rPr>
            </w:pPr>
            <w:r w:rsidRPr="00B3030B">
              <w:rPr>
                <w:rFonts w:ascii="Arial" w:hAnsi="Arial" w:cs="Arial"/>
                <w:sz w:val="20"/>
                <w:szCs w:val="20"/>
              </w:rPr>
              <w:t>5</w:t>
            </w:r>
          </w:p>
        </w:tc>
        <w:tc>
          <w:tcPr>
            <w:tcW w:w="8141" w:type="dxa"/>
          </w:tcPr>
          <w:p w:rsidR="00A85BDD" w:rsidRPr="00B3030B" w:rsidRDefault="00682BB1" w:rsidP="00CE2DC8">
            <w:pPr>
              <w:rPr>
                <w:rFonts w:ascii="Arial" w:hAnsi="Arial" w:cs="Arial"/>
                <w:sz w:val="20"/>
                <w:szCs w:val="20"/>
              </w:rPr>
            </w:pPr>
            <w:r>
              <w:rPr>
                <w:rFonts w:ascii="Arial" w:hAnsi="Arial" w:cs="Arial"/>
                <w:sz w:val="20"/>
                <w:szCs w:val="20"/>
              </w:rPr>
              <w:t>Grass/foliage maintenance</w:t>
            </w:r>
          </w:p>
        </w:tc>
      </w:tr>
      <w:tr w:rsidR="00A85BDD" w:rsidRPr="00B3030B" w:rsidTr="00A85BDD">
        <w:tc>
          <w:tcPr>
            <w:tcW w:w="1101" w:type="dxa"/>
          </w:tcPr>
          <w:p w:rsidR="00A85BDD" w:rsidRPr="00B3030B" w:rsidRDefault="00A85BDD" w:rsidP="00CE2DC8">
            <w:pPr>
              <w:rPr>
                <w:rFonts w:ascii="Arial" w:hAnsi="Arial" w:cs="Arial"/>
                <w:sz w:val="20"/>
                <w:szCs w:val="20"/>
              </w:rPr>
            </w:pPr>
            <w:r>
              <w:rPr>
                <w:rFonts w:ascii="Arial" w:hAnsi="Arial" w:cs="Arial"/>
                <w:sz w:val="20"/>
                <w:szCs w:val="20"/>
              </w:rPr>
              <w:t>99</w:t>
            </w:r>
          </w:p>
        </w:tc>
        <w:tc>
          <w:tcPr>
            <w:tcW w:w="8141" w:type="dxa"/>
            <w:vAlign w:val="center"/>
          </w:tcPr>
          <w:p w:rsidR="00A85BDD" w:rsidRPr="00B3030B" w:rsidRDefault="00682BB1" w:rsidP="00CE2DC8">
            <w:pPr>
              <w:rPr>
                <w:rFonts w:ascii="Arial" w:hAnsi="Arial" w:cs="Arial"/>
                <w:sz w:val="20"/>
                <w:szCs w:val="20"/>
              </w:rPr>
            </w:pPr>
            <w:r>
              <w:rPr>
                <w:rFonts w:ascii="Arial" w:hAnsi="Arial" w:cs="Arial"/>
                <w:sz w:val="20"/>
                <w:szCs w:val="20"/>
              </w:rPr>
              <w:t>Other (please specify)</w:t>
            </w:r>
          </w:p>
        </w:tc>
      </w:tr>
    </w:tbl>
    <w:p w:rsidR="00A85BDD" w:rsidRDefault="00A85BDD" w:rsidP="00CE2DC8">
      <w:pPr>
        <w:spacing w:after="0" w:line="240" w:lineRule="auto"/>
        <w:ind w:left="720" w:hanging="720"/>
        <w:rPr>
          <w:rFonts w:ascii="Arial" w:hAnsi="Arial" w:cs="Arial"/>
          <w:sz w:val="20"/>
          <w:szCs w:val="20"/>
        </w:rPr>
      </w:pPr>
    </w:p>
    <w:p w:rsidR="00725F81" w:rsidRDefault="00725F81" w:rsidP="00CE2DC8">
      <w:pPr>
        <w:spacing w:after="0" w:line="240" w:lineRule="auto"/>
        <w:rPr>
          <w:rFonts w:ascii="Arial" w:hAnsi="Arial" w:cs="Arial"/>
          <w:sz w:val="20"/>
          <w:szCs w:val="20"/>
        </w:rPr>
      </w:pPr>
    </w:p>
    <w:p w:rsidR="00674C5F" w:rsidRPr="00466524" w:rsidRDefault="00674C5F" w:rsidP="00CE2DC8">
      <w:pPr>
        <w:spacing w:after="0" w:line="240" w:lineRule="auto"/>
        <w:textAlignment w:val="baseline"/>
        <w:rPr>
          <w:rFonts w:ascii="Arial" w:eastAsia="Geneva" w:hAnsi="Arial" w:cs="Arial"/>
          <w:b/>
          <w:bCs/>
          <w:color w:val="FF0000"/>
          <w:kern w:val="24"/>
          <w:sz w:val="20"/>
          <w:szCs w:val="20"/>
        </w:rPr>
      </w:pPr>
      <w:r w:rsidRPr="00C1662A">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IF CODED 1, 2 OR 3 AT QB</w:t>
      </w:r>
      <w:r w:rsidR="00684350">
        <w:rPr>
          <w:rFonts w:ascii="Arial" w:eastAsia="Geneva" w:hAnsi="Arial" w:cs="Arial"/>
          <w:b/>
          <w:bCs/>
          <w:color w:val="FF0000"/>
          <w:kern w:val="24"/>
          <w:sz w:val="20"/>
          <w:szCs w:val="20"/>
        </w:rPr>
        <w:t>7 FOR MOTORWAYS</w:t>
      </w:r>
      <w:r w:rsidRPr="00C1662A">
        <w:rPr>
          <w:rFonts w:ascii="Arial" w:eastAsia="Geneva" w:hAnsi="Arial" w:cs="Arial"/>
          <w:b/>
          <w:bCs/>
          <w:color w:val="FF0000"/>
          <w:kern w:val="24"/>
          <w:sz w:val="20"/>
          <w:szCs w:val="20"/>
        </w:rPr>
        <w:t xml:space="preserve">. </w:t>
      </w:r>
      <w:r>
        <w:rPr>
          <w:rFonts w:ascii="Arial" w:eastAsia="Geneva" w:hAnsi="Arial" w:cs="Arial"/>
          <w:b/>
          <w:bCs/>
          <w:color w:val="FF0000"/>
          <w:kern w:val="24"/>
          <w:sz w:val="20"/>
          <w:szCs w:val="20"/>
        </w:rPr>
        <w:t>OPEN ENDED</w:t>
      </w:r>
      <w:r w:rsidRPr="00C1662A">
        <w:rPr>
          <w:rFonts w:ascii="Arial" w:eastAsia="Geneva" w:hAnsi="Arial" w:cs="Arial"/>
          <w:b/>
          <w:bCs/>
          <w:color w:val="FF0000"/>
          <w:kern w:val="24"/>
          <w:sz w:val="20"/>
          <w:szCs w:val="20"/>
        </w:rPr>
        <w:t xml:space="preserve">] </w:t>
      </w:r>
    </w:p>
    <w:p w:rsidR="0081600F" w:rsidRDefault="00674C5F">
      <w:pPr>
        <w:spacing w:after="0" w:line="240" w:lineRule="auto"/>
        <w:ind w:left="720" w:hanging="720"/>
        <w:rPr>
          <w:rFonts w:ascii="Arial" w:hAnsi="Arial" w:cs="Arial"/>
          <w:sz w:val="20"/>
          <w:szCs w:val="20"/>
        </w:rPr>
      </w:pPr>
      <w:r>
        <w:rPr>
          <w:rFonts w:ascii="Arial" w:hAnsi="Arial" w:cs="Arial"/>
          <w:b/>
          <w:sz w:val="20"/>
          <w:szCs w:val="20"/>
        </w:rPr>
        <w:t>QB</w:t>
      </w:r>
      <w:r w:rsidR="00D04CC3">
        <w:rPr>
          <w:rFonts w:ascii="Arial" w:hAnsi="Arial" w:cs="Arial"/>
          <w:b/>
          <w:sz w:val="20"/>
          <w:szCs w:val="20"/>
        </w:rPr>
        <w:t>9</w:t>
      </w:r>
      <w:r>
        <w:rPr>
          <w:rFonts w:ascii="Arial" w:hAnsi="Arial" w:cs="Arial"/>
          <w:sz w:val="20"/>
          <w:szCs w:val="20"/>
        </w:rPr>
        <w:t>.</w:t>
      </w:r>
      <w:r>
        <w:rPr>
          <w:rFonts w:ascii="Arial" w:hAnsi="Arial" w:cs="Arial"/>
          <w:sz w:val="20"/>
          <w:szCs w:val="20"/>
        </w:rPr>
        <w:tab/>
        <w:t xml:space="preserve">You said that the condition of motorways near you [INSERT ANSWER FROM QB3a2], please can you </w:t>
      </w:r>
      <w:r w:rsidR="00123622">
        <w:rPr>
          <w:rFonts w:ascii="Arial" w:hAnsi="Arial" w:cs="Arial"/>
          <w:sz w:val="20"/>
          <w:szCs w:val="20"/>
        </w:rPr>
        <w:t xml:space="preserve">indicate why </w:t>
      </w:r>
      <w:r w:rsidR="00682BB1">
        <w:rPr>
          <w:rFonts w:ascii="Arial" w:hAnsi="Arial" w:cs="Arial"/>
          <w:sz w:val="20"/>
          <w:szCs w:val="20"/>
        </w:rPr>
        <w:t>you</w:t>
      </w:r>
      <w:r>
        <w:rPr>
          <w:rFonts w:ascii="Arial" w:hAnsi="Arial" w:cs="Arial"/>
          <w:sz w:val="20"/>
          <w:szCs w:val="20"/>
        </w:rPr>
        <w:t xml:space="preserve"> feel that way?</w:t>
      </w:r>
    </w:p>
    <w:p w:rsidR="0081600F" w:rsidRDefault="0081600F">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682BB1" w:rsidRPr="00B3030B" w:rsidTr="00682BB1">
        <w:tc>
          <w:tcPr>
            <w:tcW w:w="1101" w:type="dxa"/>
          </w:tcPr>
          <w:p w:rsidR="00536400" w:rsidRDefault="00682BB1">
            <w:pPr>
              <w:rPr>
                <w:rFonts w:ascii="Arial" w:hAnsi="Arial" w:cs="Arial"/>
                <w:sz w:val="20"/>
                <w:szCs w:val="20"/>
              </w:rPr>
            </w:pPr>
            <w:r w:rsidRPr="00B3030B">
              <w:rPr>
                <w:rFonts w:ascii="Arial" w:hAnsi="Arial" w:cs="Arial"/>
                <w:sz w:val="20"/>
                <w:szCs w:val="20"/>
              </w:rPr>
              <w:t>1</w:t>
            </w:r>
          </w:p>
        </w:tc>
        <w:tc>
          <w:tcPr>
            <w:tcW w:w="8141" w:type="dxa"/>
          </w:tcPr>
          <w:p w:rsidR="00536400" w:rsidRDefault="00682BB1">
            <w:pPr>
              <w:rPr>
                <w:rFonts w:ascii="Arial" w:hAnsi="Arial" w:cs="Arial"/>
                <w:sz w:val="20"/>
                <w:szCs w:val="20"/>
              </w:rPr>
            </w:pPr>
            <w:r>
              <w:rPr>
                <w:rFonts w:ascii="Arial" w:hAnsi="Arial" w:cs="Arial"/>
                <w:sz w:val="20"/>
                <w:szCs w:val="20"/>
              </w:rPr>
              <w:t>Road surface (e.g. pot holes)</w:t>
            </w:r>
          </w:p>
        </w:tc>
      </w:tr>
      <w:tr w:rsidR="00682BB1" w:rsidRPr="00B3030B" w:rsidTr="00682BB1">
        <w:tc>
          <w:tcPr>
            <w:tcW w:w="1101" w:type="dxa"/>
          </w:tcPr>
          <w:p w:rsidR="00682BB1" w:rsidRPr="00B3030B" w:rsidRDefault="00682BB1" w:rsidP="00CE2DC8">
            <w:pPr>
              <w:rPr>
                <w:rFonts w:ascii="Arial" w:hAnsi="Arial" w:cs="Arial"/>
                <w:sz w:val="20"/>
                <w:szCs w:val="20"/>
              </w:rPr>
            </w:pPr>
            <w:r w:rsidRPr="00B3030B">
              <w:rPr>
                <w:rFonts w:ascii="Arial" w:hAnsi="Arial" w:cs="Arial"/>
                <w:sz w:val="20"/>
                <w:szCs w:val="20"/>
              </w:rPr>
              <w:t>2</w:t>
            </w:r>
          </w:p>
        </w:tc>
        <w:tc>
          <w:tcPr>
            <w:tcW w:w="8141" w:type="dxa"/>
          </w:tcPr>
          <w:p w:rsidR="00682BB1" w:rsidRPr="00B3030B" w:rsidRDefault="00682BB1" w:rsidP="00CE2DC8">
            <w:pPr>
              <w:rPr>
                <w:rFonts w:ascii="Arial" w:hAnsi="Arial" w:cs="Arial"/>
                <w:sz w:val="20"/>
                <w:szCs w:val="20"/>
              </w:rPr>
            </w:pPr>
            <w:r>
              <w:rPr>
                <w:rFonts w:ascii="Arial" w:hAnsi="Arial" w:cs="Arial"/>
                <w:sz w:val="20"/>
                <w:szCs w:val="20"/>
              </w:rPr>
              <w:t>Signage</w:t>
            </w:r>
          </w:p>
        </w:tc>
      </w:tr>
      <w:tr w:rsidR="00682BB1" w:rsidRPr="00B3030B" w:rsidTr="00682BB1">
        <w:tc>
          <w:tcPr>
            <w:tcW w:w="1101" w:type="dxa"/>
          </w:tcPr>
          <w:p w:rsidR="00682BB1" w:rsidRPr="00B3030B" w:rsidRDefault="00682BB1" w:rsidP="00CE2DC8">
            <w:pPr>
              <w:rPr>
                <w:rFonts w:ascii="Arial" w:hAnsi="Arial" w:cs="Arial"/>
                <w:sz w:val="20"/>
                <w:szCs w:val="20"/>
              </w:rPr>
            </w:pPr>
            <w:r w:rsidRPr="00B3030B">
              <w:rPr>
                <w:rFonts w:ascii="Arial" w:hAnsi="Arial" w:cs="Arial"/>
                <w:sz w:val="20"/>
                <w:szCs w:val="20"/>
              </w:rPr>
              <w:t>3</w:t>
            </w:r>
          </w:p>
        </w:tc>
        <w:tc>
          <w:tcPr>
            <w:tcW w:w="8141" w:type="dxa"/>
          </w:tcPr>
          <w:p w:rsidR="00682BB1" w:rsidRPr="00B3030B" w:rsidRDefault="00682BB1" w:rsidP="00CE2DC8">
            <w:pPr>
              <w:rPr>
                <w:rFonts w:ascii="Arial" w:hAnsi="Arial" w:cs="Arial"/>
                <w:sz w:val="20"/>
                <w:szCs w:val="20"/>
              </w:rPr>
            </w:pPr>
            <w:r>
              <w:rPr>
                <w:rFonts w:ascii="Arial" w:hAnsi="Arial" w:cs="Arial"/>
                <w:sz w:val="20"/>
                <w:szCs w:val="20"/>
              </w:rPr>
              <w:t>Safety barriers</w:t>
            </w:r>
          </w:p>
        </w:tc>
      </w:tr>
      <w:tr w:rsidR="00682BB1" w:rsidRPr="00B3030B" w:rsidTr="00682BB1">
        <w:tc>
          <w:tcPr>
            <w:tcW w:w="1101" w:type="dxa"/>
          </w:tcPr>
          <w:p w:rsidR="00682BB1" w:rsidRPr="00B3030B" w:rsidRDefault="00682BB1" w:rsidP="00CE2DC8">
            <w:pPr>
              <w:rPr>
                <w:rFonts w:ascii="Arial" w:hAnsi="Arial" w:cs="Arial"/>
                <w:sz w:val="20"/>
                <w:szCs w:val="20"/>
              </w:rPr>
            </w:pPr>
            <w:r w:rsidRPr="00B3030B">
              <w:rPr>
                <w:rFonts w:ascii="Arial" w:hAnsi="Arial" w:cs="Arial"/>
                <w:sz w:val="20"/>
                <w:szCs w:val="20"/>
              </w:rPr>
              <w:t>4</w:t>
            </w:r>
          </w:p>
        </w:tc>
        <w:tc>
          <w:tcPr>
            <w:tcW w:w="8141" w:type="dxa"/>
          </w:tcPr>
          <w:p w:rsidR="00682BB1" w:rsidRPr="00B3030B" w:rsidRDefault="00682BB1" w:rsidP="00CE2DC8">
            <w:pPr>
              <w:rPr>
                <w:rFonts w:ascii="Arial" w:hAnsi="Arial" w:cs="Arial"/>
                <w:sz w:val="20"/>
                <w:szCs w:val="20"/>
              </w:rPr>
            </w:pPr>
            <w:r>
              <w:rPr>
                <w:rFonts w:ascii="Arial" w:hAnsi="Arial" w:cs="Arial"/>
                <w:sz w:val="20"/>
                <w:szCs w:val="20"/>
              </w:rPr>
              <w:t>Motorway lighting</w:t>
            </w:r>
          </w:p>
        </w:tc>
      </w:tr>
      <w:tr w:rsidR="00682BB1" w:rsidRPr="00B3030B" w:rsidTr="00682BB1">
        <w:tc>
          <w:tcPr>
            <w:tcW w:w="1101" w:type="dxa"/>
          </w:tcPr>
          <w:p w:rsidR="00682BB1" w:rsidRPr="00B3030B" w:rsidRDefault="00682BB1" w:rsidP="00CE2DC8">
            <w:pPr>
              <w:rPr>
                <w:rFonts w:ascii="Arial" w:hAnsi="Arial" w:cs="Arial"/>
                <w:sz w:val="20"/>
                <w:szCs w:val="20"/>
              </w:rPr>
            </w:pPr>
            <w:r w:rsidRPr="00B3030B">
              <w:rPr>
                <w:rFonts w:ascii="Arial" w:hAnsi="Arial" w:cs="Arial"/>
                <w:sz w:val="20"/>
                <w:szCs w:val="20"/>
              </w:rPr>
              <w:t>5</w:t>
            </w:r>
          </w:p>
        </w:tc>
        <w:tc>
          <w:tcPr>
            <w:tcW w:w="8141" w:type="dxa"/>
          </w:tcPr>
          <w:p w:rsidR="00682BB1" w:rsidRPr="00B3030B" w:rsidRDefault="00682BB1" w:rsidP="00CE2DC8">
            <w:pPr>
              <w:rPr>
                <w:rFonts w:ascii="Arial" w:hAnsi="Arial" w:cs="Arial"/>
                <w:sz w:val="20"/>
                <w:szCs w:val="20"/>
              </w:rPr>
            </w:pPr>
            <w:r>
              <w:rPr>
                <w:rFonts w:ascii="Arial" w:hAnsi="Arial" w:cs="Arial"/>
                <w:sz w:val="20"/>
                <w:szCs w:val="20"/>
              </w:rPr>
              <w:t>Grass/foliage maintenance</w:t>
            </w:r>
          </w:p>
        </w:tc>
      </w:tr>
      <w:tr w:rsidR="00682BB1" w:rsidRPr="00B3030B" w:rsidTr="00682BB1">
        <w:tc>
          <w:tcPr>
            <w:tcW w:w="1101" w:type="dxa"/>
          </w:tcPr>
          <w:p w:rsidR="00682BB1" w:rsidRDefault="00682BB1" w:rsidP="00CE2DC8">
            <w:pPr>
              <w:rPr>
                <w:rFonts w:ascii="Arial" w:hAnsi="Arial" w:cs="Arial"/>
                <w:sz w:val="20"/>
                <w:szCs w:val="20"/>
              </w:rPr>
            </w:pPr>
            <w:r>
              <w:rPr>
                <w:rFonts w:ascii="Arial" w:hAnsi="Arial" w:cs="Arial"/>
                <w:sz w:val="20"/>
                <w:szCs w:val="20"/>
              </w:rPr>
              <w:t>6</w:t>
            </w:r>
          </w:p>
        </w:tc>
        <w:tc>
          <w:tcPr>
            <w:tcW w:w="8141" w:type="dxa"/>
            <w:vAlign w:val="center"/>
          </w:tcPr>
          <w:p w:rsidR="00682BB1" w:rsidRDefault="00682BB1" w:rsidP="00CE2DC8">
            <w:pPr>
              <w:rPr>
                <w:rFonts w:ascii="Arial" w:hAnsi="Arial" w:cs="Arial"/>
                <w:sz w:val="20"/>
                <w:szCs w:val="20"/>
              </w:rPr>
            </w:pPr>
            <w:r>
              <w:rPr>
                <w:rFonts w:ascii="Arial" w:hAnsi="Arial" w:cs="Arial"/>
                <w:sz w:val="20"/>
                <w:szCs w:val="20"/>
              </w:rPr>
              <w:t>Lane marking visibility</w:t>
            </w:r>
          </w:p>
        </w:tc>
      </w:tr>
      <w:tr w:rsidR="00682BB1" w:rsidRPr="00B3030B" w:rsidTr="00682BB1">
        <w:tc>
          <w:tcPr>
            <w:tcW w:w="1101" w:type="dxa"/>
          </w:tcPr>
          <w:p w:rsidR="00682BB1" w:rsidRPr="00B3030B" w:rsidRDefault="00682BB1" w:rsidP="00CE2DC8">
            <w:pPr>
              <w:rPr>
                <w:rFonts w:ascii="Arial" w:hAnsi="Arial" w:cs="Arial"/>
                <w:sz w:val="20"/>
                <w:szCs w:val="20"/>
              </w:rPr>
            </w:pPr>
            <w:r>
              <w:rPr>
                <w:rFonts w:ascii="Arial" w:hAnsi="Arial" w:cs="Arial"/>
                <w:sz w:val="20"/>
                <w:szCs w:val="20"/>
              </w:rPr>
              <w:t>99</w:t>
            </w:r>
          </w:p>
        </w:tc>
        <w:tc>
          <w:tcPr>
            <w:tcW w:w="8141" w:type="dxa"/>
            <w:vAlign w:val="center"/>
          </w:tcPr>
          <w:p w:rsidR="00682BB1" w:rsidRPr="00B3030B" w:rsidRDefault="00682BB1" w:rsidP="00CE2DC8">
            <w:pPr>
              <w:rPr>
                <w:rFonts w:ascii="Arial" w:hAnsi="Arial" w:cs="Arial"/>
                <w:sz w:val="20"/>
                <w:szCs w:val="20"/>
              </w:rPr>
            </w:pPr>
            <w:r>
              <w:rPr>
                <w:rFonts w:ascii="Arial" w:hAnsi="Arial" w:cs="Arial"/>
                <w:sz w:val="20"/>
                <w:szCs w:val="20"/>
              </w:rPr>
              <w:t>Other (please specify)</w:t>
            </w:r>
          </w:p>
        </w:tc>
      </w:tr>
    </w:tbl>
    <w:p w:rsidR="00674C5F" w:rsidRDefault="00674C5F" w:rsidP="00CE2DC8">
      <w:pPr>
        <w:spacing w:after="0" w:line="240" w:lineRule="auto"/>
        <w:rPr>
          <w:rFonts w:ascii="Arial" w:hAnsi="Arial" w:cs="Arial"/>
          <w:sz w:val="20"/>
          <w:szCs w:val="20"/>
        </w:rPr>
      </w:pPr>
    </w:p>
    <w:p w:rsidR="00674C5F" w:rsidRDefault="00674C5F" w:rsidP="00CE2DC8">
      <w:pPr>
        <w:spacing w:after="0" w:line="240" w:lineRule="auto"/>
        <w:rPr>
          <w:rFonts w:ascii="Arial" w:hAnsi="Arial" w:cs="Arial"/>
          <w:sz w:val="20"/>
          <w:szCs w:val="20"/>
        </w:rPr>
      </w:pPr>
    </w:p>
    <w:p w:rsidR="00AA6811" w:rsidRDefault="00AA681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F735A5" w:rsidRPr="00F735A5" w:rsidRDefault="00F735A5" w:rsidP="00CE2DC8">
      <w:pPr>
        <w:spacing w:after="0" w:line="240" w:lineRule="auto"/>
        <w:textAlignment w:val="baseline"/>
        <w:rPr>
          <w:rFonts w:ascii="Arial" w:eastAsia="Geneva" w:hAnsi="Arial" w:cs="Arial"/>
          <w:b/>
          <w:bCs/>
          <w:color w:val="FF0000"/>
          <w:kern w:val="24"/>
          <w:sz w:val="20"/>
          <w:szCs w:val="20"/>
        </w:rPr>
      </w:pPr>
      <w:r w:rsidRPr="00F735A5">
        <w:rPr>
          <w:rFonts w:ascii="Arial" w:eastAsia="Geneva" w:hAnsi="Arial" w:cs="Arial"/>
          <w:b/>
          <w:bCs/>
          <w:color w:val="FF0000"/>
          <w:kern w:val="24"/>
          <w:sz w:val="20"/>
          <w:szCs w:val="20"/>
        </w:rPr>
        <w:lastRenderedPageBreak/>
        <w:t xml:space="preserve">[PROGRAMMING INSTRUCTION: ASK ALL. </w:t>
      </w:r>
      <w:proofErr w:type="gramStart"/>
      <w:r w:rsidRPr="00F735A5">
        <w:rPr>
          <w:rFonts w:ascii="Arial" w:eastAsia="Geneva" w:hAnsi="Arial" w:cs="Arial"/>
          <w:b/>
          <w:bCs/>
          <w:color w:val="FF0000"/>
          <w:kern w:val="24"/>
          <w:sz w:val="20"/>
          <w:szCs w:val="20"/>
        </w:rPr>
        <w:t>DISPLAY AS FLASH LOOP</w:t>
      </w:r>
      <w:proofErr w:type="gramEnd"/>
      <w:r w:rsidRPr="00F735A5">
        <w:rPr>
          <w:rFonts w:ascii="Arial" w:eastAsia="Geneva" w:hAnsi="Arial" w:cs="Arial"/>
          <w:b/>
          <w:bCs/>
          <w:color w:val="FF0000"/>
          <w:kern w:val="24"/>
          <w:sz w:val="20"/>
          <w:szCs w:val="20"/>
        </w:rPr>
        <w:t xml:space="preserve">. </w:t>
      </w:r>
      <w:proofErr w:type="gramStart"/>
      <w:r w:rsidRPr="00F735A5">
        <w:rPr>
          <w:rFonts w:ascii="Arial" w:eastAsia="Geneva" w:hAnsi="Arial" w:cs="Arial"/>
          <w:b/>
          <w:bCs/>
          <w:color w:val="FF0000"/>
          <w:kern w:val="24"/>
          <w:sz w:val="20"/>
          <w:szCs w:val="20"/>
        </w:rPr>
        <w:t xml:space="preserve">SINGLE CODE PER </w:t>
      </w:r>
      <w:r>
        <w:rPr>
          <w:rFonts w:ascii="Arial" w:eastAsia="Geneva" w:hAnsi="Arial" w:cs="Arial"/>
          <w:b/>
          <w:bCs/>
          <w:color w:val="FF0000"/>
          <w:kern w:val="24"/>
          <w:sz w:val="20"/>
          <w:szCs w:val="20"/>
        </w:rPr>
        <w:t>STATEMENT.</w:t>
      </w:r>
      <w:proofErr w:type="gramEnd"/>
      <w:r>
        <w:rPr>
          <w:rFonts w:ascii="Arial" w:eastAsia="Geneva" w:hAnsi="Arial" w:cs="Arial"/>
          <w:b/>
          <w:bCs/>
          <w:color w:val="FF0000"/>
          <w:kern w:val="24"/>
          <w:sz w:val="20"/>
          <w:szCs w:val="20"/>
        </w:rPr>
        <w:t xml:space="preserve"> RANDOMISEORDER OF STATEMENTS</w:t>
      </w:r>
      <w:r w:rsidRPr="00F735A5">
        <w:rPr>
          <w:rFonts w:ascii="Arial" w:eastAsia="Geneva" w:hAnsi="Arial" w:cs="Arial"/>
          <w:b/>
          <w:bCs/>
          <w:color w:val="FF0000"/>
          <w:kern w:val="24"/>
          <w:sz w:val="20"/>
          <w:szCs w:val="20"/>
        </w:rPr>
        <w:t xml:space="preserve">] </w:t>
      </w:r>
    </w:p>
    <w:p w:rsidR="00F735A5" w:rsidRPr="00F735A5" w:rsidRDefault="009E5514" w:rsidP="00CE2DC8">
      <w:pPr>
        <w:spacing w:after="0" w:line="240" w:lineRule="auto"/>
        <w:ind w:left="720" w:hanging="720"/>
        <w:rPr>
          <w:rFonts w:ascii="Arial" w:hAnsi="Arial" w:cs="Arial"/>
          <w:sz w:val="20"/>
          <w:szCs w:val="20"/>
        </w:rPr>
      </w:pPr>
      <w:r>
        <w:rPr>
          <w:rFonts w:ascii="Arial" w:hAnsi="Arial" w:cs="Arial"/>
          <w:b/>
          <w:sz w:val="20"/>
          <w:szCs w:val="20"/>
        </w:rPr>
        <w:t>QB</w:t>
      </w:r>
      <w:r w:rsidR="00D04CC3">
        <w:rPr>
          <w:rFonts w:ascii="Arial" w:hAnsi="Arial" w:cs="Arial"/>
          <w:b/>
          <w:sz w:val="20"/>
          <w:szCs w:val="20"/>
        </w:rPr>
        <w:t>10</w:t>
      </w:r>
      <w:r w:rsidR="00F735A5">
        <w:rPr>
          <w:rStyle w:val="CommentReference"/>
        </w:rPr>
        <w:commentReference w:id="1"/>
      </w:r>
      <w:r w:rsidR="00F735A5">
        <w:rPr>
          <w:rFonts w:ascii="Arial" w:hAnsi="Arial" w:cs="Arial"/>
          <w:b/>
          <w:sz w:val="20"/>
          <w:szCs w:val="20"/>
        </w:rPr>
        <w:t>.</w:t>
      </w:r>
      <w:r w:rsidR="00F735A5">
        <w:rPr>
          <w:rFonts w:ascii="Arial" w:hAnsi="Arial" w:cs="Arial"/>
          <w:b/>
          <w:sz w:val="20"/>
          <w:szCs w:val="20"/>
        </w:rPr>
        <w:tab/>
      </w:r>
      <w:r w:rsidR="00F735A5" w:rsidRPr="00F735A5">
        <w:rPr>
          <w:rFonts w:ascii="Arial" w:hAnsi="Arial" w:cs="Arial"/>
          <w:sz w:val="20"/>
          <w:szCs w:val="20"/>
        </w:rPr>
        <w:t>And thinking about a few more motoring issues, how strongly do you agree or disagree with the following statements?</w:t>
      </w:r>
    </w:p>
    <w:p w:rsidR="0081600F" w:rsidRDefault="0081600F">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F735A5" w:rsidRPr="00B3030B" w:rsidTr="00F735A5">
        <w:tc>
          <w:tcPr>
            <w:tcW w:w="1101" w:type="dxa"/>
          </w:tcPr>
          <w:p w:rsidR="00536400" w:rsidRDefault="00F735A5">
            <w:pPr>
              <w:rPr>
                <w:rFonts w:ascii="Arial" w:hAnsi="Arial" w:cs="Arial"/>
                <w:sz w:val="20"/>
                <w:szCs w:val="20"/>
              </w:rPr>
            </w:pPr>
            <w:r w:rsidRPr="00B3030B">
              <w:rPr>
                <w:rFonts w:ascii="Arial" w:hAnsi="Arial" w:cs="Arial"/>
                <w:sz w:val="20"/>
                <w:szCs w:val="20"/>
              </w:rPr>
              <w:t>1</w:t>
            </w:r>
          </w:p>
        </w:tc>
        <w:tc>
          <w:tcPr>
            <w:tcW w:w="8141" w:type="dxa"/>
          </w:tcPr>
          <w:p w:rsidR="00536400" w:rsidRDefault="00F735A5">
            <w:pPr>
              <w:rPr>
                <w:rFonts w:ascii="Arial" w:hAnsi="Arial" w:cs="Arial"/>
                <w:sz w:val="20"/>
                <w:szCs w:val="20"/>
              </w:rPr>
            </w:pPr>
            <w:r>
              <w:rPr>
                <w:rFonts w:ascii="Arial" w:hAnsi="Arial" w:cs="Arial"/>
                <w:sz w:val="20"/>
                <w:szCs w:val="20"/>
              </w:rPr>
              <w:t>Strongly disagree</w:t>
            </w:r>
          </w:p>
        </w:tc>
      </w:tr>
      <w:tr w:rsidR="00F735A5" w:rsidRPr="00B3030B" w:rsidTr="00F735A5">
        <w:tc>
          <w:tcPr>
            <w:tcW w:w="1101" w:type="dxa"/>
          </w:tcPr>
          <w:p w:rsidR="00F735A5" w:rsidRPr="00B3030B" w:rsidRDefault="00F735A5" w:rsidP="00CE2DC8">
            <w:pPr>
              <w:rPr>
                <w:rFonts w:ascii="Arial" w:hAnsi="Arial" w:cs="Arial"/>
                <w:sz w:val="20"/>
                <w:szCs w:val="20"/>
              </w:rPr>
            </w:pPr>
            <w:r w:rsidRPr="00B3030B">
              <w:rPr>
                <w:rFonts w:ascii="Arial" w:hAnsi="Arial" w:cs="Arial"/>
                <w:sz w:val="20"/>
                <w:szCs w:val="20"/>
              </w:rPr>
              <w:t>2</w:t>
            </w:r>
          </w:p>
        </w:tc>
        <w:tc>
          <w:tcPr>
            <w:tcW w:w="8141" w:type="dxa"/>
          </w:tcPr>
          <w:p w:rsidR="00F735A5" w:rsidRPr="00B3030B" w:rsidRDefault="00F735A5" w:rsidP="00CE2DC8">
            <w:pPr>
              <w:rPr>
                <w:rFonts w:ascii="Arial" w:hAnsi="Arial" w:cs="Arial"/>
                <w:sz w:val="20"/>
                <w:szCs w:val="20"/>
              </w:rPr>
            </w:pPr>
            <w:r>
              <w:rPr>
                <w:rFonts w:ascii="Arial" w:hAnsi="Arial" w:cs="Arial"/>
                <w:sz w:val="20"/>
                <w:szCs w:val="20"/>
              </w:rPr>
              <w:t>Slightly disagree</w:t>
            </w:r>
          </w:p>
        </w:tc>
      </w:tr>
      <w:tr w:rsidR="00F735A5" w:rsidRPr="00B3030B" w:rsidTr="00F735A5">
        <w:tc>
          <w:tcPr>
            <w:tcW w:w="1101" w:type="dxa"/>
          </w:tcPr>
          <w:p w:rsidR="00F735A5" w:rsidRPr="00B3030B" w:rsidRDefault="00F735A5" w:rsidP="00CE2DC8">
            <w:pPr>
              <w:rPr>
                <w:rFonts w:ascii="Arial" w:hAnsi="Arial" w:cs="Arial"/>
                <w:sz w:val="20"/>
                <w:szCs w:val="20"/>
              </w:rPr>
            </w:pPr>
            <w:r w:rsidRPr="00B3030B">
              <w:rPr>
                <w:rFonts w:ascii="Arial" w:hAnsi="Arial" w:cs="Arial"/>
                <w:sz w:val="20"/>
                <w:szCs w:val="20"/>
              </w:rPr>
              <w:t>3</w:t>
            </w:r>
          </w:p>
        </w:tc>
        <w:tc>
          <w:tcPr>
            <w:tcW w:w="8141" w:type="dxa"/>
          </w:tcPr>
          <w:p w:rsidR="00F735A5" w:rsidRPr="00B3030B" w:rsidRDefault="00F735A5" w:rsidP="00CE2DC8">
            <w:pPr>
              <w:rPr>
                <w:rFonts w:ascii="Arial" w:hAnsi="Arial" w:cs="Arial"/>
                <w:sz w:val="20"/>
                <w:szCs w:val="20"/>
              </w:rPr>
            </w:pPr>
            <w:r>
              <w:rPr>
                <w:rFonts w:ascii="Arial" w:hAnsi="Arial" w:cs="Arial"/>
                <w:sz w:val="20"/>
                <w:szCs w:val="20"/>
              </w:rPr>
              <w:t>Neither agree nor disagree</w:t>
            </w:r>
          </w:p>
        </w:tc>
      </w:tr>
      <w:tr w:rsidR="00F735A5" w:rsidRPr="00B3030B" w:rsidTr="00F735A5">
        <w:tc>
          <w:tcPr>
            <w:tcW w:w="1101" w:type="dxa"/>
          </w:tcPr>
          <w:p w:rsidR="00F735A5" w:rsidRPr="00B3030B" w:rsidRDefault="00F735A5" w:rsidP="00CE2DC8">
            <w:pPr>
              <w:rPr>
                <w:rFonts w:ascii="Arial" w:hAnsi="Arial" w:cs="Arial"/>
                <w:sz w:val="20"/>
                <w:szCs w:val="20"/>
              </w:rPr>
            </w:pPr>
            <w:r w:rsidRPr="00B3030B">
              <w:rPr>
                <w:rFonts w:ascii="Arial" w:hAnsi="Arial" w:cs="Arial"/>
                <w:sz w:val="20"/>
                <w:szCs w:val="20"/>
              </w:rPr>
              <w:t>4</w:t>
            </w:r>
          </w:p>
        </w:tc>
        <w:tc>
          <w:tcPr>
            <w:tcW w:w="8141" w:type="dxa"/>
          </w:tcPr>
          <w:p w:rsidR="00F735A5" w:rsidRPr="00B3030B" w:rsidRDefault="00F735A5" w:rsidP="00CE2DC8">
            <w:pPr>
              <w:rPr>
                <w:rFonts w:ascii="Arial" w:hAnsi="Arial" w:cs="Arial"/>
                <w:sz w:val="20"/>
                <w:szCs w:val="20"/>
              </w:rPr>
            </w:pPr>
            <w:r>
              <w:rPr>
                <w:rFonts w:ascii="Arial" w:hAnsi="Arial" w:cs="Arial"/>
                <w:sz w:val="20"/>
                <w:szCs w:val="20"/>
              </w:rPr>
              <w:t>Slightly agree</w:t>
            </w:r>
          </w:p>
        </w:tc>
      </w:tr>
      <w:tr w:rsidR="00F735A5" w:rsidRPr="00B3030B" w:rsidTr="00F735A5">
        <w:tc>
          <w:tcPr>
            <w:tcW w:w="1101" w:type="dxa"/>
          </w:tcPr>
          <w:p w:rsidR="00F735A5" w:rsidRPr="00B3030B" w:rsidRDefault="00F735A5" w:rsidP="00CE2DC8">
            <w:pPr>
              <w:rPr>
                <w:rFonts w:ascii="Arial" w:hAnsi="Arial" w:cs="Arial"/>
                <w:sz w:val="20"/>
                <w:szCs w:val="20"/>
              </w:rPr>
            </w:pPr>
            <w:r w:rsidRPr="00B3030B">
              <w:rPr>
                <w:rFonts w:ascii="Arial" w:hAnsi="Arial" w:cs="Arial"/>
                <w:sz w:val="20"/>
                <w:szCs w:val="20"/>
              </w:rPr>
              <w:t>5</w:t>
            </w:r>
          </w:p>
        </w:tc>
        <w:tc>
          <w:tcPr>
            <w:tcW w:w="8141" w:type="dxa"/>
          </w:tcPr>
          <w:p w:rsidR="00F735A5" w:rsidRPr="00B3030B" w:rsidRDefault="00F735A5" w:rsidP="00CE2DC8">
            <w:pPr>
              <w:rPr>
                <w:rFonts w:ascii="Arial" w:hAnsi="Arial" w:cs="Arial"/>
                <w:sz w:val="20"/>
                <w:szCs w:val="20"/>
              </w:rPr>
            </w:pPr>
            <w:r>
              <w:rPr>
                <w:rFonts w:ascii="Arial" w:hAnsi="Arial" w:cs="Arial"/>
                <w:sz w:val="20"/>
                <w:szCs w:val="20"/>
              </w:rPr>
              <w:t>Strongly agree</w:t>
            </w:r>
          </w:p>
        </w:tc>
      </w:tr>
      <w:tr w:rsidR="00F735A5" w:rsidRPr="00B3030B" w:rsidTr="00F735A5">
        <w:tc>
          <w:tcPr>
            <w:tcW w:w="1101" w:type="dxa"/>
          </w:tcPr>
          <w:p w:rsidR="00F735A5" w:rsidRPr="00B3030B" w:rsidRDefault="00F735A5" w:rsidP="00CE2DC8">
            <w:pPr>
              <w:rPr>
                <w:rFonts w:ascii="Arial" w:hAnsi="Arial" w:cs="Arial"/>
                <w:sz w:val="20"/>
                <w:szCs w:val="20"/>
              </w:rPr>
            </w:pPr>
            <w:r>
              <w:rPr>
                <w:rFonts w:ascii="Arial" w:hAnsi="Arial" w:cs="Arial"/>
                <w:sz w:val="20"/>
                <w:szCs w:val="20"/>
              </w:rPr>
              <w:t>99</w:t>
            </w:r>
          </w:p>
        </w:tc>
        <w:tc>
          <w:tcPr>
            <w:tcW w:w="8141" w:type="dxa"/>
            <w:vAlign w:val="center"/>
          </w:tcPr>
          <w:p w:rsidR="00F735A5" w:rsidRPr="00B3030B" w:rsidRDefault="00F735A5" w:rsidP="00CE2DC8">
            <w:pPr>
              <w:rPr>
                <w:rFonts w:ascii="Arial" w:hAnsi="Arial" w:cs="Arial"/>
                <w:sz w:val="20"/>
                <w:szCs w:val="20"/>
              </w:rPr>
            </w:pPr>
            <w:r>
              <w:rPr>
                <w:rFonts w:ascii="Arial" w:hAnsi="Arial" w:cs="Arial"/>
                <w:sz w:val="20"/>
                <w:szCs w:val="20"/>
              </w:rPr>
              <w:t>Don’t know</w:t>
            </w:r>
          </w:p>
        </w:tc>
      </w:tr>
    </w:tbl>
    <w:p w:rsidR="00F735A5" w:rsidRDefault="00F735A5"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8141"/>
      </w:tblGrid>
      <w:tr w:rsidR="00F735A5" w:rsidTr="00F735A5">
        <w:tc>
          <w:tcPr>
            <w:tcW w:w="1101" w:type="dxa"/>
          </w:tcPr>
          <w:p w:rsidR="00F735A5" w:rsidRPr="00466524" w:rsidRDefault="00F735A5" w:rsidP="00CE2DC8">
            <w:pPr>
              <w:rPr>
                <w:rFonts w:ascii="Arial" w:hAnsi="Arial" w:cs="Arial"/>
                <w:sz w:val="20"/>
                <w:szCs w:val="20"/>
              </w:rPr>
            </w:pPr>
            <w:r w:rsidRPr="00466524">
              <w:rPr>
                <w:rFonts w:ascii="Arial" w:hAnsi="Arial" w:cs="Arial"/>
                <w:sz w:val="20"/>
                <w:szCs w:val="20"/>
              </w:rPr>
              <w:t>a</w:t>
            </w:r>
          </w:p>
        </w:tc>
        <w:tc>
          <w:tcPr>
            <w:tcW w:w="8141" w:type="dxa"/>
            <w:vAlign w:val="center"/>
          </w:tcPr>
          <w:p w:rsidR="00F735A5" w:rsidRPr="00F735A5" w:rsidRDefault="00F735A5" w:rsidP="00CE2DC8">
            <w:pPr>
              <w:rPr>
                <w:rFonts w:ascii="Arial" w:hAnsi="Arial" w:cs="Arial"/>
                <w:sz w:val="20"/>
                <w:szCs w:val="20"/>
              </w:rPr>
            </w:pPr>
            <w:r w:rsidRPr="00F735A5">
              <w:rPr>
                <w:rFonts w:ascii="Arial" w:hAnsi="Arial" w:cs="Arial"/>
                <w:sz w:val="20"/>
                <w:szCs w:val="20"/>
              </w:rPr>
              <w:t>I oppose any technology that allows other people to monitor the movements of my vehicle</w:t>
            </w:r>
          </w:p>
        </w:tc>
      </w:tr>
      <w:tr w:rsidR="00F735A5" w:rsidTr="00F735A5">
        <w:tc>
          <w:tcPr>
            <w:tcW w:w="1101" w:type="dxa"/>
          </w:tcPr>
          <w:p w:rsidR="00F735A5" w:rsidRPr="00466524" w:rsidRDefault="00F735A5" w:rsidP="00CE2DC8">
            <w:pPr>
              <w:rPr>
                <w:rFonts w:ascii="Arial" w:hAnsi="Arial" w:cs="Arial"/>
                <w:sz w:val="20"/>
                <w:szCs w:val="20"/>
              </w:rPr>
            </w:pPr>
            <w:r w:rsidRPr="00466524">
              <w:rPr>
                <w:rFonts w:ascii="Arial" w:hAnsi="Arial" w:cs="Arial"/>
                <w:sz w:val="20"/>
                <w:szCs w:val="20"/>
              </w:rPr>
              <w:t>b</w:t>
            </w:r>
          </w:p>
        </w:tc>
        <w:tc>
          <w:tcPr>
            <w:tcW w:w="8141" w:type="dxa"/>
            <w:vAlign w:val="center"/>
          </w:tcPr>
          <w:p w:rsidR="00F735A5" w:rsidRPr="00F735A5" w:rsidRDefault="00F735A5" w:rsidP="00CE2DC8">
            <w:pPr>
              <w:rPr>
                <w:rFonts w:ascii="Arial" w:hAnsi="Arial" w:cs="Arial"/>
                <w:sz w:val="20"/>
                <w:szCs w:val="20"/>
              </w:rPr>
            </w:pPr>
            <w:r w:rsidRPr="00F735A5">
              <w:rPr>
                <w:rFonts w:ascii="Arial" w:hAnsi="Arial" w:cs="Arial"/>
                <w:sz w:val="20"/>
                <w:szCs w:val="20"/>
              </w:rPr>
              <w:t>Much tougher steps should be taken to reduce traffic congestion</w:t>
            </w:r>
          </w:p>
        </w:tc>
      </w:tr>
      <w:tr w:rsidR="00F735A5" w:rsidTr="00F735A5">
        <w:tc>
          <w:tcPr>
            <w:tcW w:w="1101" w:type="dxa"/>
          </w:tcPr>
          <w:p w:rsidR="00F735A5" w:rsidRPr="00466524" w:rsidRDefault="00F735A5" w:rsidP="00CE2DC8">
            <w:pPr>
              <w:rPr>
                <w:rFonts w:ascii="Arial" w:hAnsi="Arial" w:cs="Arial"/>
                <w:sz w:val="20"/>
                <w:szCs w:val="20"/>
              </w:rPr>
            </w:pPr>
            <w:r w:rsidRPr="00466524">
              <w:rPr>
                <w:rFonts w:ascii="Arial" w:hAnsi="Arial" w:cs="Arial"/>
                <w:sz w:val="20"/>
                <w:szCs w:val="20"/>
              </w:rPr>
              <w:t>c</w:t>
            </w:r>
          </w:p>
        </w:tc>
        <w:tc>
          <w:tcPr>
            <w:tcW w:w="8141" w:type="dxa"/>
            <w:vAlign w:val="center"/>
          </w:tcPr>
          <w:p w:rsidR="00F735A5" w:rsidRPr="00F735A5" w:rsidRDefault="00F735A5" w:rsidP="00CE2DC8">
            <w:pPr>
              <w:rPr>
                <w:rFonts w:ascii="Arial" w:hAnsi="Arial" w:cs="Arial"/>
                <w:sz w:val="20"/>
                <w:szCs w:val="20"/>
              </w:rPr>
            </w:pPr>
            <w:r w:rsidRPr="00F735A5">
              <w:rPr>
                <w:rFonts w:ascii="Arial" w:hAnsi="Arial" w:cs="Arial"/>
                <w:sz w:val="20"/>
                <w:szCs w:val="20"/>
              </w:rPr>
              <w:t xml:space="preserve">Speed </w:t>
            </w:r>
            <w:r w:rsidR="00682BB1">
              <w:rPr>
                <w:rFonts w:ascii="Arial" w:hAnsi="Arial" w:cs="Arial"/>
                <w:sz w:val="20"/>
                <w:szCs w:val="20"/>
              </w:rPr>
              <w:t>c</w:t>
            </w:r>
            <w:r w:rsidRPr="00F735A5">
              <w:rPr>
                <w:rFonts w:ascii="Arial" w:hAnsi="Arial" w:cs="Arial"/>
                <w:sz w:val="20"/>
                <w:szCs w:val="20"/>
              </w:rPr>
              <w:t>ameras are more about raising money than improving road safety</w:t>
            </w:r>
          </w:p>
        </w:tc>
      </w:tr>
      <w:tr w:rsidR="00F735A5" w:rsidTr="00F735A5">
        <w:tc>
          <w:tcPr>
            <w:tcW w:w="1101" w:type="dxa"/>
          </w:tcPr>
          <w:p w:rsidR="00F735A5" w:rsidRPr="00466524" w:rsidRDefault="00F735A5" w:rsidP="00CE2DC8">
            <w:pPr>
              <w:rPr>
                <w:rFonts w:ascii="Arial" w:hAnsi="Arial" w:cs="Arial"/>
                <w:sz w:val="20"/>
                <w:szCs w:val="20"/>
              </w:rPr>
            </w:pPr>
            <w:r w:rsidRPr="00466524">
              <w:rPr>
                <w:rFonts w:ascii="Arial" w:hAnsi="Arial" w:cs="Arial"/>
                <w:sz w:val="20"/>
                <w:szCs w:val="20"/>
              </w:rPr>
              <w:t>d</w:t>
            </w:r>
          </w:p>
        </w:tc>
        <w:tc>
          <w:tcPr>
            <w:tcW w:w="8141" w:type="dxa"/>
            <w:vAlign w:val="center"/>
          </w:tcPr>
          <w:p w:rsidR="00F735A5" w:rsidRPr="00F735A5" w:rsidRDefault="00F735A5" w:rsidP="00CE2DC8">
            <w:pPr>
              <w:rPr>
                <w:rFonts w:ascii="Arial" w:hAnsi="Arial" w:cs="Arial"/>
                <w:sz w:val="20"/>
                <w:szCs w:val="20"/>
              </w:rPr>
            </w:pPr>
            <w:r w:rsidRPr="00F735A5">
              <w:rPr>
                <w:rFonts w:ascii="Arial" w:hAnsi="Arial" w:cs="Arial"/>
                <w:sz w:val="20"/>
                <w:szCs w:val="20"/>
              </w:rPr>
              <w:t>Motoring may become a rare luxury for me if the cost of driving continues to escalate</w:t>
            </w:r>
          </w:p>
        </w:tc>
      </w:tr>
      <w:tr w:rsidR="00F735A5" w:rsidTr="00F735A5">
        <w:tc>
          <w:tcPr>
            <w:tcW w:w="1101" w:type="dxa"/>
          </w:tcPr>
          <w:p w:rsidR="00F735A5" w:rsidRPr="00466524" w:rsidRDefault="00F735A5" w:rsidP="00CE2DC8">
            <w:pPr>
              <w:rPr>
                <w:rFonts w:ascii="Arial" w:hAnsi="Arial" w:cs="Arial"/>
                <w:sz w:val="20"/>
                <w:szCs w:val="20"/>
              </w:rPr>
            </w:pPr>
            <w:r w:rsidRPr="00466524">
              <w:rPr>
                <w:rFonts w:ascii="Arial" w:hAnsi="Arial" w:cs="Arial"/>
                <w:sz w:val="20"/>
                <w:szCs w:val="20"/>
              </w:rPr>
              <w:t>e</w:t>
            </w:r>
          </w:p>
        </w:tc>
        <w:tc>
          <w:tcPr>
            <w:tcW w:w="8141" w:type="dxa"/>
            <w:vAlign w:val="center"/>
          </w:tcPr>
          <w:p w:rsidR="00F735A5" w:rsidRPr="00F735A5" w:rsidRDefault="00F735A5" w:rsidP="00CE2DC8">
            <w:pPr>
              <w:rPr>
                <w:rFonts w:ascii="Arial" w:hAnsi="Arial" w:cs="Arial"/>
                <w:sz w:val="20"/>
                <w:szCs w:val="20"/>
              </w:rPr>
            </w:pPr>
            <w:r w:rsidRPr="00F735A5">
              <w:rPr>
                <w:rFonts w:ascii="Arial" w:hAnsi="Arial" w:cs="Arial"/>
                <w:sz w:val="20"/>
                <w:szCs w:val="20"/>
              </w:rPr>
              <w:t>Local journey times are becoming less predictable</w:t>
            </w:r>
          </w:p>
        </w:tc>
      </w:tr>
      <w:tr w:rsidR="00F735A5" w:rsidTr="00F735A5">
        <w:tc>
          <w:tcPr>
            <w:tcW w:w="1101" w:type="dxa"/>
          </w:tcPr>
          <w:p w:rsidR="00F735A5" w:rsidRPr="00466524" w:rsidRDefault="00F735A5" w:rsidP="00CE2DC8">
            <w:pPr>
              <w:rPr>
                <w:rFonts w:ascii="Arial" w:hAnsi="Arial" w:cs="Arial"/>
                <w:sz w:val="20"/>
                <w:szCs w:val="20"/>
              </w:rPr>
            </w:pPr>
            <w:r w:rsidRPr="00466524">
              <w:rPr>
                <w:rFonts w:ascii="Arial" w:hAnsi="Arial" w:cs="Arial"/>
                <w:sz w:val="20"/>
                <w:szCs w:val="20"/>
              </w:rPr>
              <w:t>f</w:t>
            </w:r>
          </w:p>
        </w:tc>
        <w:tc>
          <w:tcPr>
            <w:tcW w:w="8141" w:type="dxa"/>
            <w:vAlign w:val="center"/>
          </w:tcPr>
          <w:p w:rsidR="00F735A5" w:rsidRPr="00F735A5" w:rsidRDefault="00F735A5" w:rsidP="00CE2DC8">
            <w:pPr>
              <w:rPr>
                <w:rFonts w:ascii="Arial" w:hAnsi="Arial" w:cs="Arial"/>
                <w:sz w:val="20"/>
                <w:szCs w:val="20"/>
              </w:rPr>
            </w:pPr>
            <w:r w:rsidRPr="00F735A5">
              <w:rPr>
                <w:rFonts w:ascii="Arial" w:hAnsi="Arial" w:cs="Arial"/>
                <w:sz w:val="20"/>
                <w:szCs w:val="20"/>
              </w:rPr>
              <w:t>Motorway journey times are becoming less predictable</w:t>
            </w:r>
          </w:p>
        </w:tc>
      </w:tr>
    </w:tbl>
    <w:p w:rsidR="00F735A5" w:rsidRDefault="00F735A5" w:rsidP="00CE2DC8">
      <w:pPr>
        <w:spacing w:after="0" w:line="240" w:lineRule="auto"/>
        <w:rPr>
          <w:rFonts w:ascii="Arial" w:hAnsi="Arial" w:cs="Arial"/>
          <w:b/>
          <w:sz w:val="20"/>
          <w:szCs w:val="20"/>
        </w:rPr>
      </w:pPr>
    </w:p>
    <w:p w:rsidR="00F735A5" w:rsidRDefault="00F735A5" w:rsidP="00CE2DC8">
      <w:pPr>
        <w:spacing w:after="0" w:line="240" w:lineRule="auto"/>
        <w:ind w:left="720" w:hanging="720"/>
        <w:rPr>
          <w:rFonts w:ascii="Arial" w:hAnsi="Arial" w:cs="Arial"/>
          <w:sz w:val="20"/>
          <w:szCs w:val="20"/>
        </w:rPr>
      </w:pPr>
    </w:p>
    <w:p w:rsidR="00684350" w:rsidRDefault="00684350" w:rsidP="00CE2DC8">
      <w:pPr>
        <w:spacing w:after="0" w:line="240" w:lineRule="auto"/>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tbl>
      <w:tblPr>
        <w:tblStyle w:val="TableGrid"/>
        <w:tblW w:w="0" w:type="auto"/>
        <w:shd w:val="clear" w:color="auto" w:fill="F79646" w:themeFill="accent6"/>
        <w:tblLook w:val="04A0"/>
      </w:tblPr>
      <w:tblGrid>
        <w:gridCol w:w="9242"/>
      </w:tblGrid>
      <w:tr w:rsidR="00AA6811" w:rsidTr="00AA6811">
        <w:tc>
          <w:tcPr>
            <w:tcW w:w="9242" w:type="dxa"/>
            <w:shd w:val="clear" w:color="auto" w:fill="F79646" w:themeFill="accent6"/>
            <w:vAlign w:val="center"/>
          </w:tcPr>
          <w:p w:rsidR="00AA6811" w:rsidRPr="00BF1AF2" w:rsidRDefault="00AA6811" w:rsidP="00AA6811">
            <w:pPr>
              <w:rPr>
                <w:rFonts w:ascii="Arial" w:hAnsi="Arial" w:cs="Arial"/>
                <w:b/>
              </w:rPr>
            </w:pPr>
            <w:r w:rsidRPr="00D04CC3">
              <w:rPr>
                <w:rFonts w:ascii="Arial" w:hAnsi="Arial" w:cs="Arial"/>
                <w:b/>
              </w:rPr>
              <w:lastRenderedPageBreak/>
              <w:t xml:space="preserve">SECTION </w:t>
            </w:r>
            <w:r>
              <w:rPr>
                <w:rFonts w:ascii="Arial" w:hAnsi="Arial" w:cs="Arial"/>
                <w:b/>
              </w:rPr>
              <w:t>4</w:t>
            </w:r>
            <w:r w:rsidRPr="00D04CC3">
              <w:rPr>
                <w:rFonts w:ascii="Arial" w:hAnsi="Arial" w:cs="Arial"/>
                <w:b/>
              </w:rPr>
              <w:t>/B</w:t>
            </w:r>
            <w:r>
              <w:rPr>
                <w:rFonts w:ascii="Arial" w:hAnsi="Arial" w:cs="Arial"/>
                <w:b/>
              </w:rPr>
              <w:t>H</w:t>
            </w:r>
            <w:r w:rsidRPr="00D04CC3">
              <w:rPr>
                <w:rFonts w:ascii="Arial" w:hAnsi="Arial" w:cs="Arial"/>
                <w:b/>
              </w:rPr>
              <w:t>: MOTORING BEHAVIOUR</w:t>
            </w:r>
          </w:p>
        </w:tc>
      </w:tr>
    </w:tbl>
    <w:p w:rsidR="00AA6811" w:rsidRDefault="00AA6811" w:rsidP="00AA6811">
      <w:pPr>
        <w:spacing w:after="0" w:line="240" w:lineRule="auto"/>
        <w:textAlignment w:val="baseline"/>
        <w:rPr>
          <w:rFonts w:ascii="Arial" w:eastAsia="Geneva" w:hAnsi="Arial" w:cs="Arial"/>
          <w:b/>
          <w:bCs/>
          <w:color w:val="FF0000"/>
          <w:kern w:val="24"/>
          <w:sz w:val="20"/>
          <w:szCs w:val="20"/>
        </w:rPr>
      </w:pPr>
    </w:p>
    <w:p w:rsidR="009E3E74" w:rsidRPr="009E3E74" w:rsidRDefault="009E3E74" w:rsidP="00CE2DC8">
      <w:pPr>
        <w:spacing w:after="0" w:line="240" w:lineRule="auto"/>
        <w:textAlignment w:val="baseline"/>
        <w:rPr>
          <w:rFonts w:ascii="Arial" w:eastAsia="Geneva" w:hAnsi="Arial" w:cs="Arial"/>
          <w:b/>
          <w:bCs/>
          <w:color w:val="FF0000"/>
          <w:kern w:val="24"/>
          <w:sz w:val="20"/>
          <w:szCs w:val="20"/>
        </w:rPr>
      </w:pPr>
      <w:r w:rsidRPr="009E3E74">
        <w:rPr>
          <w:rFonts w:ascii="Arial" w:eastAsia="Geneva" w:hAnsi="Arial" w:cs="Arial"/>
          <w:b/>
          <w:bCs/>
          <w:color w:val="FF0000"/>
          <w:kern w:val="24"/>
          <w:sz w:val="20"/>
          <w:szCs w:val="20"/>
        </w:rPr>
        <w:t xml:space="preserve">[PROGRAMMING INSTRUCTION: ASK ALL. </w:t>
      </w:r>
      <w:proofErr w:type="gramStart"/>
      <w:r w:rsidRPr="009E3E74">
        <w:rPr>
          <w:rFonts w:ascii="Arial" w:eastAsia="Geneva" w:hAnsi="Arial" w:cs="Arial"/>
          <w:b/>
          <w:bCs/>
          <w:color w:val="FF0000"/>
          <w:kern w:val="24"/>
          <w:sz w:val="20"/>
          <w:szCs w:val="20"/>
        </w:rPr>
        <w:t>SINGLE CODE PER ROW.]</w:t>
      </w:r>
      <w:proofErr w:type="gramEnd"/>
      <w:r w:rsidRPr="009E3E74">
        <w:rPr>
          <w:rFonts w:ascii="Arial" w:eastAsia="Geneva" w:hAnsi="Arial" w:cs="Arial"/>
          <w:b/>
          <w:bCs/>
          <w:color w:val="FF0000"/>
          <w:kern w:val="24"/>
          <w:sz w:val="20"/>
          <w:szCs w:val="20"/>
        </w:rPr>
        <w:t xml:space="preserve"> </w:t>
      </w:r>
    </w:p>
    <w:p w:rsidR="0081600F" w:rsidRDefault="009E5514">
      <w:pPr>
        <w:spacing w:after="0" w:line="240" w:lineRule="auto"/>
        <w:ind w:left="720" w:hanging="720"/>
        <w:rPr>
          <w:rFonts w:ascii="Arial" w:hAnsi="Arial" w:cs="Arial"/>
          <w:b/>
          <w:sz w:val="20"/>
          <w:szCs w:val="20"/>
        </w:rPr>
      </w:pPr>
      <w:r>
        <w:rPr>
          <w:rFonts w:ascii="Arial" w:hAnsi="Arial" w:cs="Arial"/>
          <w:b/>
          <w:sz w:val="20"/>
          <w:szCs w:val="20"/>
        </w:rPr>
        <w:t>QB</w:t>
      </w:r>
      <w:r w:rsidR="00816981">
        <w:rPr>
          <w:rFonts w:ascii="Arial" w:hAnsi="Arial" w:cs="Arial"/>
          <w:b/>
          <w:sz w:val="20"/>
          <w:szCs w:val="20"/>
        </w:rPr>
        <w:t>H</w:t>
      </w:r>
      <w:r w:rsidR="00D04CC3">
        <w:rPr>
          <w:rFonts w:ascii="Arial" w:hAnsi="Arial" w:cs="Arial"/>
          <w:b/>
          <w:sz w:val="20"/>
          <w:szCs w:val="20"/>
        </w:rPr>
        <w:t>1</w:t>
      </w:r>
      <w:r w:rsidR="009E3E74">
        <w:rPr>
          <w:rFonts w:ascii="Arial" w:hAnsi="Arial" w:cs="Arial"/>
          <w:b/>
          <w:sz w:val="20"/>
          <w:szCs w:val="20"/>
        </w:rPr>
        <w:t>.</w:t>
      </w:r>
      <w:r w:rsidR="009E3E74">
        <w:rPr>
          <w:rFonts w:ascii="Arial" w:hAnsi="Arial" w:cs="Arial"/>
          <w:b/>
          <w:sz w:val="20"/>
          <w:szCs w:val="20"/>
        </w:rPr>
        <w:tab/>
      </w:r>
      <w:r w:rsidR="009E3E74">
        <w:rPr>
          <w:rFonts w:ascii="Arial" w:hAnsi="Arial" w:cs="Arial"/>
          <w:sz w:val="20"/>
          <w:szCs w:val="20"/>
        </w:rPr>
        <w:t>Please can you indicate w</w:t>
      </w:r>
      <w:r w:rsidR="009E3E74" w:rsidRPr="009E3E74">
        <w:rPr>
          <w:rFonts w:ascii="Arial" w:hAnsi="Arial" w:cs="Arial"/>
          <w:sz w:val="20"/>
          <w:szCs w:val="20"/>
        </w:rPr>
        <w:t>hich of the following</w:t>
      </w:r>
      <w:r w:rsidR="009E3E74">
        <w:rPr>
          <w:rFonts w:ascii="Arial" w:hAnsi="Arial" w:cs="Arial"/>
          <w:sz w:val="20"/>
          <w:szCs w:val="20"/>
        </w:rPr>
        <w:t>, if any,</w:t>
      </w:r>
      <w:r w:rsidR="009E3E74" w:rsidRPr="009E3E74">
        <w:rPr>
          <w:rFonts w:ascii="Arial" w:hAnsi="Arial" w:cs="Arial"/>
          <w:sz w:val="20"/>
          <w:szCs w:val="20"/>
        </w:rPr>
        <w:t xml:space="preserve"> you have done in the past 12 months</w:t>
      </w:r>
      <w:r w:rsidR="009E3E74">
        <w:rPr>
          <w:rFonts w:ascii="Arial" w:hAnsi="Arial" w:cs="Arial"/>
          <w:sz w:val="20"/>
          <w:szCs w:val="20"/>
        </w:rPr>
        <w:t xml:space="preserve">, and </w:t>
      </w:r>
      <w:r w:rsidR="00682BB1">
        <w:rPr>
          <w:rFonts w:ascii="Arial" w:hAnsi="Arial" w:cs="Arial"/>
          <w:sz w:val="20"/>
          <w:szCs w:val="20"/>
        </w:rPr>
        <w:t>if you are doing them more often, less often or the same amount as 12 months ago</w:t>
      </w:r>
      <w:r w:rsidR="009E3E74" w:rsidRPr="009E3E74">
        <w:rPr>
          <w:rFonts w:ascii="Arial" w:hAnsi="Arial" w:cs="Arial"/>
          <w:sz w:val="20"/>
          <w:szCs w:val="20"/>
        </w:rPr>
        <w:t>?</w:t>
      </w:r>
      <w:r w:rsidR="009E3E74" w:rsidRPr="009E3E74">
        <w:rPr>
          <w:rFonts w:ascii="Arial" w:hAnsi="Arial" w:cs="Arial"/>
          <w:b/>
          <w:sz w:val="20"/>
          <w:szCs w:val="20"/>
        </w:rPr>
        <w:tab/>
      </w:r>
    </w:p>
    <w:p w:rsidR="0081600F" w:rsidRDefault="0081600F">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9E3E74" w:rsidRPr="00B3030B" w:rsidTr="009E3E74">
        <w:tc>
          <w:tcPr>
            <w:tcW w:w="1101" w:type="dxa"/>
          </w:tcPr>
          <w:p w:rsidR="00536400" w:rsidRDefault="009E3E74">
            <w:pPr>
              <w:rPr>
                <w:rFonts w:ascii="Arial" w:hAnsi="Arial" w:cs="Arial"/>
                <w:sz w:val="20"/>
                <w:szCs w:val="20"/>
              </w:rPr>
            </w:pPr>
            <w:r w:rsidRPr="00B3030B">
              <w:rPr>
                <w:rFonts w:ascii="Arial" w:hAnsi="Arial" w:cs="Arial"/>
                <w:sz w:val="20"/>
                <w:szCs w:val="20"/>
              </w:rPr>
              <w:t>1</w:t>
            </w:r>
          </w:p>
        </w:tc>
        <w:tc>
          <w:tcPr>
            <w:tcW w:w="8141" w:type="dxa"/>
          </w:tcPr>
          <w:p w:rsidR="00536400" w:rsidRDefault="00682BB1">
            <w:pPr>
              <w:rPr>
                <w:rFonts w:ascii="Arial" w:hAnsi="Arial" w:cs="Arial"/>
                <w:sz w:val="20"/>
                <w:szCs w:val="20"/>
              </w:rPr>
            </w:pPr>
            <w:r>
              <w:rPr>
                <w:rFonts w:ascii="Arial" w:hAnsi="Arial" w:cs="Arial"/>
                <w:sz w:val="20"/>
                <w:szCs w:val="20"/>
              </w:rPr>
              <w:t>Have done more often</w:t>
            </w:r>
          </w:p>
        </w:tc>
      </w:tr>
      <w:tr w:rsidR="009E3E74" w:rsidRPr="00B3030B" w:rsidTr="009E3E74">
        <w:tc>
          <w:tcPr>
            <w:tcW w:w="1101" w:type="dxa"/>
          </w:tcPr>
          <w:p w:rsidR="009E3E74" w:rsidRPr="00B3030B" w:rsidRDefault="009E3E74" w:rsidP="00CE2DC8">
            <w:pPr>
              <w:rPr>
                <w:rFonts w:ascii="Arial" w:hAnsi="Arial" w:cs="Arial"/>
                <w:sz w:val="20"/>
                <w:szCs w:val="20"/>
              </w:rPr>
            </w:pPr>
            <w:r w:rsidRPr="00B3030B">
              <w:rPr>
                <w:rFonts w:ascii="Arial" w:hAnsi="Arial" w:cs="Arial"/>
                <w:sz w:val="20"/>
                <w:szCs w:val="20"/>
              </w:rPr>
              <w:t>2</w:t>
            </w:r>
          </w:p>
        </w:tc>
        <w:tc>
          <w:tcPr>
            <w:tcW w:w="8141" w:type="dxa"/>
          </w:tcPr>
          <w:p w:rsidR="009E3E74" w:rsidRPr="00B3030B" w:rsidRDefault="00682BB1" w:rsidP="00CE2DC8">
            <w:pPr>
              <w:rPr>
                <w:rFonts w:ascii="Arial" w:hAnsi="Arial" w:cs="Arial"/>
                <w:sz w:val="20"/>
                <w:szCs w:val="20"/>
              </w:rPr>
            </w:pPr>
            <w:r>
              <w:rPr>
                <w:rFonts w:ascii="Arial" w:hAnsi="Arial" w:cs="Arial"/>
                <w:sz w:val="20"/>
                <w:szCs w:val="20"/>
              </w:rPr>
              <w:t>The same amount</w:t>
            </w:r>
          </w:p>
        </w:tc>
      </w:tr>
      <w:tr w:rsidR="009E3E74" w:rsidRPr="00B3030B" w:rsidTr="009E3E74">
        <w:tc>
          <w:tcPr>
            <w:tcW w:w="1101" w:type="dxa"/>
          </w:tcPr>
          <w:p w:rsidR="009E3E74" w:rsidRPr="00B3030B" w:rsidRDefault="009E3E74" w:rsidP="00CE2DC8">
            <w:pPr>
              <w:rPr>
                <w:rFonts w:ascii="Arial" w:hAnsi="Arial" w:cs="Arial"/>
                <w:sz w:val="20"/>
                <w:szCs w:val="20"/>
              </w:rPr>
            </w:pPr>
            <w:r w:rsidRPr="00B3030B">
              <w:rPr>
                <w:rFonts w:ascii="Arial" w:hAnsi="Arial" w:cs="Arial"/>
                <w:sz w:val="20"/>
                <w:szCs w:val="20"/>
              </w:rPr>
              <w:t>3</w:t>
            </w:r>
          </w:p>
        </w:tc>
        <w:tc>
          <w:tcPr>
            <w:tcW w:w="8141" w:type="dxa"/>
          </w:tcPr>
          <w:p w:rsidR="009E3E74" w:rsidRPr="00B3030B" w:rsidRDefault="00682BB1" w:rsidP="00CE2DC8">
            <w:pPr>
              <w:rPr>
                <w:rFonts w:ascii="Arial" w:hAnsi="Arial" w:cs="Arial"/>
                <w:sz w:val="20"/>
                <w:szCs w:val="20"/>
              </w:rPr>
            </w:pPr>
            <w:r>
              <w:rPr>
                <w:rFonts w:ascii="Arial" w:hAnsi="Arial" w:cs="Arial"/>
                <w:sz w:val="20"/>
                <w:szCs w:val="20"/>
              </w:rPr>
              <w:t>Have done less often</w:t>
            </w:r>
          </w:p>
        </w:tc>
      </w:tr>
      <w:tr w:rsidR="009E3E74" w:rsidRPr="00B3030B" w:rsidTr="009E3E74">
        <w:tc>
          <w:tcPr>
            <w:tcW w:w="1101" w:type="dxa"/>
          </w:tcPr>
          <w:p w:rsidR="009E3E74" w:rsidRPr="00B3030B" w:rsidRDefault="00123622" w:rsidP="00CE2DC8">
            <w:pPr>
              <w:rPr>
                <w:rFonts w:ascii="Arial" w:hAnsi="Arial" w:cs="Arial"/>
                <w:sz w:val="20"/>
                <w:szCs w:val="20"/>
              </w:rPr>
            </w:pPr>
            <w:r>
              <w:rPr>
                <w:rFonts w:ascii="Arial" w:hAnsi="Arial" w:cs="Arial"/>
                <w:sz w:val="20"/>
                <w:szCs w:val="20"/>
              </w:rPr>
              <w:t>4</w:t>
            </w:r>
          </w:p>
        </w:tc>
        <w:tc>
          <w:tcPr>
            <w:tcW w:w="8141" w:type="dxa"/>
          </w:tcPr>
          <w:p w:rsidR="009E3E74" w:rsidRPr="00B3030B" w:rsidRDefault="009E3E74" w:rsidP="00CE2DC8">
            <w:pPr>
              <w:rPr>
                <w:rFonts w:ascii="Arial" w:hAnsi="Arial" w:cs="Arial"/>
                <w:sz w:val="20"/>
                <w:szCs w:val="20"/>
              </w:rPr>
            </w:pPr>
            <w:r>
              <w:rPr>
                <w:rFonts w:ascii="Arial" w:hAnsi="Arial" w:cs="Arial"/>
                <w:sz w:val="20"/>
                <w:szCs w:val="20"/>
              </w:rPr>
              <w:t>Have not done in the past 12 months</w:t>
            </w:r>
          </w:p>
        </w:tc>
      </w:tr>
    </w:tbl>
    <w:p w:rsidR="009E3E74" w:rsidRDefault="009E3E74"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8141"/>
      </w:tblGrid>
      <w:tr w:rsidR="009E3E74" w:rsidTr="009E3E74">
        <w:tc>
          <w:tcPr>
            <w:tcW w:w="1101" w:type="dxa"/>
          </w:tcPr>
          <w:p w:rsidR="009E3E74" w:rsidRPr="00466524" w:rsidRDefault="009E3E74" w:rsidP="00CE2DC8">
            <w:pPr>
              <w:rPr>
                <w:rFonts w:ascii="Arial" w:hAnsi="Arial" w:cs="Arial"/>
                <w:sz w:val="20"/>
                <w:szCs w:val="20"/>
              </w:rPr>
            </w:pPr>
            <w:r w:rsidRPr="00466524">
              <w:rPr>
                <w:rFonts w:ascii="Arial" w:hAnsi="Arial" w:cs="Arial"/>
                <w:sz w:val="20"/>
                <w:szCs w:val="20"/>
              </w:rPr>
              <w:t>a</w:t>
            </w:r>
          </w:p>
        </w:tc>
        <w:tc>
          <w:tcPr>
            <w:tcW w:w="8141" w:type="dxa"/>
            <w:vAlign w:val="center"/>
          </w:tcPr>
          <w:p w:rsidR="009E3E74" w:rsidRPr="00F735A5" w:rsidRDefault="009E3E74" w:rsidP="00CE2DC8">
            <w:pPr>
              <w:rPr>
                <w:rFonts w:ascii="Arial" w:hAnsi="Arial" w:cs="Arial"/>
                <w:sz w:val="20"/>
                <w:szCs w:val="20"/>
              </w:rPr>
            </w:pPr>
            <w:r>
              <w:rPr>
                <w:rFonts w:ascii="Arial" w:hAnsi="Arial" w:cs="Arial"/>
                <w:sz w:val="20"/>
                <w:szCs w:val="20"/>
              </w:rPr>
              <w:t>Car sharing with colleagues more</w:t>
            </w:r>
          </w:p>
        </w:tc>
      </w:tr>
      <w:tr w:rsidR="009E3E74" w:rsidTr="009E3E74">
        <w:tc>
          <w:tcPr>
            <w:tcW w:w="1101" w:type="dxa"/>
          </w:tcPr>
          <w:p w:rsidR="009E3E74" w:rsidRPr="00466524" w:rsidRDefault="009E3E74" w:rsidP="00CE2DC8">
            <w:pPr>
              <w:rPr>
                <w:rFonts w:ascii="Arial" w:hAnsi="Arial" w:cs="Arial"/>
                <w:sz w:val="20"/>
                <w:szCs w:val="20"/>
              </w:rPr>
            </w:pPr>
            <w:r w:rsidRPr="00466524">
              <w:rPr>
                <w:rFonts w:ascii="Arial" w:hAnsi="Arial" w:cs="Arial"/>
                <w:sz w:val="20"/>
                <w:szCs w:val="20"/>
              </w:rPr>
              <w:t>b</w:t>
            </w:r>
          </w:p>
        </w:tc>
        <w:tc>
          <w:tcPr>
            <w:tcW w:w="8141" w:type="dxa"/>
            <w:vAlign w:val="center"/>
          </w:tcPr>
          <w:p w:rsidR="009E3E74" w:rsidRPr="00F735A5" w:rsidRDefault="009E3E74" w:rsidP="00CE2DC8">
            <w:pPr>
              <w:rPr>
                <w:rFonts w:ascii="Arial" w:hAnsi="Arial" w:cs="Arial"/>
                <w:sz w:val="20"/>
                <w:szCs w:val="20"/>
              </w:rPr>
            </w:pPr>
            <w:r>
              <w:rPr>
                <w:rFonts w:ascii="Arial" w:hAnsi="Arial" w:cs="Arial"/>
                <w:sz w:val="20"/>
                <w:szCs w:val="20"/>
              </w:rPr>
              <w:t>Used a car club (e.g. Street Car, Zip Car, etc.)</w:t>
            </w:r>
          </w:p>
        </w:tc>
      </w:tr>
      <w:tr w:rsidR="009E3E74" w:rsidTr="009E3E74">
        <w:tc>
          <w:tcPr>
            <w:tcW w:w="1101" w:type="dxa"/>
          </w:tcPr>
          <w:p w:rsidR="009E3E74" w:rsidRPr="00466524" w:rsidRDefault="00123622" w:rsidP="00CE2DC8">
            <w:pPr>
              <w:rPr>
                <w:rFonts w:ascii="Arial" w:hAnsi="Arial" w:cs="Arial"/>
                <w:sz w:val="20"/>
                <w:szCs w:val="20"/>
              </w:rPr>
            </w:pPr>
            <w:r>
              <w:rPr>
                <w:rFonts w:ascii="Arial" w:hAnsi="Arial" w:cs="Arial"/>
                <w:sz w:val="20"/>
                <w:szCs w:val="20"/>
              </w:rPr>
              <w:t>c</w:t>
            </w:r>
          </w:p>
        </w:tc>
        <w:tc>
          <w:tcPr>
            <w:tcW w:w="8141" w:type="dxa"/>
            <w:vAlign w:val="center"/>
          </w:tcPr>
          <w:p w:rsidR="009E3E74" w:rsidRPr="00F735A5" w:rsidRDefault="009E3E74" w:rsidP="00CE2DC8">
            <w:pPr>
              <w:rPr>
                <w:rFonts w:ascii="Arial" w:hAnsi="Arial" w:cs="Arial"/>
                <w:sz w:val="20"/>
                <w:szCs w:val="20"/>
              </w:rPr>
            </w:pPr>
            <w:r>
              <w:rPr>
                <w:rFonts w:ascii="Arial" w:hAnsi="Arial" w:cs="Arial"/>
                <w:sz w:val="20"/>
                <w:szCs w:val="20"/>
              </w:rPr>
              <w:t>Left the car at home and used public transport</w:t>
            </w:r>
            <w:r w:rsidR="003C7BB5">
              <w:rPr>
                <w:rFonts w:ascii="Arial" w:hAnsi="Arial" w:cs="Arial"/>
                <w:sz w:val="20"/>
                <w:szCs w:val="20"/>
              </w:rPr>
              <w:t xml:space="preserve"> (e.g. train, coach, etc.)</w:t>
            </w:r>
            <w:r>
              <w:rPr>
                <w:rFonts w:ascii="Arial" w:hAnsi="Arial" w:cs="Arial"/>
                <w:sz w:val="20"/>
                <w:szCs w:val="20"/>
              </w:rPr>
              <w:t xml:space="preserve"> for </w:t>
            </w:r>
            <w:r w:rsidRPr="009E3E74">
              <w:rPr>
                <w:rFonts w:ascii="Arial" w:hAnsi="Arial" w:cs="Arial"/>
                <w:b/>
                <w:sz w:val="20"/>
                <w:szCs w:val="20"/>
                <w:u w:val="single"/>
              </w:rPr>
              <w:t>long</w:t>
            </w:r>
            <w:r>
              <w:rPr>
                <w:rFonts w:ascii="Arial" w:hAnsi="Arial" w:cs="Arial"/>
                <w:sz w:val="20"/>
                <w:szCs w:val="20"/>
              </w:rPr>
              <w:t xml:space="preserve"> journeys</w:t>
            </w:r>
          </w:p>
        </w:tc>
      </w:tr>
      <w:tr w:rsidR="009E3E74" w:rsidTr="009E3E74">
        <w:tc>
          <w:tcPr>
            <w:tcW w:w="1101" w:type="dxa"/>
          </w:tcPr>
          <w:p w:rsidR="009E3E74" w:rsidRPr="00466524" w:rsidRDefault="00123622" w:rsidP="00CE2DC8">
            <w:pPr>
              <w:rPr>
                <w:rFonts w:ascii="Arial" w:hAnsi="Arial" w:cs="Arial"/>
                <w:sz w:val="20"/>
                <w:szCs w:val="20"/>
              </w:rPr>
            </w:pPr>
            <w:r>
              <w:rPr>
                <w:rFonts w:ascii="Arial" w:hAnsi="Arial" w:cs="Arial"/>
                <w:sz w:val="20"/>
                <w:szCs w:val="20"/>
              </w:rPr>
              <w:t>d</w:t>
            </w:r>
          </w:p>
        </w:tc>
        <w:tc>
          <w:tcPr>
            <w:tcW w:w="8141" w:type="dxa"/>
            <w:vAlign w:val="center"/>
          </w:tcPr>
          <w:p w:rsidR="009E3E74" w:rsidRPr="00F735A5" w:rsidRDefault="009E3E74" w:rsidP="00CE2DC8">
            <w:pPr>
              <w:rPr>
                <w:rFonts w:ascii="Arial" w:hAnsi="Arial" w:cs="Arial"/>
                <w:sz w:val="20"/>
                <w:szCs w:val="20"/>
              </w:rPr>
            </w:pPr>
            <w:r>
              <w:rPr>
                <w:rFonts w:ascii="Arial" w:hAnsi="Arial" w:cs="Arial"/>
                <w:sz w:val="20"/>
                <w:szCs w:val="20"/>
              </w:rPr>
              <w:t>Left the car at home and used public transport</w:t>
            </w:r>
            <w:r w:rsidR="003C7BB5">
              <w:rPr>
                <w:rFonts w:ascii="Arial" w:hAnsi="Arial" w:cs="Arial"/>
                <w:sz w:val="20"/>
                <w:szCs w:val="20"/>
              </w:rPr>
              <w:t xml:space="preserve"> (e.g. bus, tube, etc.)</w:t>
            </w:r>
            <w:r>
              <w:rPr>
                <w:rFonts w:ascii="Arial" w:hAnsi="Arial" w:cs="Arial"/>
                <w:sz w:val="20"/>
                <w:szCs w:val="20"/>
              </w:rPr>
              <w:t xml:space="preserve"> for </w:t>
            </w:r>
            <w:r>
              <w:rPr>
                <w:rFonts w:ascii="Arial" w:hAnsi="Arial" w:cs="Arial"/>
                <w:b/>
                <w:sz w:val="20"/>
                <w:szCs w:val="20"/>
                <w:u w:val="single"/>
              </w:rPr>
              <w:t>short</w:t>
            </w:r>
            <w:r>
              <w:rPr>
                <w:rFonts w:ascii="Arial" w:hAnsi="Arial" w:cs="Arial"/>
                <w:sz w:val="20"/>
                <w:szCs w:val="20"/>
              </w:rPr>
              <w:t xml:space="preserve"> journeys</w:t>
            </w:r>
          </w:p>
        </w:tc>
      </w:tr>
      <w:tr w:rsidR="009E3E74" w:rsidTr="009E3E74">
        <w:tc>
          <w:tcPr>
            <w:tcW w:w="1101" w:type="dxa"/>
          </w:tcPr>
          <w:p w:rsidR="009E3E74" w:rsidRPr="00466524" w:rsidRDefault="00123622" w:rsidP="00CE2DC8">
            <w:pPr>
              <w:rPr>
                <w:rFonts w:ascii="Arial" w:hAnsi="Arial" w:cs="Arial"/>
                <w:sz w:val="20"/>
                <w:szCs w:val="20"/>
              </w:rPr>
            </w:pPr>
            <w:r>
              <w:rPr>
                <w:rFonts w:ascii="Arial" w:hAnsi="Arial" w:cs="Arial"/>
                <w:sz w:val="20"/>
                <w:szCs w:val="20"/>
              </w:rPr>
              <w:t>e</w:t>
            </w:r>
          </w:p>
        </w:tc>
        <w:tc>
          <w:tcPr>
            <w:tcW w:w="8141" w:type="dxa"/>
            <w:vAlign w:val="center"/>
          </w:tcPr>
          <w:p w:rsidR="009E3E74" w:rsidRPr="00F735A5" w:rsidRDefault="00A40BED" w:rsidP="00CE2DC8">
            <w:pPr>
              <w:rPr>
                <w:rFonts w:ascii="Arial" w:hAnsi="Arial" w:cs="Arial"/>
                <w:sz w:val="20"/>
                <w:szCs w:val="20"/>
              </w:rPr>
            </w:pPr>
            <w:r>
              <w:rPr>
                <w:rFonts w:ascii="Arial" w:hAnsi="Arial" w:cs="Arial"/>
                <w:sz w:val="20"/>
                <w:szCs w:val="20"/>
              </w:rPr>
              <w:t>Left the car at home and walked more</w:t>
            </w:r>
          </w:p>
        </w:tc>
      </w:tr>
      <w:tr w:rsidR="00123622" w:rsidTr="009E3E74">
        <w:tc>
          <w:tcPr>
            <w:tcW w:w="1101" w:type="dxa"/>
          </w:tcPr>
          <w:p w:rsidR="00123622" w:rsidRPr="00466524" w:rsidRDefault="00123622" w:rsidP="00CE2DC8">
            <w:pPr>
              <w:rPr>
                <w:rFonts w:ascii="Arial" w:hAnsi="Arial" w:cs="Arial"/>
                <w:sz w:val="20"/>
                <w:szCs w:val="20"/>
              </w:rPr>
            </w:pPr>
            <w:r>
              <w:rPr>
                <w:rFonts w:ascii="Arial" w:hAnsi="Arial" w:cs="Arial"/>
                <w:sz w:val="20"/>
                <w:szCs w:val="20"/>
              </w:rPr>
              <w:t>f</w:t>
            </w:r>
          </w:p>
        </w:tc>
        <w:tc>
          <w:tcPr>
            <w:tcW w:w="8141" w:type="dxa"/>
            <w:vAlign w:val="center"/>
          </w:tcPr>
          <w:p w:rsidR="00123622" w:rsidRDefault="00123622" w:rsidP="00CE2DC8">
            <w:pPr>
              <w:rPr>
                <w:rFonts w:ascii="Arial" w:hAnsi="Arial" w:cs="Arial"/>
                <w:sz w:val="20"/>
                <w:szCs w:val="20"/>
              </w:rPr>
            </w:pPr>
            <w:r>
              <w:rPr>
                <w:rFonts w:ascii="Arial" w:hAnsi="Arial" w:cs="Arial"/>
                <w:sz w:val="20"/>
                <w:szCs w:val="20"/>
              </w:rPr>
              <w:t>Left the car at home and cycled more</w:t>
            </w:r>
          </w:p>
        </w:tc>
      </w:tr>
    </w:tbl>
    <w:p w:rsidR="009E3E74" w:rsidRDefault="009E3E74" w:rsidP="00CE2DC8">
      <w:pPr>
        <w:spacing w:after="0" w:line="240" w:lineRule="auto"/>
        <w:rPr>
          <w:rFonts w:ascii="Arial" w:hAnsi="Arial" w:cs="Arial"/>
          <w:b/>
          <w:sz w:val="20"/>
          <w:szCs w:val="20"/>
        </w:rPr>
      </w:pPr>
    </w:p>
    <w:p w:rsidR="00682BB1" w:rsidRPr="009E3E74" w:rsidRDefault="00682BB1" w:rsidP="00CE2DC8">
      <w:pPr>
        <w:spacing w:after="0" w:line="240" w:lineRule="auto"/>
        <w:textAlignment w:val="baseline"/>
        <w:rPr>
          <w:rFonts w:ascii="Arial" w:eastAsia="Geneva" w:hAnsi="Arial" w:cs="Arial"/>
          <w:b/>
          <w:bCs/>
          <w:color w:val="FF0000"/>
          <w:kern w:val="24"/>
          <w:sz w:val="20"/>
          <w:szCs w:val="20"/>
        </w:rPr>
      </w:pPr>
      <w:r w:rsidRPr="009E3E74">
        <w:rPr>
          <w:rFonts w:ascii="Arial" w:eastAsia="Geneva" w:hAnsi="Arial" w:cs="Arial"/>
          <w:b/>
          <w:bCs/>
          <w:color w:val="FF0000"/>
          <w:kern w:val="24"/>
          <w:sz w:val="20"/>
          <w:szCs w:val="20"/>
        </w:rPr>
        <w:t>[P</w:t>
      </w:r>
      <w:r>
        <w:rPr>
          <w:rFonts w:ascii="Arial" w:eastAsia="Geneva" w:hAnsi="Arial" w:cs="Arial"/>
          <w:b/>
          <w:bCs/>
          <w:color w:val="FF0000"/>
          <w:kern w:val="24"/>
          <w:sz w:val="20"/>
          <w:szCs w:val="20"/>
        </w:rPr>
        <w:t>ROGRAMMING INSTRUCTION: ASK ALL</w:t>
      </w:r>
      <w:r w:rsidR="00D04CC3">
        <w:rPr>
          <w:rFonts w:ascii="Arial" w:eastAsia="Geneva" w:hAnsi="Arial" w:cs="Arial"/>
          <w:b/>
          <w:bCs/>
          <w:color w:val="FF0000"/>
          <w:kern w:val="24"/>
          <w:sz w:val="20"/>
          <w:szCs w:val="20"/>
        </w:rPr>
        <w:t>. SINGLE CODE PER ROW</w:t>
      </w:r>
      <w:r w:rsidRPr="009E3E74">
        <w:rPr>
          <w:rFonts w:ascii="Arial" w:eastAsia="Geneva" w:hAnsi="Arial" w:cs="Arial"/>
          <w:b/>
          <w:bCs/>
          <w:color w:val="FF0000"/>
          <w:kern w:val="24"/>
          <w:sz w:val="20"/>
          <w:szCs w:val="20"/>
        </w:rPr>
        <w:t xml:space="preserve">] </w:t>
      </w:r>
    </w:p>
    <w:p w:rsidR="00682BB1" w:rsidRPr="009E3E74" w:rsidRDefault="00682BB1" w:rsidP="00CE2DC8">
      <w:pPr>
        <w:spacing w:after="0" w:line="240" w:lineRule="auto"/>
        <w:ind w:left="720" w:hanging="720"/>
        <w:rPr>
          <w:rFonts w:ascii="Arial" w:hAnsi="Arial" w:cs="Arial"/>
          <w:b/>
          <w:sz w:val="20"/>
          <w:szCs w:val="20"/>
        </w:rPr>
      </w:pPr>
      <w:r>
        <w:rPr>
          <w:rFonts w:ascii="Arial" w:hAnsi="Arial" w:cs="Arial"/>
          <w:b/>
          <w:sz w:val="20"/>
          <w:szCs w:val="20"/>
        </w:rPr>
        <w:t>QB</w:t>
      </w:r>
      <w:r w:rsidR="00816981">
        <w:rPr>
          <w:rFonts w:ascii="Arial" w:hAnsi="Arial" w:cs="Arial"/>
          <w:b/>
          <w:sz w:val="20"/>
          <w:szCs w:val="20"/>
        </w:rPr>
        <w:t>H</w:t>
      </w:r>
      <w:r w:rsidR="00D04CC3">
        <w:rPr>
          <w:rFonts w:ascii="Arial" w:hAnsi="Arial" w:cs="Arial"/>
          <w:b/>
          <w:sz w:val="20"/>
          <w:szCs w:val="20"/>
        </w:rPr>
        <w:t>2</w:t>
      </w:r>
      <w:r>
        <w:rPr>
          <w:rFonts w:ascii="Arial" w:hAnsi="Arial" w:cs="Arial"/>
          <w:b/>
          <w:sz w:val="20"/>
          <w:szCs w:val="20"/>
        </w:rPr>
        <w:t>.</w:t>
      </w:r>
      <w:r>
        <w:rPr>
          <w:rFonts w:ascii="Arial" w:hAnsi="Arial" w:cs="Arial"/>
          <w:b/>
          <w:sz w:val="20"/>
          <w:szCs w:val="20"/>
        </w:rPr>
        <w:tab/>
      </w:r>
      <w:r w:rsidR="00123622">
        <w:rPr>
          <w:rFonts w:ascii="Arial" w:hAnsi="Arial" w:cs="Arial"/>
          <w:sz w:val="20"/>
          <w:szCs w:val="20"/>
        </w:rPr>
        <w:t>Please can you indicate if you’ve done either of the following in the past 12 months and why you have done them</w:t>
      </w:r>
      <w:r w:rsidRPr="009E3E74">
        <w:rPr>
          <w:rFonts w:ascii="Arial" w:hAnsi="Arial" w:cs="Arial"/>
          <w:sz w:val="20"/>
          <w:szCs w:val="20"/>
        </w:rPr>
        <w:t>?</w:t>
      </w:r>
      <w:r w:rsidRPr="009E3E74">
        <w:rPr>
          <w:rFonts w:ascii="Arial" w:hAnsi="Arial" w:cs="Arial"/>
          <w:b/>
          <w:sz w:val="20"/>
          <w:szCs w:val="20"/>
        </w:rPr>
        <w:tab/>
      </w:r>
    </w:p>
    <w:p w:rsidR="0081600F" w:rsidRDefault="0081600F">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682BB1" w:rsidRPr="00B3030B" w:rsidTr="00123622">
        <w:tc>
          <w:tcPr>
            <w:tcW w:w="1101" w:type="dxa"/>
          </w:tcPr>
          <w:p w:rsidR="00536400" w:rsidRDefault="00682BB1">
            <w:pPr>
              <w:rPr>
                <w:rFonts w:ascii="Arial" w:hAnsi="Arial" w:cs="Arial"/>
                <w:sz w:val="20"/>
                <w:szCs w:val="20"/>
              </w:rPr>
            </w:pPr>
            <w:r w:rsidRPr="00B3030B">
              <w:rPr>
                <w:rFonts w:ascii="Arial" w:hAnsi="Arial" w:cs="Arial"/>
                <w:sz w:val="20"/>
                <w:szCs w:val="20"/>
              </w:rPr>
              <w:t>1</w:t>
            </w:r>
          </w:p>
        </w:tc>
        <w:tc>
          <w:tcPr>
            <w:tcW w:w="8141" w:type="dxa"/>
          </w:tcPr>
          <w:p w:rsidR="00536400" w:rsidRDefault="00123622">
            <w:pPr>
              <w:rPr>
                <w:rFonts w:ascii="Arial" w:hAnsi="Arial" w:cs="Arial"/>
                <w:sz w:val="20"/>
                <w:szCs w:val="20"/>
              </w:rPr>
            </w:pPr>
            <w:r>
              <w:rPr>
                <w:rFonts w:ascii="Arial" w:hAnsi="Arial" w:cs="Arial"/>
                <w:sz w:val="20"/>
                <w:szCs w:val="20"/>
              </w:rPr>
              <w:t>Financial reasons</w:t>
            </w:r>
          </w:p>
        </w:tc>
      </w:tr>
      <w:tr w:rsidR="00682BB1" w:rsidRPr="00B3030B" w:rsidTr="00123622">
        <w:tc>
          <w:tcPr>
            <w:tcW w:w="1101" w:type="dxa"/>
          </w:tcPr>
          <w:p w:rsidR="00682BB1" w:rsidRPr="00B3030B" w:rsidRDefault="00682BB1" w:rsidP="00CE2DC8">
            <w:pPr>
              <w:rPr>
                <w:rFonts w:ascii="Arial" w:hAnsi="Arial" w:cs="Arial"/>
                <w:sz w:val="20"/>
                <w:szCs w:val="20"/>
              </w:rPr>
            </w:pPr>
            <w:r w:rsidRPr="00B3030B">
              <w:rPr>
                <w:rFonts w:ascii="Arial" w:hAnsi="Arial" w:cs="Arial"/>
                <w:sz w:val="20"/>
                <w:szCs w:val="20"/>
              </w:rPr>
              <w:t>2</w:t>
            </w:r>
          </w:p>
        </w:tc>
        <w:tc>
          <w:tcPr>
            <w:tcW w:w="8141" w:type="dxa"/>
          </w:tcPr>
          <w:p w:rsidR="00682BB1" w:rsidRPr="00B3030B" w:rsidRDefault="00123622" w:rsidP="00CE2DC8">
            <w:pPr>
              <w:rPr>
                <w:rFonts w:ascii="Arial" w:hAnsi="Arial" w:cs="Arial"/>
                <w:sz w:val="20"/>
                <w:szCs w:val="20"/>
              </w:rPr>
            </w:pPr>
            <w:r>
              <w:rPr>
                <w:rFonts w:ascii="Arial" w:hAnsi="Arial" w:cs="Arial"/>
                <w:sz w:val="20"/>
                <w:szCs w:val="20"/>
              </w:rPr>
              <w:t>Personal circumstances/choice</w:t>
            </w:r>
          </w:p>
        </w:tc>
      </w:tr>
      <w:tr w:rsidR="00682BB1" w:rsidRPr="00B3030B" w:rsidTr="00123622">
        <w:tc>
          <w:tcPr>
            <w:tcW w:w="1101" w:type="dxa"/>
          </w:tcPr>
          <w:p w:rsidR="00682BB1" w:rsidRPr="00B3030B" w:rsidRDefault="00682BB1" w:rsidP="00CE2DC8">
            <w:pPr>
              <w:rPr>
                <w:rFonts w:ascii="Arial" w:hAnsi="Arial" w:cs="Arial"/>
                <w:sz w:val="20"/>
                <w:szCs w:val="20"/>
              </w:rPr>
            </w:pPr>
            <w:r w:rsidRPr="00B3030B">
              <w:rPr>
                <w:rFonts w:ascii="Arial" w:hAnsi="Arial" w:cs="Arial"/>
                <w:sz w:val="20"/>
                <w:szCs w:val="20"/>
              </w:rPr>
              <w:t>3</w:t>
            </w:r>
          </w:p>
        </w:tc>
        <w:tc>
          <w:tcPr>
            <w:tcW w:w="8141" w:type="dxa"/>
          </w:tcPr>
          <w:p w:rsidR="00682BB1" w:rsidRPr="00B3030B" w:rsidRDefault="00123622" w:rsidP="00CE2DC8">
            <w:pPr>
              <w:rPr>
                <w:rFonts w:ascii="Arial" w:hAnsi="Arial" w:cs="Arial"/>
                <w:sz w:val="20"/>
                <w:szCs w:val="20"/>
              </w:rPr>
            </w:pPr>
            <w:r>
              <w:rPr>
                <w:rFonts w:ascii="Arial" w:hAnsi="Arial" w:cs="Arial"/>
                <w:sz w:val="20"/>
                <w:szCs w:val="20"/>
              </w:rPr>
              <w:t>Environmental reasons</w:t>
            </w:r>
          </w:p>
        </w:tc>
      </w:tr>
      <w:tr w:rsidR="00123622" w:rsidRPr="00B3030B" w:rsidTr="00123622">
        <w:tc>
          <w:tcPr>
            <w:tcW w:w="1101" w:type="dxa"/>
          </w:tcPr>
          <w:p w:rsidR="00123622" w:rsidRPr="00B3030B" w:rsidRDefault="00123622" w:rsidP="00CE2DC8">
            <w:pPr>
              <w:rPr>
                <w:rFonts w:ascii="Arial" w:hAnsi="Arial" w:cs="Arial"/>
                <w:sz w:val="20"/>
                <w:szCs w:val="20"/>
              </w:rPr>
            </w:pPr>
            <w:r>
              <w:rPr>
                <w:rFonts w:ascii="Arial" w:hAnsi="Arial" w:cs="Arial"/>
                <w:sz w:val="20"/>
                <w:szCs w:val="20"/>
              </w:rPr>
              <w:t>4</w:t>
            </w:r>
          </w:p>
        </w:tc>
        <w:tc>
          <w:tcPr>
            <w:tcW w:w="8141" w:type="dxa"/>
          </w:tcPr>
          <w:p w:rsidR="00123622" w:rsidRDefault="00123622" w:rsidP="00CE2DC8">
            <w:pPr>
              <w:rPr>
                <w:rFonts w:ascii="Arial" w:hAnsi="Arial" w:cs="Arial"/>
                <w:sz w:val="20"/>
                <w:szCs w:val="20"/>
              </w:rPr>
            </w:pPr>
            <w:r>
              <w:rPr>
                <w:rFonts w:ascii="Arial" w:hAnsi="Arial" w:cs="Arial"/>
                <w:sz w:val="20"/>
                <w:szCs w:val="20"/>
              </w:rPr>
              <w:t>Other reason</w:t>
            </w:r>
          </w:p>
        </w:tc>
      </w:tr>
      <w:tr w:rsidR="00682BB1" w:rsidRPr="00B3030B" w:rsidTr="00123622">
        <w:tc>
          <w:tcPr>
            <w:tcW w:w="1101" w:type="dxa"/>
          </w:tcPr>
          <w:p w:rsidR="00682BB1" w:rsidRPr="00B3030B" w:rsidRDefault="00682BB1" w:rsidP="00CE2DC8">
            <w:pPr>
              <w:rPr>
                <w:rFonts w:ascii="Arial" w:hAnsi="Arial" w:cs="Arial"/>
                <w:sz w:val="20"/>
                <w:szCs w:val="20"/>
              </w:rPr>
            </w:pPr>
            <w:r w:rsidRPr="00B3030B">
              <w:rPr>
                <w:rFonts w:ascii="Arial" w:hAnsi="Arial" w:cs="Arial"/>
                <w:sz w:val="20"/>
                <w:szCs w:val="20"/>
              </w:rPr>
              <w:t>5</w:t>
            </w:r>
          </w:p>
        </w:tc>
        <w:tc>
          <w:tcPr>
            <w:tcW w:w="8141" w:type="dxa"/>
          </w:tcPr>
          <w:p w:rsidR="00682BB1" w:rsidRPr="00B3030B" w:rsidRDefault="00682BB1" w:rsidP="00CE2DC8">
            <w:pPr>
              <w:rPr>
                <w:rFonts w:ascii="Arial" w:hAnsi="Arial" w:cs="Arial"/>
                <w:sz w:val="20"/>
                <w:szCs w:val="20"/>
              </w:rPr>
            </w:pPr>
            <w:r>
              <w:rPr>
                <w:rFonts w:ascii="Arial" w:hAnsi="Arial" w:cs="Arial"/>
                <w:sz w:val="20"/>
                <w:szCs w:val="20"/>
              </w:rPr>
              <w:t>Have not done in the past 12 months</w:t>
            </w:r>
          </w:p>
        </w:tc>
      </w:tr>
    </w:tbl>
    <w:p w:rsidR="00682BB1" w:rsidRDefault="00682BB1"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8141"/>
      </w:tblGrid>
      <w:tr w:rsidR="00682BB1" w:rsidTr="00123622">
        <w:tc>
          <w:tcPr>
            <w:tcW w:w="1101" w:type="dxa"/>
          </w:tcPr>
          <w:p w:rsidR="00682BB1" w:rsidRPr="00466524" w:rsidRDefault="00682BB1" w:rsidP="00CE2DC8">
            <w:pPr>
              <w:rPr>
                <w:rFonts w:ascii="Arial" w:hAnsi="Arial" w:cs="Arial"/>
                <w:sz w:val="20"/>
                <w:szCs w:val="20"/>
              </w:rPr>
            </w:pPr>
            <w:r w:rsidRPr="00466524">
              <w:rPr>
                <w:rFonts w:ascii="Arial" w:hAnsi="Arial" w:cs="Arial"/>
                <w:sz w:val="20"/>
                <w:szCs w:val="20"/>
              </w:rPr>
              <w:t>c</w:t>
            </w:r>
          </w:p>
        </w:tc>
        <w:tc>
          <w:tcPr>
            <w:tcW w:w="8141" w:type="dxa"/>
            <w:vAlign w:val="center"/>
          </w:tcPr>
          <w:p w:rsidR="00682BB1" w:rsidRPr="00F735A5" w:rsidRDefault="00684350" w:rsidP="00CE2DC8">
            <w:pPr>
              <w:rPr>
                <w:rFonts w:ascii="Arial" w:hAnsi="Arial" w:cs="Arial"/>
                <w:sz w:val="20"/>
                <w:szCs w:val="20"/>
              </w:rPr>
            </w:pPr>
            <w:r>
              <w:rPr>
                <w:rFonts w:ascii="Arial" w:hAnsi="Arial" w:cs="Arial"/>
                <w:sz w:val="20"/>
                <w:szCs w:val="20"/>
              </w:rPr>
              <w:t xml:space="preserve">Reduced </w:t>
            </w:r>
            <w:r w:rsidR="00682BB1">
              <w:rPr>
                <w:rFonts w:ascii="Arial" w:hAnsi="Arial" w:cs="Arial"/>
                <w:sz w:val="20"/>
                <w:szCs w:val="20"/>
              </w:rPr>
              <w:t>the number of cars in the household</w:t>
            </w:r>
          </w:p>
        </w:tc>
      </w:tr>
      <w:tr w:rsidR="00682BB1" w:rsidTr="00123622">
        <w:tc>
          <w:tcPr>
            <w:tcW w:w="1101" w:type="dxa"/>
          </w:tcPr>
          <w:p w:rsidR="00682BB1" w:rsidRPr="00466524" w:rsidRDefault="00682BB1" w:rsidP="00CE2DC8">
            <w:pPr>
              <w:rPr>
                <w:rFonts w:ascii="Arial" w:hAnsi="Arial" w:cs="Arial"/>
                <w:sz w:val="20"/>
                <w:szCs w:val="20"/>
              </w:rPr>
            </w:pPr>
            <w:r w:rsidRPr="00466524">
              <w:rPr>
                <w:rFonts w:ascii="Arial" w:hAnsi="Arial" w:cs="Arial"/>
                <w:sz w:val="20"/>
                <w:szCs w:val="20"/>
              </w:rPr>
              <w:t>d</w:t>
            </w:r>
          </w:p>
        </w:tc>
        <w:tc>
          <w:tcPr>
            <w:tcW w:w="8141" w:type="dxa"/>
            <w:vAlign w:val="center"/>
          </w:tcPr>
          <w:p w:rsidR="00682BB1" w:rsidRPr="00F735A5" w:rsidRDefault="00684350" w:rsidP="00CE2DC8">
            <w:pPr>
              <w:rPr>
                <w:rFonts w:ascii="Arial" w:hAnsi="Arial" w:cs="Arial"/>
                <w:sz w:val="20"/>
                <w:szCs w:val="20"/>
              </w:rPr>
            </w:pPr>
            <w:r>
              <w:rPr>
                <w:rFonts w:ascii="Arial" w:hAnsi="Arial" w:cs="Arial"/>
                <w:sz w:val="20"/>
                <w:szCs w:val="20"/>
              </w:rPr>
              <w:t xml:space="preserve">Sold </w:t>
            </w:r>
            <w:r w:rsidRPr="00D04CC3">
              <w:rPr>
                <w:rFonts w:ascii="Arial" w:hAnsi="Arial" w:cs="Arial"/>
                <w:sz w:val="20"/>
                <w:szCs w:val="20"/>
                <w:u w:val="single"/>
              </w:rPr>
              <w:t>all</w:t>
            </w:r>
            <w:r>
              <w:rPr>
                <w:rFonts w:ascii="Arial" w:hAnsi="Arial" w:cs="Arial"/>
                <w:sz w:val="20"/>
                <w:szCs w:val="20"/>
              </w:rPr>
              <w:t xml:space="preserve"> cars in the household </w:t>
            </w:r>
          </w:p>
        </w:tc>
      </w:tr>
    </w:tbl>
    <w:p w:rsidR="00682BB1" w:rsidRDefault="00682BB1" w:rsidP="00CE2DC8">
      <w:pPr>
        <w:spacing w:after="0" w:line="240" w:lineRule="auto"/>
        <w:rPr>
          <w:rFonts w:ascii="Arial" w:hAnsi="Arial" w:cs="Arial"/>
          <w:b/>
          <w:sz w:val="20"/>
          <w:szCs w:val="20"/>
        </w:rPr>
      </w:pPr>
    </w:p>
    <w:p w:rsidR="00682BB1" w:rsidRDefault="00682BB1" w:rsidP="00CE2DC8">
      <w:pPr>
        <w:spacing w:after="0" w:line="240" w:lineRule="auto"/>
        <w:rPr>
          <w:rFonts w:ascii="Arial" w:hAnsi="Arial" w:cs="Arial"/>
          <w:b/>
          <w:sz w:val="20"/>
          <w:szCs w:val="20"/>
        </w:rPr>
      </w:pPr>
    </w:p>
    <w:p w:rsidR="00AA6811" w:rsidRDefault="00AA681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8501F0" w:rsidRPr="008501F0" w:rsidRDefault="008501F0"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lastRenderedPageBreak/>
        <w:t>[</w:t>
      </w:r>
      <w:r w:rsidRPr="008501F0">
        <w:rPr>
          <w:rFonts w:ascii="Arial" w:eastAsia="Geneva" w:hAnsi="Arial" w:cs="Arial"/>
          <w:b/>
          <w:bCs/>
          <w:color w:val="FF0000"/>
          <w:kern w:val="24"/>
          <w:sz w:val="20"/>
          <w:szCs w:val="20"/>
        </w:rPr>
        <w:t xml:space="preserve">PROGRAMMING INSTRUCTION: ASK ALL. </w:t>
      </w:r>
      <w:proofErr w:type="gramStart"/>
      <w:r w:rsidRPr="008501F0">
        <w:rPr>
          <w:rFonts w:ascii="Arial" w:eastAsia="Geneva" w:hAnsi="Arial" w:cs="Arial"/>
          <w:b/>
          <w:bCs/>
          <w:color w:val="FF0000"/>
          <w:kern w:val="24"/>
          <w:sz w:val="20"/>
          <w:szCs w:val="20"/>
        </w:rPr>
        <w:t>SINGLE CODE PER ROW.</w:t>
      </w:r>
      <w:proofErr w:type="gramEnd"/>
      <w:r w:rsidRPr="008501F0">
        <w:rPr>
          <w:rFonts w:ascii="Arial" w:eastAsia="Geneva" w:hAnsi="Arial" w:cs="Arial"/>
          <w:b/>
          <w:bCs/>
          <w:color w:val="FF0000"/>
          <w:kern w:val="24"/>
          <w:sz w:val="20"/>
          <w:szCs w:val="20"/>
        </w:rPr>
        <w:t xml:space="preserve"> RANDOMISE</w:t>
      </w:r>
      <w:r w:rsidR="002B677C">
        <w:rPr>
          <w:rFonts w:ascii="Arial" w:eastAsia="Geneva" w:hAnsi="Arial" w:cs="Arial"/>
          <w:b/>
          <w:bCs/>
          <w:color w:val="FF0000"/>
          <w:kern w:val="24"/>
          <w:sz w:val="20"/>
          <w:szCs w:val="20"/>
        </w:rPr>
        <w:t xml:space="preserve"> MODES OF TRANSPORT</w:t>
      </w:r>
      <w:r w:rsidRPr="008501F0">
        <w:rPr>
          <w:rFonts w:ascii="Arial" w:eastAsia="Geneva" w:hAnsi="Arial" w:cs="Arial"/>
          <w:b/>
          <w:bCs/>
          <w:color w:val="FF0000"/>
          <w:kern w:val="24"/>
          <w:sz w:val="20"/>
          <w:szCs w:val="20"/>
        </w:rPr>
        <w:t xml:space="preserve">.] </w:t>
      </w:r>
    </w:p>
    <w:p w:rsidR="0081600F" w:rsidRDefault="009E5514">
      <w:pPr>
        <w:spacing w:after="0" w:line="240" w:lineRule="auto"/>
        <w:ind w:left="720" w:hanging="720"/>
        <w:rPr>
          <w:rFonts w:ascii="Arial" w:hAnsi="Arial" w:cs="Arial"/>
          <w:b/>
          <w:sz w:val="20"/>
          <w:szCs w:val="20"/>
        </w:rPr>
      </w:pPr>
      <w:r>
        <w:rPr>
          <w:rFonts w:ascii="Arial" w:hAnsi="Arial" w:cs="Arial"/>
          <w:b/>
          <w:sz w:val="20"/>
          <w:szCs w:val="20"/>
        </w:rPr>
        <w:t>QB</w:t>
      </w:r>
      <w:r w:rsidR="00816981">
        <w:rPr>
          <w:rFonts w:ascii="Arial" w:hAnsi="Arial" w:cs="Arial"/>
          <w:b/>
          <w:sz w:val="20"/>
          <w:szCs w:val="20"/>
        </w:rPr>
        <w:t>H3</w:t>
      </w:r>
      <w:r w:rsidR="008501F0">
        <w:rPr>
          <w:rFonts w:ascii="Arial" w:hAnsi="Arial" w:cs="Arial"/>
          <w:b/>
          <w:sz w:val="20"/>
          <w:szCs w:val="20"/>
        </w:rPr>
        <w:t>.</w:t>
      </w:r>
      <w:r w:rsidR="008501F0">
        <w:rPr>
          <w:rFonts w:ascii="Arial" w:hAnsi="Arial" w:cs="Arial"/>
          <w:b/>
          <w:sz w:val="20"/>
          <w:szCs w:val="20"/>
        </w:rPr>
        <w:tab/>
      </w:r>
      <w:r w:rsidR="008501F0" w:rsidRPr="008501F0">
        <w:rPr>
          <w:rFonts w:ascii="Arial" w:hAnsi="Arial" w:cs="Arial"/>
          <w:sz w:val="20"/>
          <w:szCs w:val="20"/>
        </w:rPr>
        <w:t xml:space="preserve">Apart from driving a car, how often do you use other modes of transport? </w:t>
      </w:r>
    </w:p>
    <w:p w:rsidR="0081600F" w:rsidRDefault="0081600F">
      <w:pPr>
        <w:spacing w:after="0" w:line="240" w:lineRule="auto"/>
        <w:ind w:left="720" w:hanging="720"/>
        <w:rPr>
          <w:rFonts w:ascii="Arial" w:hAnsi="Arial" w:cs="Arial"/>
          <w:sz w:val="20"/>
          <w:szCs w:val="20"/>
        </w:rPr>
      </w:pPr>
    </w:p>
    <w:tbl>
      <w:tblPr>
        <w:tblStyle w:val="TableGrid"/>
        <w:tblW w:w="0" w:type="auto"/>
        <w:tblLook w:val="04A0"/>
      </w:tblPr>
      <w:tblGrid>
        <w:gridCol w:w="1101"/>
        <w:gridCol w:w="2244"/>
        <w:gridCol w:w="1179"/>
        <w:gridCol w:w="1179"/>
        <w:gridCol w:w="1180"/>
        <w:gridCol w:w="1179"/>
        <w:gridCol w:w="1180"/>
      </w:tblGrid>
      <w:tr w:rsidR="00634ADD" w:rsidTr="00E604CC">
        <w:tc>
          <w:tcPr>
            <w:tcW w:w="3345" w:type="dxa"/>
            <w:gridSpan w:val="2"/>
            <w:tcBorders>
              <w:top w:val="nil"/>
              <w:left w:val="nil"/>
            </w:tcBorders>
          </w:tcPr>
          <w:p w:rsidR="00536400" w:rsidRDefault="00536400">
            <w:pPr>
              <w:rPr>
                <w:rFonts w:ascii="Arial" w:hAnsi="Arial" w:cs="Arial"/>
                <w:sz w:val="20"/>
                <w:szCs w:val="20"/>
              </w:rPr>
            </w:pP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Every day / most days</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1-3 times a week</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Less than once a week to once a month</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 xml:space="preserve">Less than once a </w:t>
            </w:r>
          </w:p>
          <w:p w:rsidR="00536400" w:rsidRDefault="00634ADD">
            <w:pPr>
              <w:jc w:val="center"/>
              <w:rPr>
                <w:rFonts w:ascii="Arial" w:hAnsi="Arial" w:cs="Arial"/>
                <w:sz w:val="20"/>
                <w:szCs w:val="20"/>
              </w:rPr>
            </w:pPr>
            <w:r>
              <w:rPr>
                <w:rFonts w:ascii="Arial" w:hAnsi="Arial" w:cs="Arial"/>
                <w:sz w:val="20"/>
                <w:szCs w:val="20"/>
              </w:rPr>
              <w:t>month</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Never</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a</w:t>
            </w:r>
          </w:p>
        </w:tc>
        <w:tc>
          <w:tcPr>
            <w:tcW w:w="2244" w:type="dxa"/>
          </w:tcPr>
          <w:p w:rsidR="00634ADD" w:rsidRDefault="00634ADD" w:rsidP="00CE2DC8">
            <w:pPr>
              <w:rPr>
                <w:rFonts w:ascii="Arial" w:hAnsi="Arial" w:cs="Arial"/>
                <w:sz w:val="20"/>
                <w:szCs w:val="20"/>
              </w:rPr>
            </w:pPr>
            <w:r>
              <w:rPr>
                <w:rFonts w:ascii="Arial" w:hAnsi="Arial" w:cs="Arial"/>
                <w:sz w:val="20"/>
                <w:szCs w:val="20"/>
              </w:rPr>
              <w:t>As a passenger in a car with colleagues from work / college</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b</w:t>
            </w:r>
          </w:p>
        </w:tc>
        <w:tc>
          <w:tcPr>
            <w:tcW w:w="2244" w:type="dxa"/>
          </w:tcPr>
          <w:p w:rsidR="00634ADD" w:rsidRDefault="00634ADD" w:rsidP="00CE2DC8">
            <w:pPr>
              <w:rPr>
                <w:rFonts w:ascii="Arial" w:hAnsi="Arial" w:cs="Arial"/>
                <w:sz w:val="20"/>
                <w:szCs w:val="20"/>
              </w:rPr>
            </w:pPr>
            <w:r>
              <w:rPr>
                <w:rFonts w:ascii="Arial" w:hAnsi="Arial" w:cs="Arial"/>
                <w:sz w:val="20"/>
                <w:szCs w:val="20"/>
              </w:rPr>
              <w:t>As a passenger in a car with a member of my household</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c</w:t>
            </w:r>
          </w:p>
        </w:tc>
        <w:tc>
          <w:tcPr>
            <w:tcW w:w="2244" w:type="dxa"/>
          </w:tcPr>
          <w:p w:rsidR="00634ADD" w:rsidRDefault="00634ADD" w:rsidP="00CE2DC8">
            <w:pPr>
              <w:rPr>
                <w:rFonts w:ascii="Arial" w:hAnsi="Arial" w:cs="Arial"/>
                <w:sz w:val="20"/>
                <w:szCs w:val="20"/>
              </w:rPr>
            </w:pPr>
            <w:r>
              <w:rPr>
                <w:rFonts w:ascii="Arial" w:hAnsi="Arial" w:cs="Arial"/>
                <w:sz w:val="20"/>
                <w:szCs w:val="20"/>
              </w:rPr>
              <w:t>Motorcycle / scooter</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d</w:t>
            </w:r>
          </w:p>
        </w:tc>
        <w:tc>
          <w:tcPr>
            <w:tcW w:w="2244" w:type="dxa"/>
          </w:tcPr>
          <w:p w:rsidR="00634ADD" w:rsidRDefault="00634ADD" w:rsidP="00CE2DC8">
            <w:pPr>
              <w:rPr>
                <w:rFonts w:ascii="Arial" w:hAnsi="Arial" w:cs="Arial"/>
                <w:sz w:val="20"/>
                <w:szCs w:val="20"/>
              </w:rPr>
            </w:pPr>
            <w:r>
              <w:rPr>
                <w:rFonts w:ascii="Arial" w:hAnsi="Arial" w:cs="Arial"/>
                <w:sz w:val="20"/>
                <w:szCs w:val="20"/>
              </w:rPr>
              <w:t>Bicycle</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e</w:t>
            </w:r>
          </w:p>
        </w:tc>
        <w:tc>
          <w:tcPr>
            <w:tcW w:w="2244" w:type="dxa"/>
          </w:tcPr>
          <w:p w:rsidR="00634ADD" w:rsidRDefault="00634ADD" w:rsidP="00CE2DC8">
            <w:pPr>
              <w:rPr>
                <w:rFonts w:ascii="Arial" w:hAnsi="Arial" w:cs="Arial"/>
                <w:sz w:val="20"/>
                <w:szCs w:val="20"/>
              </w:rPr>
            </w:pPr>
            <w:r>
              <w:rPr>
                <w:rFonts w:ascii="Arial" w:hAnsi="Arial" w:cs="Arial"/>
                <w:sz w:val="20"/>
                <w:szCs w:val="20"/>
              </w:rPr>
              <w:t>Walk</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f</w:t>
            </w:r>
          </w:p>
        </w:tc>
        <w:tc>
          <w:tcPr>
            <w:tcW w:w="2244" w:type="dxa"/>
          </w:tcPr>
          <w:p w:rsidR="00634ADD" w:rsidRDefault="00634ADD" w:rsidP="00CE2DC8">
            <w:pPr>
              <w:rPr>
                <w:rFonts w:ascii="Arial" w:hAnsi="Arial" w:cs="Arial"/>
                <w:sz w:val="20"/>
                <w:szCs w:val="20"/>
              </w:rPr>
            </w:pPr>
            <w:r>
              <w:rPr>
                <w:rFonts w:ascii="Arial" w:hAnsi="Arial" w:cs="Arial"/>
                <w:sz w:val="20"/>
                <w:szCs w:val="20"/>
              </w:rPr>
              <w:t>Taxi</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g</w:t>
            </w:r>
          </w:p>
        </w:tc>
        <w:tc>
          <w:tcPr>
            <w:tcW w:w="2244" w:type="dxa"/>
          </w:tcPr>
          <w:p w:rsidR="00634ADD" w:rsidRDefault="00634ADD" w:rsidP="00CE2DC8">
            <w:pPr>
              <w:rPr>
                <w:rFonts w:ascii="Arial" w:hAnsi="Arial" w:cs="Arial"/>
                <w:sz w:val="20"/>
                <w:szCs w:val="20"/>
              </w:rPr>
            </w:pPr>
            <w:r>
              <w:rPr>
                <w:rFonts w:ascii="Arial" w:hAnsi="Arial" w:cs="Arial"/>
                <w:sz w:val="20"/>
                <w:szCs w:val="20"/>
              </w:rPr>
              <w:t>Park and ride</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h</w:t>
            </w:r>
          </w:p>
        </w:tc>
        <w:tc>
          <w:tcPr>
            <w:tcW w:w="2244" w:type="dxa"/>
          </w:tcPr>
          <w:p w:rsidR="00634ADD" w:rsidRDefault="00634ADD" w:rsidP="00CE2DC8">
            <w:pPr>
              <w:rPr>
                <w:rFonts w:ascii="Arial" w:hAnsi="Arial" w:cs="Arial"/>
                <w:sz w:val="20"/>
                <w:szCs w:val="20"/>
              </w:rPr>
            </w:pPr>
            <w:r>
              <w:rPr>
                <w:rFonts w:ascii="Arial" w:hAnsi="Arial" w:cs="Arial"/>
                <w:sz w:val="20"/>
                <w:szCs w:val="20"/>
              </w:rPr>
              <w:t>Train (short journeys, suburban)</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proofErr w:type="spellStart"/>
            <w:r>
              <w:rPr>
                <w:rFonts w:ascii="Arial" w:hAnsi="Arial" w:cs="Arial"/>
                <w:sz w:val="20"/>
                <w:szCs w:val="20"/>
              </w:rPr>
              <w:t>i</w:t>
            </w:r>
            <w:proofErr w:type="spellEnd"/>
          </w:p>
        </w:tc>
        <w:tc>
          <w:tcPr>
            <w:tcW w:w="2244" w:type="dxa"/>
          </w:tcPr>
          <w:p w:rsidR="00634ADD" w:rsidRDefault="00634ADD" w:rsidP="00CE2DC8">
            <w:pPr>
              <w:rPr>
                <w:rFonts w:ascii="Arial" w:hAnsi="Arial" w:cs="Arial"/>
                <w:sz w:val="20"/>
                <w:szCs w:val="20"/>
              </w:rPr>
            </w:pPr>
            <w:r>
              <w:rPr>
                <w:rFonts w:ascii="Arial" w:hAnsi="Arial" w:cs="Arial"/>
                <w:sz w:val="20"/>
                <w:szCs w:val="20"/>
              </w:rPr>
              <w:t>Train (long distance)</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j</w:t>
            </w:r>
          </w:p>
        </w:tc>
        <w:tc>
          <w:tcPr>
            <w:tcW w:w="2244" w:type="dxa"/>
          </w:tcPr>
          <w:p w:rsidR="00634ADD" w:rsidRDefault="00634ADD" w:rsidP="00CE2DC8">
            <w:pPr>
              <w:rPr>
                <w:rFonts w:ascii="Arial" w:hAnsi="Arial" w:cs="Arial"/>
                <w:sz w:val="20"/>
                <w:szCs w:val="20"/>
              </w:rPr>
            </w:pPr>
            <w:r>
              <w:rPr>
                <w:rFonts w:ascii="Arial" w:hAnsi="Arial" w:cs="Arial"/>
                <w:sz w:val="20"/>
                <w:szCs w:val="20"/>
              </w:rPr>
              <w:t>DLR (Docklands Light Railway)</w:t>
            </w:r>
            <w:r w:rsidR="004147C0">
              <w:rPr>
                <w:rFonts w:ascii="Arial" w:hAnsi="Arial" w:cs="Arial"/>
                <w:sz w:val="20"/>
                <w:szCs w:val="20"/>
              </w:rPr>
              <w:t>/</w:t>
            </w:r>
            <w:proofErr w:type="spellStart"/>
            <w:r w:rsidR="004147C0">
              <w:rPr>
                <w:rFonts w:ascii="Arial" w:hAnsi="Arial" w:cs="Arial"/>
                <w:sz w:val="20"/>
                <w:szCs w:val="20"/>
              </w:rPr>
              <w:t>Overground</w:t>
            </w:r>
            <w:proofErr w:type="spellEnd"/>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l</w:t>
            </w:r>
          </w:p>
        </w:tc>
        <w:tc>
          <w:tcPr>
            <w:tcW w:w="2244" w:type="dxa"/>
          </w:tcPr>
          <w:p w:rsidR="00634ADD" w:rsidRDefault="00634ADD" w:rsidP="00CE2DC8">
            <w:pPr>
              <w:rPr>
                <w:rFonts w:ascii="Arial" w:hAnsi="Arial" w:cs="Arial"/>
                <w:sz w:val="20"/>
                <w:szCs w:val="20"/>
              </w:rPr>
            </w:pPr>
            <w:r>
              <w:rPr>
                <w:rFonts w:ascii="Arial" w:hAnsi="Arial" w:cs="Arial"/>
                <w:sz w:val="20"/>
                <w:szCs w:val="20"/>
              </w:rPr>
              <w:t>Tube (Underground)</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m</w:t>
            </w:r>
          </w:p>
        </w:tc>
        <w:tc>
          <w:tcPr>
            <w:tcW w:w="2244" w:type="dxa"/>
          </w:tcPr>
          <w:p w:rsidR="00634ADD" w:rsidRDefault="00634ADD" w:rsidP="00CE2DC8">
            <w:pPr>
              <w:rPr>
                <w:rFonts w:ascii="Arial" w:hAnsi="Arial" w:cs="Arial"/>
                <w:sz w:val="20"/>
                <w:szCs w:val="20"/>
              </w:rPr>
            </w:pPr>
            <w:r>
              <w:rPr>
                <w:rFonts w:ascii="Arial" w:hAnsi="Arial" w:cs="Arial"/>
                <w:sz w:val="20"/>
                <w:szCs w:val="20"/>
              </w:rPr>
              <w:t>Bus</w:t>
            </w:r>
            <w:r w:rsidR="004147C0">
              <w:rPr>
                <w:rFonts w:ascii="Arial" w:hAnsi="Arial" w:cs="Arial"/>
                <w:sz w:val="20"/>
                <w:szCs w:val="20"/>
              </w:rPr>
              <w:t xml:space="preserve"> / Tram</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o</w:t>
            </w:r>
          </w:p>
        </w:tc>
        <w:tc>
          <w:tcPr>
            <w:tcW w:w="2244" w:type="dxa"/>
          </w:tcPr>
          <w:p w:rsidR="00634ADD" w:rsidRDefault="00634ADD" w:rsidP="00CE2DC8">
            <w:pPr>
              <w:rPr>
                <w:rFonts w:ascii="Arial" w:hAnsi="Arial" w:cs="Arial"/>
                <w:sz w:val="20"/>
                <w:szCs w:val="20"/>
              </w:rPr>
            </w:pPr>
            <w:r>
              <w:rPr>
                <w:rFonts w:ascii="Arial" w:hAnsi="Arial" w:cs="Arial"/>
                <w:sz w:val="20"/>
                <w:szCs w:val="20"/>
              </w:rPr>
              <w:t>Coach</w:t>
            </w:r>
            <w:r w:rsidR="0064491C">
              <w:rPr>
                <w:rFonts w:ascii="Arial" w:hAnsi="Arial" w:cs="Arial"/>
                <w:sz w:val="20"/>
                <w:szCs w:val="20"/>
              </w:rPr>
              <w:t xml:space="preserve"> (i.e. for long distance journeys)</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p</w:t>
            </w:r>
          </w:p>
        </w:tc>
        <w:tc>
          <w:tcPr>
            <w:tcW w:w="2244" w:type="dxa"/>
          </w:tcPr>
          <w:p w:rsidR="00634ADD" w:rsidRDefault="00634ADD" w:rsidP="00CE2DC8">
            <w:pPr>
              <w:rPr>
                <w:rFonts w:ascii="Arial" w:hAnsi="Arial" w:cs="Arial"/>
                <w:sz w:val="20"/>
                <w:szCs w:val="20"/>
              </w:rPr>
            </w:pPr>
            <w:r>
              <w:rPr>
                <w:rFonts w:ascii="Arial" w:hAnsi="Arial" w:cs="Arial"/>
                <w:sz w:val="20"/>
                <w:szCs w:val="20"/>
              </w:rPr>
              <w:t>Ferry / boat</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r w:rsidR="00634ADD" w:rsidTr="00634ADD">
        <w:tc>
          <w:tcPr>
            <w:tcW w:w="1101" w:type="dxa"/>
          </w:tcPr>
          <w:p w:rsidR="00634ADD" w:rsidRDefault="00634ADD" w:rsidP="00CE2DC8">
            <w:pPr>
              <w:rPr>
                <w:rFonts w:ascii="Arial" w:hAnsi="Arial" w:cs="Arial"/>
                <w:sz w:val="20"/>
                <w:szCs w:val="20"/>
              </w:rPr>
            </w:pPr>
            <w:r>
              <w:rPr>
                <w:rFonts w:ascii="Arial" w:hAnsi="Arial" w:cs="Arial"/>
                <w:sz w:val="20"/>
                <w:szCs w:val="20"/>
              </w:rPr>
              <w:t>q</w:t>
            </w:r>
          </w:p>
        </w:tc>
        <w:tc>
          <w:tcPr>
            <w:tcW w:w="2244" w:type="dxa"/>
          </w:tcPr>
          <w:p w:rsidR="00634ADD" w:rsidRDefault="00634ADD" w:rsidP="00CE2DC8">
            <w:pPr>
              <w:rPr>
                <w:rFonts w:ascii="Arial" w:hAnsi="Arial" w:cs="Arial"/>
                <w:sz w:val="20"/>
                <w:szCs w:val="20"/>
              </w:rPr>
            </w:pPr>
            <w:r>
              <w:rPr>
                <w:rFonts w:ascii="Arial" w:hAnsi="Arial" w:cs="Arial"/>
                <w:sz w:val="20"/>
                <w:szCs w:val="20"/>
              </w:rPr>
              <w:t>Car club (e.g. Street Car)</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1</w:t>
            </w:r>
          </w:p>
        </w:tc>
        <w:tc>
          <w:tcPr>
            <w:tcW w:w="1179" w:type="dxa"/>
            <w:vAlign w:val="center"/>
          </w:tcPr>
          <w:p w:rsidR="00634ADD" w:rsidRDefault="00634ADD" w:rsidP="00CE2DC8">
            <w:pPr>
              <w:jc w:val="center"/>
              <w:rPr>
                <w:rFonts w:ascii="Arial" w:hAnsi="Arial" w:cs="Arial"/>
                <w:sz w:val="20"/>
                <w:szCs w:val="20"/>
              </w:rPr>
            </w:pPr>
            <w:r>
              <w:rPr>
                <w:rFonts w:ascii="Arial" w:hAnsi="Arial" w:cs="Arial"/>
                <w:sz w:val="20"/>
                <w:szCs w:val="20"/>
              </w:rPr>
              <w:t>2</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3</w:t>
            </w:r>
          </w:p>
        </w:tc>
        <w:tc>
          <w:tcPr>
            <w:tcW w:w="1179" w:type="dxa"/>
            <w:vAlign w:val="center"/>
          </w:tcPr>
          <w:p w:rsidR="00536400" w:rsidRDefault="00634ADD">
            <w:pPr>
              <w:jc w:val="center"/>
              <w:rPr>
                <w:rFonts w:ascii="Arial" w:hAnsi="Arial" w:cs="Arial"/>
                <w:sz w:val="20"/>
                <w:szCs w:val="20"/>
              </w:rPr>
            </w:pPr>
            <w:r>
              <w:rPr>
                <w:rFonts w:ascii="Arial" w:hAnsi="Arial" w:cs="Arial"/>
                <w:sz w:val="20"/>
                <w:szCs w:val="20"/>
              </w:rPr>
              <w:t>4</w:t>
            </w:r>
          </w:p>
        </w:tc>
        <w:tc>
          <w:tcPr>
            <w:tcW w:w="1180" w:type="dxa"/>
            <w:vAlign w:val="center"/>
          </w:tcPr>
          <w:p w:rsidR="00536400" w:rsidRDefault="00634ADD">
            <w:pPr>
              <w:jc w:val="center"/>
              <w:rPr>
                <w:rFonts w:ascii="Arial" w:hAnsi="Arial" w:cs="Arial"/>
                <w:sz w:val="20"/>
                <w:szCs w:val="20"/>
              </w:rPr>
            </w:pPr>
            <w:r>
              <w:rPr>
                <w:rFonts w:ascii="Arial" w:hAnsi="Arial" w:cs="Arial"/>
                <w:sz w:val="20"/>
                <w:szCs w:val="20"/>
              </w:rPr>
              <w:t>5</w:t>
            </w:r>
          </w:p>
        </w:tc>
      </w:tr>
    </w:tbl>
    <w:p w:rsidR="008501F0" w:rsidRDefault="008501F0" w:rsidP="00CE2DC8">
      <w:pPr>
        <w:spacing w:after="0" w:line="240" w:lineRule="auto"/>
        <w:rPr>
          <w:rFonts w:ascii="Arial" w:hAnsi="Arial" w:cs="Arial"/>
          <w:sz w:val="20"/>
          <w:szCs w:val="20"/>
        </w:rPr>
      </w:pPr>
    </w:p>
    <w:p w:rsidR="002B677C" w:rsidRDefault="002B677C" w:rsidP="00CE2DC8">
      <w:pPr>
        <w:spacing w:after="0" w:line="240" w:lineRule="auto"/>
        <w:rPr>
          <w:rFonts w:ascii="Arial" w:hAnsi="Arial" w:cs="Arial"/>
          <w:sz w:val="20"/>
          <w:szCs w:val="20"/>
        </w:rPr>
      </w:pPr>
    </w:p>
    <w:p w:rsidR="00870826" w:rsidRPr="008501F0" w:rsidRDefault="00870826" w:rsidP="00CE2DC8">
      <w:pPr>
        <w:spacing w:after="0" w:line="240" w:lineRule="auto"/>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8501F0">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 xml:space="preserve">IF CODED 1-4 FOR AT LEAST 1 MODE OF TRANSPORT AT </w:t>
      </w:r>
      <w:r w:rsidR="009E5514">
        <w:rPr>
          <w:rFonts w:ascii="Arial" w:eastAsia="Geneva" w:hAnsi="Arial" w:cs="Arial"/>
          <w:b/>
          <w:bCs/>
          <w:color w:val="FF0000"/>
          <w:kern w:val="24"/>
          <w:sz w:val="20"/>
          <w:szCs w:val="20"/>
        </w:rPr>
        <w:t>QB</w:t>
      </w:r>
      <w:r w:rsidR="00816981">
        <w:rPr>
          <w:rFonts w:ascii="Arial" w:eastAsia="Geneva" w:hAnsi="Arial" w:cs="Arial"/>
          <w:b/>
          <w:bCs/>
          <w:color w:val="FF0000"/>
          <w:kern w:val="24"/>
          <w:sz w:val="20"/>
          <w:szCs w:val="20"/>
        </w:rPr>
        <w:t>H3</w:t>
      </w:r>
      <w:r w:rsidRPr="008501F0">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MULTI</w:t>
      </w:r>
      <w:r w:rsidR="002B677C">
        <w:rPr>
          <w:rFonts w:ascii="Arial" w:eastAsia="Geneva" w:hAnsi="Arial" w:cs="Arial"/>
          <w:b/>
          <w:bCs/>
          <w:color w:val="FF0000"/>
          <w:kern w:val="24"/>
          <w:sz w:val="20"/>
          <w:szCs w:val="20"/>
        </w:rPr>
        <w:t xml:space="preserve"> CODE PER ROW.</w:t>
      </w:r>
      <w:proofErr w:type="gramEnd"/>
      <w:r w:rsidR="002B677C">
        <w:rPr>
          <w:rFonts w:ascii="Arial" w:eastAsia="Geneva" w:hAnsi="Arial" w:cs="Arial"/>
          <w:b/>
          <w:bCs/>
          <w:color w:val="FF0000"/>
          <w:kern w:val="24"/>
          <w:sz w:val="20"/>
          <w:szCs w:val="20"/>
        </w:rPr>
        <w:t xml:space="preserve"> </w:t>
      </w:r>
      <w:proofErr w:type="gramStart"/>
      <w:r w:rsidR="002B677C">
        <w:rPr>
          <w:rFonts w:ascii="Arial" w:eastAsia="Geneva" w:hAnsi="Arial" w:cs="Arial"/>
          <w:b/>
          <w:bCs/>
          <w:color w:val="FF0000"/>
          <w:kern w:val="24"/>
          <w:sz w:val="20"/>
          <w:szCs w:val="20"/>
        </w:rPr>
        <w:t>RANDOMISEMODES OF TRANSPORT</w:t>
      </w:r>
      <w:r w:rsidRPr="008501F0">
        <w:rPr>
          <w:rFonts w:ascii="Arial" w:eastAsia="Geneva" w:hAnsi="Arial" w:cs="Arial"/>
          <w:b/>
          <w:bCs/>
          <w:color w:val="FF0000"/>
          <w:kern w:val="24"/>
          <w:sz w:val="20"/>
          <w:szCs w:val="20"/>
        </w:rPr>
        <w:t>.]</w:t>
      </w:r>
      <w:proofErr w:type="gramEnd"/>
      <w:r w:rsidRPr="008501F0">
        <w:rPr>
          <w:rFonts w:ascii="Arial" w:eastAsia="Geneva" w:hAnsi="Arial" w:cs="Arial"/>
          <w:b/>
          <w:bCs/>
          <w:color w:val="FF0000"/>
          <w:kern w:val="24"/>
          <w:sz w:val="20"/>
          <w:szCs w:val="20"/>
        </w:rPr>
        <w:t xml:space="preserve"> </w:t>
      </w:r>
    </w:p>
    <w:p w:rsidR="00870826" w:rsidRPr="008501F0" w:rsidRDefault="009E5514" w:rsidP="00CE2DC8">
      <w:pPr>
        <w:spacing w:after="0" w:line="240" w:lineRule="auto"/>
        <w:ind w:left="720" w:hanging="720"/>
        <w:rPr>
          <w:rFonts w:ascii="Arial" w:hAnsi="Arial" w:cs="Arial"/>
          <w:b/>
          <w:sz w:val="20"/>
          <w:szCs w:val="20"/>
        </w:rPr>
      </w:pPr>
      <w:r>
        <w:rPr>
          <w:rFonts w:ascii="Arial" w:hAnsi="Arial" w:cs="Arial"/>
          <w:b/>
          <w:sz w:val="20"/>
          <w:szCs w:val="20"/>
        </w:rPr>
        <w:t>QB</w:t>
      </w:r>
      <w:r w:rsidR="00816981">
        <w:rPr>
          <w:rFonts w:ascii="Arial" w:hAnsi="Arial" w:cs="Arial"/>
          <w:b/>
          <w:sz w:val="20"/>
          <w:szCs w:val="20"/>
        </w:rPr>
        <w:t>H4</w:t>
      </w:r>
      <w:r w:rsidR="00870826">
        <w:rPr>
          <w:rFonts w:ascii="Arial" w:hAnsi="Arial" w:cs="Arial"/>
          <w:b/>
          <w:sz w:val="20"/>
          <w:szCs w:val="20"/>
        </w:rPr>
        <w:t>.</w:t>
      </w:r>
      <w:r w:rsidR="00870826">
        <w:rPr>
          <w:rFonts w:ascii="Arial" w:hAnsi="Arial" w:cs="Arial"/>
          <w:b/>
          <w:sz w:val="20"/>
          <w:szCs w:val="20"/>
        </w:rPr>
        <w:tab/>
      </w:r>
      <w:r w:rsidR="00870826">
        <w:rPr>
          <w:rFonts w:ascii="Arial" w:hAnsi="Arial" w:cs="Arial"/>
          <w:sz w:val="20"/>
          <w:szCs w:val="20"/>
        </w:rPr>
        <w:t xml:space="preserve">And now, </w:t>
      </w:r>
      <w:r w:rsidR="002B677C">
        <w:rPr>
          <w:rFonts w:ascii="Arial" w:hAnsi="Arial" w:cs="Arial"/>
          <w:sz w:val="20"/>
          <w:szCs w:val="20"/>
        </w:rPr>
        <w:t>thinking about your typical week (</w:t>
      </w:r>
      <w:r w:rsidR="002B677C" w:rsidRPr="002B677C">
        <w:rPr>
          <w:rFonts w:ascii="Arial" w:hAnsi="Arial" w:cs="Arial"/>
          <w:b/>
          <w:sz w:val="20"/>
          <w:szCs w:val="20"/>
          <w:u w:val="single"/>
        </w:rPr>
        <w:t>Monday to Friday only</w:t>
      </w:r>
      <w:r w:rsidR="002B677C">
        <w:rPr>
          <w:rFonts w:ascii="Arial" w:hAnsi="Arial" w:cs="Arial"/>
          <w:sz w:val="20"/>
          <w:szCs w:val="20"/>
        </w:rPr>
        <w:t xml:space="preserve">), </w:t>
      </w:r>
      <w:r w:rsidR="00870826">
        <w:rPr>
          <w:rFonts w:ascii="Arial" w:hAnsi="Arial" w:cs="Arial"/>
          <w:sz w:val="20"/>
          <w:szCs w:val="20"/>
        </w:rPr>
        <w:t xml:space="preserve">please can you indicate </w:t>
      </w:r>
      <w:r w:rsidR="002B677C">
        <w:rPr>
          <w:rFonts w:ascii="Arial" w:hAnsi="Arial" w:cs="Arial"/>
          <w:sz w:val="20"/>
          <w:szCs w:val="20"/>
        </w:rPr>
        <w:t>if you would use those modes of transport for any of the following activities</w:t>
      </w:r>
      <w:r w:rsidR="00870826" w:rsidRPr="008501F0">
        <w:rPr>
          <w:rFonts w:ascii="Arial" w:hAnsi="Arial" w:cs="Arial"/>
          <w:sz w:val="20"/>
          <w:szCs w:val="20"/>
        </w:rPr>
        <w:t xml:space="preserve">? </w:t>
      </w:r>
    </w:p>
    <w:p w:rsidR="00870826" w:rsidRDefault="00870826" w:rsidP="00CE2DC8">
      <w:pPr>
        <w:spacing w:after="0" w:line="240" w:lineRule="auto"/>
        <w:rPr>
          <w:rFonts w:ascii="Arial" w:hAnsi="Arial" w:cs="Arial"/>
          <w:sz w:val="20"/>
          <w:szCs w:val="20"/>
        </w:rPr>
      </w:pPr>
    </w:p>
    <w:tbl>
      <w:tblPr>
        <w:tblStyle w:val="TableGrid"/>
        <w:tblW w:w="0" w:type="auto"/>
        <w:tblLook w:val="04A0"/>
      </w:tblPr>
      <w:tblGrid>
        <w:gridCol w:w="3510"/>
        <w:gridCol w:w="2593"/>
        <w:gridCol w:w="3139"/>
      </w:tblGrid>
      <w:tr w:rsidR="00403DDB" w:rsidTr="00403DDB">
        <w:tc>
          <w:tcPr>
            <w:tcW w:w="3510" w:type="dxa"/>
            <w:vMerge w:val="restart"/>
            <w:tcBorders>
              <w:top w:val="nil"/>
              <w:left w:val="nil"/>
            </w:tcBorders>
          </w:tcPr>
          <w:p w:rsidR="00403DDB" w:rsidRDefault="00403DDB" w:rsidP="00CE2DC8">
            <w:pPr>
              <w:rPr>
                <w:rFonts w:ascii="Arial" w:hAnsi="Arial" w:cs="Arial"/>
                <w:sz w:val="20"/>
                <w:szCs w:val="20"/>
              </w:rPr>
            </w:pPr>
          </w:p>
        </w:tc>
        <w:tc>
          <w:tcPr>
            <w:tcW w:w="2593" w:type="dxa"/>
          </w:tcPr>
          <w:p w:rsidR="00403DDB" w:rsidRPr="00041451" w:rsidRDefault="00403DDB" w:rsidP="00CE2DC8">
            <w:pPr>
              <w:jc w:val="center"/>
              <w:rPr>
                <w:rFonts w:ascii="Arial" w:eastAsia="Geneva" w:hAnsi="Arial" w:cs="Arial"/>
                <w:b/>
                <w:bCs/>
                <w:color w:val="FF0000"/>
                <w:kern w:val="24"/>
                <w:sz w:val="20"/>
                <w:szCs w:val="20"/>
              </w:rPr>
            </w:pPr>
            <w:r w:rsidRPr="00041451">
              <w:rPr>
                <w:rFonts w:ascii="Arial" w:eastAsia="Geneva" w:hAnsi="Arial" w:cs="Arial"/>
                <w:b/>
                <w:bCs/>
                <w:color w:val="FF0000"/>
                <w:kern w:val="24"/>
                <w:sz w:val="20"/>
                <w:szCs w:val="20"/>
              </w:rPr>
              <w:t>[</w:t>
            </w:r>
            <w:r>
              <w:rPr>
                <w:rFonts w:ascii="Arial" w:eastAsia="Geneva" w:hAnsi="Arial" w:cs="Arial"/>
                <w:b/>
                <w:bCs/>
                <w:color w:val="FF0000"/>
                <w:kern w:val="24"/>
                <w:sz w:val="20"/>
                <w:szCs w:val="20"/>
              </w:rPr>
              <w:t>DISPLAY IF CODED 1-3 AT QS8. – ALWAYS IN FIRST COLUMN</w:t>
            </w:r>
            <w:r w:rsidRPr="00041451">
              <w:rPr>
                <w:rFonts w:ascii="Arial" w:eastAsia="Geneva" w:hAnsi="Arial" w:cs="Arial"/>
                <w:b/>
                <w:bCs/>
                <w:color w:val="FF0000"/>
                <w:kern w:val="24"/>
                <w:sz w:val="20"/>
                <w:szCs w:val="20"/>
              </w:rPr>
              <w:t>]</w:t>
            </w:r>
          </w:p>
        </w:tc>
        <w:tc>
          <w:tcPr>
            <w:tcW w:w="3139" w:type="dxa"/>
            <w:vAlign w:val="center"/>
          </w:tcPr>
          <w:p w:rsidR="00536400" w:rsidRDefault="00403DDB">
            <w:pPr>
              <w:jc w:val="center"/>
              <w:rPr>
                <w:rFonts w:ascii="Arial" w:hAnsi="Arial" w:cs="Arial"/>
                <w:sz w:val="20"/>
                <w:szCs w:val="20"/>
              </w:rPr>
            </w:pPr>
            <w:r w:rsidRPr="00041451">
              <w:rPr>
                <w:rFonts w:ascii="Arial" w:eastAsia="Geneva" w:hAnsi="Arial" w:cs="Arial"/>
                <w:b/>
                <w:bCs/>
                <w:color w:val="FF0000"/>
                <w:kern w:val="24"/>
                <w:sz w:val="20"/>
                <w:szCs w:val="20"/>
              </w:rPr>
              <w:t>[DISPLAY ALL MODES OF TRANSPORT WHERE DID NOT CODE 5</w:t>
            </w:r>
            <w:r>
              <w:rPr>
                <w:rFonts w:ascii="Arial" w:eastAsia="Geneva" w:hAnsi="Arial" w:cs="Arial"/>
                <w:b/>
                <w:bCs/>
                <w:color w:val="FF0000"/>
                <w:kern w:val="24"/>
                <w:sz w:val="20"/>
                <w:szCs w:val="20"/>
              </w:rPr>
              <w:t xml:space="preserve"> AT QB7. MAX 5 STATEMENTS&lt; ALLOCATE BASED ON LEAST FULL QUOTAS. – ACCROSS THE TOP</w:t>
            </w:r>
            <w:r w:rsidRPr="00041451">
              <w:rPr>
                <w:rFonts w:ascii="Arial" w:eastAsia="Geneva" w:hAnsi="Arial" w:cs="Arial"/>
                <w:b/>
                <w:bCs/>
                <w:color w:val="FF0000"/>
                <w:kern w:val="24"/>
                <w:sz w:val="20"/>
                <w:szCs w:val="20"/>
              </w:rPr>
              <w:t>]</w:t>
            </w:r>
          </w:p>
        </w:tc>
      </w:tr>
      <w:tr w:rsidR="00403DDB" w:rsidTr="00403DDB">
        <w:tc>
          <w:tcPr>
            <w:tcW w:w="3510" w:type="dxa"/>
            <w:vMerge/>
            <w:tcBorders>
              <w:left w:val="nil"/>
            </w:tcBorders>
          </w:tcPr>
          <w:p w:rsidR="00536400" w:rsidRDefault="00536400">
            <w:pPr>
              <w:rPr>
                <w:rFonts w:ascii="Arial" w:hAnsi="Arial" w:cs="Arial"/>
                <w:sz w:val="20"/>
                <w:szCs w:val="20"/>
              </w:rPr>
            </w:pPr>
          </w:p>
        </w:tc>
        <w:tc>
          <w:tcPr>
            <w:tcW w:w="2593" w:type="dxa"/>
          </w:tcPr>
          <w:p w:rsidR="00536400" w:rsidRDefault="00403DDB">
            <w:pPr>
              <w:jc w:val="center"/>
              <w:rPr>
                <w:rFonts w:ascii="Arial" w:hAnsi="Arial" w:cs="Arial"/>
                <w:b/>
                <w:sz w:val="20"/>
                <w:szCs w:val="20"/>
              </w:rPr>
            </w:pPr>
            <w:r>
              <w:rPr>
                <w:rFonts w:ascii="Arial" w:hAnsi="Arial" w:cs="Arial"/>
                <w:b/>
                <w:sz w:val="20"/>
                <w:szCs w:val="20"/>
              </w:rPr>
              <w:t>Your own motor vehicle</w:t>
            </w:r>
          </w:p>
        </w:tc>
        <w:tc>
          <w:tcPr>
            <w:tcW w:w="3139" w:type="dxa"/>
            <w:vAlign w:val="center"/>
          </w:tcPr>
          <w:p w:rsidR="00536400" w:rsidRDefault="00403DDB">
            <w:pPr>
              <w:jc w:val="center"/>
              <w:rPr>
                <w:rFonts w:ascii="Arial" w:eastAsia="Geneva" w:hAnsi="Arial" w:cs="Arial"/>
                <w:b/>
                <w:bCs/>
                <w:color w:val="FF0000"/>
                <w:kern w:val="24"/>
                <w:sz w:val="20"/>
                <w:szCs w:val="20"/>
              </w:rPr>
            </w:pPr>
            <w:r w:rsidRPr="00AF71D9">
              <w:rPr>
                <w:rFonts w:ascii="Arial" w:hAnsi="Arial" w:cs="Arial"/>
                <w:b/>
                <w:sz w:val="20"/>
                <w:szCs w:val="20"/>
              </w:rPr>
              <w:t>a-q</w:t>
            </w:r>
          </w:p>
        </w:tc>
      </w:tr>
      <w:tr w:rsidR="00403DDB" w:rsidTr="00403DDB">
        <w:tc>
          <w:tcPr>
            <w:tcW w:w="3510" w:type="dxa"/>
          </w:tcPr>
          <w:p w:rsidR="00403DDB" w:rsidRDefault="00403DDB" w:rsidP="00CE2DC8">
            <w:pPr>
              <w:rPr>
                <w:rFonts w:ascii="Arial" w:hAnsi="Arial" w:cs="Arial"/>
                <w:sz w:val="20"/>
                <w:szCs w:val="20"/>
              </w:rPr>
            </w:pPr>
            <w:r>
              <w:rPr>
                <w:rFonts w:ascii="Arial" w:hAnsi="Arial" w:cs="Arial"/>
                <w:sz w:val="20"/>
                <w:szCs w:val="20"/>
              </w:rPr>
              <w:t>Travel to work / college</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1</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1</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Transport of children (e.g. to school, sporting activities)</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2</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2</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Other family commitments (e.g. visiting family)</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3</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3</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Food and essentials shopping (e.g. household goods, post office etc)</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4</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4</w:t>
            </w:r>
          </w:p>
        </w:tc>
      </w:tr>
      <w:tr w:rsidR="00403DDB" w:rsidTr="00403DDB">
        <w:tc>
          <w:tcPr>
            <w:tcW w:w="3510" w:type="dxa"/>
            <w:vAlign w:val="center"/>
          </w:tcPr>
          <w:p w:rsidR="00403DDB" w:rsidRPr="00AF71D9" w:rsidRDefault="00403DDB" w:rsidP="00CE2DC8">
            <w:pPr>
              <w:rPr>
                <w:rFonts w:ascii="Arial" w:hAnsi="Arial" w:cs="Arial"/>
                <w:sz w:val="20"/>
                <w:szCs w:val="20"/>
              </w:rPr>
            </w:pPr>
            <w:r>
              <w:rPr>
                <w:rFonts w:ascii="Arial" w:hAnsi="Arial" w:cs="Arial"/>
                <w:sz w:val="20"/>
                <w:szCs w:val="20"/>
              </w:rPr>
              <w:t>Travelling</w:t>
            </w:r>
            <w:r w:rsidRPr="00AF71D9">
              <w:rPr>
                <w:rFonts w:ascii="Arial" w:hAnsi="Arial" w:cs="Arial"/>
                <w:sz w:val="20"/>
                <w:szCs w:val="20"/>
              </w:rPr>
              <w:t xml:space="preserve"> for work</w:t>
            </w:r>
            <w:r>
              <w:rPr>
                <w:rFonts w:ascii="Arial" w:hAnsi="Arial" w:cs="Arial"/>
                <w:sz w:val="20"/>
                <w:szCs w:val="20"/>
              </w:rPr>
              <w:t xml:space="preserve"> (e.g. to meetings)</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6</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6</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Elements of social life</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7</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7</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 xml:space="preserve">Respond to medical issues (e.g. </w:t>
            </w:r>
            <w:r w:rsidRPr="00AF71D9">
              <w:rPr>
                <w:rFonts w:ascii="Arial" w:hAnsi="Arial" w:cs="Arial"/>
                <w:sz w:val="20"/>
                <w:szCs w:val="20"/>
              </w:rPr>
              <w:lastRenderedPageBreak/>
              <w:t>doctor’s appointments, prescriptions)</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lastRenderedPageBreak/>
              <w:t>8</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8</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lastRenderedPageBreak/>
              <w:t>General day to day travel</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9</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9</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Voluntary work</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10</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10</w:t>
            </w:r>
          </w:p>
        </w:tc>
      </w:tr>
      <w:tr w:rsidR="00403DDB" w:rsidTr="00403DDB">
        <w:tc>
          <w:tcPr>
            <w:tcW w:w="3510" w:type="dxa"/>
          </w:tcPr>
          <w:p w:rsidR="00403DDB" w:rsidRPr="00AF71D9" w:rsidRDefault="00403DDB" w:rsidP="00CE2DC8">
            <w:pPr>
              <w:rPr>
                <w:rFonts w:ascii="Arial" w:hAnsi="Arial" w:cs="Arial"/>
                <w:sz w:val="20"/>
                <w:szCs w:val="20"/>
              </w:rPr>
            </w:pPr>
            <w:r w:rsidRPr="00AF71D9">
              <w:rPr>
                <w:rFonts w:ascii="Arial" w:hAnsi="Arial" w:cs="Arial"/>
                <w:sz w:val="20"/>
                <w:szCs w:val="20"/>
              </w:rPr>
              <w:t>Travelling to a place of worship</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12</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12</w:t>
            </w:r>
          </w:p>
        </w:tc>
      </w:tr>
      <w:tr w:rsidR="00403DDB" w:rsidTr="00403DDB">
        <w:tc>
          <w:tcPr>
            <w:tcW w:w="3510" w:type="dxa"/>
          </w:tcPr>
          <w:p w:rsidR="00403DDB" w:rsidRPr="00AF71D9" w:rsidRDefault="00403DDB" w:rsidP="00CE2DC8">
            <w:pPr>
              <w:rPr>
                <w:rFonts w:ascii="Arial" w:hAnsi="Arial" w:cs="Arial"/>
                <w:sz w:val="20"/>
                <w:szCs w:val="20"/>
              </w:rPr>
            </w:pPr>
            <w:r>
              <w:rPr>
                <w:rFonts w:ascii="Arial" w:hAnsi="Arial" w:cs="Arial"/>
                <w:sz w:val="20"/>
                <w:szCs w:val="20"/>
              </w:rPr>
              <w:t>Caring for others (e.g. travelling to look after others, transporting elderly relatives)</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13</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13</w:t>
            </w:r>
          </w:p>
        </w:tc>
      </w:tr>
      <w:tr w:rsidR="00403DDB" w:rsidTr="00403DDB">
        <w:tc>
          <w:tcPr>
            <w:tcW w:w="3510" w:type="dxa"/>
          </w:tcPr>
          <w:p w:rsidR="00403DDB" w:rsidRPr="00AF71D9" w:rsidRDefault="00403DDB" w:rsidP="00CE2DC8">
            <w:pPr>
              <w:rPr>
                <w:rFonts w:ascii="Arial" w:hAnsi="Arial" w:cs="Arial"/>
                <w:sz w:val="20"/>
                <w:szCs w:val="20"/>
              </w:rPr>
            </w:pPr>
            <w:r>
              <w:rPr>
                <w:rFonts w:ascii="Arial" w:hAnsi="Arial" w:cs="Arial"/>
                <w:sz w:val="20"/>
                <w:szCs w:val="20"/>
              </w:rPr>
              <w:t>Gym/leisure centre</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14</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14</w:t>
            </w:r>
          </w:p>
        </w:tc>
      </w:tr>
      <w:tr w:rsidR="00403DDB" w:rsidTr="00403DDB">
        <w:tc>
          <w:tcPr>
            <w:tcW w:w="3510" w:type="dxa"/>
          </w:tcPr>
          <w:p w:rsidR="00403DDB" w:rsidRPr="00AF71D9" w:rsidRDefault="00403DDB" w:rsidP="00CE2DC8">
            <w:pPr>
              <w:rPr>
                <w:rFonts w:ascii="Arial" w:hAnsi="Arial" w:cs="Arial"/>
                <w:sz w:val="20"/>
                <w:szCs w:val="20"/>
              </w:rPr>
            </w:pPr>
            <w:r w:rsidRPr="00AF71D9">
              <w:rPr>
                <w:rFonts w:ascii="Arial" w:hAnsi="Arial" w:cs="Arial"/>
                <w:sz w:val="20"/>
                <w:szCs w:val="20"/>
              </w:rPr>
              <w:t>Other (please specify)</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98</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98</w:t>
            </w:r>
          </w:p>
        </w:tc>
      </w:tr>
    </w:tbl>
    <w:p w:rsidR="00870826" w:rsidRDefault="00870826" w:rsidP="00CE2DC8">
      <w:pPr>
        <w:spacing w:after="0" w:line="240" w:lineRule="auto"/>
        <w:rPr>
          <w:rFonts w:ascii="Arial" w:hAnsi="Arial" w:cs="Arial"/>
          <w:sz w:val="20"/>
          <w:szCs w:val="20"/>
        </w:rPr>
      </w:pPr>
    </w:p>
    <w:p w:rsidR="002B677C" w:rsidRDefault="002B677C" w:rsidP="00CE2DC8">
      <w:pPr>
        <w:spacing w:after="0" w:line="240" w:lineRule="auto"/>
        <w:rPr>
          <w:rFonts w:ascii="Arial" w:hAnsi="Arial" w:cs="Arial"/>
          <w:sz w:val="20"/>
          <w:szCs w:val="20"/>
        </w:rPr>
      </w:pPr>
    </w:p>
    <w:p w:rsidR="002B677C" w:rsidRPr="008501F0" w:rsidRDefault="002B677C"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8501F0">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 xml:space="preserve">IF CODED 1-4 FOR AT LEAST 1 MODE OF TRANSPORT AT </w:t>
      </w:r>
      <w:r w:rsidR="009E5514">
        <w:rPr>
          <w:rFonts w:ascii="Arial" w:eastAsia="Geneva" w:hAnsi="Arial" w:cs="Arial"/>
          <w:b/>
          <w:bCs/>
          <w:color w:val="FF0000"/>
          <w:kern w:val="24"/>
          <w:sz w:val="20"/>
          <w:szCs w:val="20"/>
        </w:rPr>
        <w:t>QB</w:t>
      </w:r>
      <w:r w:rsidR="00816981">
        <w:rPr>
          <w:rFonts w:ascii="Arial" w:eastAsia="Geneva" w:hAnsi="Arial" w:cs="Arial"/>
          <w:b/>
          <w:bCs/>
          <w:color w:val="FF0000"/>
          <w:kern w:val="24"/>
          <w:sz w:val="20"/>
          <w:szCs w:val="20"/>
        </w:rPr>
        <w:t>H3</w:t>
      </w:r>
      <w:r w:rsidRPr="008501F0">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MULTI</w:t>
      </w:r>
      <w:r w:rsidRPr="008501F0">
        <w:rPr>
          <w:rFonts w:ascii="Arial" w:eastAsia="Geneva" w:hAnsi="Arial" w:cs="Arial"/>
          <w:b/>
          <w:bCs/>
          <w:color w:val="FF0000"/>
          <w:kern w:val="24"/>
          <w:sz w:val="20"/>
          <w:szCs w:val="20"/>
        </w:rPr>
        <w:t xml:space="preserve"> CODE PER ROW.</w:t>
      </w:r>
      <w:proofErr w:type="gramEnd"/>
      <w:r w:rsidRPr="008501F0">
        <w:rPr>
          <w:rFonts w:ascii="Arial" w:eastAsia="Geneva" w:hAnsi="Arial" w:cs="Arial"/>
          <w:b/>
          <w:bCs/>
          <w:color w:val="FF0000"/>
          <w:kern w:val="24"/>
          <w:sz w:val="20"/>
          <w:szCs w:val="20"/>
        </w:rPr>
        <w:t xml:space="preserve"> RANDOMISE</w:t>
      </w:r>
      <w:r>
        <w:rPr>
          <w:rFonts w:ascii="Arial" w:eastAsia="Geneva" w:hAnsi="Arial" w:cs="Arial"/>
          <w:b/>
          <w:bCs/>
          <w:color w:val="FF0000"/>
          <w:kern w:val="24"/>
          <w:sz w:val="20"/>
          <w:szCs w:val="20"/>
        </w:rPr>
        <w:t xml:space="preserve"> MODES OF TRANSPORT</w:t>
      </w:r>
      <w:r w:rsidRPr="008501F0">
        <w:rPr>
          <w:rFonts w:ascii="Arial" w:eastAsia="Geneva" w:hAnsi="Arial" w:cs="Arial"/>
          <w:b/>
          <w:bCs/>
          <w:color w:val="FF0000"/>
          <w:kern w:val="24"/>
          <w:sz w:val="20"/>
          <w:szCs w:val="20"/>
        </w:rPr>
        <w:t xml:space="preserve">.] </w:t>
      </w:r>
    </w:p>
    <w:p w:rsidR="0081600F" w:rsidRDefault="009E5514">
      <w:pPr>
        <w:spacing w:after="0" w:line="240" w:lineRule="auto"/>
        <w:ind w:left="720" w:hanging="720"/>
        <w:rPr>
          <w:rFonts w:ascii="Arial" w:hAnsi="Arial" w:cs="Arial"/>
          <w:b/>
          <w:sz w:val="20"/>
          <w:szCs w:val="20"/>
        </w:rPr>
      </w:pPr>
      <w:r>
        <w:rPr>
          <w:rFonts w:ascii="Arial" w:hAnsi="Arial" w:cs="Arial"/>
          <w:b/>
          <w:sz w:val="20"/>
          <w:szCs w:val="20"/>
        </w:rPr>
        <w:t>QB</w:t>
      </w:r>
      <w:r w:rsidR="00816981">
        <w:rPr>
          <w:rFonts w:ascii="Arial" w:hAnsi="Arial" w:cs="Arial"/>
          <w:b/>
          <w:sz w:val="20"/>
          <w:szCs w:val="20"/>
        </w:rPr>
        <w:t>H5</w:t>
      </w:r>
      <w:r w:rsidR="002B677C">
        <w:rPr>
          <w:rFonts w:ascii="Arial" w:hAnsi="Arial" w:cs="Arial"/>
          <w:b/>
          <w:sz w:val="20"/>
          <w:szCs w:val="20"/>
        </w:rPr>
        <w:t>.</w:t>
      </w:r>
      <w:r w:rsidR="002B677C">
        <w:rPr>
          <w:rFonts w:ascii="Arial" w:hAnsi="Arial" w:cs="Arial"/>
          <w:b/>
          <w:sz w:val="20"/>
          <w:szCs w:val="20"/>
        </w:rPr>
        <w:tab/>
      </w:r>
      <w:r w:rsidR="002B677C">
        <w:rPr>
          <w:rFonts w:ascii="Arial" w:hAnsi="Arial" w:cs="Arial"/>
          <w:sz w:val="20"/>
          <w:szCs w:val="20"/>
        </w:rPr>
        <w:t xml:space="preserve">And now, thinking about your typical </w:t>
      </w:r>
      <w:r w:rsidR="002B677C" w:rsidRPr="002B677C">
        <w:rPr>
          <w:rFonts w:ascii="Arial" w:hAnsi="Arial" w:cs="Arial"/>
          <w:sz w:val="20"/>
          <w:szCs w:val="20"/>
        </w:rPr>
        <w:t>weekend</w:t>
      </w:r>
      <w:r w:rsidR="002B677C">
        <w:rPr>
          <w:rFonts w:ascii="Arial" w:hAnsi="Arial" w:cs="Arial"/>
          <w:sz w:val="20"/>
          <w:szCs w:val="20"/>
        </w:rPr>
        <w:t xml:space="preserve"> (</w:t>
      </w:r>
      <w:r w:rsidR="002B677C" w:rsidRPr="002B677C">
        <w:rPr>
          <w:rFonts w:ascii="Arial" w:hAnsi="Arial" w:cs="Arial"/>
          <w:b/>
          <w:sz w:val="20"/>
          <w:szCs w:val="20"/>
          <w:u w:val="single"/>
        </w:rPr>
        <w:t>Saturday and Sunday only</w:t>
      </w:r>
      <w:r w:rsidR="002B677C">
        <w:rPr>
          <w:rFonts w:ascii="Arial" w:hAnsi="Arial" w:cs="Arial"/>
          <w:sz w:val="20"/>
          <w:szCs w:val="20"/>
        </w:rPr>
        <w:t>), please can you indicate if you would use those modes of transport for any of the following activities</w:t>
      </w:r>
      <w:r w:rsidR="002B677C" w:rsidRPr="008501F0">
        <w:rPr>
          <w:rFonts w:ascii="Arial" w:hAnsi="Arial" w:cs="Arial"/>
          <w:sz w:val="20"/>
          <w:szCs w:val="20"/>
        </w:rPr>
        <w:t xml:space="preserve">? </w:t>
      </w:r>
    </w:p>
    <w:p w:rsidR="0081600F" w:rsidRDefault="0081600F">
      <w:pPr>
        <w:spacing w:after="0" w:line="240" w:lineRule="auto"/>
        <w:rPr>
          <w:rFonts w:ascii="Arial" w:hAnsi="Arial" w:cs="Arial"/>
          <w:sz w:val="20"/>
          <w:szCs w:val="20"/>
        </w:rPr>
      </w:pPr>
    </w:p>
    <w:tbl>
      <w:tblPr>
        <w:tblStyle w:val="TableGrid"/>
        <w:tblW w:w="0" w:type="auto"/>
        <w:tblLook w:val="04A0"/>
      </w:tblPr>
      <w:tblGrid>
        <w:gridCol w:w="3510"/>
        <w:gridCol w:w="2593"/>
        <w:gridCol w:w="3139"/>
      </w:tblGrid>
      <w:tr w:rsidR="00403DDB" w:rsidTr="00403DDB">
        <w:tc>
          <w:tcPr>
            <w:tcW w:w="3510" w:type="dxa"/>
            <w:vMerge w:val="restart"/>
            <w:tcBorders>
              <w:top w:val="nil"/>
              <w:left w:val="nil"/>
            </w:tcBorders>
          </w:tcPr>
          <w:p w:rsidR="00536400" w:rsidRDefault="00536400">
            <w:pPr>
              <w:rPr>
                <w:rFonts w:ascii="Arial" w:hAnsi="Arial" w:cs="Arial"/>
                <w:sz w:val="20"/>
                <w:szCs w:val="20"/>
              </w:rPr>
            </w:pPr>
          </w:p>
        </w:tc>
        <w:tc>
          <w:tcPr>
            <w:tcW w:w="2593" w:type="dxa"/>
          </w:tcPr>
          <w:p w:rsidR="00536400" w:rsidRDefault="00403DDB">
            <w:pPr>
              <w:jc w:val="center"/>
              <w:rPr>
                <w:rFonts w:ascii="Arial" w:eastAsia="Geneva" w:hAnsi="Arial" w:cs="Arial"/>
                <w:b/>
                <w:bCs/>
                <w:color w:val="FF0000"/>
                <w:kern w:val="24"/>
                <w:sz w:val="20"/>
                <w:szCs w:val="20"/>
              </w:rPr>
            </w:pPr>
            <w:r w:rsidRPr="00041451">
              <w:rPr>
                <w:rFonts w:ascii="Arial" w:eastAsia="Geneva" w:hAnsi="Arial" w:cs="Arial"/>
                <w:b/>
                <w:bCs/>
                <w:color w:val="FF0000"/>
                <w:kern w:val="24"/>
                <w:sz w:val="20"/>
                <w:szCs w:val="20"/>
              </w:rPr>
              <w:t>[</w:t>
            </w:r>
            <w:r>
              <w:rPr>
                <w:rFonts w:ascii="Arial" w:eastAsia="Geneva" w:hAnsi="Arial" w:cs="Arial"/>
                <w:b/>
                <w:bCs/>
                <w:color w:val="FF0000"/>
                <w:kern w:val="24"/>
                <w:sz w:val="20"/>
                <w:szCs w:val="20"/>
              </w:rPr>
              <w:t>DISPLAY IF CODED 1-3 AT QS8. – ALWAYS IN FIRST COLUMN</w:t>
            </w:r>
            <w:r w:rsidRPr="00041451">
              <w:rPr>
                <w:rFonts w:ascii="Arial" w:eastAsia="Geneva" w:hAnsi="Arial" w:cs="Arial"/>
                <w:b/>
                <w:bCs/>
                <w:color w:val="FF0000"/>
                <w:kern w:val="24"/>
                <w:sz w:val="20"/>
                <w:szCs w:val="20"/>
              </w:rPr>
              <w:t>]</w:t>
            </w:r>
          </w:p>
        </w:tc>
        <w:tc>
          <w:tcPr>
            <w:tcW w:w="3139" w:type="dxa"/>
            <w:vAlign w:val="center"/>
          </w:tcPr>
          <w:p w:rsidR="00536400" w:rsidRDefault="00403DDB">
            <w:pPr>
              <w:jc w:val="center"/>
              <w:rPr>
                <w:rFonts w:ascii="Arial" w:hAnsi="Arial" w:cs="Arial"/>
                <w:sz w:val="20"/>
                <w:szCs w:val="20"/>
              </w:rPr>
            </w:pPr>
            <w:r w:rsidRPr="00041451">
              <w:rPr>
                <w:rFonts w:ascii="Arial" w:eastAsia="Geneva" w:hAnsi="Arial" w:cs="Arial"/>
                <w:b/>
                <w:bCs/>
                <w:color w:val="FF0000"/>
                <w:kern w:val="24"/>
                <w:sz w:val="20"/>
                <w:szCs w:val="20"/>
              </w:rPr>
              <w:t>[DISPLAY ALL MODES OF TRANSPORT WHERE DID NOT CODE 5</w:t>
            </w:r>
            <w:r>
              <w:rPr>
                <w:rFonts w:ascii="Arial" w:eastAsia="Geneva" w:hAnsi="Arial" w:cs="Arial"/>
                <w:b/>
                <w:bCs/>
                <w:color w:val="FF0000"/>
                <w:kern w:val="24"/>
                <w:sz w:val="20"/>
                <w:szCs w:val="20"/>
              </w:rPr>
              <w:t xml:space="preserve"> AT QB7. MAX 5 STATEMENTS&lt; ALLOCATE BASED ON LEAST FULL QUOTAS. – ACCROSS THE TOP</w:t>
            </w:r>
            <w:r w:rsidRPr="00041451">
              <w:rPr>
                <w:rFonts w:ascii="Arial" w:eastAsia="Geneva" w:hAnsi="Arial" w:cs="Arial"/>
                <w:b/>
                <w:bCs/>
                <w:color w:val="FF0000"/>
                <w:kern w:val="24"/>
                <w:sz w:val="20"/>
                <w:szCs w:val="20"/>
              </w:rPr>
              <w:t>]</w:t>
            </w:r>
          </w:p>
        </w:tc>
      </w:tr>
      <w:tr w:rsidR="00403DDB" w:rsidTr="00403DDB">
        <w:tc>
          <w:tcPr>
            <w:tcW w:w="3510" w:type="dxa"/>
            <w:vMerge/>
            <w:tcBorders>
              <w:left w:val="nil"/>
            </w:tcBorders>
          </w:tcPr>
          <w:p w:rsidR="00536400" w:rsidRDefault="00536400">
            <w:pPr>
              <w:rPr>
                <w:rFonts w:ascii="Arial" w:hAnsi="Arial" w:cs="Arial"/>
                <w:sz w:val="20"/>
                <w:szCs w:val="20"/>
              </w:rPr>
            </w:pPr>
          </w:p>
        </w:tc>
        <w:tc>
          <w:tcPr>
            <w:tcW w:w="2593" w:type="dxa"/>
          </w:tcPr>
          <w:p w:rsidR="00536400" w:rsidRDefault="00403DDB">
            <w:pPr>
              <w:jc w:val="center"/>
              <w:rPr>
                <w:rFonts w:ascii="Arial" w:hAnsi="Arial" w:cs="Arial"/>
                <w:b/>
                <w:sz w:val="20"/>
                <w:szCs w:val="20"/>
              </w:rPr>
            </w:pPr>
            <w:r>
              <w:rPr>
                <w:rFonts w:ascii="Arial" w:hAnsi="Arial" w:cs="Arial"/>
                <w:b/>
                <w:sz w:val="20"/>
                <w:szCs w:val="20"/>
              </w:rPr>
              <w:t>Your own motor vehicle</w:t>
            </w:r>
          </w:p>
        </w:tc>
        <w:tc>
          <w:tcPr>
            <w:tcW w:w="3139" w:type="dxa"/>
            <w:vAlign w:val="center"/>
          </w:tcPr>
          <w:p w:rsidR="00536400" w:rsidRDefault="00403DDB">
            <w:pPr>
              <w:jc w:val="center"/>
              <w:rPr>
                <w:rFonts w:ascii="Arial" w:eastAsia="Geneva" w:hAnsi="Arial" w:cs="Arial"/>
                <w:b/>
                <w:bCs/>
                <w:color w:val="FF0000"/>
                <w:kern w:val="24"/>
                <w:sz w:val="20"/>
                <w:szCs w:val="20"/>
              </w:rPr>
            </w:pPr>
            <w:r w:rsidRPr="00AF71D9">
              <w:rPr>
                <w:rFonts w:ascii="Arial" w:hAnsi="Arial" w:cs="Arial"/>
                <w:b/>
                <w:sz w:val="20"/>
                <w:szCs w:val="20"/>
              </w:rPr>
              <w:t>a-q</w:t>
            </w:r>
          </w:p>
        </w:tc>
      </w:tr>
      <w:tr w:rsidR="00403DDB" w:rsidTr="00403DDB">
        <w:tc>
          <w:tcPr>
            <w:tcW w:w="3510" w:type="dxa"/>
          </w:tcPr>
          <w:p w:rsidR="00403DDB" w:rsidRDefault="00403DDB" w:rsidP="00CE2DC8">
            <w:pPr>
              <w:rPr>
                <w:rFonts w:ascii="Arial" w:hAnsi="Arial" w:cs="Arial"/>
                <w:sz w:val="20"/>
                <w:szCs w:val="20"/>
              </w:rPr>
            </w:pPr>
            <w:r>
              <w:rPr>
                <w:rFonts w:ascii="Arial" w:hAnsi="Arial" w:cs="Arial"/>
                <w:sz w:val="20"/>
                <w:szCs w:val="20"/>
              </w:rPr>
              <w:t>Travel to work / college</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1</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1</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Transport of children (e.g. to school, sporting activities)</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2</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2</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Other family commitments (e.g. visiting family)</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3</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3</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Food and essentials shopping (e.g. household goods, post office etc)</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4</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4</w:t>
            </w:r>
          </w:p>
        </w:tc>
      </w:tr>
      <w:tr w:rsidR="00403DDB" w:rsidTr="00403DDB">
        <w:tc>
          <w:tcPr>
            <w:tcW w:w="3510" w:type="dxa"/>
            <w:vAlign w:val="center"/>
          </w:tcPr>
          <w:p w:rsidR="00403DDB" w:rsidRPr="00AF71D9" w:rsidRDefault="00403DDB" w:rsidP="00CE2DC8">
            <w:pPr>
              <w:rPr>
                <w:rFonts w:ascii="Arial" w:hAnsi="Arial" w:cs="Arial"/>
                <w:sz w:val="20"/>
                <w:szCs w:val="20"/>
              </w:rPr>
            </w:pPr>
            <w:r>
              <w:rPr>
                <w:rFonts w:ascii="Arial" w:hAnsi="Arial" w:cs="Arial"/>
                <w:sz w:val="20"/>
                <w:szCs w:val="20"/>
              </w:rPr>
              <w:t>Travelling</w:t>
            </w:r>
            <w:r w:rsidRPr="00AF71D9">
              <w:rPr>
                <w:rFonts w:ascii="Arial" w:hAnsi="Arial" w:cs="Arial"/>
                <w:sz w:val="20"/>
                <w:szCs w:val="20"/>
              </w:rPr>
              <w:t xml:space="preserve"> for work</w:t>
            </w:r>
            <w:r>
              <w:rPr>
                <w:rFonts w:ascii="Arial" w:hAnsi="Arial" w:cs="Arial"/>
                <w:sz w:val="20"/>
                <w:szCs w:val="20"/>
              </w:rPr>
              <w:t xml:space="preserve"> (e.g. to meetings)</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6</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6</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Elements of social life</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7</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7</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Respond to medical issues (e.g. doctor’s appointments, prescriptions)</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8</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8</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General day to day travel</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9</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9</w:t>
            </w:r>
          </w:p>
        </w:tc>
      </w:tr>
      <w:tr w:rsidR="00403DDB" w:rsidTr="00403DDB">
        <w:tc>
          <w:tcPr>
            <w:tcW w:w="3510" w:type="dxa"/>
            <w:vAlign w:val="center"/>
          </w:tcPr>
          <w:p w:rsidR="00403DDB" w:rsidRPr="00AF71D9" w:rsidRDefault="00403DDB" w:rsidP="00CE2DC8">
            <w:pPr>
              <w:rPr>
                <w:rFonts w:ascii="Arial" w:hAnsi="Arial" w:cs="Arial"/>
                <w:sz w:val="20"/>
                <w:szCs w:val="20"/>
              </w:rPr>
            </w:pPr>
            <w:r w:rsidRPr="00AF71D9">
              <w:rPr>
                <w:rFonts w:ascii="Arial" w:hAnsi="Arial" w:cs="Arial"/>
                <w:sz w:val="20"/>
                <w:szCs w:val="20"/>
              </w:rPr>
              <w:t>Voluntary work</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10</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10</w:t>
            </w:r>
          </w:p>
        </w:tc>
      </w:tr>
      <w:tr w:rsidR="00403DDB" w:rsidTr="00403DDB">
        <w:tc>
          <w:tcPr>
            <w:tcW w:w="3510" w:type="dxa"/>
          </w:tcPr>
          <w:p w:rsidR="00403DDB" w:rsidRPr="00AF71D9" w:rsidRDefault="00403DDB" w:rsidP="00CE2DC8">
            <w:pPr>
              <w:rPr>
                <w:rFonts w:ascii="Arial" w:hAnsi="Arial" w:cs="Arial"/>
                <w:sz w:val="20"/>
                <w:szCs w:val="20"/>
              </w:rPr>
            </w:pPr>
            <w:r w:rsidRPr="00AF71D9">
              <w:rPr>
                <w:rFonts w:ascii="Arial" w:hAnsi="Arial" w:cs="Arial"/>
                <w:sz w:val="20"/>
                <w:szCs w:val="20"/>
              </w:rPr>
              <w:t>Travelling to a place of worship</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12</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12</w:t>
            </w:r>
          </w:p>
        </w:tc>
      </w:tr>
      <w:tr w:rsidR="00403DDB" w:rsidTr="00403DDB">
        <w:tc>
          <w:tcPr>
            <w:tcW w:w="3510" w:type="dxa"/>
          </w:tcPr>
          <w:p w:rsidR="00403DDB" w:rsidRPr="00AF71D9" w:rsidRDefault="00403DDB" w:rsidP="00CE2DC8">
            <w:pPr>
              <w:rPr>
                <w:rFonts w:ascii="Arial" w:hAnsi="Arial" w:cs="Arial"/>
                <w:sz w:val="20"/>
                <w:szCs w:val="20"/>
              </w:rPr>
            </w:pPr>
            <w:r>
              <w:rPr>
                <w:rFonts w:ascii="Arial" w:hAnsi="Arial" w:cs="Arial"/>
                <w:sz w:val="20"/>
                <w:szCs w:val="20"/>
              </w:rPr>
              <w:t>Caring for others (e.g. travelling to look after others, transporting elderly relatives)</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13</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13</w:t>
            </w:r>
          </w:p>
        </w:tc>
      </w:tr>
      <w:tr w:rsidR="00403DDB" w:rsidTr="00403DDB">
        <w:tc>
          <w:tcPr>
            <w:tcW w:w="3510" w:type="dxa"/>
          </w:tcPr>
          <w:p w:rsidR="00403DDB" w:rsidRPr="00AF71D9" w:rsidRDefault="00403DDB" w:rsidP="00CE2DC8">
            <w:pPr>
              <w:rPr>
                <w:rFonts w:ascii="Arial" w:hAnsi="Arial" w:cs="Arial"/>
                <w:sz w:val="20"/>
                <w:szCs w:val="20"/>
              </w:rPr>
            </w:pPr>
            <w:r>
              <w:rPr>
                <w:rFonts w:ascii="Arial" w:hAnsi="Arial" w:cs="Arial"/>
                <w:sz w:val="20"/>
                <w:szCs w:val="20"/>
              </w:rPr>
              <w:t>Gym/leisure centre</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14</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14</w:t>
            </w:r>
          </w:p>
        </w:tc>
      </w:tr>
      <w:tr w:rsidR="00403DDB" w:rsidTr="00403DDB">
        <w:tc>
          <w:tcPr>
            <w:tcW w:w="3510" w:type="dxa"/>
          </w:tcPr>
          <w:p w:rsidR="00403DDB" w:rsidRPr="00AF71D9" w:rsidRDefault="00403DDB" w:rsidP="00CE2DC8">
            <w:pPr>
              <w:rPr>
                <w:rFonts w:ascii="Arial" w:hAnsi="Arial" w:cs="Arial"/>
                <w:sz w:val="20"/>
                <w:szCs w:val="20"/>
              </w:rPr>
            </w:pPr>
            <w:r w:rsidRPr="00AF71D9">
              <w:rPr>
                <w:rFonts w:ascii="Arial" w:hAnsi="Arial" w:cs="Arial"/>
                <w:sz w:val="20"/>
                <w:szCs w:val="20"/>
              </w:rPr>
              <w:t>Other (please specify)</w:t>
            </w:r>
          </w:p>
        </w:tc>
        <w:tc>
          <w:tcPr>
            <w:tcW w:w="2593" w:type="dxa"/>
            <w:vAlign w:val="center"/>
          </w:tcPr>
          <w:p w:rsidR="00403DDB" w:rsidRDefault="00403DDB" w:rsidP="00CE2DC8">
            <w:pPr>
              <w:jc w:val="center"/>
              <w:rPr>
                <w:rFonts w:ascii="Arial" w:hAnsi="Arial" w:cs="Arial"/>
                <w:sz w:val="20"/>
                <w:szCs w:val="20"/>
              </w:rPr>
            </w:pPr>
            <w:r>
              <w:rPr>
                <w:rFonts w:ascii="Arial" w:hAnsi="Arial" w:cs="Arial"/>
                <w:sz w:val="20"/>
                <w:szCs w:val="20"/>
              </w:rPr>
              <w:t>98</w:t>
            </w:r>
          </w:p>
        </w:tc>
        <w:tc>
          <w:tcPr>
            <w:tcW w:w="3139" w:type="dxa"/>
            <w:vAlign w:val="center"/>
          </w:tcPr>
          <w:p w:rsidR="00403DDB" w:rsidRDefault="00403DDB" w:rsidP="00CE2DC8">
            <w:pPr>
              <w:jc w:val="center"/>
              <w:rPr>
                <w:rFonts w:ascii="Arial" w:hAnsi="Arial" w:cs="Arial"/>
                <w:sz w:val="20"/>
                <w:szCs w:val="20"/>
              </w:rPr>
            </w:pPr>
            <w:r>
              <w:rPr>
                <w:rFonts w:ascii="Arial" w:hAnsi="Arial" w:cs="Arial"/>
                <w:sz w:val="20"/>
                <w:szCs w:val="20"/>
              </w:rPr>
              <w:t>98</w:t>
            </w:r>
          </w:p>
        </w:tc>
      </w:tr>
    </w:tbl>
    <w:p w:rsidR="00780D75" w:rsidRDefault="00780D75" w:rsidP="00CE2DC8">
      <w:pPr>
        <w:spacing w:after="0" w:line="240" w:lineRule="auto"/>
        <w:textAlignment w:val="baseline"/>
        <w:rPr>
          <w:rFonts w:ascii="Arial" w:eastAsia="Geneva" w:hAnsi="Arial" w:cs="Arial"/>
          <w:b/>
          <w:bCs/>
          <w:color w:val="FF0000"/>
          <w:kern w:val="24"/>
          <w:sz w:val="20"/>
          <w:szCs w:val="20"/>
        </w:rPr>
      </w:pPr>
    </w:p>
    <w:p w:rsidR="00037B5E" w:rsidRDefault="00037B5E" w:rsidP="00CE2DC8">
      <w:pPr>
        <w:spacing w:after="0" w:line="240" w:lineRule="auto"/>
        <w:textAlignment w:val="baseline"/>
        <w:rPr>
          <w:rFonts w:ascii="Arial" w:eastAsia="Geneva" w:hAnsi="Arial" w:cs="Arial"/>
          <w:b/>
          <w:bCs/>
          <w:color w:val="FF0000"/>
          <w:kern w:val="24"/>
          <w:sz w:val="20"/>
          <w:szCs w:val="20"/>
        </w:rPr>
      </w:pPr>
    </w:p>
    <w:p w:rsidR="00C87904" w:rsidRPr="0031528B" w:rsidRDefault="00C87904" w:rsidP="00CE2DC8">
      <w:pPr>
        <w:spacing w:after="0" w:line="240" w:lineRule="auto"/>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31528B">
        <w:rPr>
          <w:rFonts w:ascii="Arial" w:eastAsia="Geneva" w:hAnsi="Arial" w:cs="Arial"/>
          <w:b/>
          <w:bCs/>
          <w:color w:val="FF0000"/>
          <w:kern w:val="24"/>
          <w:sz w:val="20"/>
          <w:szCs w:val="20"/>
        </w:rPr>
        <w:t>PRO</w:t>
      </w:r>
      <w:r>
        <w:rPr>
          <w:rFonts w:ascii="Arial" w:eastAsia="Geneva" w:hAnsi="Arial" w:cs="Arial"/>
          <w:b/>
          <w:bCs/>
          <w:color w:val="FF0000"/>
          <w:kern w:val="24"/>
          <w:sz w:val="20"/>
          <w:szCs w:val="20"/>
        </w:rPr>
        <w:t xml:space="preserve">GRAMMING INSTRUCTION: ASK ALL. </w:t>
      </w:r>
      <w:proofErr w:type="gramStart"/>
      <w:r>
        <w:rPr>
          <w:rFonts w:ascii="Arial" w:eastAsia="Geneva" w:hAnsi="Arial" w:cs="Arial"/>
          <w:b/>
          <w:bCs/>
          <w:color w:val="FF0000"/>
          <w:kern w:val="24"/>
          <w:sz w:val="20"/>
          <w:szCs w:val="20"/>
        </w:rPr>
        <w:t>SINGLE CODE</w:t>
      </w:r>
      <w:r w:rsidRPr="0031528B">
        <w:rPr>
          <w:rFonts w:ascii="Arial" w:eastAsia="Geneva" w:hAnsi="Arial" w:cs="Arial"/>
          <w:b/>
          <w:bCs/>
          <w:color w:val="FF0000"/>
          <w:kern w:val="24"/>
          <w:sz w:val="20"/>
          <w:szCs w:val="20"/>
        </w:rPr>
        <w:t>.]</w:t>
      </w:r>
      <w:proofErr w:type="gramEnd"/>
      <w:r w:rsidRPr="0031528B">
        <w:rPr>
          <w:rFonts w:ascii="Arial" w:eastAsia="Geneva" w:hAnsi="Arial" w:cs="Arial"/>
          <w:b/>
          <w:bCs/>
          <w:color w:val="FF0000"/>
          <w:kern w:val="24"/>
          <w:sz w:val="20"/>
          <w:szCs w:val="20"/>
        </w:rPr>
        <w:t xml:space="preserve"> </w:t>
      </w:r>
    </w:p>
    <w:p w:rsidR="00C87904" w:rsidRDefault="00C87904" w:rsidP="00CE2DC8">
      <w:pPr>
        <w:spacing w:after="0" w:line="240" w:lineRule="auto"/>
        <w:ind w:left="720" w:hanging="720"/>
        <w:rPr>
          <w:rFonts w:ascii="Arial" w:hAnsi="Arial" w:cs="Arial"/>
          <w:sz w:val="20"/>
          <w:szCs w:val="20"/>
        </w:rPr>
      </w:pPr>
      <w:commentRangeStart w:id="2"/>
      <w:r>
        <w:rPr>
          <w:rFonts w:ascii="Arial" w:hAnsi="Arial" w:cs="Arial"/>
          <w:b/>
          <w:sz w:val="20"/>
          <w:szCs w:val="20"/>
        </w:rPr>
        <w:t>QB</w:t>
      </w:r>
      <w:r w:rsidR="00816981">
        <w:rPr>
          <w:rFonts w:ascii="Arial" w:hAnsi="Arial" w:cs="Arial"/>
          <w:b/>
          <w:sz w:val="20"/>
          <w:szCs w:val="20"/>
        </w:rPr>
        <w:t>H6</w:t>
      </w:r>
      <w:commentRangeEnd w:id="2"/>
      <w:r w:rsidR="0051301B">
        <w:rPr>
          <w:rStyle w:val="CommentReference"/>
        </w:rPr>
        <w:commentReference w:id="2"/>
      </w:r>
      <w:r>
        <w:rPr>
          <w:rFonts w:ascii="Arial" w:hAnsi="Arial" w:cs="Arial"/>
          <w:b/>
          <w:sz w:val="20"/>
          <w:szCs w:val="20"/>
        </w:rPr>
        <w:t>.</w:t>
      </w:r>
      <w:r w:rsidRPr="0031528B">
        <w:rPr>
          <w:rFonts w:ascii="Arial" w:hAnsi="Arial" w:cs="Arial"/>
          <w:b/>
          <w:sz w:val="20"/>
          <w:szCs w:val="20"/>
        </w:rPr>
        <w:tab/>
      </w:r>
      <w:r w:rsidRPr="00037B5E">
        <w:rPr>
          <w:rFonts w:ascii="Arial" w:hAnsi="Arial" w:cs="Arial"/>
          <w:sz w:val="20"/>
          <w:szCs w:val="20"/>
        </w:rPr>
        <w:t xml:space="preserve">Thinking about everything you use your car for, do you feel more or less </w:t>
      </w:r>
      <w:r w:rsidRPr="00DC690F">
        <w:rPr>
          <w:rFonts w:ascii="Arial" w:hAnsi="Arial" w:cs="Arial"/>
          <w:b/>
          <w:sz w:val="20"/>
          <w:szCs w:val="20"/>
          <w:u w:val="single"/>
        </w:rPr>
        <w:t>dependent</w:t>
      </w:r>
      <w:r w:rsidRPr="00037B5E">
        <w:rPr>
          <w:rFonts w:ascii="Arial" w:hAnsi="Arial" w:cs="Arial"/>
          <w:sz w:val="20"/>
          <w:szCs w:val="20"/>
        </w:rPr>
        <w:t xml:space="preserve"> on your car </w:t>
      </w:r>
      <w:r>
        <w:rPr>
          <w:rFonts w:ascii="Arial" w:hAnsi="Arial" w:cs="Arial"/>
          <w:sz w:val="20"/>
          <w:szCs w:val="20"/>
        </w:rPr>
        <w:t>compared to this time a year</w:t>
      </w:r>
      <w:r w:rsidRPr="00037B5E">
        <w:rPr>
          <w:rFonts w:ascii="Arial" w:hAnsi="Arial" w:cs="Arial"/>
          <w:sz w:val="20"/>
          <w:szCs w:val="20"/>
        </w:rPr>
        <w:t xml:space="preserve"> ago</w:t>
      </w:r>
      <w:r>
        <w:rPr>
          <w:rFonts w:ascii="Arial" w:hAnsi="Arial" w:cs="Arial"/>
          <w:sz w:val="20"/>
          <w:szCs w:val="20"/>
        </w:rPr>
        <w:t>?</w:t>
      </w:r>
    </w:p>
    <w:p w:rsidR="00C87904" w:rsidRDefault="00C87904" w:rsidP="00CE2DC8">
      <w:pPr>
        <w:spacing w:after="0" w:line="240" w:lineRule="auto"/>
        <w:textAlignment w:val="baseline"/>
        <w:rPr>
          <w:rFonts w:ascii="Arial" w:eastAsia="Geneva" w:hAnsi="Arial" w:cs="Arial"/>
          <w:b/>
          <w:bCs/>
          <w:color w:val="FF0000"/>
          <w:kern w:val="24"/>
          <w:sz w:val="20"/>
          <w:szCs w:val="20"/>
        </w:rPr>
      </w:pPr>
    </w:p>
    <w:tbl>
      <w:tblPr>
        <w:tblStyle w:val="TableGrid"/>
        <w:tblW w:w="0" w:type="auto"/>
        <w:tblLook w:val="04A0"/>
      </w:tblPr>
      <w:tblGrid>
        <w:gridCol w:w="1101"/>
        <w:gridCol w:w="8141"/>
      </w:tblGrid>
      <w:tr w:rsidR="00C87904" w:rsidTr="00C87904">
        <w:tc>
          <w:tcPr>
            <w:tcW w:w="1101" w:type="dxa"/>
          </w:tcPr>
          <w:p w:rsidR="00C87904" w:rsidRPr="00037B5E" w:rsidRDefault="00C87904" w:rsidP="00CE2DC8">
            <w:pPr>
              <w:textAlignment w:val="baseline"/>
              <w:rPr>
                <w:rFonts w:ascii="Arial" w:hAnsi="Arial" w:cs="Arial"/>
                <w:sz w:val="20"/>
                <w:szCs w:val="20"/>
              </w:rPr>
            </w:pPr>
            <w:r w:rsidRPr="00037B5E">
              <w:rPr>
                <w:rFonts w:ascii="Arial" w:hAnsi="Arial" w:cs="Arial"/>
                <w:sz w:val="20"/>
                <w:szCs w:val="20"/>
              </w:rPr>
              <w:t>1</w:t>
            </w:r>
          </w:p>
        </w:tc>
        <w:tc>
          <w:tcPr>
            <w:tcW w:w="8141" w:type="dxa"/>
          </w:tcPr>
          <w:p w:rsidR="00C87904" w:rsidRPr="00037B5E" w:rsidRDefault="00C87904" w:rsidP="00CE2DC8">
            <w:pPr>
              <w:textAlignment w:val="baseline"/>
              <w:rPr>
                <w:rFonts w:ascii="Arial" w:hAnsi="Arial" w:cs="Arial"/>
                <w:sz w:val="20"/>
                <w:szCs w:val="20"/>
              </w:rPr>
            </w:pPr>
            <w:r>
              <w:rPr>
                <w:rFonts w:ascii="Arial" w:hAnsi="Arial" w:cs="Arial"/>
                <w:sz w:val="20"/>
                <w:szCs w:val="20"/>
              </w:rPr>
              <w:t>Much more dependant</w:t>
            </w:r>
          </w:p>
        </w:tc>
      </w:tr>
      <w:tr w:rsidR="00C87904" w:rsidTr="00C87904">
        <w:tc>
          <w:tcPr>
            <w:tcW w:w="1101" w:type="dxa"/>
          </w:tcPr>
          <w:p w:rsidR="00C87904" w:rsidRPr="00037B5E" w:rsidRDefault="00C87904" w:rsidP="00CE2DC8">
            <w:pPr>
              <w:textAlignment w:val="baseline"/>
              <w:rPr>
                <w:rFonts w:ascii="Arial" w:hAnsi="Arial" w:cs="Arial"/>
                <w:sz w:val="20"/>
                <w:szCs w:val="20"/>
              </w:rPr>
            </w:pPr>
            <w:r w:rsidRPr="00037B5E">
              <w:rPr>
                <w:rFonts w:ascii="Arial" w:hAnsi="Arial" w:cs="Arial"/>
                <w:sz w:val="20"/>
                <w:szCs w:val="20"/>
              </w:rPr>
              <w:t>2</w:t>
            </w:r>
          </w:p>
        </w:tc>
        <w:tc>
          <w:tcPr>
            <w:tcW w:w="8141" w:type="dxa"/>
          </w:tcPr>
          <w:p w:rsidR="00C87904" w:rsidRPr="00037B5E" w:rsidRDefault="00C87904" w:rsidP="00CE2DC8">
            <w:pPr>
              <w:textAlignment w:val="baseline"/>
              <w:rPr>
                <w:rFonts w:ascii="Arial" w:hAnsi="Arial" w:cs="Arial"/>
                <w:sz w:val="20"/>
                <w:szCs w:val="20"/>
              </w:rPr>
            </w:pPr>
            <w:r>
              <w:rPr>
                <w:rFonts w:ascii="Arial" w:hAnsi="Arial" w:cs="Arial"/>
                <w:sz w:val="20"/>
                <w:szCs w:val="20"/>
              </w:rPr>
              <w:t>A little more dependant</w:t>
            </w:r>
          </w:p>
        </w:tc>
      </w:tr>
      <w:tr w:rsidR="00C87904" w:rsidTr="00C87904">
        <w:tc>
          <w:tcPr>
            <w:tcW w:w="1101" w:type="dxa"/>
          </w:tcPr>
          <w:p w:rsidR="00C87904" w:rsidRPr="00037B5E" w:rsidRDefault="00C87904" w:rsidP="00CE2DC8">
            <w:pPr>
              <w:textAlignment w:val="baseline"/>
              <w:rPr>
                <w:rFonts w:ascii="Arial" w:hAnsi="Arial" w:cs="Arial"/>
                <w:sz w:val="20"/>
                <w:szCs w:val="20"/>
              </w:rPr>
            </w:pPr>
            <w:r w:rsidRPr="00037B5E">
              <w:rPr>
                <w:rFonts w:ascii="Arial" w:hAnsi="Arial" w:cs="Arial"/>
                <w:sz w:val="20"/>
                <w:szCs w:val="20"/>
              </w:rPr>
              <w:t>3</w:t>
            </w:r>
          </w:p>
        </w:tc>
        <w:tc>
          <w:tcPr>
            <w:tcW w:w="8141" w:type="dxa"/>
          </w:tcPr>
          <w:p w:rsidR="00C87904" w:rsidRPr="00037B5E" w:rsidRDefault="00C87904" w:rsidP="00CE2DC8">
            <w:pPr>
              <w:textAlignment w:val="baseline"/>
              <w:rPr>
                <w:rFonts w:ascii="Arial" w:hAnsi="Arial" w:cs="Arial"/>
                <w:sz w:val="20"/>
                <w:szCs w:val="20"/>
              </w:rPr>
            </w:pPr>
            <w:r>
              <w:rPr>
                <w:rFonts w:ascii="Arial" w:hAnsi="Arial" w:cs="Arial"/>
                <w:sz w:val="20"/>
                <w:szCs w:val="20"/>
              </w:rPr>
              <w:t>No change</w:t>
            </w:r>
          </w:p>
        </w:tc>
      </w:tr>
      <w:tr w:rsidR="00C87904" w:rsidTr="00C87904">
        <w:tc>
          <w:tcPr>
            <w:tcW w:w="1101" w:type="dxa"/>
          </w:tcPr>
          <w:p w:rsidR="00C87904" w:rsidRPr="00037B5E" w:rsidRDefault="00C87904" w:rsidP="00CE2DC8">
            <w:pPr>
              <w:textAlignment w:val="baseline"/>
              <w:rPr>
                <w:rFonts w:ascii="Arial" w:hAnsi="Arial" w:cs="Arial"/>
                <w:sz w:val="20"/>
                <w:szCs w:val="20"/>
              </w:rPr>
            </w:pPr>
            <w:r w:rsidRPr="00037B5E">
              <w:rPr>
                <w:rFonts w:ascii="Arial" w:hAnsi="Arial" w:cs="Arial"/>
                <w:sz w:val="20"/>
                <w:szCs w:val="20"/>
              </w:rPr>
              <w:t>4</w:t>
            </w:r>
          </w:p>
        </w:tc>
        <w:tc>
          <w:tcPr>
            <w:tcW w:w="8141" w:type="dxa"/>
          </w:tcPr>
          <w:p w:rsidR="00C87904" w:rsidRPr="00037B5E" w:rsidRDefault="00C87904" w:rsidP="00CE2DC8">
            <w:pPr>
              <w:textAlignment w:val="baseline"/>
              <w:rPr>
                <w:rFonts w:ascii="Arial" w:hAnsi="Arial" w:cs="Arial"/>
                <w:sz w:val="20"/>
                <w:szCs w:val="20"/>
              </w:rPr>
            </w:pPr>
            <w:r>
              <w:rPr>
                <w:rFonts w:ascii="Arial" w:hAnsi="Arial" w:cs="Arial"/>
                <w:sz w:val="20"/>
                <w:szCs w:val="20"/>
              </w:rPr>
              <w:t>A little less dependant</w:t>
            </w:r>
          </w:p>
        </w:tc>
      </w:tr>
      <w:tr w:rsidR="00C87904" w:rsidTr="00C87904">
        <w:tc>
          <w:tcPr>
            <w:tcW w:w="1101" w:type="dxa"/>
          </w:tcPr>
          <w:p w:rsidR="00C87904" w:rsidRPr="00037B5E" w:rsidRDefault="00C87904" w:rsidP="00CE2DC8">
            <w:pPr>
              <w:textAlignment w:val="baseline"/>
              <w:rPr>
                <w:rFonts w:ascii="Arial" w:hAnsi="Arial" w:cs="Arial"/>
                <w:sz w:val="20"/>
                <w:szCs w:val="20"/>
              </w:rPr>
            </w:pPr>
            <w:r w:rsidRPr="00037B5E">
              <w:rPr>
                <w:rFonts w:ascii="Arial" w:hAnsi="Arial" w:cs="Arial"/>
                <w:sz w:val="20"/>
                <w:szCs w:val="20"/>
              </w:rPr>
              <w:t>5</w:t>
            </w:r>
          </w:p>
        </w:tc>
        <w:tc>
          <w:tcPr>
            <w:tcW w:w="8141" w:type="dxa"/>
          </w:tcPr>
          <w:p w:rsidR="00C87904" w:rsidRPr="00037B5E" w:rsidRDefault="00C87904" w:rsidP="00CE2DC8">
            <w:pPr>
              <w:textAlignment w:val="baseline"/>
              <w:rPr>
                <w:rFonts w:ascii="Arial" w:hAnsi="Arial" w:cs="Arial"/>
                <w:sz w:val="20"/>
                <w:szCs w:val="20"/>
              </w:rPr>
            </w:pPr>
            <w:r>
              <w:rPr>
                <w:rFonts w:ascii="Arial" w:hAnsi="Arial" w:cs="Arial"/>
                <w:sz w:val="20"/>
                <w:szCs w:val="20"/>
              </w:rPr>
              <w:t>A lot more dependant</w:t>
            </w:r>
          </w:p>
        </w:tc>
      </w:tr>
      <w:tr w:rsidR="00C87904" w:rsidTr="00C87904">
        <w:tc>
          <w:tcPr>
            <w:tcW w:w="1101" w:type="dxa"/>
          </w:tcPr>
          <w:p w:rsidR="00C87904" w:rsidRPr="00037B5E" w:rsidRDefault="00C87904" w:rsidP="00CE2DC8">
            <w:pPr>
              <w:textAlignment w:val="baseline"/>
              <w:rPr>
                <w:rFonts w:ascii="Arial" w:hAnsi="Arial" w:cs="Arial"/>
                <w:sz w:val="20"/>
                <w:szCs w:val="20"/>
              </w:rPr>
            </w:pPr>
            <w:r w:rsidRPr="00037B5E">
              <w:rPr>
                <w:rFonts w:ascii="Arial" w:hAnsi="Arial" w:cs="Arial"/>
                <w:sz w:val="20"/>
                <w:szCs w:val="20"/>
              </w:rPr>
              <w:t>99</w:t>
            </w:r>
          </w:p>
        </w:tc>
        <w:tc>
          <w:tcPr>
            <w:tcW w:w="8141" w:type="dxa"/>
          </w:tcPr>
          <w:p w:rsidR="00C87904" w:rsidRPr="00037B5E" w:rsidRDefault="00C87904" w:rsidP="00CE2DC8">
            <w:pPr>
              <w:textAlignment w:val="baseline"/>
              <w:rPr>
                <w:rFonts w:ascii="Arial" w:hAnsi="Arial" w:cs="Arial"/>
                <w:sz w:val="20"/>
                <w:szCs w:val="20"/>
              </w:rPr>
            </w:pPr>
            <w:r w:rsidRPr="00037B5E">
              <w:rPr>
                <w:rFonts w:ascii="Arial" w:hAnsi="Arial" w:cs="Arial"/>
                <w:sz w:val="20"/>
                <w:szCs w:val="20"/>
              </w:rPr>
              <w:t>Don’t know</w:t>
            </w:r>
          </w:p>
        </w:tc>
      </w:tr>
    </w:tbl>
    <w:p w:rsidR="00C87904" w:rsidRDefault="00C87904" w:rsidP="00CE2DC8">
      <w:pPr>
        <w:spacing w:after="0" w:line="240" w:lineRule="auto"/>
        <w:textAlignment w:val="baseline"/>
        <w:rPr>
          <w:rFonts w:ascii="Arial" w:eastAsia="Geneva" w:hAnsi="Arial" w:cs="Arial"/>
          <w:b/>
          <w:bCs/>
          <w:color w:val="FF0000"/>
          <w:kern w:val="24"/>
          <w:sz w:val="20"/>
          <w:szCs w:val="20"/>
        </w:rPr>
      </w:pPr>
    </w:p>
    <w:p w:rsidR="00DC690F" w:rsidRDefault="00DC690F" w:rsidP="00CE2DC8">
      <w:pPr>
        <w:spacing w:after="0" w:line="240" w:lineRule="auto"/>
        <w:textAlignment w:val="baseline"/>
        <w:rPr>
          <w:rFonts w:ascii="Arial" w:eastAsia="Geneva" w:hAnsi="Arial" w:cs="Arial"/>
          <w:b/>
          <w:bCs/>
          <w:color w:val="FF0000"/>
          <w:kern w:val="24"/>
          <w:sz w:val="20"/>
          <w:szCs w:val="20"/>
        </w:rPr>
      </w:pPr>
    </w:p>
    <w:p w:rsidR="00DC690F" w:rsidRPr="0031528B" w:rsidRDefault="00DC690F"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lastRenderedPageBreak/>
        <w:t>[</w:t>
      </w:r>
      <w:r w:rsidRPr="0031528B">
        <w:rPr>
          <w:rFonts w:ascii="Arial" w:eastAsia="Geneva" w:hAnsi="Arial" w:cs="Arial"/>
          <w:b/>
          <w:bCs/>
          <w:color w:val="FF0000"/>
          <w:kern w:val="24"/>
          <w:sz w:val="20"/>
          <w:szCs w:val="20"/>
        </w:rPr>
        <w:t>PRO</w:t>
      </w:r>
      <w:r>
        <w:rPr>
          <w:rFonts w:ascii="Arial" w:eastAsia="Geneva" w:hAnsi="Arial" w:cs="Arial"/>
          <w:b/>
          <w:bCs/>
          <w:color w:val="FF0000"/>
          <w:kern w:val="24"/>
          <w:sz w:val="20"/>
          <w:szCs w:val="20"/>
        </w:rPr>
        <w:t xml:space="preserve">GRAMMING INSTRUCTION: </w:t>
      </w:r>
      <w:r w:rsidR="00F231BD">
        <w:rPr>
          <w:rFonts w:ascii="Arial" w:eastAsia="Geneva" w:hAnsi="Arial" w:cs="Arial"/>
          <w:b/>
          <w:bCs/>
          <w:color w:val="FF0000"/>
          <w:kern w:val="24"/>
          <w:sz w:val="20"/>
          <w:szCs w:val="20"/>
        </w:rPr>
        <w:t xml:space="preserve">ASK IF </w:t>
      </w:r>
      <w:r w:rsidR="00152B32">
        <w:rPr>
          <w:rFonts w:ascii="Arial" w:eastAsia="Geneva" w:hAnsi="Arial" w:cs="Arial"/>
          <w:b/>
          <w:bCs/>
          <w:color w:val="FF0000"/>
          <w:kern w:val="24"/>
          <w:sz w:val="20"/>
          <w:szCs w:val="20"/>
        </w:rPr>
        <w:t xml:space="preserve">LESS DEPENDENT </w:t>
      </w:r>
      <w:r w:rsidR="00F231BD">
        <w:rPr>
          <w:rFonts w:ascii="Arial" w:eastAsia="Geneva" w:hAnsi="Arial" w:cs="Arial"/>
          <w:b/>
          <w:bCs/>
          <w:color w:val="FF0000"/>
          <w:kern w:val="24"/>
          <w:sz w:val="20"/>
          <w:szCs w:val="20"/>
        </w:rPr>
        <w:t>CODED 4 OR 5 AT QB13b</w:t>
      </w:r>
      <w:r>
        <w:rPr>
          <w:rFonts w:ascii="Arial" w:eastAsia="Geneva" w:hAnsi="Arial" w:cs="Arial"/>
          <w:b/>
          <w:bCs/>
          <w:color w:val="FF0000"/>
          <w:kern w:val="24"/>
          <w:sz w:val="20"/>
          <w:szCs w:val="20"/>
        </w:rPr>
        <w:t>. MULTI CODE</w:t>
      </w:r>
      <w:r w:rsidRPr="0031528B">
        <w:rPr>
          <w:rFonts w:ascii="Arial" w:eastAsia="Geneva" w:hAnsi="Arial" w:cs="Arial"/>
          <w:b/>
          <w:bCs/>
          <w:color w:val="FF0000"/>
          <w:kern w:val="24"/>
          <w:sz w:val="20"/>
          <w:szCs w:val="20"/>
        </w:rPr>
        <w:t>.</w:t>
      </w:r>
      <w:r>
        <w:rPr>
          <w:rFonts w:ascii="Arial" w:eastAsia="Geneva" w:hAnsi="Arial" w:cs="Arial"/>
          <w:b/>
          <w:bCs/>
          <w:color w:val="FF0000"/>
          <w:kern w:val="24"/>
          <w:sz w:val="20"/>
          <w:szCs w:val="20"/>
        </w:rPr>
        <w:t xml:space="preserve"> RANDOMISE ORDER</w:t>
      </w:r>
      <w:r w:rsidRPr="0031528B">
        <w:rPr>
          <w:rFonts w:ascii="Arial" w:eastAsia="Geneva" w:hAnsi="Arial" w:cs="Arial"/>
          <w:b/>
          <w:bCs/>
          <w:color w:val="FF0000"/>
          <w:kern w:val="24"/>
          <w:sz w:val="20"/>
          <w:szCs w:val="20"/>
        </w:rPr>
        <w:t xml:space="preserve">] </w:t>
      </w:r>
    </w:p>
    <w:p w:rsidR="00DC690F" w:rsidRDefault="00DC690F" w:rsidP="00CE2DC8">
      <w:pPr>
        <w:spacing w:after="0" w:line="240" w:lineRule="auto"/>
        <w:ind w:left="720" w:hanging="720"/>
        <w:rPr>
          <w:rFonts w:ascii="Arial" w:hAnsi="Arial" w:cs="Arial"/>
          <w:sz w:val="20"/>
          <w:szCs w:val="20"/>
        </w:rPr>
      </w:pPr>
      <w:r>
        <w:rPr>
          <w:rFonts w:ascii="Arial" w:hAnsi="Arial" w:cs="Arial"/>
          <w:b/>
          <w:sz w:val="20"/>
          <w:szCs w:val="20"/>
        </w:rPr>
        <w:t>QB</w:t>
      </w:r>
      <w:r w:rsidR="00816981">
        <w:rPr>
          <w:rFonts w:ascii="Arial" w:hAnsi="Arial" w:cs="Arial"/>
          <w:b/>
          <w:sz w:val="20"/>
          <w:szCs w:val="20"/>
        </w:rPr>
        <w:t>H7</w:t>
      </w:r>
      <w:r>
        <w:rPr>
          <w:rFonts w:ascii="Arial" w:hAnsi="Arial" w:cs="Arial"/>
          <w:b/>
          <w:sz w:val="20"/>
          <w:szCs w:val="20"/>
        </w:rPr>
        <w:t>.</w:t>
      </w:r>
      <w:r>
        <w:rPr>
          <w:rFonts w:ascii="Arial" w:hAnsi="Arial" w:cs="Arial"/>
          <w:b/>
          <w:sz w:val="20"/>
          <w:szCs w:val="20"/>
        </w:rPr>
        <w:tab/>
      </w:r>
      <w:r>
        <w:rPr>
          <w:rFonts w:ascii="Arial" w:hAnsi="Arial" w:cs="Arial"/>
          <w:sz w:val="20"/>
          <w:szCs w:val="20"/>
        </w:rPr>
        <w:t>You said that you were [INSERT ANSWER FROM QB13b] on your car. Have any of the following reasons affected this?</w:t>
      </w:r>
    </w:p>
    <w:p w:rsidR="00DC690F" w:rsidRDefault="00DC690F" w:rsidP="00CE2DC8">
      <w:pPr>
        <w:spacing w:after="0" w:line="240" w:lineRule="auto"/>
        <w:ind w:left="720" w:hanging="720"/>
        <w:rPr>
          <w:rFonts w:ascii="Arial" w:hAnsi="Arial" w:cs="Arial"/>
          <w:sz w:val="20"/>
          <w:szCs w:val="20"/>
        </w:rPr>
      </w:pPr>
    </w:p>
    <w:tbl>
      <w:tblPr>
        <w:tblStyle w:val="TableGrid"/>
        <w:tblW w:w="0" w:type="auto"/>
        <w:tblLook w:val="04A0"/>
      </w:tblPr>
      <w:tblGrid>
        <w:gridCol w:w="1101"/>
        <w:gridCol w:w="8141"/>
      </w:tblGrid>
      <w:tr w:rsidR="00DC690F" w:rsidTr="00DC690F">
        <w:tc>
          <w:tcPr>
            <w:tcW w:w="1101" w:type="dxa"/>
          </w:tcPr>
          <w:p w:rsidR="00536400" w:rsidRDefault="00DC690F">
            <w:pPr>
              <w:rPr>
                <w:rFonts w:ascii="Arial" w:hAnsi="Arial" w:cs="Arial"/>
                <w:sz w:val="20"/>
                <w:szCs w:val="20"/>
              </w:rPr>
            </w:pPr>
            <w:r>
              <w:rPr>
                <w:rFonts w:ascii="Arial" w:hAnsi="Arial" w:cs="Arial"/>
                <w:sz w:val="20"/>
                <w:szCs w:val="20"/>
              </w:rPr>
              <w:t>1</w:t>
            </w:r>
          </w:p>
        </w:tc>
        <w:tc>
          <w:tcPr>
            <w:tcW w:w="8141" w:type="dxa"/>
          </w:tcPr>
          <w:p w:rsidR="00536400" w:rsidRDefault="00DC690F">
            <w:pPr>
              <w:rPr>
                <w:rFonts w:ascii="Arial" w:hAnsi="Arial" w:cs="Arial"/>
                <w:sz w:val="20"/>
                <w:szCs w:val="20"/>
              </w:rPr>
            </w:pPr>
            <w:r>
              <w:rPr>
                <w:rFonts w:ascii="Arial" w:hAnsi="Arial" w:cs="Arial"/>
                <w:sz w:val="20"/>
                <w:szCs w:val="20"/>
              </w:rPr>
              <w:t>Working from home</w:t>
            </w:r>
          </w:p>
        </w:tc>
      </w:tr>
      <w:tr w:rsidR="00DC690F" w:rsidTr="00DC690F">
        <w:tc>
          <w:tcPr>
            <w:tcW w:w="1101" w:type="dxa"/>
          </w:tcPr>
          <w:p w:rsidR="00DC690F" w:rsidRDefault="00DC690F" w:rsidP="00CE2DC8">
            <w:pPr>
              <w:rPr>
                <w:rFonts w:ascii="Arial" w:hAnsi="Arial" w:cs="Arial"/>
                <w:sz w:val="20"/>
                <w:szCs w:val="20"/>
              </w:rPr>
            </w:pPr>
            <w:r>
              <w:rPr>
                <w:rFonts w:ascii="Arial" w:hAnsi="Arial" w:cs="Arial"/>
                <w:sz w:val="20"/>
                <w:szCs w:val="20"/>
              </w:rPr>
              <w:t>2</w:t>
            </w:r>
          </w:p>
        </w:tc>
        <w:tc>
          <w:tcPr>
            <w:tcW w:w="8141" w:type="dxa"/>
          </w:tcPr>
          <w:p w:rsidR="00DC690F" w:rsidRDefault="00DC690F" w:rsidP="00CE2DC8">
            <w:pPr>
              <w:rPr>
                <w:rFonts w:ascii="Arial" w:hAnsi="Arial" w:cs="Arial"/>
                <w:sz w:val="20"/>
                <w:szCs w:val="20"/>
              </w:rPr>
            </w:pPr>
            <w:r>
              <w:rPr>
                <w:rFonts w:ascii="Arial" w:hAnsi="Arial" w:cs="Arial"/>
                <w:sz w:val="20"/>
                <w:szCs w:val="20"/>
              </w:rPr>
              <w:t>Online shopping with deliveries</w:t>
            </w:r>
            <w:r w:rsidR="00152B32">
              <w:rPr>
                <w:rFonts w:ascii="Arial" w:hAnsi="Arial" w:cs="Arial"/>
                <w:sz w:val="20"/>
                <w:szCs w:val="20"/>
              </w:rPr>
              <w:t xml:space="preserve"> to home/work</w:t>
            </w:r>
          </w:p>
        </w:tc>
      </w:tr>
      <w:tr w:rsidR="00DC690F" w:rsidTr="00DC690F">
        <w:tc>
          <w:tcPr>
            <w:tcW w:w="1101" w:type="dxa"/>
          </w:tcPr>
          <w:p w:rsidR="00DC690F" w:rsidRDefault="00DC690F" w:rsidP="00CE2DC8">
            <w:pPr>
              <w:rPr>
                <w:rFonts w:ascii="Arial" w:hAnsi="Arial" w:cs="Arial"/>
                <w:sz w:val="20"/>
                <w:szCs w:val="20"/>
              </w:rPr>
            </w:pPr>
            <w:r>
              <w:rPr>
                <w:rFonts w:ascii="Arial" w:hAnsi="Arial" w:cs="Arial"/>
                <w:sz w:val="20"/>
                <w:szCs w:val="20"/>
              </w:rPr>
              <w:t>3</w:t>
            </w:r>
          </w:p>
        </w:tc>
        <w:tc>
          <w:tcPr>
            <w:tcW w:w="8141" w:type="dxa"/>
          </w:tcPr>
          <w:p w:rsidR="00DC690F" w:rsidRDefault="00DC690F" w:rsidP="00CE2DC8">
            <w:pPr>
              <w:rPr>
                <w:rFonts w:ascii="Arial" w:hAnsi="Arial" w:cs="Arial"/>
                <w:sz w:val="20"/>
                <w:szCs w:val="20"/>
              </w:rPr>
            </w:pPr>
            <w:r>
              <w:rPr>
                <w:rFonts w:ascii="Arial" w:hAnsi="Arial" w:cs="Arial"/>
                <w:sz w:val="20"/>
                <w:szCs w:val="20"/>
              </w:rPr>
              <w:t>Online grocery shopping with home delivery</w:t>
            </w:r>
          </w:p>
        </w:tc>
      </w:tr>
      <w:tr w:rsidR="00DC690F" w:rsidTr="00DC690F">
        <w:tc>
          <w:tcPr>
            <w:tcW w:w="1101" w:type="dxa"/>
          </w:tcPr>
          <w:p w:rsidR="00DC690F" w:rsidRDefault="00DC690F" w:rsidP="00CE2DC8">
            <w:pPr>
              <w:rPr>
                <w:rFonts w:ascii="Arial" w:hAnsi="Arial" w:cs="Arial"/>
                <w:sz w:val="20"/>
                <w:szCs w:val="20"/>
              </w:rPr>
            </w:pPr>
            <w:r>
              <w:rPr>
                <w:rFonts w:ascii="Arial" w:hAnsi="Arial" w:cs="Arial"/>
                <w:sz w:val="20"/>
                <w:szCs w:val="20"/>
              </w:rPr>
              <w:t>98</w:t>
            </w:r>
          </w:p>
        </w:tc>
        <w:tc>
          <w:tcPr>
            <w:tcW w:w="8141" w:type="dxa"/>
          </w:tcPr>
          <w:p w:rsidR="00DC690F" w:rsidRDefault="00DC690F" w:rsidP="00CE2DC8">
            <w:pPr>
              <w:rPr>
                <w:rFonts w:ascii="Arial" w:hAnsi="Arial" w:cs="Arial"/>
                <w:sz w:val="20"/>
                <w:szCs w:val="20"/>
              </w:rPr>
            </w:pPr>
            <w:r>
              <w:rPr>
                <w:rFonts w:ascii="Arial" w:hAnsi="Arial" w:cs="Arial"/>
                <w:sz w:val="20"/>
                <w:szCs w:val="20"/>
              </w:rPr>
              <w:t>Other (Please specify)</w:t>
            </w:r>
          </w:p>
        </w:tc>
      </w:tr>
      <w:tr w:rsidR="00DC690F" w:rsidTr="00DC690F">
        <w:tc>
          <w:tcPr>
            <w:tcW w:w="1101" w:type="dxa"/>
          </w:tcPr>
          <w:p w:rsidR="00DC690F" w:rsidRDefault="00DC690F" w:rsidP="00CE2DC8">
            <w:pPr>
              <w:rPr>
                <w:rFonts w:ascii="Arial" w:hAnsi="Arial" w:cs="Arial"/>
                <w:sz w:val="20"/>
                <w:szCs w:val="20"/>
              </w:rPr>
            </w:pPr>
            <w:r>
              <w:rPr>
                <w:rFonts w:ascii="Arial" w:hAnsi="Arial" w:cs="Arial"/>
                <w:sz w:val="20"/>
                <w:szCs w:val="20"/>
              </w:rPr>
              <w:t>96</w:t>
            </w:r>
          </w:p>
        </w:tc>
        <w:tc>
          <w:tcPr>
            <w:tcW w:w="8141" w:type="dxa"/>
          </w:tcPr>
          <w:p w:rsidR="00DC690F" w:rsidRDefault="00DC690F" w:rsidP="00CE2DC8">
            <w:pPr>
              <w:rPr>
                <w:rFonts w:ascii="Arial" w:hAnsi="Arial" w:cs="Arial"/>
                <w:sz w:val="20"/>
                <w:szCs w:val="20"/>
              </w:rPr>
            </w:pPr>
            <w:r>
              <w:rPr>
                <w:rFonts w:ascii="Arial" w:hAnsi="Arial" w:cs="Arial"/>
                <w:sz w:val="20"/>
                <w:szCs w:val="20"/>
              </w:rPr>
              <w:t>None of the above</w:t>
            </w:r>
          </w:p>
        </w:tc>
      </w:tr>
    </w:tbl>
    <w:p w:rsidR="00DC690F" w:rsidRDefault="00DC690F" w:rsidP="00CE2DC8">
      <w:pPr>
        <w:spacing w:after="0" w:line="240" w:lineRule="auto"/>
        <w:rPr>
          <w:rFonts w:ascii="Arial" w:hAnsi="Arial" w:cs="Arial"/>
          <w:sz w:val="20"/>
          <w:szCs w:val="20"/>
        </w:rPr>
      </w:pPr>
    </w:p>
    <w:p w:rsidR="00C87904" w:rsidRDefault="00C87904" w:rsidP="00CE2DC8">
      <w:pPr>
        <w:spacing w:after="0" w:line="240" w:lineRule="auto"/>
        <w:textAlignment w:val="baseline"/>
        <w:rPr>
          <w:rFonts w:ascii="Arial" w:eastAsia="Geneva" w:hAnsi="Arial" w:cs="Arial"/>
          <w:b/>
          <w:bCs/>
          <w:color w:val="FF0000"/>
          <w:kern w:val="24"/>
          <w:sz w:val="20"/>
          <w:szCs w:val="20"/>
        </w:rPr>
      </w:pPr>
    </w:p>
    <w:p w:rsidR="00C87904" w:rsidRPr="0031528B" w:rsidRDefault="00C87904" w:rsidP="00CE2DC8">
      <w:pPr>
        <w:spacing w:after="0" w:line="240" w:lineRule="auto"/>
        <w:textAlignment w:val="baseline"/>
        <w:rPr>
          <w:rFonts w:ascii="Arial" w:eastAsia="Geneva" w:hAnsi="Arial" w:cs="Arial"/>
          <w:b/>
          <w:bCs/>
          <w:color w:val="FF0000"/>
          <w:kern w:val="24"/>
          <w:sz w:val="20"/>
          <w:szCs w:val="20"/>
        </w:rPr>
      </w:pPr>
      <w:r w:rsidRPr="0031528B">
        <w:rPr>
          <w:rFonts w:ascii="Arial" w:eastAsia="Geneva" w:hAnsi="Arial" w:cs="Arial"/>
          <w:b/>
          <w:bCs/>
          <w:color w:val="FF0000"/>
          <w:kern w:val="24"/>
          <w:sz w:val="20"/>
          <w:szCs w:val="20"/>
        </w:rPr>
        <w:t>PRO</w:t>
      </w:r>
      <w:r>
        <w:rPr>
          <w:rFonts w:ascii="Arial" w:eastAsia="Geneva" w:hAnsi="Arial" w:cs="Arial"/>
          <w:b/>
          <w:bCs/>
          <w:color w:val="FF0000"/>
          <w:kern w:val="24"/>
          <w:sz w:val="20"/>
          <w:szCs w:val="20"/>
        </w:rPr>
        <w:t xml:space="preserve">GRAMMING INSTRUCTION: ASK ALL. </w:t>
      </w:r>
      <w:proofErr w:type="gramStart"/>
      <w:r>
        <w:rPr>
          <w:rFonts w:ascii="Arial" w:eastAsia="Geneva" w:hAnsi="Arial" w:cs="Arial"/>
          <w:b/>
          <w:bCs/>
          <w:color w:val="FF0000"/>
          <w:kern w:val="24"/>
          <w:sz w:val="20"/>
          <w:szCs w:val="20"/>
        </w:rPr>
        <w:t>SINGLE CODE</w:t>
      </w:r>
      <w:r w:rsidRPr="0031528B">
        <w:rPr>
          <w:rFonts w:ascii="Arial" w:eastAsia="Geneva" w:hAnsi="Arial" w:cs="Arial"/>
          <w:b/>
          <w:bCs/>
          <w:color w:val="FF0000"/>
          <w:kern w:val="24"/>
          <w:sz w:val="20"/>
          <w:szCs w:val="20"/>
        </w:rPr>
        <w:t>.]</w:t>
      </w:r>
      <w:proofErr w:type="gramEnd"/>
      <w:r w:rsidRPr="0031528B">
        <w:rPr>
          <w:rFonts w:ascii="Arial" w:eastAsia="Geneva" w:hAnsi="Arial" w:cs="Arial"/>
          <w:b/>
          <w:bCs/>
          <w:color w:val="FF0000"/>
          <w:kern w:val="24"/>
          <w:sz w:val="20"/>
          <w:szCs w:val="20"/>
        </w:rPr>
        <w:t xml:space="preserve"> </w:t>
      </w:r>
    </w:p>
    <w:p w:rsidR="00C87904" w:rsidRDefault="00C87904" w:rsidP="00CE2DC8">
      <w:pPr>
        <w:spacing w:after="0" w:line="240" w:lineRule="auto"/>
        <w:ind w:left="720" w:hanging="720"/>
        <w:rPr>
          <w:rFonts w:ascii="Arial" w:hAnsi="Arial" w:cs="Arial"/>
          <w:sz w:val="20"/>
          <w:szCs w:val="20"/>
        </w:rPr>
      </w:pPr>
      <w:commentRangeStart w:id="3"/>
      <w:r>
        <w:rPr>
          <w:rFonts w:ascii="Arial" w:hAnsi="Arial" w:cs="Arial"/>
          <w:b/>
          <w:sz w:val="20"/>
          <w:szCs w:val="20"/>
        </w:rPr>
        <w:t>QB</w:t>
      </w:r>
      <w:r w:rsidR="00816981">
        <w:rPr>
          <w:rFonts w:ascii="Arial" w:hAnsi="Arial" w:cs="Arial"/>
          <w:b/>
          <w:sz w:val="20"/>
          <w:szCs w:val="20"/>
        </w:rPr>
        <w:t>H8</w:t>
      </w:r>
      <w:commentRangeEnd w:id="3"/>
      <w:r w:rsidR="0051301B">
        <w:rPr>
          <w:rStyle w:val="CommentReference"/>
        </w:rPr>
        <w:commentReference w:id="3"/>
      </w:r>
      <w:r>
        <w:rPr>
          <w:rFonts w:ascii="Arial" w:hAnsi="Arial" w:cs="Arial"/>
          <w:b/>
          <w:sz w:val="20"/>
          <w:szCs w:val="20"/>
        </w:rPr>
        <w:t>.</w:t>
      </w:r>
      <w:r>
        <w:rPr>
          <w:rFonts w:ascii="Arial" w:hAnsi="Arial" w:cs="Arial"/>
          <w:b/>
          <w:sz w:val="20"/>
          <w:szCs w:val="20"/>
        </w:rPr>
        <w:tab/>
      </w:r>
      <w:r>
        <w:rPr>
          <w:rFonts w:ascii="Arial" w:hAnsi="Arial" w:cs="Arial"/>
          <w:sz w:val="20"/>
          <w:szCs w:val="20"/>
        </w:rPr>
        <w:t>And overall, how has your car usage changed compared to this time a year ago?</w:t>
      </w:r>
    </w:p>
    <w:p w:rsidR="00C87904" w:rsidRDefault="00C87904" w:rsidP="00CE2DC8">
      <w:pPr>
        <w:spacing w:after="0" w:line="240" w:lineRule="auto"/>
        <w:textAlignment w:val="baseline"/>
        <w:rPr>
          <w:rFonts w:ascii="Arial" w:eastAsia="Geneva" w:hAnsi="Arial" w:cs="Arial"/>
          <w:b/>
          <w:bCs/>
          <w:color w:val="FF0000"/>
          <w:kern w:val="24"/>
          <w:sz w:val="20"/>
          <w:szCs w:val="20"/>
        </w:rPr>
      </w:pPr>
    </w:p>
    <w:tbl>
      <w:tblPr>
        <w:tblStyle w:val="TableGrid"/>
        <w:tblW w:w="0" w:type="auto"/>
        <w:tblLook w:val="04A0"/>
      </w:tblPr>
      <w:tblGrid>
        <w:gridCol w:w="1101"/>
        <w:gridCol w:w="8141"/>
      </w:tblGrid>
      <w:tr w:rsidR="00877A10" w:rsidTr="00C87904">
        <w:tc>
          <w:tcPr>
            <w:tcW w:w="1101" w:type="dxa"/>
          </w:tcPr>
          <w:p w:rsidR="00536400" w:rsidRDefault="00877A10">
            <w:pPr>
              <w:textAlignment w:val="baseline"/>
              <w:rPr>
                <w:rFonts w:ascii="Arial" w:hAnsi="Arial" w:cs="Arial"/>
                <w:sz w:val="20"/>
                <w:szCs w:val="20"/>
              </w:rPr>
            </w:pPr>
            <w:r w:rsidRPr="00037B5E">
              <w:rPr>
                <w:rFonts w:ascii="Arial" w:hAnsi="Arial" w:cs="Arial"/>
                <w:sz w:val="20"/>
                <w:szCs w:val="20"/>
              </w:rPr>
              <w:t>1</w:t>
            </w:r>
          </w:p>
        </w:tc>
        <w:tc>
          <w:tcPr>
            <w:tcW w:w="8141" w:type="dxa"/>
          </w:tcPr>
          <w:p w:rsidR="00536400" w:rsidRDefault="00877A10">
            <w:pPr>
              <w:textAlignment w:val="baseline"/>
              <w:rPr>
                <w:rFonts w:ascii="Arial" w:hAnsi="Arial" w:cs="Arial"/>
                <w:sz w:val="20"/>
                <w:szCs w:val="20"/>
              </w:rPr>
            </w:pPr>
            <w:r>
              <w:rPr>
                <w:rFonts w:ascii="Arial" w:hAnsi="Arial" w:cs="Arial"/>
                <w:sz w:val="20"/>
                <w:szCs w:val="20"/>
              </w:rPr>
              <w:t>Use the car a lot more now</w:t>
            </w:r>
          </w:p>
        </w:tc>
      </w:tr>
      <w:tr w:rsidR="00877A10" w:rsidTr="00C87904">
        <w:tc>
          <w:tcPr>
            <w:tcW w:w="1101" w:type="dxa"/>
          </w:tcPr>
          <w:p w:rsidR="00877A10" w:rsidRPr="00037B5E" w:rsidRDefault="00877A10" w:rsidP="00CE2DC8">
            <w:pPr>
              <w:textAlignment w:val="baseline"/>
              <w:rPr>
                <w:rFonts w:ascii="Arial" w:hAnsi="Arial" w:cs="Arial"/>
                <w:sz w:val="20"/>
                <w:szCs w:val="20"/>
              </w:rPr>
            </w:pPr>
            <w:r w:rsidRPr="00037B5E">
              <w:rPr>
                <w:rFonts w:ascii="Arial" w:hAnsi="Arial" w:cs="Arial"/>
                <w:sz w:val="20"/>
                <w:szCs w:val="20"/>
              </w:rPr>
              <w:t>2</w:t>
            </w:r>
          </w:p>
        </w:tc>
        <w:tc>
          <w:tcPr>
            <w:tcW w:w="8141" w:type="dxa"/>
          </w:tcPr>
          <w:p w:rsidR="00877A10" w:rsidRPr="00037B5E" w:rsidRDefault="00877A10" w:rsidP="00CE2DC8">
            <w:pPr>
              <w:textAlignment w:val="baseline"/>
              <w:rPr>
                <w:rFonts w:ascii="Arial" w:hAnsi="Arial" w:cs="Arial"/>
                <w:sz w:val="20"/>
                <w:szCs w:val="20"/>
              </w:rPr>
            </w:pPr>
            <w:r>
              <w:rPr>
                <w:rFonts w:ascii="Arial" w:hAnsi="Arial" w:cs="Arial"/>
                <w:sz w:val="20"/>
                <w:szCs w:val="20"/>
              </w:rPr>
              <w:t>Use the car a little more now</w:t>
            </w:r>
          </w:p>
        </w:tc>
      </w:tr>
      <w:tr w:rsidR="00877A10" w:rsidTr="00C87904">
        <w:tc>
          <w:tcPr>
            <w:tcW w:w="1101" w:type="dxa"/>
          </w:tcPr>
          <w:p w:rsidR="00877A10" w:rsidRPr="00037B5E" w:rsidRDefault="00877A10" w:rsidP="00CE2DC8">
            <w:pPr>
              <w:textAlignment w:val="baseline"/>
              <w:rPr>
                <w:rFonts w:ascii="Arial" w:hAnsi="Arial" w:cs="Arial"/>
                <w:sz w:val="20"/>
                <w:szCs w:val="20"/>
              </w:rPr>
            </w:pPr>
            <w:r w:rsidRPr="00037B5E">
              <w:rPr>
                <w:rFonts w:ascii="Arial" w:hAnsi="Arial" w:cs="Arial"/>
                <w:sz w:val="20"/>
                <w:szCs w:val="20"/>
              </w:rPr>
              <w:t>3</w:t>
            </w:r>
          </w:p>
        </w:tc>
        <w:tc>
          <w:tcPr>
            <w:tcW w:w="8141" w:type="dxa"/>
          </w:tcPr>
          <w:p w:rsidR="00877A10" w:rsidRPr="00037B5E" w:rsidRDefault="00877A10" w:rsidP="00CE2DC8">
            <w:pPr>
              <w:textAlignment w:val="baseline"/>
              <w:rPr>
                <w:rFonts w:ascii="Arial" w:hAnsi="Arial" w:cs="Arial"/>
                <w:sz w:val="20"/>
                <w:szCs w:val="20"/>
              </w:rPr>
            </w:pPr>
            <w:r>
              <w:rPr>
                <w:rFonts w:ascii="Arial" w:hAnsi="Arial" w:cs="Arial"/>
                <w:sz w:val="20"/>
                <w:szCs w:val="20"/>
              </w:rPr>
              <w:t>No change</w:t>
            </w:r>
          </w:p>
        </w:tc>
      </w:tr>
      <w:tr w:rsidR="00877A10" w:rsidTr="00C87904">
        <w:tc>
          <w:tcPr>
            <w:tcW w:w="1101" w:type="dxa"/>
          </w:tcPr>
          <w:p w:rsidR="00877A10" w:rsidRPr="00037B5E" w:rsidRDefault="00877A10" w:rsidP="00CE2DC8">
            <w:pPr>
              <w:textAlignment w:val="baseline"/>
              <w:rPr>
                <w:rFonts w:ascii="Arial" w:hAnsi="Arial" w:cs="Arial"/>
                <w:sz w:val="20"/>
                <w:szCs w:val="20"/>
              </w:rPr>
            </w:pPr>
            <w:r w:rsidRPr="00037B5E">
              <w:rPr>
                <w:rFonts w:ascii="Arial" w:hAnsi="Arial" w:cs="Arial"/>
                <w:sz w:val="20"/>
                <w:szCs w:val="20"/>
              </w:rPr>
              <w:t>4</w:t>
            </w:r>
          </w:p>
        </w:tc>
        <w:tc>
          <w:tcPr>
            <w:tcW w:w="8141" w:type="dxa"/>
          </w:tcPr>
          <w:p w:rsidR="00877A10" w:rsidRPr="00037B5E" w:rsidRDefault="00877A10" w:rsidP="00CE2DC8">
            <w:pPr>
              <w:textAlignment w:val="baseline"/>
              <w:rPr>
                <w:rFonts w:ascii="Arial" w:hAnsi="Arial" w:cs="Arial"/>
                <w:sz w:val="20"/>
                <w:szCs w:val="20"/>
              </w:rPr>
            </w:pPr>
            <w:r>
              <w:rPr>
                <w:rFonts w:ascii="Arial" w:hAnsi="Arial" w:cs="Arial"/>
                <w:sz w:val="20"/>
                <w:szCs w:val="20"/>
              </w:rPr>
              <w:t>Use the car a little less now</w:t>
            </w:r>
          </w:p>
        </w:tc>
      </w:tr>
      <w:tr w:rsidR="00877A10" w:rsidTr="00C87904">
        <w:tc>
          <w:tcPr>
            <w:tcW w:w="1101" w:type="dxa"/>
          </w:tcPr>
          <w:p w:rsidR="00877A10" w:rsidRPr="00037B5E" w:rsidRDefault="00877A10" w:rsidP="00CE2DC8">
            <w:pPr>
              <w:textAlignment w:val="baseline"/>
              <w:rPr>
                <w:rFonts w:ascii="Arial" w:hAnsi="Arial" w:cs="Arial"/>
                <w:sz w:val="20"/>
                <w:szCs w:val="20"/>
              </w:rPr>
            </w:pPr>
            <w:r w:rsidRPr="00037B5E">
              <w:rPr>
                <w:rFonts w:ascii="Arial" w:hAnsi="Arial" w:cs="Arial"/>
                <w:sz w:val="20"/>
                <w:szCs w:val="20"/>
              </w:rPr>
              <w:t>5</w:t>
            </w:r>
          </w:p>
        </w:tc>
        <w:tc>
          <w:tcPr>
            <w:tcW w:w="8141" w:type="dxa"/>
          </w:tcPr>
          <w:p w:rsidR="00877A10" w:rsidRPr="00037B5E" w:rsidRDefault="00877A10" w:rsidP="00CE2DC8">
            <w:pPr>
              <w:textAlignment w:val="baseline"/>
              <w:rPr>
                <w:rFonts w:ascii="Arial" w:hAnsi="Arial" w:cs="Arial"/>
                <w:sz w:val="20"/>
                <w:szCs w:val="20"/>
              </w:rPr>
            </w:pPr>
            <w:r>
              <w:rPr>
                <w:rFonts w:ascii="Arial" w:hAnsi="Arial" w:cs="Arial"/>
                <w:sz w:val="20"/>
                <w:szCs w:val="20"/>
              </w:rPr>
              <w:t>Use the car a lot less</w:t>
            </w:r>
          </w:p>
        </w:tc>
      </w:tr>
      <w:tr w:rsidR="0051301B" w:rsidTr="00C87904">
        <w:tc>
          <w:tcPr>
            <w:tcW w:w="1101" w:type="dxa"/>
          </w:tcPr>
          <w:p w:rsidR="0051301B" w:rsidRPr="00037B5E" w:rsidRDefault="0051301B" w:rsidP="00CE2DC8">
            <w:pPr>
              <w:textAlignment w:val="baseline"/>
              <w:rPr>
                <w:rFonts w:ascii="Arial" w:hAnsi="Arial" w:cs="Arial"/>
                <w:sz w:val="20"/>
                <w:szCs w:val="20"/>
              </w:rPr>
            </w:pPr>
            <w:r>
              <w:rPr>
                <w:rFonts w:ascii="Arial" w:hAnsi="Arial" w:cs="Arial"/>
                <w:sz w:val="20"/>
                <w:szCs w:val="20"/>
              </w:rPr>
              <w:t>6</w:t>
            </w:r>
          </w:p>
        </w:tc>
        <w:tc>
          <w:tcPr>
            <w:tcW w:w="8141" w:type="dxa"/>
          </w:tcPr>
          <w:p w:rsidR="0051301B" w:rsidRDefault="0051301B" w:rsidP="00CE2DC8">
            <w:pPr>
              <w:textAlignment w:val="baseline"/>
              <w:rPr>
                <w:rFonts w:ascii="Arial" w:hAnsi="Arial" w:cs="Arial"/>
                <w:sz w:val="20"/>
                <w:szCs w:val="20"/>
              </w:rPr>
            </w:pPr>
            <w:r>
              <w:rPr>
                <w:rFonts w:ascii="Arial" w:hAnsi="Arial" w:cs="Arial"/>
                <w:sz w:val="20"/>
                <w:szCs w:val="20"/>
              </w:rPr>
              <w:t>Never use the car now</w:t>
            </w:r>
          </w:p>
        </w:tc>
      </w:tr>
      <w:tr w:rsidR="00C87904" w:rsidTr="00C87904">
        <w:tc>
          <w:tcPr>
            <w:tcW w:w="1101" w:type="dxa"/>
          </w:tcPr>
          <w:p w:rsidR="00C87904" w:rsidRPr="00037B5E" w:rsidRDefault="00C87904" w:rsidP="00CE2DC8">
            <w:pPr>
              <w:textAlignment w:val="baseline"/>
              <w:rPr>
                <w:rFonts w:ascii="Arial" w:hAnsi="Arial" w:cs="Arial"/>
                <w:sz w:val="20"/>
                <w:szCs w:val="20"/>
              </w:rPr>
            </w:pPr>
            <w:r w:rsidRPr="00037B5E">
              <w:rPr>
                <w:rFonts w:ascii="Arial" w:hAnsi="Arial" w:cs="Arial"/>
                <w:sz w:val="20"/>
                <w:szCs w:val="20"/>
              </w:rPr>
              <w:t>99</w:t>
            </w:r>
          </w:p>
        </w:tc>
        <w:tc>
          <w:tcPr>
            <w:tcW w:w="8141" w:type="dxa"/>
          </w:tcPr>
          <w:p w:rsidR="00C87904" w:rsidRPr="00037B5E" w:rsidRDefault="00C87904" w:rsidP="00CE2DC8">
            <w:pPr>
              <w:textAlignment w:val="baseline"/>
              <w:rPr>
                <w:rFonts w:ascii="Arial" w:hAnsi="Arial" w:cs="Arial"/>
                <w:sz w:val="20"/>
                <w:szCs w:val="20"/>
              </w:rPr>
            </w:pPr>
            <w:r w:rsidRPr="00037B5E">
              <w:rPr>
                <w:rFonts w:ascii="Arial" w:hAnsi="Arial" w:cs="Arial"/>
                <w:sz w:val="20"/>
                <w:szCs w:val="20"/>
              </w:rPr>
              <w:t>Don’t know</w:t>
            </w:r>
          </w:p>
        </w:tc>
      </w:tr>
    </w:tbl>
    <w:p w:rsidR="00C87904" w:rsidRDefault="00C87904" w:rsidP="00CE2DC8">
      <w:pPr>
        <w:spacing w:after="0" w:line="240" w:lineRule="auto"/>
        <w:textAlignment w:val="baseline"/>
        <w:rPr>
          <w:rFonts w:ascii="Arial" w:eastAsia="Geneva" w:hAnsi="Arial" w:cs="Arial"/>
          <w:b/>
          <w:bCs/>
          <w:color w:val="FF0000"/>
          <w:kern w:val="24"/>
          <w:sz w:val="20"/>
          <w:szCs w:val="20"/>
        </w:rPr>
      </w:pPr>
    </w:p>
    <w:p w:rsidR="0051301B" w:rsidRDefault="0051301B" w:rsidP="00CE2DC8">
      <w:pPr>
        <w:spacing w:after="0" w:line="240" w:lineRule="auto"/>
        <w:rPr>
          <w:rFonts w:ascii="Arial" w:hAnsi="Arial" w:cs="Arial"/>
          <w:sz w:val="20"/>
          <w:szCs w:val="20"/>
        </w:rPr>
      </w:pPr>
    </w:p>
    <w:p w:rsidR="0051301B" w:rsidRPr="0031528B" w:rsidRDefault="0051301B"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31528B">
        <w:rPr>
          <w:rFonts w:ascii="Arial" w:eastAsia="Geneva" w:hAnsi="Arial" w:cs="Arial"/>
          <w:b/>
          <w:bCs/>
          <w:color w:val="FF0000"/>
          <w:kern w:val="24"/>
          <w:sz w:val="20"/>
          <w:szCs w:val="20"/>
        </w:rPr>
        <w:t>PRO</w:t>
      </w:r>
      <w:r>
        <w:rPr>
          <w:rFonts w:ascii="Arial" w:eastAsia="Geneva" w:hAnsi="Arial" w:cs="Arial"/>
          <w:b/>
          <w:bCs/>
          <w:color w:val="FF0000"/>
          <w:kern w:val="24"/>
          <w:sz w:val="20"/>
          <w:szCs w:val="20"/>
        </w:rPr>
        <w:t xml:space="preserve">GRAMMING INSTRUCTION: </w:t>
      </w:r>
      <w:r w:rsidR="00F231BD">
        <w:rPr>
          <w:rFonts w:ascii="Arial" w:eastAsia="Geneva" w:hAnsi="Arial" w:cs="Arial"/>
          <w:b/>
          <w:bCs/>
          <w:color w:val="FF0000"/>
          <w:kern w:val="24"/>
          <w:sz w:val="20"/>
          <w:szCs w:val="20"/>
        </w:rPr>
        <w:t>ASK IF CODED 1, 2, 4 OR 5 AT QB15b</w:t>
      </w:r>
      <w:r>
        <w:rPr>
          <w:rFonts w:ascii="Arial" w:eastAsia="Geneva" w:hAnsi="Arial" w:cs="Arial"/>
          <w:b/>
          <w:bCs/>
          <w:color w:val="FF0000"/>
          <w:kern w:val="24"/>
          <w:sz w:val="20"/>
          <w:szCs w:val="20"/>
        </w:rPr>
        <w:t>. MULTI CODE</w:t>
      </w:r>
      <w:r w:rsidRPr="0031528B">
        <w:rPr>
          <w:rFonts w:ascii="Arial" w:eastAsia="Geneva" w:hAnsi="Arial" w:cs="Arial"/>
          <w:b/>
          <w:bCs/>
          <w:color w:val="FF0000"/>
          <w:kern w:val="24"/>
          <w:sz w:val="20"/>
          <w:szCs w:val="20"/>
        </w:rPr>
        <w:t>.</w:t>
      </w:r>
      <w:r w:rsidR="00DC690F">
        <w:rPr>
          <w:rFonts w:ascii="Arial" w:eastAsia="Geneva" w:hAnsi="Arial" w:cs="Arial"/>
          <w:b/>
          <w:bCs/>
          <w:color w:val="FF0000"/>
          <w:kern w:val="24"/>
          <w:sz w:val="20"/>
          <w:szCs w:val="20"/>
        </w:rPr>
        <w:t xml:space="preserve"> RANDOMISE ORDER</w:t>
      </w:r>
      <w:r w:rsidRPr="0031528B">
        <w:rPr>
          <w:rFonts w:ascii="Arial" w:eastAsia="Geneva" w:hAnsi="Arial" w:cs="Arial"/>
          <w:b/>
          <w:bCs/>
          <w:color w:val="FF0000"/>
          <w:kern w:val="24"/>
          <w:sz w:val="20"/>
          <w:szCs w:val="20"/>
        </w:rPr>
        <w:t xml:space="preserve">] </w:t>
      </w:r>
    </w:p>
    <w:p w:rsidR="0051301B" w:rsidRDefault="0051301B" w:rsidP="00CE2DC8">
      <w:pPr>
        <w:spacing w:after="0" w:line="240" w:lineRule="auto"/>
        <w:ind w:left="720" w:hanging="720"/>
        <w:rPr>
          <w:rFonts w:ascii="Arial" w:hAnsi="Arial" w:cs="Arial"/>
          <w:sz w:val="20"/>
          <w:szCs w:val="20"/>
        </w:rPr>
      </w:pPr>
      <w:commentRangeStart w:id="4"/>
      <w:r>
        <w:rPr>
          <w:rFonts w:ascii="Arial" w:hAnsi="Arial" w:cs="Arial"/>
          <w:b/>
          <w:sz w:val="20"/>
          <w:szCs w:val="20"/>
        </w:rPr>
        <w:t>QB</w:t>
      </w:r>
      <w:r w:rsidR="00816981">
        <w:rPr>
          <w:rFonts w:ascii="Arial" w:hAnsi="Arial" w:cs="Arial"/>
          <w:b/>
          <w:sz w:val="20"/>
          <w:szCs w:val="20"/>
        </w:rPr>
        <w:t>H9</w:t>
      </w:r>
      <w:commentRangeEnd w:id="4"/>
      <w:r>
        <w:rPr>
          <w:rStyle w:val="CommentReference"/>
        </w:rPr>
        <w:commentReference w:id="4"/>
      </w:r>
      <w:r>
        <w:rPr>
          <w:rFonts w:ascii="Arial" w:hAnsi="Arial" w:cs="Arial"/>
          <w:b/>
          <w:sz w:val="20"/>
          <w:szCs w:val="20"/>
        </w:rPr>
        <w:t>.</w:t>
      </w:r>
      <w:r>
        <w:rPr>
          <w:rFonts w:ascii="Arial" w:hAnsi="Arial" w:cs="Arial"/>
          <w:b/>
          <w:sz w:val="20"/>
          <w:szCs w:val="20"/>
        </w:rPr>
        <w:tab/>
      </w:r>
      <w:r>
        <w:rPr>
          <w:rFonts w:ascii="Arial" w:hAnsi="Arial" w:cs="Arial"/>
          <w:sz w:val="20"/>
          <w:szCs w:val="20"/>
        </w:rPr>
        <w:t>You said that you [INSERT ANSWER FROM QB1</w:t>
      </w:r>
      <w:r w:rsidR="00DC690F">
        <w:rPr>
          <w:rFonts w:ascii="Arial" w:hAnsi="Arial" w:cs="Arial"/>
          <w:sz w:val="20"/>
          <w:szCs w:val="20"/>
        </w:rPr>
        <w:t>5</w:t>
      </w:r>
      <w:r>
        <w:rPr>
          <w:rFonts w:ascii="Arial" w:hAnsi="Arial" w:cs="Arial"/>
          <w:sz w:val="20"/>
          <w:szCs w:val="20"/>
        </w:rPr>
        <w:t>b]. Have any of the following reasons affected this?</w:t>
      </w:r>
    </w:p>
    <w:p w:rsidR="0051301B" w:rsidRDefault="0051301B" w:rsidP="00CE2DC8">
      <w:pPr>
        <w:spacing w:after="0" w:line="240" w:lineRule="auto"/>
        <w:ind w:left="720" w:hanging="720"/>
        <w:rPr>
          <w:rFonts w:ascii="Arial" w:hAnsi="Arial" w:cs="Arial"/>
          <w:sz w:val="20"/>
          <w:szCs w:val="20"/>
        </w:rPr>
      </w:pPr>
    </w:p>
    <w:tbl>
      <w:tblPr>
        <w:tblStyle w:val="TableGrid"/>
        <w:tblW w:w="0" w:type="auto"/>
        <w:tblLook w:val="04A0"/>
      </w:tblPr>
      <w:tblGrid>
        <w:gridCol w:w="1101"/>
        <w:gridCol w:w="8141"/>
      </w:tblGrid>
      <w:tr w:rsidR="0051301B" w:rsidTr="0051301B">
        <w:tc>
          <w:tcPr>
            <w:tcW w:w="1101" w:type="dxa"/>
          </w:tcPr>
          <w:p w:rsidR="0051301B" w:rsidRDefault="0051301B" w:rsidP="00CE2DC8">
            <w:pPr>
              <w:rPr>
                <w:rFonts w:ascii="Arial" w:hAnsi="Arial" w:cs="Arial"/>
                <w:sz w:val="20"/>
                <w:szCs w:val="20"/>
              </w:rPr>
            </w:pPr>
            <w:r>
              <w:rPr>
                <w:rFonts w:ascii="Arial" w:hAnsi="Arial" w:cs="Arial"/>
                <w:sz w:val="20"/>
                <w:szCs w:val="20"/>
              </w:rPr>
              <w:t>1</w:t>
            </w:r>
          </w:p>
        </w:tc>
        <w:tc>
          <w:tcPr>
            <w:tcW w:w="8141" w:type="dxa"/>
          </w:tcPr>
          <w:p w:rsidR="00536400" w:rsidRDefault="0051301B">
            <w:pPr>
              <w:rPr>
                <w:rFonts w:ascii="Arial" w:hAnsi="Arial" w:cs="Arial"/>
                <w:sz w:val="20"/>
                <w:szCs w:val="20"/>
              </w:rPr>
            </w:pPr>
            <w:r>
              <w:rPr>
                <w:rFonts w:ascii="Arial" w:hAnsi="Arial" w:cs="Arial"/>
                <w:sz w:val="20"/>
                <w:szCs w:val="20"/>
              </w:rPr>
              <w:t>Working from home</w:t>
            </w:r>
          </w:p>
        </w:tc>
      </w:tr>
      <w:tr w:rsidR="0051301B" w:rsidTr="0051301B">
        <w:tc>
          <w:tcPr>
            <w:tcW w:w="1101" w:type="dxa"/>
          </w:tcPr>
          <w:p w:rsidR="0051301B" w:rsidRDefault="0051301B" w:rsidP="00CE2DC8">
            <w:pPr>
              <w:rPr>
                <w:rFonts w:ascii="Arial" w:hAnsi="Arial" w:cs="Arial"/>
                <w:sz w:val="20"/>
                <w:szCs w:val="20"/>
              </w:rPr>
            </w:pPr>
            <w:r>
              <w:rPr>
                <w:rFonts w:ascii="Arial" w:hAnsi="Arial" w:cs="Arial"/>
                <w:sz w:val="20"/>
                <w:szCs w:val="20"/>
              </w:rPr>
              <w:t>2</w:t>
            </w:r>
          </w:p>
        </w:tc>
        <w:tc>
          <w:tcPr>
            <w:tcW w:w="8141" w:type="dxa"/>
          </w:tcPr>
          <w:p w:rsidR="0051301B" w:rsidRDefault="00152B32" w:rsidP="00CE2DC8">
            <w:pPr>
              <w:rPr>
                <w:rFonts w:ascii="Arial" w:hAnsi="Arial" w:cs="Arial"/>
                <w:sz w:val="20"/>
                <w:szCs w:val="20"/>
              </w:rPr>
            </w:pPr>
            <w:r>
              <w:rPr>
                <w:rFonts w:ascii="Arial" w:hAnsi="Arial" w:cs="Arial"/>
                <w:sz w:val="20"/>
                <w:szCs w:val="20"/>
              </w:rPr>
              <w:t>Online shopping with deliveries to home/work</w:t>
            </w:r>
          </w:p>
        </w:tc>
      </w:tr>
      <w:tr w:rsidR="0051301B" w:rsidTr="0051301B">
        <w:tc>
          <w:tcPr>
            <w:tcW w:w="1101" w:type="dxa"/>
          </w:tcPr>
          <w:p w:rsidR="0051301B" w:rsidRDefault="0051301B" w:rsidP="00CE2DC8">
            <w:pPr>
              <w:rPr>
                <w:rFonts w:ascii="Arial" w:hAnsi="Arial" w:cs="Arial"/>
                <w:sz w:val="20"/>
                <w:szCs w:val="20"/>
              </w:rPr>
            </w:pPr>
            <w:r>
              <w:rPr>
                <w:rFonts w:ascii="Arial" w:hAnsi="Arial" w:cs="Arial"/>
                <w:sz w:val="20"/>
                <w:szCs w:val="20"/>
              </w:rPr>
              <w:t>3</w:t>
            </w:r>
          </w:p>
        </w:tc>
        <w:tc>
          <w:tcPr>
            <w:tcW w:w="8141" w:type="dxa"/>
          </w:tcPr>
          <w:p w:rsidR="0051301B" w:rsidRDefault="0051301B" w:rsidP="00CE2DC8">
            <w:pPr>
              <w:rPr>
                <w:rFonts w:ascii="Arial" w:hAnsi="Arial" w:cs="Arial"/>
                <w:sz w:val="20"/>
                <w:szCs w:val="20"/>
              </w:rPr>
            </w:pPr>
            <w:r>
              <w:rPr>
                <w:rFonts w:ascii="Arial" w:hAnsi="Arial" w:cs="Arial"/>
                <w:sz w:val="20"/>
                <w:szCs w:val="20"/>
              </w:rPr>
              <w:t>Online grocery shopping with home delivery</w:t>
            </w:r>
          </w:p>
        </w:tc>
      </w:tr>
      <w:tr w:rsidR="0051301B" w:rsidTr="0051301B">
        <w:tc>
          <w:tcPr>
            <w:tcW w:w="1101" w:type="dxa"/>
          </w:tcPr>
          <w:p w:rsidR="0051301B" w:rsidRDefault="0051301B" w:rsidP="00CE2DC8">
            <w:pPr>
              <w:rPr>
                <w:rFonts w:ascii="Arial" w:hAnsi="Arial" w:cs="Arial"/>
                <w:sz w:val="20"/>
                <w:szCs w:val="20"/>
              </w:rPr>
            </w:pPr>
            <w:r>
              <w:rPr>
                <w:rFonts w:ascii="Arial" w:hAnsi="Arial" w:cs="Arial"/>
                <w:sz w:val="20"/>
                <w:szCs w:val="20"/>
              </w:rPr>
              <w:t>4</w:t>
            </w:r>
          </w:p>
        </w:tc>
        <w:tc>
          <w:tcPr>
            <w:tcW w:w="8141" w:type="dxa"/>
          </w:tcPr>
          <w:p w:rsidR="0051301B" w:rsidRDefault="0051301B" w:rsidP="00CE2DC8">
            <w:pPr>
              <w:rPr>
                <w:rFonts w:ascii="Arial" w:hAnsi="Arial" w:cs="Arial"/>
                <w:sz w:val="20"/>
                <w:szCs w:val="20"/>
              </w:rPr>
            </w:pPr>
            <w:r>
              <w:rPr>
                <w:rFonts w:ascii="Arial" w:hAnsi="Arial" w:cs="Arial"/>
                <w:sz w:val="20"/>
                <w:szCs w:val="20"/>
              </w:rPr>
              <w:t>Increase in motor insurance costs</w:t>
            </w:r>
          </w:p>
        </w:tc>
      </w:tr>
      <w:tr w:rsidR="0051301B" w:rsidTr="0051301B">
        <w:tc>
          <w:tcPr>
            <w:tcW w:w="1101" w:type="dxa"/>
          </w:tcPr>
          <w:p w:rsidR="0051301B" w:rsidRDefault="0051301B" w:rsidP="00CE2DC8">
            <w:pPr>
              <w:rPr>
                <w:rFonts w:ascii="Arial" w:hAnsi="Arial" w:cs="Arial"/>
                <w:sz w:val="20"/>
                <w:szCs w:val="20"/>
              </w:rPr>
            </w:pPr>
            <w:r>
              <w:rPr>
                <w:rFonts w:ascii="Arial" w:hAnsi="Arial" w:cs="Arial"/>
                <w:sz w:val="20"/>
                <w:szCs w:val="20"/>
              </w:rPr>
              <w:t>5</w:t>
            </w:r>
          </w:p>
        </w:tc>
        <w:tc>
          <w:tcPr>
            <w:tcW w:w="8141" w:type="dxa"/>
          </w:tcPr>
          <w:p w:rsidR="0051301B" w:rsidRDefault="0051301B" w:rsidP="00CE2DC8">
            <w:pPr>
              <w:rPr>
                <w:rFonts w:ascii="Arial" w:hAnsi="Arial" w:cs="Arial"/>
                <w:sz w:val="20"/>
                <w:szCs w:val="20"/>
              </w:rPr>
            </w:pPr>
            <w:r>
              <w:rPr>
                <w:rFonts w:ascii="Arial" w:hAnsi="Arial" w:cs="Arial"/>
                <w:sz w:val="20"/>
                <w:szCs w:val="20"/>
              </w:rPr>
              <w:t>Shorter commute</w:t>
            </w:r>
          </w:p>
        </w:tc>
      </w:tr>
      <w:tr w:rsidR="0051301B" w:rsidTr="0051301B">
        <w:tc>
          <w:tcPr>
            <w:tcW w:w="1101" w:type="dxa"/>
          </w:tcPr>
          <w:p w:rsidR="0051301B" w:rsidRDefault="0051301B" w:rsidP="00CE2DC8">
            <w:pPr>
              <w:rPr>
                <w:rFonts w:ascii="Arial" w:hAnsi="Arial" w:cs="Arial"/>
                <w:sz w:val="20"/>
                <w:szCs w:val="20"/>
              </w:rPr>
            </w:pPr>
            <w:r>
              <w:rPr>
                <w:rFonts w:ascii="Arial" w:hAnsi="Arial" w:cs="Arial"/>
                <w:sz w:val="20"/>
                <w:szCs w:val="20"/>
              </w:rPr>
              <w:t>6</w:t>
            </w:r>
          </w:p>
        </w:tc>
        <w:tc>
          <w:tcPr>
            <w:tcW w:w="8141" w:type="dxa"/>
          </w:tcPr>
          <w:p w:rsidR="0051301B" w:rsidRDefault="0051301B" w:rsidP="00CE2DC8">
            <w:pPr>
              <w:rPr>
                <w:rFonts w:ascii="Arial" w:hAnsi="Arial" w:cs="Arial"/>
                <w:sz w:val="20"/>
                <w:szCs w:val="20"/>
              </w:rPr>
            </w:pPr>
            <w:r>
              <w:rPr>
                <w:rFonts w:ascii="Arial" w:hAnsi="Arial" w:cs="Arial"/>
                <w:sz w:val="20"/>
                <w:szCs w:val="20"/>
              </w:rPr>
              <w:t>Increase in car maintenance costs</w:t>
            </w:r>
          </w:p>
        </w:tc>
      </w:tr>
      <w:tr w:rsidR="0051301B" w:rsidTr="0051301B">
        <w:tc>
          <w:tcPr>
            <w:tcW w:w="1101" w:type="dxa"/>
          </w:tcPr>
          <w:p w:rsidR="0051301B" w:rsidRDefault="0051301B" w:rsidP="00CE2DC8">
            <w:pPr>
              <w:rPr>
                <w:rFonts w:ascii="Arial" w:hAnsi="Arial" w:cs="Arial"/>
                <w:sz w:val="20"/>
                <w:szCs w:val="20"/>
              </w:rPr>
            </w:pPr>
            <w:r>
              <w:rPr>
                <w:rFonts w:ascii="Arial" w:hAnsi="Arial" w:cs="Arial"/>
                <w:sz w:val="20"/>
                <w:szCs w:val="20"/>
              </w:rPr>
              <w:t>7</w:t>
            </w:r>
          </w:p>
        </w:tc>
        <w:tc>
          <w:tcPr>
            <w:tcW w:w="8141" w:type="dxa"/>
          </w:tcPr>
          <w:p w:rsidR="0051301B" w:rsidRDefault="0051301B" w:rsidP="00CE2DC8">
            <w:pPr>
              <w:rPr>
                <w:rFonts w:ascii="Arial" w:hAnsi="Arial" w:cs="Arial"/>
                <w:sz w:val="20"/>
                <w:szCs w:val="20"/>
              </w:rPr>
            </w:pPr>
            <w:r>
              <w:rPr>
                <w:rFonts w:ascii="Arial" w:hAnsi="Arial" w:cs="Arial"/>
                <w:sz w:val="20"/>
                <w:szCs w:val="20"/>
              </w:rPr>
              <w:t>Lower</w:t>
            </w:r>
            <w:r w:rsidR="0064491C">
              <w:rPr>
                <w:rFonts w:ascii="Arial" w:hAnsi="Arial" w:cs="Arial"/>
                <w:sz w:val="20"/>
                <w:szCs w:val="20"/>
              </w:rPr>
              <w:t xml:space="preserve"> </w:t>
            </w:r>
            <w:r w:rsidR="00C771DA">
              <w:rPr>
                <w:rFonts w:ascii="Arial" w:hAnsi="Arial" w:cs="Arial"/>
                <w:sz w:val="20"/>
                <w:szCs w:val="20"/>
              </w:rPr>
              <w:t>income</w:t>
            </w:r>
          </w:p>
        </w:tc>
      </w:tr>
      <w:tr w:rsidR="00DC690F" w:rsidTr="0051301B">
        <w:tc>
          <w:tcPr>
            <w:tcW w:w="1101" w:type="dxa"/>
          </w:tcPr>
          <w:p w:rsidR="00DC690F" w:rsidRDefault="00DC690F" w:rsidP="00CE2DC8">
            <w:pPr>
              <w:rPr>
                <w:rFonts w:ascii="Arial" w:hAnsi="Arial" w:cs="Arial"/>
                <w:sz w:val="20"/>
                <w:szCs w:val="20"/>
              </w:rPr>
            </w:pPr>
            <w:r>
              <w:rPr>
                <w:rFonts w:ascii="Arial" w:hAnsi="Arial" w:cs="Arial"/>
                <w:sz w:val="20"/>
                <w:szCs w:val="20"/>
              </w:rPr>
              <w:t>8</w:t>
            </w:r>
          </w:p>
        </w:tc>
        <w:tc>
          <w:tcPr>
            <w:tcW w:w="8141" w:type="dxa"/>
          </w:tcPr>
          <w:p w:rsidR="00DC690F" w:rsidRDefault="00DC690F" w:rsidP="00CE2DC8">
            <w:pPr>
              <w:rPr>
                <w:rFonts w:ascii="Arial" w:hAnsi="Arial" w:cs="Arial"/>
                <w:sz w:val="20"/>
                <w:szCs w:val="20"/>
              </w:rPr>
            </w:pPr>
            <w:r>
              <w:rPr>
                <w:rFonts w:ascii="Arial" w:hAnsi="Arial" w:cs="Arial"/>
                <w:sz w:val="20"/>
                <w:szCs w:val="20"/>
              </w:rPr>
              <w:t>More difficult to park</w:t>
            </w:r>
          </w:p>
        </w:tc>
      </w:tr>
      <w:tr w:rsidR="0051301B" w:rsidTr="0051301B">
        <w:tc>
          <w:tcPr>
            <w:tcW w:w="1101" w:type="dxa"/>
          </w:tcPr>
          <w:p w:rsidR="0051301B" w:rsidRDefault="0051301B" w:rsidP="00CE2DC8">
            <w:pPr>
              <w:rPr>
                <w:rFonts w:ascii="Arial" w:hAnsi="Arial" w:cs="Arial"/>
                <w:sz w:val="20"/>
                <w:szCs w:val="20"/>
              </w:rPr>
            </w:pPr>
            <w:r>
              <w:rPr>
                <w:rFonts w:ascii="Arial" w:hAnsi="Arial" w:cs="Arial"/>
                <w:sz w:val="20"/>
                <w:szCs w:val="20"/>
              </w:rPr>
              <w:t>98</w:t>
            </w:r>
          </w:p>
        </w:tc>
        <w:tc>
          <w:tcPr>
            <w:tcW w:w="8141" w:type="dxa"/>
          </w:tcPr>
          <w:p w:rsidR="0051301B" w:rsidRDefault="0051301B" w:rsidP="00CE2DC8">
            <w:pPr>
              <w:rPr>
                <w:rFonts w:ascii="Arial" w:hAnsi="Arial" w:cs="Arial"/>
                <w:sz w:val="20"/>
                <w:szCs w:val="20"/>
              </w:rPr>
            </w:pPr>
            <w:r>
              <w:rPr>
                <w:rFonts w:ascii="Arial" w:hAnsi="Arial" w:cs="Arial"/>
                <w:sz w:val="20"/>
                <w:szCs w:val="20"/>
              </w:rPr>
              <w:t>Other (Please specify)</w:t>
            </w:r>
          </w:p>
        </w:tc>
      </w:tr>
      <w:tr w:rsidR="0051301B" w:rsidTr="0051301B">
        <w:tc>
          <w:tcPr>
            <w:tcW w:w="1101" w:type="dxa"/>
          </w:tcPr>
          <w:p w:rsidR="0051301B" w:rsidRDefault="0051301B" w:rsidP="00CE2DC8">
            <w:pPr>
              <w:rPr>
                <w:rFonts w:ascii="Arial" w:hAnsi="Arial" w:cs="Arial"/>
                <w:sz w:val="20"/>
                <w:szCs w:val="20"/>
              </w:rPr>
            </w:pPr>
            <w:r>
              <w:rPr>
                <w:rFonts w:ascii="Arial" w:hAnsi="Arial" w:cs="Arial"/>
                <w:sz w:val="20"/>
                <w:szCs w:val="20"/>
              </w:rPr>
              <w:t>96</w:t>
            </w:r>
          </w:p>
        </w:tc>
        <w:tc>
          <w:tcPr>
            <w:tcW w:w="8141" w:type="dxa"/>
          </w:tcPr>
          <w:p w:rsidR="0051301B" w:rsidRDefault="0051301B" w:rsidP="00CE2DC8">
            <w:pPr>
              <w:rPr>
                <w:rFonts w:ascii="Arial" w:hAnsi="Arial" w:cs="Arial"/>
                <w:sz w:val="20"/>
                <w:szCs w:val="20"/>
              </w:rPr>
            </w:pPr>
            <w:r>
              <w:rPr>
                <w:rFonts w:ascii="Arial" w:hAnsi="Arial" w:cs="Arial"/>
                <w:sz w:val="20"/>
                <w:szCs w:val="20"/>
              </w:rPr>
              <w:t>None of the above</w:t>
            </w:r>
          </w:p>
        </w:tc>
      </w:tr>
    </w:tbl>
    <w:p w:rsidR="00C87904" w:rsidRDefault="00C87904" w:rsidP="00CE2DC8">
      <w:pPr>
        <w:spacing w:after="0" w:line="240" w:lineRule="auto"/>
        <w:textAlignment w:val="baseline"/>
        <w:rPr>
          <w:rFonts w:ascii="Arial" w:eastAsia="Geneva" w:hAnsi="Arial" w:cs="Arial"/>
          <w:b/>
          <w:bCs/>
          <w:color w:val="FF0000"/>
          <w:kern w:val="24"/>
          <w:sz w:val="20"/>
          <w:szCs w:val="20"/>
        </w:rPr>
      </w:pPr>
    </w:p>
    <w:p w:rsidR="00C87904" w:rsidRDefault="00C87904" w:rsidP="00CE2DC8">
      <w:pPr>
        <w:spacing w:after="0" w:line="240" w:lineRule="auto"/>
        <w:textAlignment w:val="baseline"/>
        <w:rPr>
          <w:rFonts w:ascii="Arial" w:eastAsia="Geneva" w:hAnsi="Arial" w:cs="Arial"/>
          <w:b/>
          <w:bCs/>
          <w:color w:val="FF0000"/>
          <w:kern w:val="24"/>
          <w:sz w:val="20"/>
          <w:szCs w:val="20"/>
        </w:rPr>
      </w:pPr>
    </w:p>
    <w:p w:rsidR="00415CFC" w:rsidRDefault="00415CFC" w:rsidP="00415CFC">
      <w:pPr>
        <w:spacing w:after="0" w:line="240" w:lineRule="auto"/>
        <w:rPr>
          <w:rFonts w:ascii="Arial" w:hAnsi="Arial" w:cs="Arial"/>
          <w:sz w:val="20"/>
          <w:szCs w:val="20"/>
        </w:rPr>
      </w:pPr>
    </w:p>
    <w:p w:rsidR="00AA6811" w:rsidRDefault="00AA6811">
      <w:r>
        <w:br w:type="page"/>
      </w:r>
    </w:p>
    <w:tbl>
      <w:tblPr>
        <w:tblStyle w:val="TableGrid"/>
        <w:tblW w:w="0" w:type="auto"/>
        <w:shd w:val="clear" w:color="auto" w:fill="F79646" w:themeFill="accent6"/>
        <w:tblLook w:val="04A0"/>
      </w:tblPr>
      <w:tblGrid>
        <w:gridCol w:w="9242"/>
      </w:tblGrid>
      <w:tr w:rsidR="00415CFC" w:rsidTr="00415CFC">
        <w:tc>
          <w:tcPr>
            <w:tcW w:w="9242" w:type="dxa"/>
            <w:shd w:val="clear" w:color="auto" w:fill="F79646" w:themeFill="accent6"/>
            <w:vAlign w:val="center"/>
          </w:tcPr>
          <w:p w:rsidR="00415CFC" w:rsidRPr="00BF1AF2" w:rsidRDefault="00415CFC" w:rsidP="00415CFC">
            <w:pPr>
              <w:rPr>
                <w:rFonts w:ascii="Arial" w:hAnsi="Arial" w:cs="Arial"/>
                <w:b/>
              </w:rPr>
            </w:pPr>
            <w:r w:rsidRPr="00D04CC3">
              <w:rPr>
                <w:rFonts w:ascii="Arial" w:hAnsi="Arial" w:cs="Arial"/>
                <w:b/>
              </w:rPr>
              <w:lastRenderedPageBreak/>
              <w:t xml:space="preserve">SECTION </w:t>
            </w:r>
            <w:r>
              <w:rPr>
                <w:rFonts w:ascii="Arial" w:hAnsi="Arial" w:cs="Arial"/>
                <w:b/>
              </w:rPr>
              <w:t>5</w:t>
            </w:r>
            <w:r w:rsidRPr="00D04CC3">
              <w:rPr>
                <w:rFonts w:ascii="Arial" w:hAnsi="Arial" w:cs="Arial"/>
                <w:b/>
              </w:rPr>
              <w:t>/</w:t>
            </w:r>
            <w:r>
              <w:rPr>
                <w:rFonts w:ascii="Arial" w:hAnsi="Arial" w:cs="Arial"/>
                <w:b/>
              </w:rPr>
              <w:t>P</w:t>
            </w:r>
            <w:r w:rsidRPr="00D04CC3">
              <w:rPr>
                <w:rFonts w:ascii="Arial" w:hAnsi="Arial" w:cs="Arial"/>
                <w:b/>
              </w:rPr>
              <w:t>:</w:t>
            </w:r>
            <w:r>
              <w:rPr>
                <w:rFonts w:ascii="Arial" w:hAnsi="Arial" w:cs="Arial"/>
                <w:b/>
              </w:rPr>
              <w:t xml:space="preserve"> PARKING</w:t>
            </w:r>
          </w:p>
        </w:tc>
      </w:tr>
    </w:tbl>
    <w:p w:rsidR="008F4CD0" w:rsidRDefault="008F4CD0" w:rsidP="00CE2DC8">
      <w:pPr>
        <w:spacing w:after="0" w:line="240" w:lineRule="auto"/>
        <w:textAlignment w:val="baseline"/>
        <w:rPr>
          <w:rFonts w:ascii="Arial" w:eastAsia="Geneva" w:hAnsi="Arial" w:cs="Arial"/>
          <w:b/>
          <w:bCs/>
          <w:color w:val="FF0000"/>
          <w:kern w:val="24"/>
          <w:sz w:val="20"/>
          <w:szCs w:val="20"/>
        </w:rPr>
      </w:pPr>
    </w:p>
    <w:p w:rsidR="00327893" w:rsidRPr="0031528B" w:rsidRDefault="00327893" w:rsidP="00CE2DC8">
      <w:pPr>
        <w:spacing w:after="0" w:line="240" w:lineRule="auto"/>
        <w:textAlignment w:val="baseline"/>
        <w:rPr>
          <w:rFonts w:ascii="Arial" w:eastAsia="Geneva" w:hAnsi="Arial" w:cs="Arial"/>
          <w:b/>
          <w:bCs/>
          <w:color w:val="FF0000"/>
          <w:kern w:val="24"/>
          <w:sz w:val="20"/>
          <w:szCs w:val="20"/>
        </w:rPr>
      </w:pPr>
      <w:r w:rsidRPr="0031528B">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ALL</w:t>
      </w:r>
      <w:r w:rsidRPr="0031528B">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MULTI CODE</w:t>
      </w:r>
      <w:r w:rsidRPr="0031528B">
        <w:rPr>
          <w:rFonts w:ascii="Arial" w:eastAsia="Geneva" w:hAnsi="Arial" w:cs="Arial"/>
          <w:b/>
          <w:bCs/>
          <w:color w:val="FF0000"/>
          <w:kern w:val="24"/>
          <w:sz w:val="20"/>
          <w:szCs w:val="20"/>
        </w:rPr>
        <w:t>.]</w:t>
      </w:r>
      <w:proofErr w:type="gramEnd"/>
      <w:r w:rsidRPr="0031528B">
        <w:rPr>
          <w:rFonts w:ascii="Arial" w:eastAsia="Geneva" w:hAnsi="Arial" w:cs="Arial"/>
          <w:b/>
          <w:bCs/>
          <w:color w:val="FF0000"/>
          <w:kern w:val="24"/>
          <w:sz w:val="20"/>
          <w:szCs w:val="20"/>
        </w:rPr>
        <w:t xml:space="preserve"> </w:t>
      </w:r>
    </w:p>
    <w:p w:rsidR="00CA0B33" w:rsidRPr="00CA0B33" w:rsidRDefault="00327893" w:rsidP="00CE2DC8">
      <w:pPr>
        <w:spacing w:after="0" w:line="240" w:lineRule="auto"/>
        <w:ind w:left="720" w:hanging="720"/>
        <w:rPr>
          <w:rFonts w:ascii="Arial" w:hAnsi="Arial" w:cs="Arial"/>
          <w:sz w:val="20"/>
          <w:szCs w:val="20"/>
        </w:rPr>
      </w:pPr>
      <w:r>
        <w:rPr>
          <w:rFonts w:ascii="Arial" w:hAnsi="Arial" w:cs="Arial"/>
          <w:b/>
          <w:sz w:val="20"/>
          <w:szCs w:val="20"/>
        </w:rPr>
        <w:t>QP1.</w:t>
      </w:r>
      <w:r w:rsidRPr="0031528B">
        <w:rPr>
          <w:rFonts w:ascii="Arial" w:hAnsi="Arial" w:cs="Arial"/>
          <w:b/>
          <w:sz w:val="20"/>
          <w:szCs w:val="20"/>
        </w:rPr>
        <w:tab/>
      </w:r>
      <w:r w:rsidR="00CA0B33" w:rsidRPr="00CA0B33">
        <w:rPr>
          <w:rFonts w:ascii="Arial" w:hAnsi="Arial" w:cs="Arial"/>
          <w:sz w:val="20"/>
          <w:szCs w:val="20"/>
        </w:rPr>
        <w:t>We’d now like to ask you a few questions about parking.</w:t>
      </w:r>
    </w:p>
    <w:p w:rsidR="00327893" w:rsidRDefault="002014B9" w:rsidP="00CE2DC8">
      <w:pPr>
        <w:spacing w:after="0" w:line="240" w:lineRule="auto"/>
        <w:ind w:left="720"/>
        <w:rPr>
          <w:rFonts w:ascii="Arial" w:hAnsi="Arial" w:cs="Arial"/>
          <w:sz w:val="20"/>
          <w:szCs w:val="20"/>
        </w:rPr>
      </w:pPr>
      <w:r w:rsidRPr="002014B9">
        <w:rPr>
          <w:rFonts w:ascii="Arial" w:hAnsi="Arial" w:cs="Arial"/>
          <w:sz w:val="20"/>
          <w:szCs w:val="20"/>
        </w:rPr>
        <w:t>Thinking about parking in your local area c</w:t>
      </w:r>
      <w:r w:rsidR="00327893" w:rsidRPr="00C94E66">
        <w:rPr>
          <w:rFonts w:ascii="Arial" w:hAnsi="Arial" w:cs="Arial"/>
          <w:sz w:val="20"/>
          <w:szCs w:val="20"/>
        </w:rPr>
        <w:t>ompared</w:t>
      </w:r>
      <w:r w:rsidR="00327893">
        <w:rPr>
          <w:rFonts w:ascii="Arial" w:hAnsi="Arial" w:cs="Arial"/>
          <w:sz w:val="20"/>
          <w:szCs w:val="20"/>
        </w:rPr>
        <w:t xml:space="preserve"> to 12 months ago</w:t>
      </w:r>
      <w:r w:rsidR="00CA0B33">
        <w:rPr>
          <w:rFonts w:ascii="Arial" w:hAnsi="Arial" w:cs="Arial"/>
          <w:sz w:val="20"/>
          <w:szCs w:val="20"/>
        </w:rPr>
        <w:t>,</w:t>
      </w:r>
      <w:r w:rsidR="00C94E66">
        <w:rPr>
          <w:rFonts w:ascii="Arial" w:hAnsi="Arial" w:cs="Arial"/>
          <w:sz w:val="20"/>
          <w:szCs w:val="20"/>
        </w:rPr>
        <w:t xml:space="preserve"> </w:t>
      </w:r>
      <w:r w:rsidR="0058641C">
        <w:rPr>
          <w:rFonts w:ascii="Arial" w:hAnsi="Arial" w:cs="Arial"/>
          <w:sz w:val="20"/>
          <w:szCs w:val="20"/>
        </w:rPr>
        <w:t>please indicate</w:t>
      </w:r>
      <w:r w:rsidR="00857F94">
        <w:rPr>
          <w:rFonts w:ascii="Arial" w:hAnsi="Arial" w:cs="Arial"/>
          <w:sz w:val="20"/>
          <w:szCs w:val="20"/>
        </w:rPr>
        <w:t xml:space="preserve"> the extent to which you agree or disagree with the following:</w:t>
      </w:r>
      <w:r w:rsidR="00327893">
        <w:rPr>
          <w:rFonts w:ascii="Arial" w:hAnsi="Arial" w:cs="Arial"/>
          <w:sz w:val="20"/>
          <w:szCs w:val="20"/>
        </w:rPr>
        <w:t xml:space="preserve"> </w:t>
      </w:r>
    </w:p>
    <w:p w:rsidR="0081600F" w:rsidRDefault="0081600F">
      <w:pPr>
        <w:spacing w:after="0" w:line="240" w:lineRule="auto"/>
        <w:ind w:left="720"/>
        <w:rPr>
          <w:rFonts w:ascii="Arial" w:hAnsi="Arial" w:cs="Arial"/>
          <w:sz w:val="20"/>
          <w:szCs w:val="20"/>
        </w:rPr>
      </w:pPr>
    </w:p>
    <w:tbl>
      <w:tblPr>
        <w:tblStyle w:val="TableGrid"/>
        <w:tblW w:w="9242" w:type="dxa"/>
        <w:tblLook w:val="04A0"/>
      </w:tblPr>
      <w:tblGrid>
        <w:gridCol w:w="1101"/>
        <w:gridCol w:w="8141"/>
      </w:tblGrid>
      <w:tr w:rsidR="0058641C" w:rsidRPr="00B3030B" w:rsidTr="0058641C">
        <w:tc>
          <w:tcPr>
            <w:tcW w:w="1101" w:type="dxa"/>
          </w:tcPr>
          <w:p w:rsidR="00536400" w:rsidRDefault="0058641C">
            <w:pPr>
              <w:rPr>
                <w:rFonts w:ascii="Arial" w:hAnsi="Arial" w:cs="Arial"/>
                <w:sz w:val="20"/>
                <w:szCs w:val="20"/>
              </w:rPr>
            </w:pPr>
            <w:r w:rsidRPr="00B3030B">
              <w:rPr>
                <w:rFonts w:ascii="Arial" w:hAnsi="Arial" w:cs="Arial"/>
                <w:sz w:val="20"/>
                <w:szCs w:val="20"/>
              </w:rPr>
              <w:t>1</w:t>
            </w:r>
          </w:p>
        </w:tc>
        <w:tc>
          <w:tcPr>
            <w:tcW w:w="8141" w:type="dxa"/>
          </w:tcPr>
          <w:p w:rsidR="00536400" w:rsidRDefault="0058641C">
            <w:pPr>
              <w:rPr>
                <w:rFonts w:ascii="Arial" w:hAnsi="Arial" w:cs="Arial"/>
                <w:sz w:val="20"/>
                <w:szCs w:val="20"/>
              </w:rPr>
            </w:pPr>
            <w:r>
              <w:rPr>
                <w:rFonts w:ascii="Arial" w:hAnsi="Arial" w:cs="Arial"/>
                <w:sz w:val="20"/>
                <w:szCs w:val="20"/>
              </w:rPr>
              <w:t>Strongly disagree</w:t>
            </w:r>
          </w:p>
        </w:tc>
      </w:tr>
      <w:tr w:rsidR="0058641C" w:rsidRPr="00B3030B" w:rsidTr="0058641C">
        <w:tc>
          <w:tcPr>
            <w:tcW w:w="1101" w:type="dxa"/>
          </w:tcPr>
          <w:p w:rsidR="0058641C" w:rsidRPr="00B3030B" w:rsidRDefault="0058641C" w:rsidP="00CE2DC8">
            <w:pPr>
              <w:rPr>
                <w:rFonts w:ascii="Arial" w:hAnsi="Arial" w:cs="Arial"/>
                <w:sz w:val="20"/>
                <w:szCs w:val="20"/>
              </w:rPr>
            </w:pPr>
            <w:r w:rsidRPr="00B3030B">
              <w:rPr>
                <w:rFonts w:ascii="Arial" w:hAnsi="Arial" w:cs="Arial"/>
                <w:sz w:val="20"/>
                <w:szCs w:val="20"/>
              </w:rPr>
              <w:t>2</w:t>
            </w:r>
          </w:p>
        </w:tc>
        <w:tc>
          <w:tcPr>
            <w:tcW w:w="8141" w:type="dxa"/>
          </w:tcPr>
          <w:p w:rsidR="0058641C" w:rsidRPr="00B3030B" w:rsidRDefault="0058641C" w:rsidP="00CE2DC8">
            <w:pPr>
              <w:rPr>
                <w:rFonts w:ascii="Arial" w:hAnsi="Arial" w:cs="Arial"/>
                <w:sz w:val="20"/>
                <w:szCs w:val="20"/>
              </w:rPr>
            </w:pPr>
            <w:r>
              <w:rPr>
                <w:rFonts w:ascii="Arial" w:hAnsi="Arial" w:cs="Arial"/>
                <w:sz w:val="20"/>
                <w:szCs w:val="20"/>
              </w:rPr>
              <w:t>Slightly disagree</w:t>
            </w:r>
          </w:p>
        </w:tc>
      </w:tr>
      <w:tr w:rsidR="0058641C" w:rsidRPr="00B3030B" w:rsidTr="0058641C">
        <w:tc>
          <w:tcPr>
            <w:tcW w:w="1101" w:type="dxa"/>
          </w:tcPr>
          <w:p w:rsidR="0058641C" w:rsidRPr="00B3030B" w:rsidRDefault="0058641C" w:rsidP="00CE2DC8">
            <w:pPr>
              <w:rPr>
                <w:rFonts w:ascii="Arial" w:hAnsi="Arial" w:cs="Arial"/>
                <w:sz w:val="20"/>
                <w:szCs w:val="20"/>
              </w:rPr>
            </w:pPr>
            <w:r w:rsidRPr="00B3030B">
              <w:rPr>
                <w:rFonts w:ascii="Arial" w:hAnsi="Arial" w:cs="Arial"/>
                <w:sz w:val="20"/>
                <w:szCs w:val="20"/>
              </w:rPr>
              <w:t>3</w:t>
            </w:r>
          </w:p>
        </w:tc>
        <w:tc>
          <w:tcPr>
            <w:tcW w:w="8141" w:type="dxa"/>
          </w:tcPr>
          <w:p w:rsidR="0058641C" w:rsidRPr="00B3030B" w:rsidRDefault="0058641C" w:rsidP="00CE2DC8">
            <w:pPr>
              <w:rPr>
                <w:rFonts w:ascii="Arial" w:hAnsi="Arial" w:cs="Arial"/>
                <w:sz w:val="20"/>
                <w:szCs w:val="20"/>
              </w:rPr>
            </w:pPr>
            <w:r>
              <w:rPr>
                <w:rFonts w:ascii="Arial" w:hAnsi="Arial" w:cs="Arial"/>
                <w:sz w:val="20"/>
                <w:szCs w:val="20"/>
              </w:rPr>
              <w:t>Neither agree nor disagree</w:t>
            </w:r>
          </w:p>
        </w:tc>
      </w:tr>
      <w:tr w:rsidR="0058641C" w:rsidRPr="00B3030B" w:rsidTr="0058641C">
        <w:tc>
          <w:tcPr>
            <w:tcW w:w="1101" w:type="dxa"/>
          </w:tcPr>
          <w:p w:rsidR="0058641C" w:rsidRPr="00B3030B" w:rsidRDefault="0058641C" w:rsidP="00CE2DC8">
            <w:pPr>
              <w:rPr>
                <w:rFonts w:ascii="Arial" w:hAnsi="Arial" w:cs="Arial"/>
                <w:sz w:val="20"/>
                <w:szCs w:val="20"/>
              </w:rPr>
            </w:pPr>
            <w:r w:rsidRPr="00B3030B">
              <w:rPr>
                <w:rFonts w:ascii="Arial" w:hAnsi="Arial" w:cs="Arial"/>
                <w:sz w:val="20"/>
                <w:szCs w:val="20"/>
              </w:rPr>
              <w:t>4</w:t>
            </w:r>
          </w:p>
        </w:tc>
        <w:tc>
          <w:tcPr>
            <w:tcW w:w="8141" w:type="dxa"/>
          </w:tcPr>
          <w:p w:rsidR="0058641C" w:rsidRPr="00B3030B" w:rsidRDefault="0058641C" w:rsidP="00CE2DC8">
            <w:pPr>
              <w:rPr>
                <w:rFonts w:ascii="Arial" w:hAnsi="Arial" w:cs="Arial"/>
                <w:sz w:val="20"/>
                <w:szCs w:val="20"/>
              </w:rPr>
            </w:pPr>
            <w:r>
              <w:rPr>
                <w:rFonts w:ascii="Arial" w:hAnsi="Arial" w:cs="Arial"/>
                <w:sz w:val="20"/>
                <w:szCs w:val="20"/>
              </w:rPr>
              <w:t>Slightly agree</w:t>
            </w:r>
          </w:p>
        </w:tc>
      </w:tr>
      <w:tr w:rsidR="0058641C" w:rsidRPr="00B3030B" w:rsidTr="0058641C">
        <w:tc>
          <w:tcPr>
            <w:tcW w:w="1101" w:type="dxa"/>
          </w:tcPr>
          <w:p w:rsidR="0058641C" w:rsidRPr="00B3030B" w:rsidRDefault="0058641C" w:rsidP="00CE2DC8">
            <w:pPr>
              <w:rPr>
                <w:rFonts w:ascii="Arial" w:hAnsi="Arial" w:cs="Arial"/>
                <w:sz w:val="20"/>
                <w:szCs w:val="20"/>
              </w:rPr>
            </w:pPr>
            <w:r w:rsidRPr="00B3030B">
              <w:rPr>
                <w:rFonts w:ascii="Arial" w:hAnsi="Arial" w:cs="Arial"/>
                <w:sz w:val="20"/>
                <w:szCs w:val="20"/>
              </w:rPr>
              <w:t>5</w:t>
            </w:r>
          </w:p>
        </w:tc>
        <w:tc>
          <w:tcPr>
            <w:tcW w:w="8141" w:type="dxa"/>
          </w:tcPr>
          <w:p w:rsidR="0058641C" w:rsidRPr="00B3030B" w:rsidRDefault="0058641C" w:rsidP="00CE2DC8">
            <w:pPr>
              <w:rPr>
                <w:rFonts w:ascii="Arial" w:hAnsi="Arial" w:cs="Arial"/>
                <w:sz w:val="20"/>
                <w:szCs w:val="20"/>
              </w:rPr>
            </w:pPr>
            <w:r>
              <w:rPr>
                <w:rFonts w:ascii="Arial" w:hAnsi="Arial" w:cs="Arial"/>
                <w:sz w:val="20"/>
                <w:szCs w:val="20"/>
              </w:rPr>
              <w:t>Strongly agree</w:t>
            </w:r>
          </w:p>
        </w:tc>
      </w:tr>
      <w:tr w:rsidR="0058641C" w:rsidRPr="00B3030B" w:rsidTr="0058641C">
        <w:tc>
          <w:tcPr>
            <w:tcW w:w="1101" w:type="dxa"/>
          </w:tcPr>
          <w:p w:rsidR="0058641C" w:rsidRPr="00B3030B" w:rsidRDefault="0058641C" w:rsidP="00CE2DC8">
            <w:pPr>
              <w:rPr>
                <w:rFonts w:ascii="Arial" w:hAnsi="Arial" w:cs="Arial"/>
                <w:sz w:val="20"/>
                <w:szCs w:val="20"/>
              </w:rPr>
            </w:pPr>
            <w:r>
              <w:rPr>
                <w:rFonts w:ascii="Arial" w:hAnsi="Arial" w:cs="Arial"/>
                <w:sz w:val="20"/>
                <w:szCs w:val="20"/>
              </w:rPr>
              <w:t>99</w:t>
            </w:r>
          </w:p>
        </w:tc>
        <w:tc>
          <w:tcPr>
            <w:tcW w:w="8141" w:type="dxa"/>
            <w:vAlign w:val="center"/>
          </w:tcPr>
          <w:p w:rsidR="0058641C" w:rsidRPr="00B3030B" w:rsidRDefault="0058641C" w:rsidP="00CE2DC8">
            <w:pPr>
              <w:rPr>
                <w:rFonts w:ascii="Arial" w:hAnsi="Arial" w:cs="Arial"/>
                <w:sz w:val="20"/>
                <w:szCs w:val="20"/>
              </w:rPr>
            </w:pPr>
            <w:r>
              <w:rPr>
                <w:rFonts w:ascii="Arial" w:hAnsi="Arial" w:cs="Arial"/>
                <w:sz w:val="20"/>
                <w:szCs w:val="20"/>
              </w:rPr>
              <w:t>Don’t know</w:t>
            </w:r>
          </w:p>
        </w:tc>
      </w:tr>
    </w:tbl>
    <w:p w:rsidR="0058641C" w:rsidRDefault="0058641C"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8141"/>
      </w:tblGrid>
      <w:tr w:rsidR="0058641C" w:rsidTr="0058641C">
        <w:tc>
          <w:tcPr>
            <w:tcW w:w="1101" w:type="dxa"/>
          </w:tcPr>
          <w:p w:rsidR="0058641C" w:rsidRPr="00466524" w:rsidRDefault="0058641C" w:rsidP="00CE2DC8">
            <w:pPr>
              <w:rPr>
                <w:rFonts w:ascii="Arial" w:hAnsi="Arial" w:cs="Arial"/>
                <w:sz w:val="20"/>
                <w:szCs w:val="20"/>
              </w:rPr>
            </w:pPr>
            <w:r w:rsidRPr="00466524">
              <w:rPr>
                <w:rFonts w:ascii="Arial" w:hAnsi="Arial" w:cs="Arial"/>
                <w:sz w:val="20"/>
                <w:szCs w:val="20"/>
              </w:rPr>
              <w:t>a</w:t>
            </w:r>
          </w:p>
        </w:tc>
        <w:tc>
          <w:tcPr>
            <w:tcW w:w="8141" w:type="dxa"/>
            <w:vAlign w:val="center"/>
          </w:tcPr>
          <w:p w:rsidR="0058641C" w:rsidRPr="00F735A5" w:rsidRDefault="0058641C" w:rsidP="00CE2DC8">
            <w:pPr>
              <w:rPr>
                <w:rFonts w:ascii="Arial" w:hAnsi="Arial" w:cs="Arial"/>
                <w:sz w:val="20"/>
                <w:szCs w:val="20"/>
              </w:rPr>
            </w:pPr>
            <w:r>
              <w:rPr>
                <w:rFonts w:ascii="Arial" w:hAnsi="Arial" w:cs="Arial"/>
                <w:sz w:val="20"/>
                <w:szCs w:val="20"/>
              </w:rPr>
              <w:t>Parking is more expensive in the town centre/ high street</w:t>
            </w:r>
          </w:p>
        </w:tc>
      </w:tr>
      <w:tr w:rsidR="0058641C" w:rsidTr="0058641C">
        <w:tc>
          <w:tcPr>
            <w:tcW w:w="1101" w:type="dxa"/>
          </w:tcPr>
          <w:p w:rsidR="0058641C" w:rsidRPr="00466524" w:rsidRDefault="0058641C" w:rsidP="00CE2DC8">
            <w:pPr>
              <w:rPr>
                <w:rFonts w:ascii="Arial" w:hAnsi="Arial" w:cs="Arial"/>
                <w:sz w:val="20"/>
                <w:szCs w:val="20"/>
              </w:rPr>
            </w:pPr>
            <w:r w:rsidRPr="00466524">
              <w:rPr>
                <w:rFonts w:ascii="Arial" w:hAnsi="Arial" w:cs="Arial"/>
                <w:sz w:val="20"/>
                <w:szCs w:val="20"/>
              </w:rPr>
              <w:t>b</w:t>
            </w:r>
          </w:p>
        </w:tc>
        <w:tc>
          <w:tcPr>
            <w:tcW w:w="8141" w:type="dxa"/>
            <w:vAlign w:val="center"/>
          </w:tcPr>
          <w:p w:rsidR="0058641C" w:rsidRPr="00F735A5" w:rsidRDefault="0058641C" w:rsidP="00CE2DC8">
            <w:pPr>
              <w:rPr>
                <w:rFonts w:ascii="Arial" w:hAnsi="Arial" w:cs="Arial"/>
                <w:sz w:val="20"/>
                <w:szCs w:val="20"/>
              </w:rPr>
            </w:pPr>
            <w:r>
              <w:rPr>
                <w:rFonts w:ascii="Arial" w:hAnsi="Arial" w:cs="Arial"/>
                <w:sz w:val="20"/>
                <w:szCs w:val="20"/>
              </w:rPr>
              <w:t>Fewer parking spaces are available where I live</w:t>
            </w:r>
          </w:p>
        </w:tc>
      </w:tr>
      <w:tr w:rsidR="0058641C" w:rsidTr="0058641C">
        <w:tc>
          <w:tcPr>
            <w:tcW w:w="1101" w:type="dxa"/>
          </w:tcPr>
          <w:p w:rsidR="0058641C" w:rsidRPr="00466524" w:rsidRDefault="0058641C" w:rsidP="00CE2DC8">
            <w:pPr>
              <w:rPr>
                <w:rFonts w:ascii="Arial" w:hAnsi="Arial" w:cs="Arial"/>
                <w:sz w:val="20"/>
                <w:szCs w:val="20"/>
              </w:rPr>
            </w:pPr>
            <w:r w:rsidRPr="00466524">
              <w:rPr>
                <w:rFonts w:ascii="Arial" w:hAnsi="Arial" w:cs="Arial"/>
                <w:sz w:val="20"/>
                <w:szCs w:val="20"/>
              </w:rPr>
              <w:t>c</w:t>
            </w:r>
          </w:p>
        </w:tc>
        <w:tc>
          <w:tcPr>
            <w:tcW w:w="8141" w:type="dxa"/>
            <w:vAlign w:val="center"/>
          </w:tcPr>
          <w:p w:rsidR="0058641C" w:rsidRPr="00F735A5" w:rsidRDefault="0058641C" w:rsidP="00CE2DC8">
            <w:pPr>
              <w:rPr>
                <w:rFonts w:ascii="Arial" w:hAnsi="Arial" w:cs="Arial"/>
                <w:sz w:val="20"/>
                <w:szCs w:val="20"/>
              </w:rPr>
            </w:pPr>
            <w:r>
              <w:rPr>
                <w:rFonts w:ascii="Arial" w:hAnsi="Arial" w:cs="Arial"/>
                <w:sz w:val="20"/>
                <w:szCs w:val="20"/>
              </w:rPr>
              <w:t>Fewer parking spaces are available near the town centre/high street</w:t>
            </w:r>
          </w:p>
        </w:tc>
      </w:tr>
    </w:tbl>
    <w:p w:rsidR="0058641C" w:rsidRDefault="0058641C" w:rsidP="00CE2DC8">
      <w:pPr>
        <w:spacing w:after="0" w:line="240" w:lineRule="auto"/>
        <w:ind w:left="720"/>
        <w:rPr>
          <w:rFonts w:ascii="Arial" w:hAnsi="Arial" w:cs="Arial"/>
          <w:sz w:val="20"/>
          <w:szCs w:val="20"/>
        </w:rPr>
      </w:pPr>
    </w:p>
    <w:p w:rsidR="00CA0B33" w:rsidRDefault="00CA0B33" w:rsidP="00CE2DC8">
      <w:pPr>
        <w:spacing w:after="0" w:line="240" w:lineRule="auto"/>
        <w:textAlignment w:val="baseline"/>
        <w:rPr>
          <w:rFonts w:ascii="Arial" w:eastAsia="Geneva" w:hAnsi="Arial" w:cs="Arial"/>
          <w:b/>
          <w:bCs/>
          <w:color w:val="FF0000"/>
          <w:kern w:val="24"/>
          <w:sz w:val="20"/>
          <w:szCs w:val="20"/>
        </w:rPr>
      </w:pPr>
    </w:p>
    <w:p w:rsidR="00C94E66" w:rsidRPr="0031528B" w:rsidRDefault="009762EF"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00C94E66" w:rsidRPr="0031528B">
        <w:rPr>
          <w:rFonts w:ascii="Arial" w:eastAsia="Geneva" w:hAnsi="Arial" w:cs="Arial"/>
          <w:b/>
          <w:bCs/>
          <w:color w:val="FF0000"/>
          <w:kern w:val="24"/>
          <w:sz w:val="20"/>
          <w:szCs w:val="20"/>
        </w:rPr>
        <w:t xml:space="preserve">PROGRAMMING INSTRUCTION: ASK </w:t>
      </w:r>
      <w:r w:rsidR="0058641C">
        <w:rPr>
          <w:rFonts w:ascii="Arial" w:eastAsia="Geneva" w:hAnsi="Arial" w:cs="Arial"/>
          <w:b/>
          <w:bCs/>
          <w:color w:val="FF0000"/>
          <w:kern w:val="24"/>
          <w:sz w:val="20"/>
          <w:szCs w:val="20"/>
        </w:rPr>
        <w:t>IF AGREE AT QP1</w:t>
      </w:r>
      <w:r w:rsidR="00C94E66" w:rsidRPr="0031528B">
        <w:rPr>
          <w:rFonts w:ascii="Arial" w:eastAsia="Geneva" w:hAnsi="Arial" w:cs="Arial"/>
          <w:b/>
          <w:bCs/>
          <w:color w:val="FF0000"/>
          <w:kern w:val="24"/>
          <w:sz w:val="20"/>
          <w:szCs w:val="20"/>
        </w:rPr>
        <w:t xml:space="preserve">.  </w:t>
      </w:r>
      <w:proofErr w:type="gramStart"/>
      <w:r w:rsidR="00C94E66">
        <w:rPr>
          <w:rFonts w:ascii="Arial" w:eastAsia="Geneva" w:hAnsi="Arial" w:cs="Arial"/>
          <w:b/>
          <w:bCs/>
          <w:color w:val="FF0000"/>
          <w:kern w:val="24"/>
          <w:sz w:val="20"/>
          <w:szCs w:val="20"/>
        </w:rPr>
        <w:t>MULTI CODE</w:t>
      </w:r>
      <w:r w:rsidR="00C94E66" w:rsidRPr="0031528B">
        <w:rPr>
          <w:rFonts w:ascii="Arial" w:eastAsia="Geneva" w:hAnsi="Arial" w:cs="Arial"/>
          <w:b/>
          <w:bCs/>
          <w:color w:val="FF0000"/>
          <w:kern w:val="24"/>
          <w:sz w:val="20"/>
          <w:szCs w:val="20"/>
        </w:rPr>
        <w:t>.]</w:t>
      </w:r>
      <w:proofErr w:type="gramEnd"/>
      <w:r w:rsidR="00C94E66" w:rsidRPr="0031528B">
        <w:rPr>
          <w:rFonts w:ascii="Arial" w:eastAsia="Geneva" w:hAnsi="Arial" w:cs="Arial"/>
          <w:b/>
          <w:bCs/>
          <w:color w:val="FF0000"/>
          <w:kern w:val="24"/>
          <w:sz w:val="20"/>
          <w:szCs w:val="20"/>
        </w:rPr>
        <w:t xml:space="preserve"> </w:t>
      </w:r>
    </w:p>
    <w:p w:rsidR="00C94E66" w:rsidRDefault="00C94E66" w:rsidP="00CE2DC8">
      <w:pPr>
        <w:spacing w:after="0" w:line="240" w:lineRule="auto"/>
        <w:ind w:left="720" w:hanging="720"/>
        <w:rPr>
          <w:rFonts w:ascii="Arial" w:hAnsi="Arial" w:cs="Arial"/>
          <w:sz w:val="20"/>
          <w:szCs w:val="20"/>
        </w:rPr>
      </w:pPr>
      <w:r>
        <w:rPr>
          <w:rFonts w:ascii="Arial" w:hAnsi="Arial" w:cs="Arial"/>
          <w:b/>
          <w:sz w:val="20"/>
          <w:szCs w:val="20"/>
        </w:rPr>
        <w:t>QP</w:t>
      </w:r>
      <w:r w:rsidR="00816981">
        <w:rPr>
          <w:rFonts w:ascii="Arial" w:hAnsi="Arial" w:cs="Arial"/>
          <w:b/>
          <w:sz w:val="20"/>
          <w:szCs w:val="20"/>
        </w:rPr>
        <w:t>2</w:t>
      </w:r>
      <w:r>
        <w:rPr>
          <w:rFonts w:ascii="Arial" w:hAnsi="Arial" w:cs="Arial"/>
          <w:b/>
          <w:sz w:val="20"/>
          <w:szCs w:val="20"/>
        </w:rPr>
        <w:t>.</w:t>
      </w:r>
      <w:r w:rsidRPr="0031528B">
        <w:rPr>
          <w:rFonts w:ascii="Arial" w:hAnsi="Arial" w:cs="Arial"/>
          <w:b/>
          <w:sz w:val="20"/>
          <w:szCs w:val="20"/>
        </w:rPr>
        <w:tab/>
      </w:r>
      <w:r w:rsidR="0058641C">
        <w:rPr>
          <w:rFonts w:ascii="Arial" w:hAnsi="Arial" w:cs="Arial"/>
          <w:sz w:val="20"/>
          <w:szCs w:val="20"/>
        </w:rPr>
        <w:t>Have these changes in parking impacted the amount you drive</w:t>
      </w:r>
      <w:r>
        <w:rPr>
          <w:rFonts w:ascii="Arial" w:hAnsi="Arial" w:cs="Arial"/>
          <w:sz w:val="20"/>
          <w:szCs w:val="20"/>
        </w:rPr>
        <w:t xml:space="preserve">? </w:t>
      </w:r>
    </w:p>
    <w:p w:rsidR="0081600F" w:rsidRDefault="0081600F">
      <w:pPr>
        <w:spacing w:after="0" w:line="240" w:lineRule="auto"/>
        <w:rPr>
          <w:rFonts w:ascii="Arial" w:hAnsi="Arial" w:cs="Arial"/>
          <w:sz w:val="20"/>
          <w:szCs w:val="20"/>
        </w:rPr>
      </w:pPr>
    </w:p>
    <w:tbl>
      <w:tblPr>
        <w:tblStyle w:val="TableGrid"/>
        <w:tblW w:w="0" w:type="auto"/>
        <w:tblLook w:val="04A0"/>
      </w:tblPr>
      <w:tblGrid>
        <w:gridCol w:w="893"/>
        <w:gridCol w:w="2924"/>
        <w:gridCol w:w="1137"/>
        <w:gridCol w:w="1203"/>
        <w:gridCol w:w="1137"/>
        <w:gridCol w:w="974"/>
        <w:gridCol w:w="974"/>
      </w:tblGrid>
      <w:tr w:rsidR="009762EF" w:rsidTr="009762EF">
        <w:trPr>
          <w:trHeight w:val="475"/>
        </w:trPr>
        <w:tc>
          <w:tcPr>
            <w:tcW w:w="893" w:type="dxa"/>
          </w:tcPr>
          <w:p w:rsidR="00536400" w:rsidRDefault="00536400">
            <w:pPr>
              <w:rPr>
                <w:rFonts w:ascii="Arial" w:hAnsi="Arial" w:cs="Arial"/>
                <w:sz w:val="20"/>
                <w:szCs w:val="20"/>
              </w:rPr>
            </w:pPr>
          </w:p>
        </w:tc>
        <w:tc>
          <w:tcPr>
            <w:tcW w:w="2924" w:type="dxa"/>
          </w:tcPr>
          <w:p w:rsidR="00536400" w:rsidRDefault="00536400">
            <w:pPr>
              <w:rPr>
                <w:rFonts w:ascii="Arial" w:hAnsi="Arial" w:cs="Arial"/>
                <w:sz w:val="20"/>
                <w:szCs w:val="20"/>
              </w:rPr>
            </w:pPr>
          </w:p>
        </w:tc>
        <w:tc>
          <w:tcPr>
            <w:tcW w:w="1137" w:type="dxa"/>
            <w:vAlign w:val="center"/>
          </w:tcPr>
          <w:p w:rsidR="00536400" w:rsidRDefault="009762EF">
            <w:pPr>
              <w:jc w:val="center"/>
              <w:rPr>
                <w:rFonts w:ascii="Arial" w:hAnsi="Arial" w:cs="Arial"/>
                <w:sz w:val="20"/>
                <w:szCs w:val="20"/>
              </w:rPr>
            </w:pPr>
            <w:r>
              <w:rPr>
                <w:rFonts w:ascii="Arial" w:hAnsi="Arial" w:cs="Arial"/>
                <w:sz w:val="20"/>
                <w:szCs w:val="20"/>
              </w:rPr>
              <w:t>Drive much less</w:t>
            </w:r>
          </w:p>
        </w:tc>
        <w:tc>
          <w:tcPr>
            <w:tcW w:w="1203" w:type="dxa"/>
            <w:vAlign w:val="center"/>
          </w:tcPr>
          <w:p w:rsidR="00536400" w:rsidRDefault="009762EF">
            <w:pPr>
              <w:jc w:val="center"/>
              <w:rPr>
                <w:rFonts w:ascii="Arial" w:hAnsi="Arial" w:cs="Arial"/>
                <w:sz w:val="20"/>
                <w:szCs w:val="20"/>
              </w:rPr>
            </w:pPr>
            <w:r>
              <w:rPr>
                <w:rFonts w:ascii="Arial" w:hAnsi="Arial" w:cs="Arial"/>
                <w:sz w:val="20"/>
                <w:szCs w:val="20"/>
              </w:rPr>
              <w:t>Drive less</w:t>
            </w:r>
          </w:p>
        </w:tc>
        <w:tc>
          <w:tcPr>
            <w:tcW w:w="1137" w:type="dxa"/>
            <w:vAlign w:val="center"/>
          </w:tcPr>
          <w:p w:rsidR="00536400" w:rsidRDefault="009762EF">
            <w:pPr>
              <w:jc w:val="center"/>
              <w:rPr>
                <w:rFonts w:ascii="Arial" w:hAnsi="Arial" w:cs="Arial"/>
                <w:sz w:val="20"/>
                <w:szCs w:val="20"/>
              </w:rPr>
            </w:pPr>
            <w:r w:rsidRPr="00BA6B21">
              <w:rPr>
                <w:rFonts w:ascii="Arial" w:hAnsi="Arial" w:cs="Arial"/>
                <w:sz w:val="20"/>
                <w:szCs w:val="20"/>
              </w:rPr>
              <w:t>No impact</w:t>
            </w:r>
          </w:p>
        </w:tc>
        <w:tc>
          <w:tcPr>
            <w:tcW w:w="974" w:type="dxa"/>
            <w:vAlign w:val="center"/>
          </w:tcPr>
          <w:p w:rsidR="00536400" w:rsidRDefault="009762EF">
            <w:pPr>
              <w:jc w:val="center"/>
              <w:rPr>
                <w:rFonts w:ascii="Arial" w:hAnsi="Arial" w:cs="Arial"/>
                <w:sz w:val="20"/>
                <w:szCs w:val="20"/>
              </w:rPr>
            </w:pPr>
            <w:r>
              <w:rPr>
                <w:rFonts w:ascii="Arial" w:hAnsi="Arial" w:cs="Arial"/>
                <w:sz w:val="20"/>
                <w:szCs w:val="20"/>
              </w:rPr>
              <w:t>Drive a more</w:t>
            </w:r>
          </w:p>
        </w:tc>
        <w:tc>
          <w:tcPr>
            <w:tcW w:w="974" w:type="dxa"/>
            <w:vAlign w:val="center"/>
          </w:tcPr>
          <w:p w:rsidR="00536400" w:rsidRDefault="009762EF">
            <w:pPr>
              <w:jc w:val="center"/>
              <w:rPr>
                <w:rFonts w:ascii="Arial" w:hAnsi="Arial" w:cs="Arial"/>
                <w:sz w:val="20"/>
                <w:szCs w:val="20"/>
              </w:rPr>
            </w:pPr>
            <w:r>
              <w:rPr>
                <w:rFonts w:ascii="Arial" w:hAnsi="Arial" w:cs="Arial"/>
                <w:sz w:val="20"/>
                <w:szCs w:val="20"/>
              </w:rPr>
              <w:t>Drive a lot more</w:t>
            </w:r>
          </w:p>
        </w:tc>
      </w:tr>
      <w:tr w:rsidR="009762EF" w:rsidTr="00403DDB">
        <w:trPr>
          <w:trHeight w:val="230"/>
        </w:trPr>
        <w:tc>
          <w:tcPr>
            <w:tcW w:w="893" w:type="dxa"/>
          </w:tcPr>
          <w:p w:rsidR="009762EF" w:rsidRDefault="00403DDB" w:rsidP="00CE2DC8">
            <w:pPr>
              <w:rPr>
                <w:rFonts w:ascii="Arial" w:hAnsi="Arial" w:cs="Arial"/>
                <w:sz w:val="20"/>
                <w:szCs w:val="20"/>
              </w:rPr>
            </w:pPr>
            <w:r>
              <w:rPr>
                <w:rFonts w:ascii="Arial" w:hAnsi="Arial" w:cs="Arial"/>
                <w:sz w:val="20"/>
                <w:szCs w:val="20"/>
              </w:rPr>
              <w:t>a</w:t>
            </w:r>
          </w:p>
        </w:tc>
        <w:tc>
          <w:tcPr>
            <w:tcW w:w="2924" w:type="dxa"/>
          </w:tcPr>
          <w:p w:rsidR="009762EF" w:rsidRDefault="0058641C" w:rsidP="00CE2DC8">
            <w:pPr>
              <w:rPr>
                <w:rFonts w:ascii="Arial" w:hAnsi="Arial" w:cs="Arial"/>
                <w:sz w:val="20"/>
                <w:szCs w:val="20"/>
              </w:rPr>
            </w:pPr>
            <w:r>
              <w:rPr>
                <w:rFonts w:ascii="Arial" w:hAnsi="Arial" w:cs="Arial"/>
                <w:sz w:val="20"/>
                <w:szCs w:val="20"/>
              </w:rPr>
              <w:t>Parking is more expensive in the town centre/ high street</w:t>
            </w:r>
            <w:r w:rsidR="009762EF">
              <w:rPr>
                <w:rFonts w:ascii="Arial" w:hAnsi="Arial" w:cs="Arial"/>
                <w:sz w:val="20"/>
                <w:szCs w:val="20"/>
              </w:rPr>
              <w:t xml:space="preserve"> [show if selected at QP1]</w:t>
            </w:r>
          </w:p>
        </w:tc>
        <w:tc>
          <w:tcPr>
            <w:tcW w:w="1137" w:type="dxa"/>
            <w:vAlign w:val="center"/>
          </w:tcPr>
          <w:p w:rsidR="009762EF" w:rsidRDefault="00403DDB" w:rsidP="00CE2DC8">
            <w:pPr>
              <w:jc w:val="center"/>
              <w:rPr>
                <w:rFonts w:ascii="Arial" w:hAnsi="Arial" w:cs="Arial"/>
                <w:sz w:val="20"/>
                <w:szCs w:val="20"/>
              </w:rPr>
            </w:pPr>
            <w:r>
              <w:rPr>
                <w:rFonts w:ascii="Arial" w:hAnsi="Arial" w:cs="Arial"/>
                <w:sz w:val="20"/>
                <w:szCs w:val="20"/>
              </w:rPr>
              <w:t>1</w:t>
            </w:r>
          </w:p>
        </w:tc>
        <w:tc>
          <w:tcPr>
            <w:tcW w:w="1203" w:type="dxa"/>
            <w:vAlign w:val="center"/>
          </w:tcPr>
          <w:p w:rsidR="009762EF" w:rsidRDefault="00403DDB" w:rsidP="00CE2DC8">
            <w:pPr>
              <w:jc w:val="center"/>
              <w:rPr>
                <w:rFonts w:ascii="Arial" w:hAnsi="Arial" w:cs="Arial"/>
                <w:sz w:val="20"/>
                <w:szCs w:val="20"/>
              </w:rPr>
            </w:pPr>
            <w:r>
              <w:rPr>
                <w:rFonts w:ascii="Arial" w:hAnsi="Arial" w:cs="Arial"/>
                <w:sz w:val="20"/>
                <w:szCs w:val="20"/>
              </w:rPr>
              <w:t>2</w:t>
            </w:r>
          </w:p>
        </w:tc>
        <w:tc>
          <w:tcPr>
            <w:tcW w:w="1137" w:type="dxa"/>
            <w:vAlign w:val="center"/>
          </w:tcPr>
          <w:p w:rsidR="009762EF" w:rsidRDefault="00403DDB" w:rsidP="00CE2DC8">
            <w:pPr>
              <w:jc w:val="center"/>
              <w:rPr>
                <w:rFonts w:ascii="Arial" w:hAnsi="Arial" w:cs="Arial"/>
                <w:sz w:val="20"/>
                <w:szCs w:val="20"/>
              </w:rPr>
            </w:pPr>
            <w:r>
              <w:rPr>
                <w:rFonts w:ascii="Arial" w:hAnsi="Arial" w:cs="Arial"/>
                <w:sz w:val="20"/>
                <w:szCs w:val="20"/>
              </w:rPr>
              <w:t>3</w:t>
            </w:r>
          </w:p>
        </w:tc>
        <w:tc>
          <w:tcPr>
            <w:tcW w:w="974" w:type="dxa"/>
            <w:vAlign w:val="center"/>
          </w:tcPr>
          <w:p w:rsidR="00536400" w:rsidRDefault="00403DDB">
            <w:pPr>
              <w:jc w:val="center"/>
              <w:rPr>
                <w:rFonts w:ascii="Arial" w:hAnsi="Arial" w:cs="Arial"/>
                <w:sz w:val="20"/>
                <w:szCs w:val="20"/>
              </w:rPr>
            </w:pPr>
            <w:r>
              <w:rPr>
                <w:rFonts w:ascii="Arial" w:hAnsi="Arial" w:cs="Arial"/>
                <w:sz w:val="20"/>
                <w:szCs w:val="20"/>
              </w:rPr>
              <w:t>4</w:t>
            </w:r>
          </w:p>
        </w:tc>
        <w:tc>
          <w:tcPr>
            <w:tcW w:w="974" w:type="dxa"/>
            <w:vAlign w:val="center"/>
          </w:tcPr>
          <w:p w:rsidR="00536400" w:rsidRDefault="00403DDB">
            <w:pPr>
              <w:jc w:val="center"/>
              <w:rPr>
                <w:rFonts w:ascii="Arial" w:hAnsi="Arial" w:cs="Arial"/>
                <w:sz w:val="20"/>
                <w:szCs w:val="20"/>
              </w:rPr>
            </w:pPr>
            <w:r>
              <w:rPr>
                <w:rFonts w:ascii="Arial" w:hAnsi="Arial" w:cs="Arial"/>
                <w:sz w:val="20"/>
                <w:szCs w:val="20"/>
              </w:rPr>
              <w:t>5</w:t>
            </w:r>
          </w:p>
        </w:tc>
      </w:tr>
      <w:tr w:rsidR="00403DDB" w:rsidTr="00403DDB">
        <w:trPr>
          <w:trHeight w:val="204"/>
        </w:trPr>
        <w:tc>
          <w:tcPr>
            <w:tcW w:w="893" w:type="dxa"/>
          </w:tcPr>
          <w:p w:rsidR="00403DDB" w:rsidRDefault="00403DDB" w:rsidP="00CE2DC8">
            <w:pPr>
              <w:rPr>
                <w:rFonts w:ascii="Arial" w:hAnsi="Arial" w:cs="Arial"/>
                <w:sz w:val="20"/>
                <w:szCs w:val="20"/>
              </w:rPr>
            </w:pPr>
            <w:r>
              <w:rPr>
                <w:rFonts w:ascii="Arial" w:hAnsi="Arial" w:cs="Arial"/>
                <w:sz w:val="20"/>
                <w:szCs w:val="20"/>
              </w:rPr>
              <w:t>b</w:t>
            </w:r>
          </w:p>
        </w:tc>
        <w:tc>
          <w:tcPr>
            <w:tcW w:w="2924" w:type="dxa"/>
          </w:tcPr>
          <w:p w:rsidR="00403DDB" w:rsidRDefault="00403DDB" w:rsidP="00CE2DC8">
            <w:pPr>
              <w:rPr>
                <w:rFonts w:ascii="Arial" w:hAnsi="Arial" w:cs="Arial"/>
                <w:sz w:val="20"/>
                <w:szCs w:val="20"/>
              </w:rPr>
            </w:pPr>
            <w:r>
              <w:rPr>
                <w:rFonts w:ascii="Arial" w:hAnsi="Arial" w:cs="Arial"/>
                <w:sz w:val="20"/>
                <w:szCs w:val="20"/>
              </w:rPr>
              <w:t>Fewer parking spaces are available where I live</w:t>
            </w:r>
            <w:r w:rsidDel="0058641C">
              <w:rPr>
                <w:rFonts w:ascii="Arial" w:hAnsi="Arial" w:cs="Arial"/>
                <w:sz w:val="20"/>
                <w:szCs w:val="20"/>
              </w:rPr>
              <w:t xml:space="preserve"> </w:t>
            </w:r>
            <w:r>
              <w:rPr>
                <w:rFonts w:ascii="Arial" w:hAnsi="Arial" w:cs="Arial"/>
                <w:sz w:val="20"/>
                <w:szCs w:val="20"/>
              </w:rPr>
              <w:t>[show if selected at QP1]</w:t>
            </w:r>
          </w:p>
        </w:tc>
        <w:tc>
          <w:tcPr>
            <w:tcW w:w="1137" w:type="dxa"/>
            <w:vAlign w:val="center"/>
          </w:tcPr>
          <w:p w:rsidR="00403DDB" w:rsidRDefault="00403DDB" w:rsidP="00CE2DC8">
            <w:pPr>
              <w:jc w:val="center"/>
              <w:rPr>
                <w:rFonts w:ascii="Arial" w:hAnsi="Arial" w:cs="Arial"/>
                <w:sz w:val="20"/>
                <w:szCs w:val="20"/>
              </w:rPr>
            </w:pPr>
            <w:r>
              <w:rPr>
                <w:rFonts w:ascii="Arial" w:hAnsi="Arial" w:cs="Arial"/>
                <w:sz w:val="20"/>
                <w:szCs w:val="20"/>
              </w:rPr>
              <w:t>1</w:t>
            </w:r>
          </w:p>
        </w:tc>
        <w:tc>
          <w:tcPr>
            <w:tcW w:w="1203" w:type="dxa"/>
            <w:vAlign w:val="center"/>
          </w:tcPr>
          <w:p w:rsidR="00403DDB" w:rsidRDefault="00403DDB" w:rsidP="00CE2DC8">
            <w:pPr>
              <w:jc w:val="center"/>
              <w:rPr>
                <w:rFonts w:ascii="Arial" w:hAnsi="Arial" w:cs="Arial"/>
                <w:sz w:val="20"/>
                <w:szCs w:val="20"/>
              </w:rPr>
            </w:pPr>
            <w:r>
              <w:rPr>
                <w:rFonts w:ascii="Arial" w:hAnsi="Arial" w:cs="Arial"/>
                <w:sz w:val="20"/>
                <w:szCs w:val="20"/>
              </w:rPr>
              <w:t>2</w:t>
            </w:r>
          </w:p>
        </w:tc>
        <w:tc>
          <w:tcPr>
            <w:tcW w:w="1137" w:type="dxa"/>
            <w:vAlign w:val="center"/>
          </w:tcPr>
          <w:p w:rsidR="00403DDB" w:rsidRDefault="00403DDB" w:rsidP="00CE2DC8">
            <w:pPr>
              <w:jc w:val="center"/>
              <w:rPr>
                <w:rFonts w:ascii="Arial" w:hAnsi="Arial" w:cs="Arial"/>
                <w:sz w:val="20"/>
                <w:szCs w:val="20"/>
              </w:rPr>
            </w:pPr>
            <w:r>
              <w:rPr>
                <w:rFonts w:ascii="Arial" w:hAnsi="Arial" w:cs="Arial"/>
                <w:sz w:val="20"/>
                <w:szCs w:val="20"/>
              </w:rPr>
              <w:t>3</w:t>
            </w:r>
          </w:p>
        </w:tc>
        <w:tc>
          <w:tcPr>
            <w:tcW w:w="974" w:type="dxa"/>
            <w:vAlign w:val="center"/>
          </w:tcPr>
          <w:p w:rsidR="00536400" w:rsidRDefault="00403DDB">
            <w:pPr>
              <w:jc w:val="center"/>
              <w:rPr>
                <w:rFonts w:ascii="Arial" w:hAnsi="Arial" w:cs="Arial"/>
                <w:sz w:val="20"/>
                <w:szCs w:val="20"/>
              </w:rPr>
            </w:pPr>
            <w:r>
              <w:rPr>
                <w:rFonts w:ascii="Arial" w:hAnsi="Arial" w:cs="Arial"/>
                <w:sz w:val="20"/>
                <w:szCs w:val="20"/>
              </w:rPr>
              <w:t>4</w:t>
            </w:r>
          </w:p>
        </w:tc>
        <w:tc>
          <w:tcPr>
            <w:tcW w:w="974" w:type="dxa"/>
            <w:vAlign w:val="center"/>
          </w:tcPr>
          <w:p w:rsidR="00536400" w:rsidRDefault="00403DDB">
            <w:pPr>
              <w:jc w:val="center"/>
              <w:rPr>
                <w:rFonts w:ascii="Arial" w:hAnsi="Arial" w:cs="Arial"/>
                <w:sz w:val="20"/>
                <w:szCs w:val="20"/>
              </w:rPr>
            </w:pPr>
            <w:r>
              <w:rPr>
                <w:rFonts w:ascii="Arial" w:hAnsi="Arial" w:cs="Arial"/>
                <w:sz w:val="20"/>
                <w:szCs w:val="20"/>
              </w:rPr>
              <w:t>5</w:t>
            </w:r>
          </w:p>
        </w:tc>
      </w:tr>
      <w:tr w:rsidR="00403DDB" w:rsidTr="00403DDB">
        <w:trPr>
          <w:trHeight w:val="245"/>
        </w:trPr>
        <w:tc>
          <w:tcPr>
            <w:tcW w:w="893" w:type="dxa"/>
          </w:tcPr>
          <w:p w:rsidR="00403DDB" w:rsidRDefault="00403DDB" w:rsidP="00CE2DC8">
            <w:pPr>
              <w:rPr>
                <w:rFonts w:ascii="Arial" w:hAnsi="Arial" w:cs="Arial"/>
                <w:sz w:val="20"/>
                <w:szCs w:val="20"/>
              </w:rPr>
            </w:pPr>
            <w:r>
              <w:rPr>
                <w:rFonts w:ascii="Arial" w:hAnsi="Arial" w:cs="Arial"/>
                <w:sz w:val="20"/>
                <w:szCs w:val="20"/>
              </w:rPr>
              <w:t>c</w:t>
            </w:r>
          </w:p>
        </w:tc>
        <w:tc>
          <w:tcPr>
            <w:tcW w:w="2924" w:type="dxa"/>
          </w:tcPr>
          <w:p w:rsidR="00403DDB" w:rsidRDefault="00403DDB" w:rsidP="00CE2DC8">
            <w:pPr>
              <w:rPr>
                <w:rFonts w:ascii="Arial" w:hAnsi="Arial" w:cs="Arial"/>
                <w:sz w:val="20"/>
                <w:szCs w:val="20"/>
              </w:rPr>
            </w:pPr>
            <w:r>
              <w:rPr>
                <w:rFonts w:ascii="Arial" w:hAnsi="Arial" w:cs="Arial"/>
                <w:sz w:val="20"/>
                <w:szCs w:val="20"/>
              </w:rPr>
              <w:t>Fewer parking spaces are available near the town centre/high street [show if selected at QP1]</w:t>
            </w:r>
          </w:p>
        </w:tc>
        <w:tc>
          <w:tcPr>
            <w:tcW w:w="1137" w:type="dxa"/>
            <w:vAlign w:val="center"/>
          </w:tcPr>
          <w:p w:rsidR="00403DDB" w:rsidRDefault="00403DDB" w:rsidP="00CE2DC8">
            <w:pPr>
              <w:jc w:val="center"/>
              <w:rPr>
                <w:rFonts w:ascii="Arial" w:hAnsi="Arial" w:cs="Arial"/>
                <w:sz w:val="20"/>
                <w:szCs w:val="20"/>
              </w:rPr>
            </w:pPr>
            <w:r>
              <w:rPr>
                <w:rFonts w:ascii="Arial" w:hAnsi="Arial" w:cs="Arial"/>
                <w:sz w:val="20"/>
                <w:szCs w:val="20"/>
              </w:rPr>
              <w:t>1</w:t>
            </w:r>
          </w:p>
        </w:tc>
        <w:tc>
          <w:tcPr>
            <w:tcW w:w="1203" w:type="dxa"/>
            <w:vAlign w:val="center"/>
          </w:tcPr>
          <w:p w:rsidR="00403DDB" w:rsidRDefault="00403DDB" w:rsidP="00CE2DC8">
            <w:pPr>
              <w:jc w:val="center"/>
              <w:rPr>
                <w:rFonts w:ascii="Arial" w:hAnsi="Arial" w:cs="Arial"/>
                <w:sz w:val="20"/>
                <w:szCs w:val="20"/>
              </w:rPr>
            </w:pPr>
            <w:r>
              <w:rPr>
                <w:rFonts w:ascii="Arial" w:hAnsi="Arial" w:cs="Arial"/>
                <w:sz w:val="20"/>
                <w:szCs w:val="20"/>
              </w:rPr>
              <w:t>2</w:t>
            </w:r>
          </w:p>
        </w:tc>
        <w:tc>
          <w:tcPr>
            <w:tcW w:w="1137" w:type="dxa"/>
            <w:vAlign w:val="center"/>
          </w:tcPr>
          <w:p w:rsidR="00403DDB" w:rsidRDefault="00403DDB" w:rsidP="00CE2DC8">
            <w:pPr>
              <w:jc w:val="center"/>
              <w:rPr>
                <w:rFonts w:ascii="Arial" w:hAnsi="Arial" w:cs="Arial"/>
                <w:sz w:val="20"/>
                <w:szCs w:val="20"/>
              </w:rPr>
            </w:pPr>
            <w:r>
              <w:rPr>
                <w:rFonts w:ascii="Arial" w:hAnsi="Arial" w:cs="Arial"/>
                <w:sz w:val="20"/>
                <w:szCs w:val="20"/>
              </w:rPr>
              <w:t>3</w:t>
            </w:r>
          </w:p>
        </w:tc>
        <w:tc>
          <w:tcPr>
            <w:tcW w:w="974" w:type="dxa"/>
            <w:vAlign w:val="center"/>
          </w:tcPr>
          <w:p w:rsidR="0081600F" w:rsidRDefault="00403DDB">
            <w:pPr>
              <w:jc w:val="center"/>
              <w:rPr>
                <w:rFonts w:ascii="Arial" w:hAnsi="Arial" w:cs="Arial"/>
                <w:sz w:val="20"/>
                <w:szCs w:val="20"/>
              </w:rPr>
            </w:pPr>
            <w:r>
              <w:rPr>
                <w:rFonts w:ascii="Arial" w:hAnsi="Arial" w:cs="Arial"/>
                <w:sz w:val="20"/>
                <w:szCs w:val="20"/>
              </w:rPr>
              <w:t>4</w:t>
            </w:r>
          </w:p>
        </w:tc>
        <w:tc>
          <w:tcPr>
            <w:tcW w:w="974" w:type="dxa"/>
            <w:vAlign w:val="center"/>
          </w:tcPr>
          <w:p w:rsidR="0081600F" w:rsidRDefault="00403DDB">
            <w:pPr>
              <w:jc w:val="center"/>
              <w:rPr>
                <w:rFonts w:ascii="Arial" w:hAnsi="Arial" w:cs="Arial"/>
                <w:sz w:val="20"/>
                <w:szCs w:val="20"/>
              </w:rPr>
            </w:pPr>
            <w:r>
              <w:rPr>
                <w:rFonts w:ascii="Arial" w:hAnsi="Arial" w:cs="Arial"/>
                <w:sz w:val="20"/>
                <w:szCs w:val="20"/>
              </w:rPr>
              <w:t>5</w:t>
            </w:r>
          </w:p>
        </w:tc>
      </w:tr>
    </w:tbl>
    <w:p w:rsidR="00C94E66" w:rsidRDefault="00C94E66" w:rsidP="00CE2DC8">
      <w:pPr>
        <w:spacing w:after="0" w:line="240" w:lineRule="auto"/>
        <w:textAlignment w:val="baseline"/>
        <w:rPr>
          <w:rFonts w:ascii="Arial" w:hAnsi="Arial" w:cs="Arial"/>
          <w:sz w:val="20"/>
          <w:szCs w:val="20"/>
        </w:rPr>
      </w:pPr>
    </w:p>
    <w:p w:rsidR="0058641C" w:rsidRDefault="0058641C" w:rsidP="00CE2DC8">
      <w:pPr>
        <w:spacing w:after="0" w:line="240" w:lineRule="auto"/>
        <w:textAlignment w:val="baseline"/>
        <w:rPr>
          <w:rFonts w:ascii="Arial" w:hAnsi="Arial" w:cs="Arial"/>
          <w:sz w:val="20"/>
          <w:szCs w:val="20"/>
        </w:rPr>
      </w:pPr>
    </w:p>
    <w:p w:rsidR="004B62FE" w:rsidRPr="0031528B" w:rsidRDefault="004B62FE" w:rsidP="00CE2DC8">
      <w:pPr>
        <w:spacing w:after="0" w:line="240" w:lineRule="auto"/>
        <w:textAlignment w:val="baseline"/>
        <w:rPr>
          <w:rFonts w:ascii="Arial" w:eastAsia="Geneva" w:hAnsi="Arial" w:cs="Arial"/>
          <w:b/>
          <w:bCs/>
          <w:color w:val="FF0000"/>
          <w:kern w:val="24"/>
          <w:sz w:val="20"/>
          <w:szCs w:val="20"/>
        </w:rPr>
      </w:pPr>
      <w:r w:rsidRPr="0031528B">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IF CODED 1 AT QP1</w:t>
      </w:r>
      <w:r w:rsidRPr="0031528B">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MULTI CODE</w:t>
      </w:r>
      <w:r w:rsidRPr="0031528B">
        <w:rPr>
          <w:rFonts w:ascii="Arial" w:eastAsia="Geneva" w:hAnsi="Arial" w:cs="Arial"/>
          <w:b/>
          <w:bCs/>
          <w:color w:val="FF0000"/>
          <w:kern w:val="24"/>
          <w:sz w:val="20"/>
          <w:szCs w:val="20"/>
        </w:rPr>
        <w:t>.]</w:t>
      </w:r>
      <w:proofErr w:type="gramEnd"/>
      <w:r w:rsidRPr="0031528B">
        <w:rPr>
          <w:rFonts w:ascii="Arial" w:eastAsia="Geneva" w:hAnsi="Arial" w:cs="Arial"/>
          <w:b/>
          <w:bCs/>
          <w:color w:val="FF0000"/>
          <w:kern w:val="24"/>
          <w:sz w:val="20"/>
          <w:szCs w:val="20"/>
        </w:rPr>
        <w:t xml:space="preserve"> </w:t>
      </w:r>
    </w:p>
    <w:p w:rsidR="004B62FE" w:rsidRDefault="004B62FE" w:rsidP="00CE2DC8">
      <w:pPr>
        <w:spacing w:after="0" w:line="240" w:lineRule="auto"/>
        <w:ind w:left="720" w:hanging="720"/>
        <w:rPr>
          <w:rFonts w:ascii="Arial" w:hAnsi="Arial" w:cs="Arial"/>
          <w:sz w:val="20"/>
          <w:szCs w:val="20"/>
        </w:rPr>
      </w:pPr>
      <w:r>
        <w:rPr>
          <w:rFonts w:ascii="Arial" w:hAnsi="Arial" w:cs="Arial"/>
          <w:b/>
          <w:sz w:val="20"/>
          <w:szCs w:val="20"/>
        </w:rPr>
        <w:t>QP</w:t>
      </w:r>
      <w:r w:rsidR="00816981">
        <w:rPr>
          <w:rFonts w:ascii="Arial" w:hAnsi="Arial" w:cs="Arial"/>
          <w:b/>
          <w:sz w:val="20"/>
          <w:szCs w:val="20"/>
        </w:rPr>
        <w:t>3</w:t>
      </w:r>
      <w:r>
        <w:rPr>
          <w:rFonts w:ascii="Arial" w:hAnsi="Arial" w:cs="Arial"/>
          <w:b/>
          <w:sz w:val="20"/>
          <w:szCs w:val="20"/>
        </w:rPr>
        <w:t>.</w:t>
      </w:r>
      <w:r w:rsidRPr="0031528B">
        <w:rPr>
          <w:rFonts w:ascii="Arial" w:hAnsi="Arial" w:cs="Arial"/>
          <w:b/>
          <w:sz w:val="20"/>
          <w:szCs w:val="20"/>
        </w:rPr>
        <w:tab/>
      </w:r>
      <w:r w:rsidR="00771BC4">
        <w:rPr>
          <w:rFonts w:ascii="Arial" w:hAnsi="Arial" w:cs="Arial"/>
          <w:sz w:val="20"/>
          <w:szCs w:val="20"/>
        </w:rPr>
        <w:t>H</w:t>
      </w:r>
      <w:r w:rsidR="009B1DCA" w:rsidRPr="00CA0B33">
        <w:rPr>
          <w:rFonts w:ascii="Arial" w:hAnsi="Arial" w:cs="Arial"/>
          <w:sz w:val="20"/>
          <w:szCs w:val="20"/>
        </w:rPr>
        <w:t>ave</w:t>
      </w:r>
      <w:r w:rsidR="009B1DCA">
        <w:rPr>
          <w:rFonts w:ascii="Arial" w:hAnsi="Arial" w:cs="Arial"/>
          <w:sz w:val="20"/>
          <w:szCs w:val="20"/>
        </w:rPr>
        <w:t xml:space="preserve"> you noticed any changes </w:t>
      </w:r>
      <w:r w:rsidR="00816CD5">
        <w:rPr>
          <w:rFonts w:ascii="Arial" w:hAnsi="Arial" w:cs="Arial"/>
          <w:sz w:val="20"/>
          <w:szCs w:val="20"/>
        </w:rPr>
        <w:t>where you live, work or shop</w:t>
      </w:r>
      <w:r w:rsidR="009B1DCA">
        <w:rPr>
          <w:rFonts w:ascii="Arial" w:hAnsi="Arial" w:cs="Arial"/>
          <w:sz w:val="20"/>
          <w:szCs w:val="20"/>
        </w:rPr>
        <w:t xml:space="preserve"> in regards to </w:t>
      </w:r>
      <w:r w:rsidR="00771BC4">
        <w:rPr>
          <w:rFonts w:ascii="Arial" w:hAnsi="Arial" w:cs="Arial"/>
          <w:sz w:val="20"/>
          <w:szCs w:val="20"/>
        </w:rPr>
        <w:t xml:space="preserve">the following </w:t>
      </w:r>
      <w:r w:rsidR="009B1DCA">
        <w:rPr>
          <w:rFonts w:ascii="Arial" w:hAnsi="Arial" w:cs="Arial"/>
          <w:sz w:val="20"/>
          <w:szCs w:val="20"/>
        </w:rPr>
        <w:t xml:space="preserve">compared to 12 months ago? </w:t>
      </w:r>
    </w:p>
    <w:p w:rsidR="0081600F" w:rsidRDefault="0081600F">
      <w:pPr>
        <w:spacing w:after="0" w:line="240" w:lineRule="auto"/>
        <w:rPr>
          <w:rFonts w:ascii="Arial" w:hAnsi="Arial" w:cs="Arial"/>
          <w:sz w:val="20"/>
          <w:szCs w:val="20"/>
        </w:rPr>
      </w:pPr>
    </w:p>
    <w:tbl>
      <w:tblPr>
        <w:tblStyle w:val="TableGrid"/>
        <w:tblW w:w="0" w:type="auto"/>
        <w:tblLook w:val="04A0"/>
      </w:tblPr>
      <w:tblGrid>
        <w:gridCol w:w="1101"/>
        <w:gridCol w:w="8141"/>
      </w:tblGrid>
      <w:tr w:rsidR="004B62FE" w:rsidTr="004B62FE">
        <w:tc>
          <w:tcPr>
            <w:tcW w:w="1101" w:type="dxa"/>
          </w:tcPr>
          <w:p w:rsidR="00536400" w:rsidRDefault="004B62FE">
            <w:pPr>
              <w:rPr>
                <w:rFonts w:ascii="Arial" w:hAnsi="Arial" w:cs="Arial"/>
                <w:sz w:val="20"/>
                <w:szCs w:val="20"/>
              </w:rPr>
            </w:pPr>
            <w:r>
              <w:rPr>
                <w:rFonts w:ascii="Arial" w:hAnsi="Arial" w:cs="Arial"/>
                <w:sz w:val="20"/>
                <w:szCs w:val="20"/>
              </w:rPr>
              <w:t>1</w:t>
            </w:r>
          </w:p>
        </w:tc>
        <w:tc>
          <w:tcPr>
            <w:tcW w:w="8141" w:type="dxa"/>
          </w:tcPr>
          <w:p w:rsidR="00536400" w:rsidRDefault="004B62FE">
            <w:pPr>
              <w:rPr>
                <w:rFonts w:ascii="Arial" w:hAnsi="Arial" w:cs="Arial"/>
                <w:sz w:val="20"/>
                <w:szCs w:val="20"/>
              </w:rPr>
            </w:pPr>
            <w:r>
              <w:rPr>
                <w:rFonts w:ascii="Arial" w:hAnsi="Arial" w:cs="Arial"/>
                <w:sz w:val="20"/>
                <w:szCs w:val="20"/>
              </w:rPr>
              <w:t>Double yellow lines added</w:t>
            </w:r>
          </w:p>
        </w:tc>
      </w:tr>
      <w:tr w:rsidR="004B62FE" w:rsidTr="004B62FE">
        <w:tc>
          <w:tcPr>
            <w:tcW w:w="1101" w:type="dxa"/>
          </w:tcPr>
          <w:p w:rsidR="004B62FE" w:rsidRDefault="004B62FE" w:rsidP="00CE2DC8">
            <w:pPr>
              <w:rPr>
                <w:rFonts w:ascii="Arial" w:hAnsi="Arial" w:cs="Arial"/>
                <w:sz w:val="20"/>
                <w:szCs w:val="20"/>
              </w:rPr>
            </w:pPr>
            <w:r>
              <w:rPr>
                <w:rFonts w:ascii="Arial" w:hAnsi="Arial" w:cs="Arial"/>
                <w:sz w:val="20"/>
                <w:szCs w:val="20"/>
              </w:rPr>
              <w:t>2</w:t>
            </w:r>
          </w:p>
        </w:tc>
        <w:tc>
          <w:tcPr>
            <w:tcW w:w="8141" w:type="dxa"/>
          </w:tcPr>
          <w:p w:rsidR="004B62FE" w:rsidRDefault="004B62FE" w:rsidP="00CE2DC8">
            <w:pPr>
              <w:rPr>
                <w:rFonts w:ascii="Arial" w:hAnsi="Arial" w:cs="Arial"/>
                <w:sz w:val="20"/>
                <w:szCs w:val="20"/>
              </w:rPr>
            </w:pPr>
            <w:r>
              <w:rPr>
                <w:rFonts w:ascii="Arial" w:hAnsi="Arial" w:cs="Arial"/>
                <w:sz w:val="20"/>
                <w:szCs w:val="20"/>
              </w:rPr>
              <w:t>More active parking wardens</w:t>
            </w:r>
          </w:p>
        </w:tc>
      </w:tr>
      <w:tr w:rsidR="004B62FE" w:rsidTr="004B62FE">
        <w:tc>
          <w:tcPr>
            <w:tcW w:w="1101" w:type="dxa"/>
          </w:tcPr>
          <w:p w:rsidR="004B62FE" w:rsidRDefault="004B62FE" w:rsidP="00CE2DC8">
            <w:pPr>
              <w:rPr>
                <w:rFonts w:ascii="Arial" w:hAnsi="Arial" w:cs="Arial"/>
                <w:sz w:val="20"/>
                <w:szCs w:val="20"/>
              </w:rPr>
            </w:pPr>
            <w:r>
              <w:rPr>
                <w:rFonts w:ascii="Arial" w:hAnsi="Arial" w:cs="Arial"/>
                <w:sz w:val="20"/>
                <w:szCs w:val="20"/>
              </w:rPr>
              <w:t>3</w:t>
            </w:r>
          </w:p>
        </w:tc>
        <w:tc>
          <w:tcPr>
            <w:tcW w:w="8141" w:type="dxa"/>
          </w:tcPr>
          <w:p w:rsidR="004B62FE" w:rsidRDefault="004B62FE" w:rsidP="00CE2DC8">
            <w:pPr>
              <w:rPr>
                <w:rFonts w:ascii="Arial" w:hAnsi="Arial" w:cs="Arial"/>
                <w:sz w:val="20"/>
                <w:szCs w:val="20"/>
              </w:rPr>
            </w:pPr>
            <w:r>
              <w:rPr>
                <w:rFonts w:ascii="Arial" w:hAnsi="Arial" w:cs="Arial"/>
                <w:sz w:val="20"/>
                <w:szCs w:val="20"/>
              </w:rPr>
              <w:t>More frequent clamping</w:t>
            </w:r>
          </w:p>
        </w:tc>
      </w:tr>
      <w:tr w:rsidR="00816CD5" w:rsidTr="004B62FE">
        <w:tc>
          <w:tcPr>
            <w:tcW w:w="1101" w:type="dxa"/>
          </w:tcPr>
          <w:p w:rsidR="00816CD5" w:rsidRDefault="00816CD5" w:rsidP="00CE2DC8">
            <w:pPr>
              <w:rPr>
                <w:rFonts w:ascii="Arial" w:hAnsi="Arial" w:cs="Arial"/>
                <w:sz w:val="20"/>
                <w:szCs w:val="20"/>
              </w:rPr>
            </w:pPr>
            <w:r>
              <w:rPr>
                <w:rFonts w:ascii="Arial" w:hAnsi="Arial" w:cs="Arial"/>
                <w:sz w:val="20"/>
                <w:szCs w:val="20"/>
              </w:rPr>
              <w:t>4</w:t>
            </w:r>
          </w:p>
        </w:tc>
        <w:tc>
          <w:tcPr>
            <w:tcW w:w="8141" w:type="dxa"/>
          </w:tcPr>
          <w:p w:rsidR="00816CD5" w:rsidRDefault="00816CD5" w:rsidP="00CE2DC8">
            <w:pPr>
              <w:rPr>
                <w:rFonts w:ascii="Arial" w:hAnsi="Arial" w:cs="Arial"/>
                <w:sz w:val="20"/>
                <w:szCs w:val="20"/>
              </w:rPr>
            </w:pPr>
            <w:r>
              <w:rPr>
                <w:rFonts w:ascii="Arial" w:hAnsi="Arial" w:cs="Arial"/>
                <w:sz w:val="20"/>
                <w:szCs w:val="20"/>
              </w:rPr>
              <w:t>More parking meters</w:t>
            </w:r>
          </w:p>
        </w:tc>
      </w:tr>
      <w:tr w:rsidR="00857F94" w:rsidTr="004B62FE">
        <w:tc>
          <w:tcPr>
            <w:tcW w:w="1101" w:type="dxa"/>
          </w:tcPr>
          <w:p w:rsidR="00857F94" w:rsidRDefault="00857F94" w:rsidP="00CE2DC8">
            <w:pPr>
              <w:rPr>
                <w:rFonts w:ascii="Arial" w:hAnsi="Arial" w:cs="Arial"/>
                <w:sz w:val="20"/>
                <w:szCs w:val="20"/>
              </w:rPr>
            </w:pPr>
            <w:r>
              <w:rPr>
                <w:rFonts w:ascii="Arial" w:hAnsi="Arial" w:cs="Arial"/>
                <w:sz w:val="20"/>
                <w:szCs w:val="20"/>
              </w:rPr>
              <w:t>5</w:t>
            </w:r>
          </w:p>
        </w:tc>
        <w:tc>
          <w:tcPr>
            <w:tcW w:w="8141" w:type="dxa"/>
          </w:tcPr>
          <w:p w:rsidR="00857F94" w:rsidRDefault="00857F94" w:rsidP="00CE2DC8">
            <w:pPr>
              <w:rPr>
                <w:rFonts w:ascii="Arial" w:hAnsi="Arial" w:cs="Arial"/>
                <w:sz w:val="20"/>
                <w:szCs w:val="20"/>
              </w:rPr>
            </w:pPr>
            <w:r>
              <w:rPr>
                <w:rFonts w:ascii="Arial" w:hAnsi="Arial" w:cs="Arial"/>
                <w:sz w:val="20"/>
                <w:szCs w:val="20"/>
              </w:rPr>
              <w:t>Resident parking scheme introduced</w:t>
            </w:r>
          </w:p>
        </w:tc>
      </w:tr>
      <w:tr w:rsidR="004B62FE" w:rsidTr="004B62FE">
        <w:tc>
          <w:tcPr>
            <w:tcW w:w="1101" w:type="dxa"/>
          </w:tcPr>
          <w:p w:rsidR="004B62FE" w:rsidRDefault="004B62FE" w:rsidP="00CE2DC8">
            <w:pPr>
              <w:rPr>
                <w:rFonts w:ascii="Arial" w:hAnsi="Arial" w:cs="Arial"/>
                <w:sz w:val="20"/>
                <w:szCs w:val="20"/>
              </w:rPr>
            </w:pPr>
            <w:r>
              <w:rPr>
                <w:rFonts w:ascii="Arial" w:hAnsi="Arial" w:cs="Arial"/>
                <w:sz w:val="20"/>
                <w:szCs w:val="20"/>
              </w:rPr>
              <w:t>98</w:t>
            </w:r>
          </w:p>
        </w:tc>
        <w:tc>
          <w:tcPr>
            <w:tcW w:w="8141" w:type="dxa"/>
          </w:tcPr>
          <w:p w:rsidR="004B62FE" w:rsidRDefault="004B62FE" w:rsidP="00CE2DC8">
            <w:pPr>
              <w:rPr>
                <w:rFonts w:ascii="Arial" w:hAnsi="Arial" w:cs="Arial"/>
                <w:sz w:val="20"/>
                <w:szCs w:val="20"/>
              </w:rPr>
            </w:pPr>
            <w:r>
              <w:rPr>
                <w:rFonts w:ascii="Arial" w:hAnsi="Arial" w:cs="Arial"/>
                <w:sz w:val="20"/>
                <w:szCs w:val="20"/>
              </w:rPr>
              <w:t>Other (Please specify)</w:t>
            </w:r>
          </w:p>
        </w:tc>
      </w:tr>
    </w:tbl>
    <w:p w:rsidR="004B62FE" w:rsidRDefault="004B62FE" w:rsidP="00CE2DC8">
      <w:pPr>
        <w:spacing w:after="0" w:line="240" w:lineRule="auto"/>
        <w:rPr>
          <w:rFonts w:ascii="Arial" w:hAnsi="Arial" w:cs="Arial"/>
          <w:sz w:val="20"/>
          <w:szCs w:val="20"/>
        </w:rPr>
      </w:pPr>
    </w:p>
    <w:p w:rsidR="004B62FE" w:rsidRDefault="004B62FE" w:rsidP="00CE2DC8">
      <w:pPr>
        <w:spacing w:after="0" w:line="240" w:lineRule="auto"/>
        <w:rPr>
          <w:rFonts w:ascii="Arial" w:hAnsi="Arial" w:cs="Arial"/>
          <w:sz w:val="20"/>
          <w:szCs w:val="20"/>
        </w:rPr>
      </w:pPr>
    </w:p>
    <w:p w:rsidR="00AA6811" w:rsidRDefault="00AA681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3C7BB5" w:rsidRPr="0031528B" w:rsidRDefault="003C7BB5" w:rsidP="00CE2DC8">
      <w:pPr>
        <w:spacing w:after="0" w:line="240" w:lineRule="auto"/>
        <w:textAlignment w:val="baseline"/>
        <w:rPr>
          <w:rFonts w:ascii="Arial" w:eastAsia="Geneva" w:hAnsi="Arial" w:cs="Arial"/>
          <w:b/>
          <w:bCs/>
          <w:color w:val="FF0000"/>
          <w:kern w:val="24"/>
          <w:sz w:val="20"/>
          <w:szCs w:val="20"/>
        </w:rPr>
      </w:pPr>
      <w:r w:rsidRPr="0031528B">
        <w:rPr>
          <w:rFonts w:ascii="Arial" w:eastAsia="Geneva" w:hAnsi="Arial" w:cs="Arial"/>
          <w:b/>
          <w:bCs/>
          <w:color w:val="FF0000"/>
          <w:kern w:val="24"/>
          <w:sz w:val="20"/>
          <w:szCs w:val="20"/>
        </w:rPr>
        <w:lastRenderedPageBreak/>
        <w:t>[PROGRAMMING INSTRUCTION: SINGLE CODE</w:t>
      </w:r>
      <w:r w:rsidR="004B62FE">
        <w:rPr>
          <w:rFonts w:ascii="Arial" w:eastAsia="Geneva" w:hAnsi="Arial" w:cs="Arial"/>
          <w:b/>
          <w:bCs/>
          <w:color w:val="FF0000"/>
          <w:kern w:val="24"/>
          <w:sz w:val="20"/>
          <w:szCs w:val="20"/>
        </w:rPr>
        <w:t xml:space="preserve"> PER ROW</w:t>
      </w:r>
      <w:r w:rsidRPr="0031528B">
        <w:rPr>
          <w:rFonts w:ascii="Arial" w:eastAsia="Geneva" w:hAnsi="Arial" w:cs="Arial"/>
          <w:b/>
          <w:bCs/>
          <w:color w:val="FF0000"/>
          <w:kern w:val="24"/>
          <w:sz w:val="20"/>
          <w:szCs w:val="20"/>
        </w:rPr>
        <w:t xml:space="preserve">] </w:t>
      </w:r>
    </w:p>
    <w:p w:rsidR="003C7BB5" w:rsidRDefault="003C7BB5" w:rsidP="00CE2DC8">
      <w:pPr>
        <w:spacing w:after="0" w:line="240" w:lineRule="auto"/>
        <w:ind w:left="720" w:hanging="720"/>
        <w:rPr>
          <w:rFonts w:ascii="Arial" w:hAnsi="Arial" w:cs="Arial"/>
          <w:sz w:val="20"/>
          <w:szCs w:val="20"/>
        </w:rPr>
      </w:pPr>
      <w:r>
        <w:rPr>
          <w:rFonts w:ascii="Arial" w:hAnsi="Arial" w:cs="Arial"/>
          <w:b/>
          <w:sz w:val="20"/>
          <w:szCs w:val="20"/>
        </w:rPr>
        <w:t>QP</w:t>
      </w:r>
      <w:r w:rsidR="00816981">
        <w:rPr>
          <w:rFonts w:ascii="Arial" w:hAnsi="Arial" w:cs="Arial"/>
          <w:b/>
          <w:sz w:val="20"/>
          <w:szCs w:val="20"/>
        </w:rPr>
        <w:t>4</w:t>
      </w:r>
      <w:r>
        <w:rPr>
          <w:rFonts w:ascii="Arial" w:hAnsi="Arial" w:cs="Arial"/>
          <w:b/>
          <w:sz w:val="20"/>
          <w:szCs w:val="20"/>
        </w:rPr>
        <w:t>.</w:t>
      </w:r>
      <w:r w:rsidRPr="0031528B">
        <w:rPr>
          <w:rFonts w:ascii="Arial" w:hAnsi="Arial" w:cs="Arial"/>
          <w:b/>
          <w:sz w:val="20"/>
          <w:szCs w:val="20"/>
        </w:rPr>
        <w:tab/>
      </w:r>
      <w:r>
        <w:rPr>
          <w:rFonts w:ascii="Arial" w:hAnsi="Arial" w:cs="Arial"/>
          <w:sz w:val="20"/>
          <w:szCs w:val="20"/>
        </w:rPr>
        <w:t>Have</w:t>
      </w:r>
      <w:r w:rsidR="00816CD5">
        <w:rPr>
          <w:rFonts w:ascii="Arial" w:hAnsi="Arial" w:cs="Arial"/>
          <w:sz w:val="20"/>
          <w:szCs w:val="20"/>
        </w:rPr>
        <w:t xml:space="preserve"> any of these caused you to change the amount that you use your vehicle? </w:t>
      </w:r>
    </w:p>
    <w:p w:rsidR="0081600F" w:rsidRDefault="0081600F">
      <w:pPr>
        <w:spacing w:after="0" w:line="240" w:lineRule="auto"/>
        <w:rPr>
          <w:rFonts w:ascii="Arial" w:hAnsi="Arial" w:cs="Arial"/>
          <w:sz w:val="20"/>
          <w:szCs w:val="20"/>
        </w:rPr>
      </w:pPr>
    </w:p>
    <w:tbl>
      <w:tblPr>
        <w:tblStyle w:val="TableGrid"/>
        <w:tblW w:w="0" w:type="auto"/>
        <w:tblLayout w:type="fixed"/>
        <w:tblLook w:val="04A0"/>
      </w:tblPr>
      <w:tblGrid>
        <w:gridCol w:w="428"/>
        <w:gridCol w:w="3082"/>
        <w:gridCol w:w="1146"/>
        <w:gridCol w:w="1146"/>
        <w:gridCol w:w="1147"/>
        <w:gridCol w:w="1146"/>
        <w:gridCol w:w="1147"/>
      </w:tblGrid>
      <w:tr w:rsidR="004B62FE" w:rsidTr="004B62FE">
        <w:tc>
          <w:tcPr>
            <w:tcW w:w="3510" w:type="dxa"/>
            <w:gridSpan w:val="2"/>
            <w:tcBorders>
              <w:top w:val="nil"/>
              <w:left w:val="nil"/>
            </w:tcBorders>
          </w:tcPr>
          <w:p w:rsidR="00536400" w:rsidRDefault="00536400">
            <w:pPr>
              <w:rPr>
                <w:rFonts w:ascii="Arial" w:hAnsi="Arial" w:cs="Arial"/>
                <w:sz w:val="20"/>
                <w:szCs w:val="20"/>
              </w:rPr>
            </w:pPr>
          </w:p>
        </w:tc>
        <w:tc>
          <w:tcPr>
            <w:tcW w:w="1146" w:type="dxa"/>
            <w:vAlign w:val="center"/>
          </w:tcPr>
          <w:p w:rsidR="00536400" w:rsidRDefault="00816CD5">
            <w:pPr>
              <w:jc w:val="center"/>
              <w:rPr>
                <w:rFonts w:ascii="Arial" w:hAnsi="Arial" w:cs="Arial"/>
                <w:sz w:val="20"/>
                <w:szCs w:val="20"/>
              </w:rPr>
            </w:pPr>
            <w:r>
              <w:rPr>
                <w:rFonts w:ascii="Arial" w:hAnsi="Arial" w:cs="Arial"/>
                <w:sz w:val="20"/>
                <w:szCs w:val="20"/>
              </w:rPr>
              <w:t>Drive much less</w:t>
            </w:r>
          </w:p>
        </w:tc>
        <w:tc>
          <w:tcPr>
            <w:tcW w:w="1146" w:type="dxa"/>
            <w:vAlign w:val="center"/>
          </w:tcPr>
          <w:p w:rsidR="00536400" w:rsidRDefault="00816CD5">
            <w:pPr>
              <w:jc w:val="center"/>
              <w:rPr>
                <w:rFonts w:ascii="Arial" w:hAnsi="Arial" w:cs="Arial"/>
                <w:sz w:val="20"/>
                <w:szCs w:val="20"/>
              </w:rPr>
            </w:pPr>
            <w:r>
              <w:rPr>
                <w:rFonts w:ascii="Arial" w:hAnsi="Arial" w:cs="Arial"/>
                <w:sz w:val="20"/>
                <w:szCs w:val="20"/>
              </w:rPr>
              <w:t>Drive less</w:t>
            </w:r>
          </w:p>
        </w:tc>
        <w:tc>
          <w:tcPr>
            <w:tcW w:w="1147" w:type="dxa"/>
            <w:vAlign w:val="center"/>
          </w:tcPr>
          <w:p w:rsidR="00536400" w:rsidRDefault="004B62FE">
            <w:pPr>
              <w:jc w:val="center"/>
              <w:rPr>
                <w:rFonts w:ascii="Arial" w:hAnsi="Arial" w:cs="Arial"/>
                <w:sz w:val="20"/>
                <w:szCs w:val="20"/>
              </w:rPr>
            </w:pPr>
            <w:r w:rsidRPr="00BA6B21">
              <w:rPr>
                <w:rFonts w:ascii="Arial" w:hAnsi="Arial" w:cs="Arial"/>
                <w:sz w:val="20"/>
                <w:szCs w:val="20"/>
              </w:rPr>
              <w:t>No impact</w:t>
            </w:r>
          </w:p>
        </w:tc>
        <w:tc>
          <w:tcPr>
            <w:tcW w:w="1146" w:type="dxa"/>
            <w:vAlign w:val="center"/>
          </w:tcPr>
          <w:p w:rsidR="00536400" w:rsidRDefault="00816CD5">
            <w:pPr>
              <w:jc w:val="center"/>
              <w:rPr>
                <w:rFonts w:ascii="Arial" w:hAnsi="Arial" w:cs="Arial"/>
                <w:sz w:val="20"/>
                <w:szCs w:val="20"/>
              </w:rPr>
            </w:pPr>
            <w:r>
              <w:rPr>
                <w:rFonts w:ascii="Arial" w:hAnsi="Arial" w:cs="Arial"/>
                <w:sz w:val="20"/>
                <w:szCs w:val="20"/>
              </w:rPr>
              <w:t>Drive a more</w:t>
            </w:r>
          </w:p>
        </w:tc>
        <w:tc>
          <w:tcPr>
            <w:tcW w:w="1147" w:type="dxa"/>
            <w:vAlign w:val="center"/>
          </w:tcPr>
          <w:p w:rsidR="00536400" w:rsidRDefault="00816CD5">
            <w:pPr>
              <w:jc w:val="center"/>
              <w:rPr>
                <w:rFonts w:ascii="Arial" w:hAnsi="Arial" w:cs="Arial"/>
                <w:sz w:val="20"/>
                <w:szCs w:val="20"/>
              </w:rPr>
            </w:pPr>
            <w:r>
              <w:rPr>
                <w:rFonts w:ascii="Arial" w:hAnsi="Arial" w:cs="Arial"/>
                <w:sz w:val="20"/>
                <w:szCs w:val="20"/>
              </w:rPr>
              <w:t>Drive a lot more</w:t>
            </w:r>
          </w:p>
        </w:tc>
      </w:tr>
      <w:tr w:rsidR="004B62FE" w:rsidTr="004B62FE">
        <w:tc>
          <w:tcPr>
            <w:tcW w:w="428" w:type="dxa"/>
          </w:tcPr>
          <w:p w:rsidR="004B62FE" w:rsidRPr="00674C5F" w:rsidRDefault="004B62FE" w:rsidP="00CE2DC8">
            <w:pPr>
              <w:rPr>
                <w:rFonts w:ascii="Arial" w:hAnsi="Arial" w:cs="Arial"/>
                <w:sz w:val="20"/>
                <w:szCs w:val="20"/>
              </w:rPr>
            </w:pPr>
            <w:r>
              <w:rPr>
                <w:rFonts w:ascii="Arial" w:hAnsi="Arial" w:cs="Arial"/>
                <w:sz w:val="20"/>
                <w:szCs w:val="20"/>
              </w:rPr>
              <w:t>a</w:t>
            </w:r>
          </w:p>
        </w:tc>
        <w:tc>
          <w:tcPr>
            <w:tcW w:w="3082" w:type="dxa"/>
          </w:tcPr>
          <w:p w:rsidR="004B62FE" w:rsidRDefault="004B62FE" w:rsidP="00CE2DC8">
            <w:pPr>
              <w:rPr>
                <w:rFonts w:ascii="Arial" w:hAnsi="Arial" w:cs="Arial"/>
                <w:sz w:val="20"/>
                <w:szCs w:val="20"/>
              </w:rPr>
            </w:pPr>
            <w:r>
              <w:rPr>
                <w:rFonts w:ascii="Arial" w:hAnsi="Arial" w:cs="Arial"/>
                <w:sz w:val="20"/>
                <w:szCs w:val="20"/>
              </w:rPr>
              <w:t xml:space="preserve">Double yellow lines added </w:t>
            </w:r>
            <w:r w:rsidRPr="004B62FE">
              <w:rPr>
                <w:rFonts w:ascii="Arial" w:hAnsi="Arial" w:cs="Arial"/>
                <w:b/>
                <w:sz w:val="20"/>
                <w:szCs w:val="20"/>
              </w:rPr>
              <w:t xml:space="preserve">[DISPLAY IF CODED 1 AT </w:t>
            </w:r>
            <w:r w:rsidR="00816981" w:rsidRPr="004B62FE">
              <w:rPr>
                <w:rFonts w:ascii="Arial" w:hAnsi="Arial" w:cs="Arial"/>
                <w:b/>
                <w:sz w:val="20"/>
                <w:szCs w:val="20"/>
              </w:rPr>
              <w:t>QP</w:t>
            </w:r>
            <w:r w:rsidR="00816981">
              <w:rPr>
                <w:rFonts w:ascii="Arial" w:hAnsi="Arial" w:cs="Arial"/>
                <w:b/>
                <w:sz w:val="20"/>
                <w:szCs w:val="20"/>
              </w:rPr>
              <w:t>3</w:t>
            </w:r>
            <w:r w:rsidRPr="004B62FE">
              <w:rPr>
                <w:rFonts w:ascii="Arial" w:hAnsi="Arial" w:cs="Arial"/>
                <w:b/>
                <w:sz w:val="20"/>
                <w:szCs w:val="20"/>
              </w:rPr>
              <w:t>]</w:t>
            </w:r>
          </w:p>
        </w:tc>
        <w:tc>
          <w:tcPr>
            <w:tcW w:w="1146" w:type="dxa"/>
            <w:vAlign w:val="center"/>
          </w:tcPr>
          <w:p w:rsidR="004B62FE" w:rsidRPr="00674C5F" w:rsidRDefault="004B62FE" w:rsidP="00CE2DC8">
            <w:pPr>
              <w:jc w:val="center"/>
              <w:rPr>
                <w:rFonts w:ascii="Arial" w:hAnsi="Arial" w:cs="Arial"/>
                <w:sz w:val="20"/>
                <w:szCs w:val="20"/>
              </w:rPr>
            </w:pPr>
            <w:r>
              <w:rPr>
                <w:rFonts w:ascii="Arial" w:hAnsi="Arial" w:cs="Arial"/>
                <w:sz w:val="20"/>
                <w:szCs w:val="20"/>
              </w:rPr>
              <w:t>1</w:t>
            </w:r>
          </w:p>
        </w:tc>
        <w:tc>
          <w:tcPr>
            <w:tcW w:w="1146" w:type="dxa"/>
            <w:vAlign w:val="center"/>
          </w:tcPr>
          <w:p w:rsidR="004B62FE" w:rsidRPr="00674C5F" w:rsidRDefault="004B62FE" w:rsidP="00CE2DC8">
            <w:pPr>
              <w:jc w:val="center"/>
              <w:rPr>
                <w:rFonts w:ascii="Arial" w:hAnsi="Arial" w:cs="Arial"/>
                <w:sz w:val="20"/>
                <w:szCs w:val="20"/>
              </w:rPr>
            </w:pPr>
            <w:r>
              <w:rPr>
                <w:rFonts w:ascii="Arial" w:hAnsi="Arial" w:cs="Arial"/>
                <w:sz w:val="20"/>
                <w:szCs w:val="20"/>
              </w:rPr>
              <w:t>2</w:t>
            </w:r>
          </w:p>
        </w:tc>
        <w:tc>
          <w:tcPr>
            <w:tcW w:w="1147" w:type="dxa"/>
            <w:vAlign w:val="center"/>
          </w:tcPr>
          <w:p w:rsidR="004B62FE" w:rsidRPr="00674C5F" w:rsidRDefault="004B62FE" w:rsidP="00CE2DC8">
            <w:pPr>
              <w:jc w:val="center"/>
              <w:rPr>
                <w:rFonts w:ascii="Arial" w:hAnsi="Arial" w:cs="Arial"/>
                <w:sz w:val="20"/>
                <w:szCs w:val="20"/>
              </w:rPr>
            </w:pPr>
            <w:r>
              <w:rPr>
                <w:rFonts w:ascii="Arial" w:hAnsi="Arial" w:cs="Arial"/>
                <w:sz w:val="20"/>
                <w:szCs w:val="20"/>
              </w:rPr>
              <w:t>3</w:t>
            </w:r>
          </w:p>
        </w:tc>
        <w:tc>
          <w:tcPr>
            <w:tcW w:w="1146" w:type="dxa"/>
            <w:vAlign w:val="center"/>
          </w:tcPr>
          <w:p w:rsidR="00536400" w:rsidRDefault="004B62FE">
            <w:pPr>
              <w:jc w:val="center"/>
              <w:rPr>
                <w:rFonts w:ascii="Arial" w:hAnsi="Arial" w:cs="Arial"/>
                <w:sz w:val="20"/>
                <w:szCs w:val="20"/>
              </w:rPr>
            </w:pPr>
            <w:r>
              <w:rPr>
                <w:rFonts w:ascii="Arial" w:hAnsi="Arial" w:cs="Arial"/>
                <w:sz w:val="20"/>
                <w:szCs w:val="20"/>
              </w:rPr>
              <w:t>4</w:t>
            </w:r>
          </w:p>
        </w:tc>
        <w:tc>
          <w:tcPr>
            <w:tcW w:w="1147" w:type="dxa"/>
            <w:vAlign w:val="center"/>
          </w:tcPr>
          <w:p w:rsidR="00536400" w:rsidRDefault="004B62FE">
            <w:pPr>
              <w:jc w:val="center"/>
              <w:rPr>
                <w:rFonts w:ascii="Arial" w:hAnsi="Arial" w:cs="Arial"/>
                <w:sz w:val="20"/>
                <w:szCs w:val="20"/>
              </w:rPr>
            </w:pPr>
            <w:r>
              <w:rPr>
                <w:rFonts w:ascii="Arial" w:hAnsi="Arial" w:cs="Arial"/>
                <w:sz w:val="20"/>
                <w:szCs w:val="20"/>
              </w:rPr>
              <w:t>5</w:t>
            </w:r>
          </w:p>
        </w:tc>
      </w:tr>
      <w:tr w:rsidR="004B62FE" w:rsidTr="004B62FE">
        <w:tc>
          <w:tcPr>
            <w:tcW w:w="428" w:type="dxa"/>
          </w:tcPr>
          <w:p w:rsidR="004B62FE" w:rsidRPr="00674C5F" w:rsidRDefault="004B62FE" w:rsidP="00CE2DC8">
            <w:pPr>
              <w:rPr>
                <w:rFonts w:ascii="Arial" w:hAnsi="Arial" w:cs="Arial"/>
                <w:sz w:val="20"/>
                <w:szCs w:val="20"/>
              </w:rPr>
            </w:pPr>
            <w:r>
              <w:rPr>
                <w:rFonts w:ascii="Arial" w:hAnsi="Arial" w:cs="Arial"/>
                <w:sz w:val="20"/>
                <w:szCs w:val="20"/>
              </w:rPr>
              <w:t>b</w:t>
            </w:r>
          </w:p>
        </w:tc>
        <w:tc>
          <w:tcPr>
            <w:tcW w:w="3082" w:type="dxa"/>
          </w:tcPr>
          <w:p w:rsidR="004B62FE" w:rsidRDefault="004B62FE" w:rsidP="00CE2DC8">
            <w:pPr>
              <w:rPr>
                <w:rFonts w:ascii="Arial" w:hAnsi="Arial" w:cs="Arial"/>
                <w:sz w:val="20"/>
                <w:szCs w:val="20"/>
              </w:rPr>
            </w:pPr>
            <w:r>
              <w:rPr>
                <w:rFonts w:ascii="Arial" w:hAnsi="Arial" w:cs="Arial"/>
                <w:sz w:val="20"/>
                <w:szCs w:val="20"/>
              </w:rPr>
              <w:t xml:space="preserve">More active parking wardens </w:t>
            </w:r>
            <w:r w:rsidRPr="004B62FE">
              <w:rPr>
                <w:rFonts w:ascii="Arial" w:hAnsi="Arial" w:cs="Arial"/>
                <w:b/>
                <w:sz w:val="20"/>
                <w:szCs w:val="20"/>
              </w:rPr>
              <w:t xml:space="preserve">[DISPLAY IF CODED </w:t>
            </w:r>
            <w:r>
              <w:rPr>
                <w:rFonts w:ascii="Arial" w:hAnsi="Arial" w:cs="Arial"/>
                <w:b/>
                <w:sz w:val="20"/>
                <w:szCs w:val="20"/>
              </w:rPr>
              <w:t>2</w:t>
            </w:r>
            <w:r w:rsidRPr="004B62FE">
              <w:rPr>
                <w:rFonts w:ascii="Arial" w:hAnsi="Arial" w:cs="Arial"/>
                <w:b/>
                <w:sz w:val="20"/>
                <w:szCs w:val="20"/>
              </w:rPr>
              <w:t xml:space="preserve"> AT </w:t>
            </w:r>
            <w:r w:rsidR="00816981" w:rsidRPr="004B62FE">
              <w:rPr>
                <w:rFonts w:ascii="Arial" w:hAnsi="Arial" w:cs="Arial"/>
                <w:b/>
                <w:sz w:val="20"/>
                <w:szCs w:val="20"/>
              </w:rPr>
              <w:t>QP</w:t>
            </w:r>
            <w:r w:rsidR="00816981">
              <w:rPr>
                <w:rFonts w:ascii="Arial" w:hAnsi="Arial" w:cs="Arial"/>
                <w:b/>
                <w:sz w:val="20"/>
                <w:szCs w:val="20"/>
              </w:rPr>
              <w:t>3</w:t>
            </w:r>
            <w:r w:rsidRPr="004B62FE">
              <w:rPr>
                <w:rFonts w:ascii="Arial" w:hAnsi="Arial" w:cs="Arial"/>
                <w:b/>
                <w:sz w:val="20"/>
                <w:szCs w:val="20"/>
              </w:rPr>
              <w:t>]</w:t>
            </w:r>
          </w:p>
        </w:tc>
        <w:tc>
          <w:tcPr>
            <w:tcW w:w="1146" w:type="dxa"/>
            <w:vAlign w:val="center"/>
          </w:tcPr>
          <w:p w:rsidR="004B62FE" w:rsidRPr="00674C5F" w:rsidRDefault="004B62FE" w:rsidP="00CE2DC8">
            <w:pPr>
              <w:jc w:val="center"/>
              <w:rPr>
                <w:rFonts w:ascii="Arial" w:hAnsi="Arial" w:cs="Arial"/>
                <w:sz w:val="20"/>
                <w:szCs w:val="20"/>
              </w:rPr>
            </w:pPr>
            <w:r>
              <w:rPr>
                <w:rFonts w:ascii="Arial" w:hAnsi="Arial" w:cs="Arial"/>
                <w:sz w:val="20"/>
                <w:szCs w:val="20"/>
              </w:rPr>
              <w:t>1</w:t>
            </w:r>
          </w:p>
        </w:tc>
        <w:tc>
          <w:tcPr>
            <w:tcW w:w="1146" w:type="dxa"/>
            <w:vAlign w:val="center"/>
          </w:tcPr>
          <w:p w:rsidR="004B62FE" w:rsidRPr="00674C5F" w:rsidRDefault="004B62FE" w:rsidP="00CE2DC8">
            <w:pPr>
              <w:jc w:val="center"/>
              <w:rPr>
                <w:rFonts w:ascii="Arial" w:hAnsi="Arial" w:cs="Arial"/>
                <w:sz w:val="20"/>
                <w:szCs w:val="20"/>
              </w:rPr>
            </w:pPr>
            <w:r>
              <w:rPr>
                <w:rFonts w:ascii="Arial" w:hAnsi="Arial" w:cs="Arial"/>
                <w:sz w:val="20"/>
                <w:szCs w:val="20"/>
              </w:rPr>
              <w:t>2</w:t>
            </w:r>
          </w:p>
        </w:tc>
        <w:tc>
          <w:tcPr>
            <w:tcW w:w="1147" w:type="dxa"/>
            <w:vAlign w:val="center"/>
          </w:tcPr>
          <w:p w:rsidR="004B62FE" w:rsidRPr="00674C5F" w:rsidRDefault="004B62FE" w:rsidP="00CE2DC8">
            <w:pPr>
              <w:jc w:val="center"/>
              <w:rPr>
                <w:rFonts w:ascii="Arial" w:hAnsi="Arial" w:cs="Arial"/>
                <w:sz w:val="20"/>
                <w:szCs w:val="20"/>
              </w:rPr>
            </w:pPr>
            <w:r>
              <w:rPr>
                <w:rFonts w:ascii="Arial" w:hAnsi="Arial" w:cs="Arial"/>
                <w:sz w:val="20"/>
                <w:szCs w:val="20"/>
              </w:rPr>
              <w:t>3</w:t>
            </w:r>
          </w:p>
        </w:tc>
        <w:tc>
          <w:tcPr>
            <w:tcW w:w="1146" w:type="dxa"/>
            <w:vAlign w:val="center"/>
          </w:tcPr>
          <w:p w:rsidR="00536400" w:rsidRDefault="004B62FE">
            <w:pPr>
              <w:jc w:val="center"/>
              <w:rPr>
                <w:rFonts w:ascii="Arial" w:hAnsi="Arial" w:cs="Arial"/>
                <w:sz w:val="20"/>
                <w:szCs w:val="20"/>
              </w:rPr>
            </w:pPr>
            <w:r>
              <w:rPr>
                <w:rFonts w:ascii="Arial" w:hAnsi="Arial" w:cs="Arial"/>
                <w:sz w:val="20"/>
                <w:szCs w:val="20"/>
              </w:rPr>
              <w:t>4</w:t>
            </w:r>
          </w:p>
        </w:tc>
        <w:tc>
          <w:tcPr>
            <w:tcW w:w="1147" w:type="dxa"/>
            <w:vAlign w:val="center"/>
          </w:tcPr>
          <w:p w:rsidR="00536400" w:rsidRDefault="004B62FE">
            <w:pPr>
              <w:jc w:val="center"/>
            </w:pPr>
            <w:r>
              <w:rPr>
                <w:rFonts w:ascii="Arial" w:hAnsi="Arial" w:cs="Arial"/>
                <w:sz w:val="20"/>
                <w:szCs w:val="20"/>
              </w:rPr>
              <w:t>5</w:t>
            </w:r>
          </w:p>
        </w:tc>
      </w:tr>
      <w:tr w:rsidR="004B62FE" w:rsidTr="004B62FE">
        <w:tc>
          <w:tcPr>
            <w:tcW w:w="428" w:type="dxa"/>
          </w:tcPr>
          <w:p w:rsidR="004B62FE" w:rsidRPr="00674C5F" w:rsidRDefault="004B62FE" w:rsidP="00CE2DC8">
            <w:pPr>
              <w:rPr>
                <w:rFonts w:ascii="Arial" w:hAnsi="Arial" w:cs="Arial"/>
                <w:sz w:val="20"/>
                <w:szCs w:val="20"/>
              </w:rPr>
            </w:pPr>
            <w:r>
              <w:rPr>
                <w:rFonts w:ascii="Arial" w:hAnsi="Arial" w:cs="Arial"/>
                <w:sz w:val="20"/>
                <w:szCs w:val="20"/>
              </w:rPr>
              <w:t>c</w:t>
            </w:r>
          </w:p>
        </w:tc>
        <w:tc>
          <w:tcPr>
            <w:tcW w:w="3082" w:type="dxa"/>
          </w:tcPr>
          <w:p w:rsidR="004B62FE" w:rsidRDefault="004B62FE" w:rsidP="00CE2DC8">
            <w:pPr>
              <w:rPr>
                <w:rFonts w:ascii="Arial" w:hAnsi="Arial" w:cs="Arial"/>
                <w:sz w:val="20"/>
                <w:szCs w:val="20"/>
              </w:rPr>
            </w:pPr>
            <w:r>
              <w:rPr>
                <w:rFonts w:ascii="Arial" w:hAnsi="Arial" w:cs="Arial"/>
                <w:sz w:val="20"/>
                <w:szCs w:val="20"/>
              </w:rPr>
              <w:t xml:space="preserve">More frequent clamping </w:t>
            </w:r>
            <w:r w:rsidRPr="004B62FE">
              <w:rPr>
                <w:rFonts w:ascii="Arial" w:hAnsi="Arial" w:cs="Arial"/>
                <w:b/>
                <w:sz w:val="20"/>
                <w:szCs w:val="20"/>
              </w:rPr>
              <w:t xml:space="preserve">[DISPLAY IF CODED </w:t>
            </w:r>
            <w:r>
              <w:rPr>
                <w:rFonts w:ascii="Arial" w:hAnsi="Arial" w:cs="Arial"/>
                <w:b/>
                <w:sz w:val="20"/>
                <w:szCs w:val="20"/>
              </w:rPr>
              <w:t>3</w:t>
            </w:r>
            <w:r w:rsidRPr="004B62FE">
              <w:rPr>
                <w:rFonts w:ascii="Arial" w:hAnsi="Arial" w:cs="Arial"/>
                <w:b/>
                <w:sz w:val="20"/>
                <w:szCs w:val="20"/>
              </w:rPr>
              <w:t xml:space="preserve"> AT </w:t>
            </w:r>
            <w:r w:rsidR="00816981" w:rsidRPr="004B62FE">
              <w:rPr>
                <w:rFonts w:ascii="Arial" w:hAnsi="Arial" w:cs="Arial"/>
                <w:b/>
                <w:sz w:val="20"/>
                <w:szCs w:val="20"/>
              </w:rPr>
              <w:t>QP</w:t>
            </w:r>
            <w:r w:rsidR="00816981">
              <w:rPr>
                <w:rFonts w:ascii="Arial" w:hAnsi="Arial" w:cs="Arial"/>
                <w:b/>
                <w:sz w:val="20"/>
                <w:szCs w:val="20"/>
              </w:rPr>
              <w:t>3</w:t>
            </w:r>
            <w:r w:rsidRPr="004B62FE">
              <w:rPr>
                <w:rFonts w:ascii="Arial" w:hAnsi="Arial" w:cs="Arial"/>
                <w:b/>
                <w:sz w:val="20"/>
                <w:szCs w:val="20"/>
              </w:rPr>
              <w:t>]</w:t>
            </w:r>
          </w:p>
        </w:tc>
        <w:tc>
          <w:tcPr>
            <w:tcW w:w="1146" w:type="dxa"/>
            <w:vAlign w:val="center"/>
          </w:tcPr>
          <w:p w:rsidR="004B62FE" w:rsidRPr="00674C5F" w:rsidRDefault="004B62FE" w:rsidP="00CE2DC8">
            <w:pPr>
              <w:jc w:val="center"/>
              <w:rPr>
                <w:rFonts w:ascii="Arial" w:hAnsi="Arial" w:cs="Arial"/>
                <w:sz w:val="20"/>
                <w:szCs w:val="20"/>
              </w:rPr>
            </w:pPr>
            <w:r>
              <w:rPr>
                <w:rFonts w:ascii="Arial" w:hAnsi="Arial" w:cs="Arial"/>
                <w:sz w:val="20"/>
                <w:szCs w:val="20"/>
              </w:rPr>
              <w:t>1</w:t>
            </w:r>
          </w:p>
        </w:tc>
        <w:tc>
          <w:tcPr>
            <w:tcW w:w="1146" w:type="dxa"/>
            <w:vAlign w:val="center"/>
          </w:tcPr>
          <w:p w:rsidR="004B62FE" w:rsidRPr="00674C5F" w:rsidRDefault="004B62FE" w:rsidP="00CE2DC8">
            <w:pPr>
              <w:jc w:val="center"/>
              <w:rPr>
                <w:rFonts w:ascii="Arial" w:hAnsi="Arial" w:cs="Arial"/>
                <w:sz w:val="20"/>
                <w:szCs w:val="20"/>
              </w:rPr>
            </w:pPr>
            <w:r>
              <w:rPr>
                <w:rFonts w:ascii="Arial" w:hAnsi="Arial" w:cs="Arial"/>
                <w:sz w:val="20"/>
                <w:szCs w:val="20"/>
              </w:rPr>
              <w:t>2</w:t>
            </w:r>
          </w:p>
        </w:tc>
        <w:tc>
          <w:tcPr>
            <w:tcW w:w="1147" w:type="dxa"/>
            <w:vAlign w:val="center"/>
          </w:tcPr>
          <w:p w:rsidR="004B62FE" w:rsidRPr="00674C5F" w:rsidRDefault="004B62FE" w:rsidP="00CE2DC8">
            <w:pPr>
              <w:jc w:val="center"/>
              <w:rPr>
                <w:rFonts w:ascii="Arial" w:hAnsi="Arial" w:cs="Arial"/>
                <w:sz w:val="20"/>
                <w:szCs w:val="20"/>
              </w:rPr>
            </w:pPr>
            <w:r>
              <w:rPr>
                <w:rFonts w:ascii="Arial" w:hAnsi="Arial" w:cs="Arial"/>
                <w:sz w:val="20"/>
                <w:szCs w:val="20"/>
              </w:rPr>
              <w:t>3</w:t>
            </w:r>
          </w:p>
        </w:tc>
        <w:tc>
          <w:tcPr>
            <w:tcW w:w="1146" w:type="dxa"/>
            <w:vAlign w:val="center"/>
          </w:tcPr>
          <w:p w:rsidR="00536400" w:rsidRDefault="004B62FE">
            <w:pPr>
              <w:jc w:val="center"/>
              <w:rPr>
                <w:rFonts w:ascii="Arial" w:hAnsi="Arial" w:cs="Arial"/>
                <w:sz w:val="20"/>
                <w:szCs w:val="20"/>
              </w:rPr>
            </w:pPr>
            <w:r>
              <w:rPr>
                <w:rFonts w:ascii="Arial" w:hAnsi="Arial" w:cs="Arial"/>
                <w:sz w:val="20"/>
                <w:szCs w:val="20"/>
              </w:rPr>
              <w:t>4</w:t>
            </w:r>
          </w:p>
        </w:tc>
        <w:tc>
          <w:tcPr>
            <w:tcW w:w="1147" w:type="dxa"/>
            <w:vAlign w:val="center"/>
          </w:tcPr>
          <w:p w:rsidR="00536400" w:rsidRDefault="004B62FE">
            <w:pPr>
              <w:jc w:val="center"/>
            </w:pPr>
            <w:r>
              <w:rPr>
                <w:rFonts w:ascii="Arial" w:hAnsi="Arial" w:cs="Arial"/>
                <w:sz w:val="20"/>
                <w:szCs w:val="20"/>
              </w:rPr>
              <w:t>5</w:t>
            </w:r>
          </w:p>
        </w:tc>
      </w:tr>
      <w:tr w:rsidR="00816CD5" w:rsidTr="004B62FE">
        <w:tc>
          <w:tcPr>
            <w:tcW w:w="428" w:type="dxa"/>
          </w:tcPr>
          <w:p w:rsidR="00816CD5" w:rsidRDefault="00816CD5" w:rsidP="00CE2DC8">
            <w:pPr>
              <w:rPr>
                <w:rFonts w:ascii="Arial" w:hAnsi="Arial" w:cs="Arial"/>
                <w:sz w:val="20"/>
                <w:szCs w:val="20"/>
              </w:rPr>
            </w:pPr>
            <w:r>
              <w:rPr>
                <w:rFonts w:ascii="Arial" w:hAnsi="Arial" w:cs="Arial"/>
                <w:sz w:val="20"/>
                <w:szCs w:val="20"/>
              </w:rPr>
              <w:t>e</w:t>
            </w:r>
          </w:p>
        </w:tc>
        <w:tc>
          <w:tcPr>
            <w:tcW w:w="3082" w:type="dxa"/>
          </w:tcPr>
          <w:p w:rsidR="00816CD5" w:rsidRDefault="00816CD5" w:rsidP="00CE2DC8">
            <w:pPr>
              <w:rPr>
                <w:rFonts w:ascii="Arial" w:hAnsi="Arial" w:cs="Arial"/>
                <w:sz w:val="20"/>
                <w:szCs w:val="20"/>
              </w:rPr>
            </w:pPr>
            <w:r>
              <w:rPr>
                <w:rFonts w:ascii="Arial" w:hAnsi="Arial" w:cs="Arial"/>
                <w:sz w:val="20"/>
                <w:szCs w:val="20"/>
              </w:rPr>
              <w:t xml:space="preserve">More parking meters </w:t>
            </w:r>
            <w:r w:rsidRPr="004B62FE">
              <w:rPr>
                <w:rFonts w:ascii="Arial" w:hAnsi="Arial" w:cs="Arial"/>
                <w:b/>
                <w:sz w:val="20"/>
                <w:szCs w:val="20"/>
              </w:rPr>
              <w:t xml:space="preserve">[DISPLAY IF CODED </w:t>
            </w:r>
            <w:r>
              <w:rPr>
                <w:rFonts w:ascii="Arial" w:hAnsi="Arial" w:cs="Arial"/>
                <w:b/>
                <w:sz w:val="20"/>
                <w:szCs w:val="20"/>
              </w:rPr>
              <w:t>4</w:t>
            </w:r>
            <w:r w:rsidRPr="004B62FE">
              <w:rPr>
                <w:rFonts w:ascii="Arial" w:hAnsi="Arial" w:cs="Arial"/>
                <w:b/>
                <w:sz w:val="20"/>
                <w:szCs w:val="20"/>
              </w:rPr>
              <w:t xml:space="preserve"> AT </w:t>
            </w:r>
            <w:r w:rsidR="00816981" w:rsidRPr="004B62FE">
              <w:rPr>
                <w:rFonts w:ascii="Arial" w:hAnsi="Arial" w:cs="Arial"/>
                <w:b/>
                <w:sz w:val="20"/>
                <w:szCs w:val="20"/>
              </w:rPr>
              <w:t>QP</w:t>
            </w:r>
            <w:r w:rsidR="00816981">
              <w:rPr>
                <w:rFonts w:ascii="Arial" w:hAnsi="Arial" w:cs="Arial"/>
                <w:b/>
                <w:sz w:val="20"/>
                <w:szCs w:val="20"/>
              </w:rPr>
              <w:t>3</w:t>
            </w:r>
            <w:r w:rsidRPr="004B62FE">
              <w:rPr>
                <w:rFonts w:ascii="Arial" w:hAnsi="Arial" w:cs="Arial"/>
                <w:b/>
                <w:sz w:val="20"/>
                <w:szCs w:val="20"/>
              </w:rPr>
              <w:t>]</w:t>
            </w:r>
          </w:p>
        </w:tc>
        <w:tc>
          <w:tcPr>
            <w:tcW w:w="1146" w:type="dxa"/>
            <w:vAlign w:val="center"/>
          </w:tcPr>
          <w:p w:rsidR="00816CD5" w:rsidRDefault="00816CD5" w:rsidP="00CE2DC8">
            <w:pPr>
              <w:jc w:val="center"/>
              <w:rPr>
                <w:rFonts w:ascii="Arial" w:hAnsi="Arial" w:cs="Arial"/>
                <w:sz w:val="20"/>
                <w:szCs w:val="20"/>
              </w:rPr>
            </w:pPr>
            <w:r>
              <w:rPr>
                <w:rFonts w:ascii="Arial" w:hAnsi="Arial" w:cs="Arial"/>
                <w:sz w:val="20"/>
                <w:szCs w:val="20"/>
              </w:rPr>
              <w:t>1</w:t>
            </w:r>
          </w:p>
        </w:tc>
        <w:tc>
          <w:tcPr>
            <w:tcW w:w="1146" w:type="dxa"/>
            <w:vAlign w:val="center"/>
          </w:tcPr>
          <w:p w:rsidR="00816CD5" w:rsidRDefault="00816CD5" w:rsidP="00CE2DC8">
            <w:pPr>
              <w:jc w:val="center"/>
              <w:rPr>
                <w:rFonts w:ascii="Arial" w:hAnsi="Arial" w:cs="Arial"/>
                <w:sz w:val="20"/>
                <w:szCs w:val="20"/>
              </w:rPr>
            </w:pPr>
            <w:r>
              <w:rPr>
                <w:rFonts w:ascii="Arial" w:hAnsi="Arial" w:cs="Arial"/>
                <w:sz w:val="20"/>
                <w:szCs w:val="20"/>
              </w:rPr>
              <w:t>2</w:t>
            </w:r>
          </w:p>
        </w:tc>
        <w:tc>
          <w:tcPr>
            <w:tcW w:w="1147" w:type="dxa"/>
            <w:vAlign w:val="center"/>
          </w:tcPr>
          <w:p w:rsidR="00816CD5" w:rsidRDefault="00816CD5" w:rsidP="00CE2DC8">
            <w:pPr>
              <w:jc w:val="center"/>
              <w:rPr>
                <w:rFonts w:ascii="Arial" w:hAnsi="Arial" w:cs="Arial"/>
                <w:sz w:val="20"/>
                <w:szCs w:val="20"/>
              </w:rPr>
            </w:pPr>
            <w:r>
              <w:rPr>
                <w:rFonts w:ascii="Arial" w:hAnsi="Arial" w:cs="Arial"/>
                <w:sz w:val="20"/>
                <w:szCs w:val="20"/>
              </w:rPr>
              <w:t>3</w:t>
            </w:r>
          </w:p>
        </w:tc>
        <w:tc>
          <w:tcPr>
            <w:tcW w:w="1146" w:type="dxa"/>
            <w:vAlign w:val="center"/>
          </w:tcPr>
          <w:p w:rsidR="00536400" w:rsidRDefault="00816CD5">
            <w:pPr>
              <w:jc w:val="center"/>
              <w:rPr>
                <w:rFonts w:ascii="Arial" w:hAnsi="Arial" w:cs="Arial"/>
                <w:sz w:val="20"/>
                <w:szCs w:val="20"/>
              </w:rPr>
            </w:pPr>
            <w:r>
              <w:rPr>
                <w:rFonts w:ascii="Arial" w:hAnsi="Arial" w:cs="Arial"/>
                <w:sz w:val="20"/>
                <w:szCs w:val="20"/>
              </w:rPr>
              <w:t>4</w:t>
            </w:r>
          </w:p>
        </w:tc>
        <w:tc>
          <w:tcPr>
            <w:tcW w:w="1147" w:type="dxa"/>
            <w:vAlign w:val="center"/>
          </w:tcPr>
          <w:p w:rsidR="00536400" w:rsidRDefault="00816CD5">
            <w:pPr>
              <w:jc w:val="center"/>
              <w:rPr>
                <w:rFonts w:ascii="Arial" w:hAnsi="Arial" w:cs="Arial"/>
                <w:sz w:val="20"/>
                <w:szCs w:val="20"/>
              </w:rPr>
            </w:pPr>
            <w:r>
              <w:rPr>
                <w:rFonts w:ascii="Arial" w:hAnsi="Arial" w:cs="Arial"/>
                <w:sz w:val="20"/>
                <w:szCs w:val="20"/>
              </w:rPr>
              <w:t>5</w:t>
            </w:r>
          </w:p>
        </w:tc>
      </w:tr>
    </w:tbl>
    <w:p w:rsidR="002A2F1C" w:rsidRDefault="002A2F1C" w:rsidP="00CE2DC8">
      <w:pPr>
        <w:spacing w:after="0" w:line="240" w:lineRule="auto"/>
        <w:rPr>
          <w:rFonts w:ascii="Arial" w:hAnsi="Arial" w:cs="Arial"/>
          <w:sz w:val="20"/>
          <w:szCs w:val="20"/>
        </w:rPr>
      </w:pPr>
    </w:p>
    <w:p w:rsidR="004B62FE" w:rsidRDefault="004B62FE" w:rsidP="00CE2DC8">
      <w:pPr>
        <w:spacing w:after="0" w:line="240" w:lineRule="auto"/>
        <w:rPr>
          <w:rFonts w:ascii="Arial" w:hAnsi="Arial" w:cs="Arial"/>
          <w:sz w:val="20"/>
          <w:szCs w:val="20"/>
        </w:rPr>
      </w:pPr>
    </w:p>
    <w:p w:rsidR="004B62FE" w:rsidRPr="0031528B" w:rsidRDefault="004B62FE" w:rsidP="00CE2DC8">
      <w:pPr>
        <w:spacing w:after="0" w:line="240" w:lineRule="auto"/>
        <w:textAlignment w:val="baseline"/>
        <w:rPr>
          <w:rFonts w:ascii="Arial" w:eastAsia="Geneva" w:hAnsi="Arial" w:cs="Arial"/>
          <w:b/>
          <w:bCs/>
          <w:color w:val="FF0000"/>
          <w:kern w:val="24"/>
          <w:sz w:val="20"/>
          <w:szCs w:val="20"/>
        </w:rPr>
      </w:pPr>
      <w:r w:rsidRPr="0031528B">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ALL</w:t>
      </w:r>
      <w:r w:rsidRPr="0031528B">
        <w:rPr>
          <w:rFonts w:ascii="Arial" w:eastAsia="Geneva" w:hAnsi="Arial" w:cs="Arial"/>
          <w:b/>
          <w:bCs/>
          <w:color w:val="FF0000"/>
          <w:kern w:val="24"/>
          <w:sz w:val="20"/>
          <w:szCs w:val="20"/>
        </w:rPr>
        <w:t>.  SINGLE CODE</w:t>
      </w:r>
      <w:r w:rsidR="00E8609D">
        <w:rPr>
          <w:rFonts w:ascii="Arial" w:eastAsia="Geneva" w:hAnsi="Arial" w:cs="Arial"/>
          <w:b/>
          <w:bCs/>
          <w:color w:val="FF0000"/>
          <w:kern w:val="24"/>
          <w:sz w:val="20"/>
          <w:szCs w:val="20"/>
        </w:rPr>
        <w:t>, RANDOMISE ORDER</w:t>
      </w:r>
      <w:r w:rsidRPr="0031528B">
        <w:rPr>
          <w:rFonts w:ascii="Arial" w:eastAsia="Geneva" w:hAnsi="Arial" w:cs="Arial"/>
          <w:b/>
          <w:bCs/>
          <w:color w:val="FF0000"/>
          <w:kern w:val="24"/>
          <w:sz w:val="20"/>
          <w:szCs w:val="20"/>
        </w:rPr>
        <w:t xml:space="preserve">] </w:t>
      </w:r>
    </w:p>
    <w:p w:rsidR="004B62FE" w:rsidRDefault="00816981" w:rsidP="00CE2DC8">
      <w:pPr>
        <w:spacing w:after="0" w:line="240" w:lineRule="auto"/>
        <w:ind w:left="720" w:hanging="720"/>
        <w:rPr>
          <w:rFonts w:ascii="Arial" w:hAnsi="Arial" w:cs="Arial"/>
          <w:sz w:val="20"/>
          <w:szCs w:val="20"/>
        </w:rPr>
      </w:pPr>
      <w:r>
        <w:rPr>
          <w:rFonts w:ascii="Arial" w:hAnsi="Arial" w:cs="Arial"/>
          <w:b/>
          <w:sz w:val="20"/>
          <w:szCs w:val="20"/>
        </w:rPr>
        <w:t>QP5</w:t>
      </w:r>
      <w:r w:rsidR="004B62FE">
        <w:rPr>
          <w:rFonts w:ascii="Arial" w:hAnsi="Arial" w:cs="Arial"/>
          <w:b/>
          <w:sz w:val="20"/>
          <w:szCs w:val="20"/>
        </w:rPr>
        <w:t>.</w:t>
      </w:r>
      <w:r w:rsidR="004B62FE" w:rsidRPr="0031528B">
        <w:rPr>
          <w:rFonts w:ascii="Arial" w:hAnsi="Arial" w:cs="Arial"/>
          <w:b/>
          <w:sz w:val="20"/>
          <w:szCs w:val="20"/>
        </w:rPr>
        <w:tab/>
      </w:r>
      <w:r w:rsidR="00E8609D">
        <w:rPr>
          <w:rFonts w:ascii="Arial" w:hAnsi="Arial" w:cs="Arial"/>
          <w:sz w:val="20"/>
          <w:szCs w:val="20"/>
        </w:rPr>
        <w:t>To what extent do you agree or disagree with the following statements about parking</w:t>
      </w:r>
      <w:r w:rsidR="004B62FE">
        <w:rPr>
          <w:rFonts w:ascii="Arial" w:hAnsi="Arial" w:cs="Arial"/>
          <w:sz w:val="20"/>
          <w:szCs w:val="20"/>
        </w:rPr>
        <w:t>?</w:t>
      </w:r>
    </w:p>
    <w:p w:rsidR="0081600F" w:rsidRDefault="0081600F">
      <w:pPr>
        <w:spacing w:after="0" w:line="240" w:lineRule="auto"/>
        <w:rPr>
          <w:rFonts w:ascii="Arial" w:hAnsi="Arial" w:cs="Arial"/>
          <w:sz w:val="20"/>
          <w:szCs w:val="20"/>
        </w:rPr>
      </w:pPr>
    </w:p>
    <w:tbl>
      <w:tblPr>
        <w:tblStyle w:val="TableGrid"/>
        <w:tblW w:w="9242" w:type="dxa"/>
        <w:tblLook w:val="04A0"/>
      </w:tblPr>
      <w:tblGrid>
        <w:gridCol w:w="1101"/>
        <w:gridCol w:w="8141"/>
      </w:tblGrid>
      <w:tr w:rsidR="00E8609D" w:rsidRPr="00B3030B" w:rsidTr="00E8609D">
        <w:tc>
          <w:tcPr>
            <w:tcW w:w="1101" w:type="dxa"/>
          </w:tcPr>
          <w:p w:rsidR="00536400" w:rsidRDefault="00E8609D">
            <w:pPr>
              <w:rPr>
                <w:rFonts w:ascii="Arial" w:hAnsi="Arial" w:cs="Arial"/>
                <w:sz w:val="20"/>
                <w:szCs w:val="20"/>
              </w:rPr>
            </w:pPr>
            <w:r w:rsidRPr="00B3030B">
              <w:rPr>
                <w:rFonts w:ascii="Arial" w:hAnsi="Arial" w:cs="Arial"/>
                <w:sz w:val="20"/>
                <w:szCs w:val="20"/>
              </w:rPr>
              <w:t>1</w:t>
            </w:r>
          </w:p>
        </w:tc>
        <w:tc>
          <w:tcPr>
            <w:tcW w:w="8141" w:type="dxa"/>
          </w:tcPr>
          <w:p w:rsidR="00536400" w:rsidRDefault="00E8609D">
            <w:pPr>
              <w:rPr>
                <w:rFonts w:ascii="Arial" w:hAnsi="Arial" w:cs="Arial"/>
                <w:sz w:val="20"/>
                <w:szCs w:val="20"/>
              </w:rPr>
            </w:pPr>
            <w:r>
              <w:rPr>
                <w:rFonts w:ascii="Arial" w:hAnsi="Arial" w:cs="Arial"/>
                <w:sz w:val="20"/>
                <w:szCs w:val="20"/>
              </w:rPr>
              <w:t>Strongly disagree</w:t>
            </w:r>
          </w:p>
        </w:tc>
      </w:tr>
      <w:tr w:rsidR="00E8609D" w:rsidRPr="00B3030B" w:rsidTr="00E8609D">
        <w:tc>
          <w:tcPr>
            <w:tcW w:w="1101" w:type="dxa"/>
          </w:tcPr>
          <w:p w:rsidR="00E8609D" w:rsidRPr="00B3030B" w:rsidRDefault="00E8609D" w:rsidP="00CE2DC8">
            <w:pPr>
              <w:rPr>
                <w:rFonts w:ascii="Arial" w:hAnsi="Arial" w:cs="Arial"/>
                <w:sz w:val="20"/>
                <w:szCs w:val="20"/>
              </w:rPr>
            </w:pPr>
            <w:r w:rsidRPr="00B3030B">
              <w:rPr>
                <w:rFonts w:ascii="Arial" w:hAnsi="Arial" w:cs="Arial"/>
                <w:sz w:val="20"/>
                <w:szCs w:val="20"/>
              </w:rPr>
              <w:t>2</w:t>
            </w:r>
          </w:p>
        </w:tc>
        <w:tc>
          <w:tcPr>
            <w:tcW w:w="8141" w:type="dxa"/>
          </w:tcPr>
          <w:p w:rsidR="00E8609D" w:rsidRPr="00B3030B" w:rsidRDefault="00E8609D" w:rsidP="00CE2DC8">
            <w:pPr>
              <w:rPr>
                <w:rFonts w:ascii="Arial" w:hAnsi="Arial" w:cs="Arial"/>
                <w:sz w:val="20"/>
                <w:szCs w:val="20"/>
              </w:rPr>
            </w:pPr>
            <w:r>
              <w:rPr>
                <w:rFonts w:ascii="Arial" w:hAnsi="Arial" w:cs="Arial"/>
                <w:sz w:val="20"/>
                <w:szCs w:val="20"/>
              </w:rPr>
              <w:t>Slightly disagree</w:t>
            </w:r>
          </w:p>
        </w:tc>
      </w:tr>
      <w:tr w:rsidR="00E8609D" w:rsidRPr="00B3030B" w:rsidTr="00E8609D">
        <w:tc>
          <w:tcPr>
            <w:tcW w:w="1101" w:type="dxa"/>
          </w:tcPr>
          <w:p w:rsidR="00E8609D" w:rsidRPr="00B3030B" w:rsidRDefault="00E8609D" w:rsidP="00CE2DC8">
            <w:pPr>
              <w:rPr>
                <w:rFonts w:ascii="Arial" w:hAnsi="Arial" w:cs="Arial"/>
                <w:sz w:val="20"/>
                <w:szCs w:val="20"/>
              </w:rPr>
            </w:pPr>
            <w:r w:rsidRPr="00B3030B">
              <w:rPr>
                <w:rFonts w:ascii="Arial" w:hAnsi="Arial" w:cs="Arial"/>
                <w:sz w:val="20"/>
                <w:szCs w:val="20"/>
              </w:rPr>
              <w:t>3</w:t>
            </w:r>
          </w:p>
        </w:tc>
        <w:tc>
          <w:tcPr>
            <w:tcW w:w="8141" w:type="dxa"/>
          </w:tcPr>
          <w:p w:rsidR="00E8609D" w:rsidRPr="00B3030B" w:rsidRDefault="00E8609D" w:rsidP="00CE2DC8">
            <w:pPr>
              <w:rPr>
                <w:rFonts w:ascii="Arial" w:hAnsi="Arial" w:cs="Arial"/>
                <w:sz w:val="20"/>
                <w:szCs w:val="20"/>
              </w:rPr>
            </w:pPr>
            <w:r>
              <w:rPr>
                <w:rFonts w:ascii="Arial" w:hAnsi="Arial" w:cs="Arial"/>
                <w:sz w:val="20"/>
                <w:szCs w:val="20"/>
              </w:rPr>
              <w:t>Neither agree nor disagree</w:t>
            </w:r>
          </w:p>
        </w:tc>
      </w:tr>
      <w:tr w:rsidR="00E8609D" w:rsidRPr="00B3030B" w:rsidTr="00E8609D">
        <w:tc>
          <w:tcPr>
            <w:tcW w:w="1101" w:type="dxa"/>
          </w:tcPr>
          <w:p w:rsidR="00E8609D" w:rsidRPr="00B3030B" w:rsidRDefault="00E8609D" w:rsidP="00CE2DC8">
            <w:pPr>
              <w:rPr>
                <w:rFonts w:ascii="Arial" w:hAnsi="Arial" w:cs="Arial"/>
                <w:sz w:val="20"/>
                <w:szCs w:val="20"/>
              </w:rPr>
            </w:pPr>
            <w:r w:rsidRPr="00B3030B">
              <w:rPr>
                <w:rFonts w:ascii="Arial" w:hAnsi="Arial" w:cs="Arial"/>
                <w:sz w:val="20"/>
                <w:szCs w:val="20"/>
              </w:rPr>
              <w:t>4</w:t>
            </w:r>
          </w:p>
        </w:tc>
        <w:tc>
          <w:tcPr>
            <w:tcW w:w="8141" w:type="dxa"/>
          </w:tcPr>
          <w:p w:rsidR="00E8609D" w:rsidRPr="00B3030B" w:rsidRDefault="00E8609D" w:rsidP="00CE2DC8">
            <w:pPr>
              <w:rPr>
                <w:rFonts w:ascii="Arial" w:hAnsi="Arial" w:cs="Arial"/>
                <w:sz w:val="20"/>
                <w:szCs w:val="20"/>
              </w:rPr>
            </w:pPr>
            <w:r>
              <w:rPr>
                <w:rFonts w:ascii="Arial" w:hAnsi="Arial" w:cs="Arial"/>
                <w:sz w:val="20"/>
                <w:szCs w:val="20"/>
              </w:rPr>
              <w:t>Slightly agree</w:t>
            </w:r>
          </w:p>
        </w:tc>
      </w:tr>
      <w:tr w:rsidR="00E8609D" w:rsidRPr="00B3030B" w:rsidTr="00E8609D">
        <w:tc>
          <w:tcPr>
            <w:tcW w:w="1101" w:type="dxa"/>
          </w:tcPr>
          <w:p w:rsidR="00E8609D" w:rsidRPr="00B3030B" w:rsidRDefault="00E8609D" w:rsidP="00CE2DC8">
            <w:pPr>
              <w:rPr>
                <w:rFonts w:ascii="Arial" w:hAnsi="Arial" w:cs="Arial"/>
                <w:sz w:val="20"/>
                <w:szCs w:val="20"/>
              </w:rPr>
            </w:pPr>
            <w:r w:rsidRPr="00B3030B">
              <w:rPr>
                <w:rFonts w:ascii="Arial" w:hAnsi="Arial" w:cs="Arial"/>
                <w:sz w:val="20"/>
                <w:szCs w:val="20"/>
              </w:rPr>
              <w:t>5</w:t>
            </w:r>
          </w:p>
        </w:tc>
        <w:tc>
          <w:tcPr>
            <w:tcW w:w="8141" w:type="dxa"/>
          </w:tcPr>
          <w:p w:rsidR="00E8609D" w:rsidRPr="00B3030B" w:rsidRDefault="00E8609D" w:rsidP="00CE2DC8">
            <w:pPr>
              <w:rPr>
                <w:rFonts w:ascii="Arial" w:hAnsi="Arial" w:cs="Arial"/>
                <w:sz w:val="20"/>
                <w:szCs w:val="20"/>
              </w:rPr>
            </w:pPr>
            <w:r>
              <w:rPr>
                <w:rFonts w:ascii="Arial" w:hAnsi="Arial" w:cs="Arial"/>
                <w:sz w:val="20"/>
                <w:szCs w:val="20"/>
              </w:rPr>
              <w:t>Strongly agree</w:t>
            </w:r>
          </w:p>
        </w:tc>
      </w:tr>
      <w:tr w:rsidR="00E8609D" w:rsidRPr="00B3030B" w:rsidTr="00E8609D">
        <w:tc>
          <w:tcPr>
            <w:tcW w:w="1101" w:type="dxa"/>
          </w:tcPr>
          <w:p w:rsidR="00E8609D" w:rsidRPr="00B3030B" w:rsidRDefault="00E8609D" w:rsidP="00CE2DC8">
            <w:pPr>
              <w:rPr>
                <w:rFonts w:ascii="Arial" w:hAnsi="Arial" w:cs="Arial"/>
                <w:sz w:val="20"/>
                <w:szCs w:val="20"/>
              </w:rPr>
            </w:pPr>
            <w:r>
              <w:rPr>
                <w:rFonts w:ascii="Arial" w:hAnsi="Arial" w:cs="Arial"/>
                <w:sz w:val="20"/>
                <w:szCs w:val="20"/>
              </w:rPr>
              <w:t>99</w:t>
            </w:r>
          </w:p>
        </w:tc>
        <w:tc>
          <w:tcPr>
            <w:tcW w:w="8141" w:type="dxa"/>
            <w:vAlign w:val="center"/>
          </w:tcPr>
          <w:p w:rsidR="00E8609D" w:rsidRPr="00B3030B" w:rsidRDefault="00E8609D" w:rsidP="00CE2DC8">
            <w:pPr>
              <w:rPr>
                <w:rFonts w:ascii="Arial" w:hAnsi="Arial" w:cs="Arial"/>
                <w:sz w:val="20"/>
                <w:szCs w:val="20"/>
              </w:rPr>
            </w:pPr>
            <w:r>
              <w:rPr>
                <w:rFonts w:ascii="Arial" w:hAnsi="Arial" w:cs="Arial"/>
                <w:sz w:val="20"/>
                <w:szCs w:val="20"/>
              </w:rPr>
              <w:t>Don’t know</w:t>
            </w:r>
          </w:p>
        </w:tc>
      </w:tr>
    </w:tbl>
    <w:p w:rsidR="00E8609D" w:rsidRDefault="00E8609D"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8141"/>
      </w:tblGrid>
      <w:tr w:rsidR="00E8609D" w:rsidTr="00E8609D">
        <w:tc>
          <w:tcPr>
            <w:tcW w:w="1101" w:type="dxa"/>
          </w:tcPr>
          <w:p w:rsidR="00E8609D" w:rsidRPr="00466524" w:rsidRDefault="00E8609D" w:rsidP="00CE2DC8">
            <w:pPr>
              <w:rPr>
                <w:rFonts w:ascii="Arial" w:hAnsi="Arial" w:cs="Arial"/>
                <w:sz w:val="20"/>
                <w:szCs w:val="20"/>
              </w:rPr>
            </w:pPr>
            <w:r w:rsidRPr="00466524">
              <w:rPr>
                <w:rFonts w:ascii="Arial" w:hAnsi="Arial" w:cs="Arial"/>
                <w:sz w:val="20"/>
                <w:szCs w:val="20"/>
              </w:rPr>
              <w:t>a</w:t>
            </w:r>
          </w:p>
        </w:tc>
        <w:tc>
          <w:tcPr>
            <w:tcW w:w="8141" w:type="dxa"/>
            <w:vAlign w:val="center"/>
          </w:tcPr>
          <w:p w:rsidR="00E8609D" w:rsidRPr="00F735A5" w:rsidRDefault="00E8609D" w:rsidP="00CE2DC8">
            <w:pPr>
              <w:rPr>
                <w:rFonts w:ascii="Arial" w:hAnsi="Arial" w:cs="Arial"/>
                <w:sz w:val="20"/>
                <w:szCs w:val="20"/>
              </w:rPr>
            </w:pPr>
            <w:r>
              <w:rPr>
                <w:rFonts w:ascii="Arial" w:hAnsi="Arial" w:cs="Arial"/>
                <w:sz w:val="20"/>
                <w:szCs w:val="20"/>
              </w:rPr>
              <w:t>Parking spaces are too small for today’s cars</w:t>
            </w:r>
          </w:p>
        </w:tc>
      </w:tr>
      <w:tr w:rsidR="00E8609D" w:rsidTr="00E8609D">
        <w:tc>
          <w:tcPr>
            <w:tcW w:w="1101" w:type="dxa"/>
          </w:tcPr>
          <w:p w:rsidR="00E8609D" w:rsidRPr="00466524" w:rsidRDefault="00E8609D" w:rsidP="00CE2DC8">
            <w:pPr>
              <w:rPr>
                <w:rFonts w:ascii="Arial" w:hAnsi="Arial" w:cs="Arial"/>
                <w:sz w:val="20"/>
                <w:szCs w:val="20"/>
              </w:rPr>
            </w:pPr>
            <w:r w:rsidRPr="00466524">
              <w:rPr>
                <w:rFonts w:ascii="Arial" w:hAnsi="Arial" w:cs="Arial"/>
                <w:sz w:val="20"/>
                <w:szCs w:val="20"/>
              </w:rPr>
              <w:t>b</w:t>
            </w:r>
          </w:p>
        </w:tc>
        <w:tc>
          <w:tcPr>
            <w:tcW w:w="8141" w:type="dxa"/>
            <w:vAlign w:val="center"/>
          </w:tcPr>
          <w:p w:rsidR="00E8609D" w:rsidRPr="00F735A5" w:rsidRDefault="00E8609D" w:rsidP="00CE2DC8">
            <w:pPr>
              <w:rPr>
                <w:rFonts w:ascii="Arial" w:hAnsi="Arial" w:cs="Arial"/>
                <w:sz w:val="20"/>
                <w:szCs w:val="20"/>
              </w:rPr>
            </w:pPr>
            <w:r>
              <w:rPr>
                <w:rFonts w:ascii="Arial" w:hAnsi="Arial" w:cs="Arial"/>
                <w:sz w:val="20"/>
                <w:szCs w:val="20"/>
              </w:rPr>
              <w:t>Parking is becoming more limited as there are more cars on the roads</w:t>
            </w:r>
          </w:p>
        </w:tc>
      </w:tr>
      <w:tr w:rsidR="00E8609D" w:rsidTr="00E8609D">
        <w:tc>
          <w:tcPr>
            <w:tcW w:w="1101" w:type="dxa"/>
          </w:tcPr>
          <w:p w:rsidR="00E8609D" w:rsidRPr="00466524" w:rsidRDefault="00E8609D" w:rsidP="00CE2DC8">
            <w:pPr>
              <w:rPr>
                <w:rFonts w:ascii="Arial" w:hAnsi="Arial" w:cs="Arial"/>
                <w:sz w:val="20"/>
                <w:szCs w:val="20"/>
              </w:rPr>
            </w:pPr>
            <w:r w:rsidRPr="00466524">
              <w:rPr>
                <w:rFonts w:ascii="Arial" w:hAnsi="Arial" w:cs="Arial"/>
                <w:sz w:val="20"/>
                <w:szCs w:val="20"/>
              </w:rPr>
              <w:t>c</w:t>
            </w:r>
          </w:p>
        </w:tc>
        <w:tc>
          <w:tcPr>
            <w:tcW w:w="8141" w:type="dxa"/>
            <w:vAlign w:val="center"/>
          </w:tcPr>
          <w:p w:rsidR="00E8609D" w:rsidRPr="00F735A5" w:rsidRDefault="00E8609D" w:rsidP="00CE2DC8">
            <w:pPr>
              <w:rPr>
                <w:rFonts w:ascii="Arial" w:hAnsi="Arial" w:cs="Arial"/>
                <w:sz w:val="20"/>
                <w:szCs w:val="20"/>
              </w:rPr>
            </w:pPr>
            <w:r>
              <w:rPr>
                <w:rFonts w:ascii="Arial" w:hAnsi="Arial" w:cs="Arial"/>
                <w:sz w:val="20"/>
                <w:szCs w:val="20"/>
              </w:rPr>
              <w:t>Parking restrictions are becoming more relaxed</w:t>
            </w:r>
          </w:p>
        </w:tc>
      </w:tr>
      <w:tr w:rsidR="00857F94" w:rsidTr="00E8609D">
        <w:tc>
          <w:tcPr>
            <w:tcW w:w="1101" w:type="dxa"/>
          </w:tcPr>
          <w:p w:rsidR="00857F94" w:rsidRPr="00466524" w:rsidRDefault="00857F94" w:rsidP="00CE2DC8">
            <w:pPr>
              <w:rPr>
                <w:rFonts w:ascii="Arial" w:hAnsi="Arial" w:cs="Arial"/>
                <w:sz w:val="20"/>
                <w:szCs w:val="20"/>
              </w:rPr>
            </w:pPr>
            <w:r>
              <w:rPr>
                <w:rFonts w:ascii="Arial" w:hAnsi="Arial" w:cs="Arial"/>
                <w:sz w:val="20"/>
                <w:szCs w:val="20"/>
              </w:rPr>
              <w:t>d</w:t>
            </w:r>
          </w:p>
        </w:tc>
        <w:tc>
          <w:tcPr>
            <w:tcW w:w="8141" w:type="dxa"/>
            <w:vAlign w:val="center"/>
          </w:tcPr>
          <w:p w:rsidR="00857F94" w:rsidRDefault="00857F94" w:rsidP="00CE2DC8">
            <w:pPr>
              <w:rPr>
                <w:rFonts w:ascii="Arial" w:hAnsi="Arial" w:cs="Arial"/>
                <w:sz w:val="20"/>
                <w:szCs w:val="20"/>
              </w:rPr>
            </w:pPr>
            <w:r w:rsidRPr="00857F94">
              <w:rPr>
                <w:rFonts w:ascii="Arial" w:hAnsi="Arial" w:cs="Arial"/>
                <w:sz w:val="20"/>
                <w:szCs w:val="20"/>
              </w:rPr>
              <w:t>The local authority where I live is using profits from parking charges to subsidise other areas of non-motoring expenditure</w:t>
            </w:r>
          </w:p>
        </w:tc>
      </w:tr>
    </w:tbl>
    <w:p w:rsidR="004B62FE" w:rsidRDefault="004B62FE" w:rsidP="00CE2DC8">
      <w:pPr>
        <w:spacing w:after="0" w:line="240" w:lineRule="auto"/>
        <w:rPr>
          <w:rFonts w:ascii="Arial" w:hAnsi="Arial" w:cs="Arial"/>
          <w:sz w:val="20"/>
          <w:szCs w:val="20"/>
        </w:rPr>
      </w:pPr>
    </w:p>
    <w:p w:rsidR="00E8609D" w:rsidRDefault="00E8609D" w:rsidP="00CE2DC8">
      <w:pPr>
        <w:spacing w:after="0" w:line="240" w:lineRule="auto"/>
        <w:rPr>
          <w:rFonts w:ascii="Arial" w:hAnsi="Arial" w:cs="Arial"/>
          <w:sz w:val="20"/>
          <w:szCs w:val="20"/>
        </w:rPr>
      </w:pPr>
    </w:p>
    <w:p w:rsidR="00AA6811" w:rsidRDefault="00AA6811">
      <w:r>
        <w:br w:type="page"/>
      </w:r>
    </w:p>
    <w:tbl>
      <w:tblPr>
        <w:tblStyle w:val="TableGrid"/>
        <w:tblW w:w="0" w:type="auto"/>
        <w:shd w:val="clear" w:color="auto" w:fill="F79646" w:themeFill="accent6"/>
        <w:tblLook w:val="04A0"/>
      </w:tblPr>
      <w:tblGrid>
        <w:gridCol w:w="9242"/>
      </w:tblGrid>
      <w:tr w:rsidR="00415CFC" w:rsidTr="00415CFC">
        <w:tc>
          <w:tcPr>
            <w:tcW w:w="9242" w:type="dxa"/>
            <w:shd w:val="clear" w:color="auto" w:fill="F79646" w:themeFill="accent6"/>
            <w:vAlign w:val="center"/>
          </w:tcPr>
          <w:p w:rsidR="00415CFC" w:rsidRPr="00BF1AF2" w:rsidRDefault="00415CFC" w:rsidP="00415CFC">
            <w:pPr>
              <w:rPr>
                <w:rFonts w:ascii="Arial" w:hAnsi="Arial" w:cs="Arial"/>
                <w:b/>
              </w:rPr>
            </w:pPr>
            <w:r w:rsidRPr="00D04CC3">
              <w:rPr>
                <w:rFonts w:ascii="Arial" w:hAnsi="Arial" w:cs="Arial"/>
                <w:b/>
              </w:rPr>
              <w:lastRenderedPageBreak/>
              <w:t xml:space="preserve">SECTION </w:t>
            </w:r>
            <w:r>
              <w:rPr>
                <w:rFonts w:ascii="Arial" w:hAnsi="Arial" w:cs="Arial"/>
                <w:b/>
              </w:rPr>
              <w:t>6/C</w:t>
            </w:r>
            <w:r w:rsidRPr="00D04CC3">
              <w:rPr>
                <w:rFonts w:ascii="Arial" w:hAnsi="Arial" w:cs="Arial"/>
                <w:b/>
              </w:rPr>
              <w:t>:</w:t>
            </w:r>
            <w:r>
              <w:rPr>
                <w:rFonts w:ascii="Arial" w:hAnsi="Arial" w:cs="Arial"/>
                <w:b/>
              </w:rPr>
              <w:t xml:space="preserve"> COST &amp; GOVERNMENT</w:t>
            </w:r>
          </w:p>
        </w:tc>
      </w:tr>
    </w:tbl>
    <w:p w:rsidR="00415CFC" w:rsidRDefault="00415CFC" w:rsidP="00415CFC">
      <w:pPr>
        <w:spacing w:after="0" w:line="240" w:lineRule="auto"/>
        <w:rPr>
          <w:rFonts w:ascii="Arial" w:hAnsi="Arial" w:cs="Arial"/>
          <w:sz w:val="20"/>
          <w:szCs w:val="20"/>
        </w:rPr>
      </w:pPr>
    </w:p>
    <w:p w:rsidR="0095624F" w:rsidRPr="009E3E74" w:rsidRDefault="00415CFC" w:rsidP="00415CFC">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 xml:space="preserve"> </w:t>
      </w:r>
      <w:r w:rsidR="00EB6C97">
        <w:rPr>
          <w:rFonts w:ascii="Arial" w:eastAsia="Geneva" w:hAnsi="Arial" w:cs="Arial"/>
          <w:b/>
          <w:bCs/>
          <w:color w:val="FF0000"/>
          <w:kern w:val="24"/>
          <w:sz w:val="20"/>
          <w:szCs w:val="20"/>
        </w:rPr>
        <w:t>[</w:t>
      </w:r>
      <w:r w:rsidR="0095624F" w:rsidRPr="009E3E74">
        <w:rPr>
          <w:rFonts w:ascii="Arial" w:eastAsia="Geneva" w:hAnsi="Arial" w:cs="Arial"/>
          <w:b/>
          <w:bCs/>
          <w:color w:val="FF0000"/>
          <w:kern w:val="24"/>
          <w:sz w:val="20"/>
          <w:szCs w:val="20"/>
        </w:rPr>
        <w:t xml:space="preserve">PROGRAMMING INSTRUCTION: ASK ALL. </w:t>
      </w:r>
      <w:proofErr w:type="gramStart"/>
      <w:r w:rsidR="0095624F">
        <w:rPr>
          <w:rFonts w:ascii="Arial" w:eastAsia="Geneva" w:hAnsi="Arial" w:cs="Arial"/>
          <w:b/>
          <w:bCs/>
          <w:color w:val="FF0000"/>
          <w:kern w:val="24"/>
          <w:sz w:val="20"/>
          <w:szCs w:val="20"/>
        </w:rPr>
        <w:t>MULTI</w:t>
      </w:r>
      <w:r w:rsidR="0095624F" w:rsidRPr="009E3E74">
        <w:rPr>
          <w:rFonts w:ascii="Arial" w:eastAsia="Geneva" w:hAnsi="Arial" w:cs="Arial"/>
          <w:b/>
          <w:bCs/>
          <w:color w:val="FF0000"/>
          <w:kern w:val="24"/>
          <w:sz w:val="20"/>
          <w:szCs w:val="20"/>
        </w:rPr>
        <w:t xml:space="preserve"> CODE.</w:t>
      </w:r>
      <w:r w:rsidR="0095624F">
        <w:rPr>
          <w:rFonts w:ascii="Arial" w:eastAsia="Geneva" w:hAnsi="Arial" w:cs="Arial"/>
          <w:b/>
          <w:bCs/>
          <w:color w:val="FF0000"/>
          <w:kern w:val="24"/>
          <w:sz w:val="20"/>
          <w:szCs w:val="20"/>
        </w:rPr>
        <w:t>]</w:t>
      </w:r>
      <w:proofErr w:type="gramEnd"/>
    </w:p>
    <w:p w:rsidR="0095624F" w:rsidRDefault="00816981" w:rsidP="00CE2DC8">
      <w:pPr>
        <w:spacing w:after="0" w:line="240" w:lineRule="auto"/>
        <w:ind w:left="720" w:hanging="720"/>
        <w:rPr>
          <w:rFonts w:ascii="Arial" w:hAnsi="Arial" w:cs="Arial"/>
          <w:b/>
          <w:sz w:val="20"/>
          <w:szCs w:val="20"/>
        </w:rPr>
      </w:pPr>
      <w:r>
        <w:rPr>
          <w:rFonts w:ascii="Arial" w:hAnsi="Arial" w:cs="Arial"/>
          <w:b/>
          <w:sz w:val="20"/>
          <w:szCs w:val="20"/>
        </w:rPr>
        <w:t>QC1</w:t>
      </w:r>
      <w:r w:rsidR="0095624F">
        <w:rPr>
          <w:rFonts w:ascii="Arial" w:hAnsi="Arial" w:cs="Arial"/>
          <w:b/>
          <w:sz w:val="20"/>
          <w:szCs w:val="20"/>
        </w:rPr>
        <w:t>.</w:t>
      </w:r>
      <w:r w:rsidR="0095624F">
        <w:rPr>
          <w:rFonts w:ascii="Arial" w:hAnsi="Arial" w:cs="Arial"/>
          <w:b/>
          <w:sz w:val="20"/>
          <w:szCs w:val="20"/>
        </w:rPr>
        <w:tab/>
      </w:r>
      <w:r w:rsidR="0095624F">
        <w:rPr>
          <w:rFonts w:ascii="Arial" w:hAnsi="Arial" w:cs="Arial"/>
          <w:sz w:val="20"/>
          <w:szCs w:val="20"/>
        </w:rPr>
        <w:t xml:space="preserve">In the past 12 months, have you personally noticed, or been impacted, by </w:t>
      </w:r>
      <w:r w:rsidR="00E20468">
        <w:rPr>
          <w:rFonts w:ascii="Arial" w:hAnsi="Arial" w:cs="Arial"/>
          <w:sz w:val="20"/>
          <w:szCs w:val="20"/>
        </w:rPr>
        <w:t xml:space="preserve">changes in </w:t>
      </w:r>
      <w:r w:rsidR="0095624F">
        <w:rPr>
          <w:rFonts w:ascii="Arial" w:hAnsi="Arial" w:cs="Arial"/>
          <w:sz w:val="20"/>
          <w:szCs w:val="20"/>
        </w:rPr>
        <w:t>any of the following</w:t>
      </w:r>
      <w:r w:rsidR="0095624F" w:rsidRPr="009E3E74">
        <w:rPr>
          <w:rFonts w:ascii="Arial" w:hAnsi="Arial" w:cs="Arial"/>
          <w:sz w:val="20"/>
          <w:szCs w:val="20"/>
        </w:rPr>
        <w:t>?</w:t>
      </w:r>
      <w:r w:rsidR="0095624F" w:rsidRPr="009E3E74">
        <w:rPr>
          <w:rFonts w:ascii="Arial" w:hAnsi="Arial" w:cs="Arial"/>
          <w:b/>
          <w:sz w:val="20"/>
          <w:szCs w:val="20"/>
        </w:rPr>
        <w:tab/>
      </w:r>
    </w:p>
    <w:tbl>
      <w:tblPr>
        <w:tblStyle w:val="TableGrid"/>
        <w:tblW w:w="0" w:type="auto"/>
        <w:tblLayout w:type="fixed"/>
        <w:tblLook w:val="04A0"/>
      </w:tblPr>
      <w:tblGrid>
        <w:gridCol w:w="428"/>
        <w:gridCol w:w="3082"/>
        <w:gridCol w:w="1146"/>
        <w:gridCol w:w="1146"/>
        <w:gridCol w:w="1147"/>
        <w:gridCol w:w="1146"/>
        <w:gridCol w:w="1147"/>
      </w:tblGrid>
      <w:tr w:rsidR="00BA6B21" w:rsidTr="00BA6B21">
        <w:tc>
          <w:tcPr>
            <w:tcW w:w="3510" w:type="dxa"/>
            <w:gridSpan w:val="2"/>
            <w:tcBorders>
              <w:top w:val="nil"/>
              <w:left w:val="nil"/>
            </w:tcBorders>
          </w:tcPr>
          <w:p w:rsidR="00BA6B21" w:rsidRPr="00674C5F" w:rsidRDefault="00BA6B21" w:rsidP="00CE2DC8">
            <w:pPr>
              <w:rPr>
                <w:rFonts w:ascii="Arial" w:hAnsi="Arial" w:cs="Arial"/>
                <w:sz w:val="20"/>
                <w:szCs w:val="20"/>
              </w:rPr>
            </w:pPr>
          </w:p>
        </w:tc>
        <w:tc>
          <w:tcPr>
            <w:tcW w:w="1146" w:type="dxa"/>
            <w:vAlign w:val="center"/>
          </w:tcPr>
          <w:p w:rsidR="00BA6B21" w:rsidRPr="00BA6B21" w:rsidRDefault="00BA6B21" w:rsidP="00CE2DC8">
            <w:pPr>
              <w:rPr>
                <w:rFonts w:ascii="Arial" w:hAnsi="Arial" w:cs="Arial"/>
                <w:sz w:val="20"/>
                <w:szCs w:val="20"/>
              </w:rPr>
            </w:pPr>
            <w:r w:rsidRPr="00BA6B21">
              <w:rPr>
                <w:rFonts w:ascii="Arial" w:hAnsi="Arial" w:cs="Arial"/>
                <w:sz w:val="20"/>
                <w:szCs w:val="20"/>
              </w:rPr>
              <w:t>Significant negative impact</w:t>
            </w:r>
          </w:p>
        </w:tc>
        <w:tc>
          <w:tcPr>
            <w:tcW w:w="1146" w:type="dxa"/>
            <w:vAlign w:val="center"/>
          </w:tcPr>
          <w:p w:rsidR="00BA6B21" w:rsidRPr="00BA6B21" w:rsidRDefault="00BA6B21" w:rsidP="00CE2DC8">
            <w:pPr>
              <w:rPr>
                <w:rFonts w:ascii="Arial" w:hAnsi="Arial" w:cs="Arial"/>
                <w:sz w:val="20"/>
                <w:szCs w:val="20"/>
              </w:rPr>
            </w:pPr>
            <w:r w:rsidRPr="00BA6B21">
              <w:rPr>
                <w:rFonts w:ascii="Arial" w:hAnsi="Arial" w:cs="Arial"/>
                <w:sz w:val="20"/>
                <w:szCs w:val="20"/>
              </w:rPr>
              <w:t>Negative impact</w:t>
            </w:r>
          </w:p>
        </w:tc>
        <w:tc>
          <w:tcPr>
            <w:tcW w:w="1147" w:type="dxa"/>
            <w:vAlign w:val="center"/>
          </w:tcPr>
          <w:p w:rsidR="00BA6B21" w:rsidRPr="00BA6B21" w:rsidRDefault="00BA6B21" w:rsidP="00CE2DC8">
            <w:pPr>
              <w:rPr>
                <w:rFonts w:ascii="Arial" w:hAnsi="Arial" w:cs="Arial"/>
                <w:sz w:val="20"/>
                <w:szCs w:val="20"/>
              </w:rPr>
            </w:pPr>
            <w:r w:rsidRPr="00BA6B21">
              <w:rPr>
                <w:rFonts w:ascii="Arial" w:hAnsi="Arial" w:cs="Arial"/>
                <w:sz w:val="20"/>
                <w:szCs w:val="20"/>
              </w:rPr>
              <w:t>No impact/    not noticed</w:t>
            </w:r>
          </w:p>
        </w:tc>
        <w:tc>
          <w:tcPr>
            <w:tcW w:w="1146" w:type="dxa"/>
            <w:vAlign w:val="center"/>
          </w:tcPr>
          <w:p w:rsidR="00536400" w:rsidRDefault="00BA6B21">
            <w:pPr>
              <w:rPr>
                <w:rFonts w:ascii="Arial" w:hAnsi="Arial" w:cs="Arial"/>
                <w:sz w:val="20"/>
                <w:szCs w:val="20"/>
              </w:rPr>
            </w:pPr>
            <w:r>
              <w:rPr>
                <w:rFonts w:ascii="Arial" w:hAnsi="Arial" w:cs="Arial"/>
                <w:sz w:val="20"/>
                <w:szCs w:val="20"/>
              </w:rPr>
              <w:t>Positive</w:t>
            </w:r>
            <w:r w:rsidRPr="00BA6B21">
              <w:rPr>
                <w:rFonts w:ascii="Arial" w:hAnsi="Arial" w:cs="Arial"/>
                <w:sz w:val="20"/>
                <w:szCs w:val="20"/>
              </w:rPr>
              <w:t xml:space="preserve"> impact</w:t>
            </w:r>
          </w:p>
        </w:tc>
        <w:tc>
          <w:tcPr>
            <w:tcW w:w="1147" w:type="dxa"/>
            <w:vAlign w:val="center"/>
          </w:tcPr>
          <w:p w:rsidR="00536400" w:rsidRDefault="00BA6B21">
            <w:pPr>
              <w:rPr>
                <w:rFonts w:ascii="Arial" w:hAnsi="Arial" w:cs="Arial"/>
                <w:sz w:val="20"/>
                <w:szCs w:val="20"/>
              </w:rPr>
            </w:pPr>
            <w:r w:rsidRPr="00BA6B21">
              <w:rPr>
                <w:rFonts w:ascii="Arial" w:hAnsi="Arial" w:cs="Arial"/>
                <w:sz w:val="20"/>
                <w:szCs w:val="20"/>
              </w:rPr>
              <w:t xml:space="preserve">Significant </w:t>
            </w:r>
            <w:r>
              <w:rPr>
                <w:rFonts w:ascii="Arial" w:hAnsi="Arial" w:cs="Arial"/>
                <w:sz w:val="20"/>
                <w:szCs w:val="20"/>
              </w:rPr>
              <w:t>positive</w:t>
            </w:r>
            <w:r w:rsidRPr="00BA6B21">
              <w:rPr>
                <w:rFonts w:ascii="Arial" w:hAnsi="Arial" w:cs="Arial"/>
                <w:sz w:val="20"/>
                <w:szCs w:val="20"/>
              </w:rPr>
              <w:t xml:space="preserve"> impact</w:t>
            </w:r>
          </w:p>
        </w:tc>
      </w:tr>
      <w:tr w:rsidR="00BA6B21" w:rsidTr="00BA6B21">
        <w:tc>
          <w:tcPr>
            <w:tcW w:w="428" w:type="dxa"/>
          </w:tcPr>
          <w:p w:rsidR="00BA6B21" w:rsidRPr="00674C5F" w:rsidRDefault="00BA6B21" w:rsidP="00CE2DC8">
            <w:pPr>
              <w:rPr>
                <w:rFonts w:ascii="Arial" w:hAnsi="Arial" w:cs="Arial"/>
                <w:sz w:val="20"/>
                <w:szCs w:val="20"/>
              </w:rPr>
            </w:pPr>
            <w:r>
              <w:rPr>
                <w:rFonts w:ascii="Arial" w:hAnsi="Arial" w:cs="Arial"/>
                <w:sz w:val="20"/>
                <w:szCs w:val="20"/>
              </w:rPr>
              <w:t>a</w:t>
            </w:r>
          </w:p>
        </w:tc>
        <w:tc>
          <w:tcPr>
            <w:tcW w:w="3082" w:type="dxa"/>
          </w:tcPr>
          <w:p w:rsidR="00BA6B21" w:rsidRPr="00BA6B21" w:rsidRDefault="00E418C6" w:rsidP="00CE2DC8">
            <w:pPr>
              <w:rPr>
                <w:rFonts w:ascii="Arial" w:hAnsi="Arial" w:cs="Arial"/>
                <w:sz w:val="20"/>
                <w:szCs w:val="20"/>
              </w:rPr>
            </w:pPr>
            <w:r>
              <w:rPr>
                <w:rFonts w:ascii="Arial" w:hAnsi="Arial" w:cs="Arial"/>
                <w:sz w:val="20"/>
                <w:szCs w:val="20"/>
              </w:rPr>
              <w:t>F</w:t>
            </w:r>
            <w:r w:rsidR="00BA6B21" w:rsidRPr="00BA6B21">
              <w:rPr>
                <w:rFonts w:ascii="Arial" w:hAnsi="Arial" w:cs="Arial"/>
                <w:sz w:val="20"/>
                <w:szCs w:val="20"/>
              </w:rPr>
              <w:t>uel prices</w:t>
            </w:r>
          </w:p>
        </w:tc>
        <w:tc>
          <w:tcPr>
            <w:tcW w:w="1146"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1</w:t>
            </w:r>
          </w:p>
        </w:tc>
        <w:tc>
          <w:tcPr>
            <w:tcW w:w="1146"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2</w:t>
            </w:r>
          </w:p>
        </w:tc>
        <w:tc>
          <w:tcPr>
            <w:tcW w:w="1147"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3</w:t>
            </w:r>
          </w:p>
        </w:tc>
        <w:tc>
          <w:tcPr>
            <w:tcW w:w="1146"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4</w:t>
            </w:r>
          </w:p>
        </w:tc>
        <w:tc>
          <w:tcPr>
            <w:tcW w:w="1147" w:type="dxa"/>
            <w:vAlign w:val="center"/>
          </w:tcPr>
          <w:p w:rsidR="00536400" w:rsidRDefault="00BA6B21">
            <w:pPr>
              <w:jc w:val="center"/>
              <w:rPr>
                <w:rFonts w:ascii="Arial" w:hAnsi="Arial" w:cs="Arial"/>
                <w:sz w:val="20"/>
                <w:szCs w:val="20"/>
              </w:rPr>
            </w:pPr>
            <w:r>
              <w:rPr>
                <w:rFonts w:ascii="Arial" w:hAnsi="Arial" w:cs="Arial"/>
                <w:sz w:val="20"/>
                <w:szCs w:val="20"/>
              </w:rPr>
              <w:t>5</w:t>
            </w:r>
          </w:p>
        </w:tc>
      </w:tr>
      <w:tr w:rsidR="00BA6B21" w:rsidTr="00BA6B21">
        <w:tc>
          <w:tcPr>
            <w:tcW w:w="428" w:type="dxa"/>
          </w:tcPr>
          <w:p w:rsidR="00BA6B21" w:rsidRPr="00674C5F" w:rsidRDefault="00BA6B21" w:rsidP="00CE2DC8">
            <w:pPr>
              <w:rPr>
                <w:rFonts w:ascii="Arial" w:hAnsi="Arial" w:cs="Arial"/>
                <w:sz w:val="20"/>
                <w:szCs w:val="20"/>
              </w:rPr>
            </w:pPr>
            <w:r>
              <w:rPr>
                <w:rFonts w:ascii="Arial" w:hAnsi="Arial" w:cs="Arial"/>
                <w:sz w:val="20"/>
                <w:szCs w:val="20"/>
              </w:rPr>
              <w:t>b</w:t>
            </w:r>
          </w:p>
        </w:tc>
        <w:tc>
          <w:tcPr>
            <w:tcW w:w="3082" w:type="dxa"/>
          </w:tcPr>
          <w:p w:rsidR="00BA6B21" w:rsidRPr="00BA6B21" w:rsidRDefault="00E418C6" w:rsidP="00CE2DC8">
            <w:pPr>
              <w:rPr>
                <w:rFonts w:ascii="Arial" w:hAnsi="Arial" w:cs="Arial"/>
                <w:sz w:val="20"/>
                <w:szCs w:val="20"/>
              </w:rPr>
            </w:pPr>
            <w:r>
              <w:rPr>
                <w:rFonts w:ascii="Arial" w:hAnsi="Arial" w:cs="Arial"/>
                <w:sz w:val="20"/>
                <w:szCs w:val="20"/>
              </w:rPr>
              <w:t>I</w:t>
            </w:r>
            <w:r w:rsidR="00BA6B21" w:rsidRPr="00BA6B21">
              <w:rPr>
                <w:rFonts w:ascii="Arial" w:hAnsi="Arial" w:cs="Arial"/>
                <w:sz w:val="20"/>
                <w:szCs w:val="20"/>
              </w:rPr>
              <w:t>nsurance premiums</w:t>
            </w:r>
          </w:p>
        </w:tc>
        <w:tc>
          <w:tcPr>
            <w:tcW w:w="1146"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1</w:t>
            </w:r>
          </w:p>
        </w:tc>
        <w:tc>
          <w:tcPr>
            <w:tcW w:w="1146"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2</w:t>
            </w:r>
          </w:p>
        </w:tc>
        <w:tc>
          <w:tcPr>
            <w:tcW w:w="1147"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3</w:t>
            </w:r>
          </w:p>
        </w:tc>
        <w:tc>
          <w:tcPr>
            <w:tcW w:w="1146"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4</w:t>
            </w:r>
          </w:p>
        </w:tc>
        <w:tc>
          <w:tcPr>
            <w:tcW w:w="1147" w:type="dxa"/>
            <w:vAlign w:val="center"/>
          </w:tcPr>
          <w:p w:rsidR="00536400" w:rsidRDefault="00BA6B21">
            <w:pPr>
              <w:jc w:val="center"/>
            </w:pPr>
            <w:r>
              <w:rPr>
                <w:rFonts w:ascii="Arial" w:hAnsi="Arial" w:cs="Arial"/>
                <w:sz w:val="20"/>
                <w:szCs w:val="20"/>
              </w:rPr>
              <w:t>5</w:t>
            </w:r>
          </w:p>
        </w:tc>
      </w:tr>
      <w:tr w:rsidR="00BA6B21" w:rsidTr="00BA6B21">
        <w:tc>
          <w:tcPr>
            <w:tcW w:w="428" w:type="dxa"/>
          </w:tcPr>
          <w:p w:rsidR="00BA6B21" w:rsidRPr="00674C5F" w:rsidRDefault="00BA6B21" w:rsidP="00CE2DC8">
            <w:pPr>
              <w:rPr>
                <w:rFonts w:ascii="Arial" w:hAnsi="Arial" w:cs="Arial"/>
                <w:sz w:val="20"/>
                <w:szCs w:val="20"/>
              </w:rPr>
            </w:pPr>
            <w:r>
              <w:rPr>
                <w:rFonts w:ascii="Arial" w:hAnsi="Arial" w:cs="Arial"/>
                <w:sz w:val="20"/>
                <w:szCs w:val="20"/>
              </w:rPr>
              <w:t>c</w:t>
            </w:r>
          </w:p>
        </w:tc>
        <w:tc>
          <w:tcPr>
            <w:tcW w:w="3082" w:type="dxa"/>
          </w:tcPr>
          <w:p w:rsidR="00BA6B21" w:rsidRPr="00BA6B21" w:rsidRDefault="00E418C6" w:rsidP="00CE2DC8">
            <w:pPr>
              <w:rPr>
                <w:rFonts w:ascii="Arial" w:hAnsi="Arial" w:cs="Arial"/>
                <w:sz w:val="20"/>
                <w:szCs w:val="20"/>
              </w:rPr>
            </w:pPr>
            <w:r>
              <w:rPr>
                <w:rFonts w:ascii="Arial" w:hAnsi="Arial" w:cs="Arial"/>
                <w:sz w:val="20"/>
                <w:szCs w:val="20"/>
              </w:rPr>
              <w:t>C</w:t>
            </w:r>
            <w:r w:rsidR="00BA6B21" w:rsidRPr="00BA6B21">
              <w:rPr>
                <w:rFonts w:ascii="Arial" w:hAnsi="Arial" w:cs="Arial"/>
                <w:sz w:val="20"/>
                <w:szCs w:val="20"/>
              </w:rPr>
              <w:t>ost of maintenance and repair, e.g. MOT, parts and labour</w:t>
            </w:r>
          </w:p>
        </w:tc>
        <w:tc>
          <w:tcPr>
            <w:tcW w:w="1146"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1</w:t>
            </w:r>
          </w:p>
        </w:tc>
        <w:tc>
          <w:tcPr>
            <w:tcW w:w="1146"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2</w:t>
            </w:r>
          </w:p>
        </w:tc>
        <w:tc>
          <w:tcPr>
            <w:tcW w:w="1147"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3</w:t>
            </w:r>
          </w:p>
        </w:tc>
        <w:tc>
          <w:tcPr>
            <w:tcW w:w="1146" w:type="dxa"/>
            <w:vAlign w:val="center"/>
          </w:tcPr>
          <w:p w:rsidR="00BA6B21" w:rsidRPr="00674C5F" w:rsidRDefault="00BA6B21" w:rsidP="00CE2DC8">
            <w:pPr>
              <w:jc w:val="center"/>
              <w:rPr>
                <w:rFonts w:ascii="Arial" w:hAnsi="Arial" w:cs="Arial"/>
                <w:sz w:val="20"/>
                <w:szCs w:val="20"/>
              </w:rPr>
            </w:pPr>
            <w:r>
              <w:rPr>
                <w:rFonts w:ascii="Arial" w:hAnsi="Arial" w:cs="Arial"/>
                <w:sz w:val="20"/>
                <w:szCs w:val="20"/>
              </w:rPr>
              <w:t>4</w:t>
            </w:r>
          </w:p>
        </w:tc>
        <w:tc>
          <w:tcPr>
            <w:tcW w:w="1147" w:type="dxa"/>
            <w:vAlign w:val="center"/>
          </w:tcPr>
          <w:p w:rsidR="00536400" w:rsidRDefault="00BA6B21">
            <w:pPr>
              <w:jc w:val="center"/>
            </w:pPr>
            <w:r>
              <w:rPr>
                <w:rFonts w:ascii="Arial" w:hAnsi="Arial" w:cs="Arial"/>
                <w:sz w:val="20"/>
                <w:szCs w:val="20"/>
              </w:rPr>
              <w:t>5</w:t>
            </w:r>
          </w:p>
        </w:tc>
      </w:tr>
    </w:tbl>
    <w:p w:rsidR="00B978C1" w:rsidRDefault="00B978C1" w:rsidP="00CE2DC8">
      <w:pPr>
        <w:spacing w:after="0" w:line="240" w:lineRule="auto"/>
        <w:rPr>
          <w:rFonts w:ascii="Arial" w:hAnsi="Arial" w:cs="Arial"/>
          <w:sz w:val="20"/>
          <w:szCs w:val="20"/>
        </w:rPr>
      </w:pPr>
    </w:p>
    <w:p w:rsidR="00B978C1" w:rsidRDefault="00B978C1" w:rsidP="00CE2DC8">
      <w:pPr>
        <w:spacing w:after="0" w:line="240" w:lineRule="auto"/>
        <w:rPr>
          <w:rFonts w:ascii="Arial" w:hAnsi="Arial" w:cs="Arial"/>
          <w:sz w:val="20"/>
          <w:szCs w:val="20"/>
        </w:rPr>
      </w:pPr>
    </w:p>
    <w:p w:rsidR="00E418C6" w:rsidRPr="009E3E74" w:rsidRDefault="00E418C6"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9E3E74">
        <w:rPr>
          <w:rFonts w:ascii="Arial" w:eastAsia="Geneva" w:hAnsi="Arial" w:cs="Arial"/>
          <w:b/>
          <w:bCs/>
          <w:color w:val="FF0000"/>
          <w:kern w:val="24"/>
          <w:sz w:val="20"/>
          <w:szCs w:val="20"/>
        </w:rPr>
        <w:t xml:space="preserve">PROGRAMMING INSTRUCTION: ASK ALL. </w:t>
      </w:r>
      <w:proofErr w:type="gramStart"/>
      <w:r>
        <w:rPr>
          <w:rFonts w:ascii="Arial" w:eastAsia="Geneva" w:hAnsi="Arial" w:cs="Arial"/>
          <w:b/>
          <w:bCs/>
          <w:color w:val="FF0000"/>
          <w:kern w:val="24"/>
          <w:sz w:val="20"/>
          <w:szCs w:val="20"/>
        </w:rPr>
        <w:t>MULTI</w:t>
      </w:r>
      <w:r w:rsidRPr="009E3E74">
        <w:rPr>
          <w:rFonts w:ascii="Arial" w:eastAsia="Geneva" w:hAnsi="Arial" w:cs="Arial"/>
          <w:b/>
          <w:bCs/>
          <w:color w:val="FF0000"/>
          <w:kern w:val="24"/>
          <w:sz w:val="20"/>
          <w:szCs w:val="20"/>
        </w:rPr>
        <w:t xml:space="preserve"> CODE.</w:t>
      </w:r>
      <w:r>
        <w:rPr>
          <w:rFonts w:ascii="Arial" w:eastAsia="Geneva" w:hAnsi="Arial" w:cs="Arial"/>
          <w:b/>
          <w:bCs/>
          <w:color w:val="FF0000"/>
          <w:kern w:val="24"/>
          <w:sz w:val="20"/>
          <w:szCs w:val="20"/>
        </w:rPr>
        <w:t>]</w:t>
      </w:r>
      <w:proofErr w:type="gramEnd"/>
    </w:p>
    <w:p w:rsidR="00E418C6" w:rsidRDefault="00816981" w:rsidP="00CE2DC8">
      <w:pPr>
        <w:spacing w:after="0" w:line="240" w:lineRule="auto"/>
        <w:ind w:left="720" w:hanging="720"/>
        <w:rPr>
          <w:rFonts w:ascii="Arial" w:hAnsi="Arial" w:cs="Arial"/>
          <w:b/>
          <w:sz w:val="20"/>
          <w:szCs w:val="20"/>
        </w:rPr>
      </w:pPr>
      <w:r>
        <w:rPr>
          <w:rFonts w:ascii="Arial" w:hAnsi="Arial" w:cs="Arial"/>
          <w:b/>
          <w:sz w:val="20"/>
          <w:szCs w:val="20"/>
        </w:rPr>
        <w:t>QC2</w:t>
      </w:r>
      <w:r w:rsidR="00E418C6">
        <w:rPr>
          <w:rFonts w:ascii="Arial" w:hAnsi="Arial" w:cs="Arial"/>
          <w:b/>
          <w:sz w:val="20"/>
          <w:szCs w:val="20"/>
        </w:rPr>
        <w:t>.</w:t>
      </w:r>
      <w:r w:rsidR="00E418C6">
        <w:rPr>
          <w:rFonts w:ascii="Arial" w:hAnsi="Arial" w:cs="Arial"/>
          <w:b/>
          <w:sz w:val="20"/>
          <w:szCs w:val="20"/>
        </w:rPr>
        <w:tab/>
      </w:r>
      <w:r w:rsidR="00E418C6">
        <w:rPr>
          <w:rFonts w:ascii="Arial" w:hAnsi="Arial" w:cs="Arial"/>
          <w:sz w:val="20"/>
          <w:szCs w:val="20"/>
        </w:rPr>
        <w:t xml:space="preserve"> Do you actively monitor the Miles per Gallon (MPG) that you achieve whilst driving</w:t>
      </w:r>
      <w:r w:rsidR="00E418C6" w:rsidRPr="009E3E74">
        <w:rPr>
          <w:rFonts w:ascii="Arial" w:hAnsi="Arial" w:cs="Arial"/>
          <w:sz w:val="20"/>
          <w:szCs w:val="20"/>
        </w:rPr>
        <w:t>?</w:t>
      </w:r>
      <w:r w:rsidR="00E418C6" w:rsidRPr="009E3E74">
        <w:rPr>
          <w:rFonts w:ascii="Arial" w:hAnsi="Arial" w:cs="Arial"/>
          <w:b/>
          <w:sz w:val="20"/>
          <w:szCs w:val="20"/>
        </w:rPr>
        <w:tab/>
      </w:r>
    </w:p>
    <w:p w:rsidR="00E418C6" w:rsidRDefault="00E418C6" w:rsidP="00CE2DC8">
      <w:pPr>
        <w:spacing w:after="0" w:line="240" w:lineRule="auto"/>
        <w:ind w:left="720" w:hanging="720"/>
        <w:rPr>
          <w:rFonts w:ascii="Arial" w:hAnsi="Arial" w:cs="Arial"/>
          <w:b/>
          <w:sz w:val="20"/>
          <w:szCs w:val="20"/>
        </w:rPr>
      </w:pPr>
    </w:p>
    <w:tbl>
      <w:tblPr>
        <w:tblStyle w:val="TableGrid"/>
        <w:tblW w:w="9242" w:type="dxa"/>
        <w:tblLook w:val="04A0"/>
      </w:tblPr>
      <w:tblGrid>
        <w:gridCol w:w="1101"/>
        <w:gridCol w:w="8141"/>
      </w:tblGrid>
      <w:tr w:rsidR="00E418C6" w:rsidRPr="00B3030B" w:rsidTr="00E418C6">
        <w:tc>
          <w:tcPr>
            <w:tcW w:w="1101" w:type="dxa"/>
          </w:tcPr>
          <w:p w:rsidR="00E418C6" w:rsidRPr="00B3030B" w:rsidRDefault="00E418C6" w:rsidP="00CE2DC8">
            <w:pPr>
              <w:rPr>
                <w:rFonts w:ascii="Arial" w:hAnsi="Arial" w:cs="Arial"/>
                <w:sz w:val="20"/>
                <w:szCs w:val="20"/>
              </w:rPr>
            </w:pPr>
            <w:r w:rsidRPr="00B3030B">
              <w:rPr>
                <w:rFonts w:ascii="Arial" w:hAnsi="Arial" w:cs="Arial"/>
                <w:sz w:val="20"/>
                <w:szCs w:val="20"/>
              </w:rPr>
              <w:t>1</w:t>
            </w:r>
          </w:p>
        </w:tc>
        <w:tc>
          <w:tcPr>
            <w:tcW w:w="8141" w:type="dxa"/>
          </w:tcPr>
          <w:p w:rsidR="00536400" w:rsidRDefault="00E418C6">
            <w:pPr>
              <w:rPr>
                <w:rFonts w:ascii="Arial" w:hAnsi="Arial" w:cs="Arial"/>
                <w:sz w:val="20"/>
                <w:szCs w:val="20"/>
              </w:rPr>
            </w:pPr>
            <w:r>
              <w:rPr>
                <w:rFonts w:ascii="Arial" w:hAnsi="Arial" w:cs="Arial"/>
                <w:sz w:val="20"/>
                <w:szCs w:val="20"/>
              </w:rPr>
              <w:t>Yes, I monitor my MPG and change my driving behaviour to keep it low</w:t>
            </w:r>
          </w:p>
        </w:tc>
      </w:tr>
      <w:tr w:rsidR="00E418C6" w:rsidRPr="00B3030B" w:rsidTr="00E418C6">
        <w:tc>
          <w:tcPr>
            <w:tcW w:w="1101" w:type="dxa"/>
          </w:tcPr>
          <w:p w:rsidR="00E418C6" w:rsidRPr="00B3030B" w:rsidRDefault="00E418C6" w:rsidP="00CE2DC8">
            <w:pPr>
              <w:rPr>
                <w:rFonts w:ascii="Arial" w:hAnsi="Arial" w:cs="Arial"/>
                <w:sz w:val="20"/>
                <w:szCs w:val="20"/>
              </w:rPr>
            </w:pPr>
            <w:r w:rsidRPr="00B3030B">
              <w:rPr>
                <w:rFonts w:ascii="Arial" w:hAnsi="Arial" w:cs="Arial"/>
                <w:sz w:val="20"/>
                <w:szCs w:val="20"/>
              </w:rPr>
              <w:t>2</w:t>
            </w:r>
          </w:p>
        </w:tc>
        <w:tc>
          <w:tcPr>
            <w:tcW w:w="8141" w:type="dxa"/>
          </w:tcPr>
          <w:p w:rsidR="00E418C6" w:rsidRPr="00B3030B" w:rsidRDefault="00E418C6" w:rsidP="00CE2DC8">
            <w:pPr>
              <w:rPr>
                <w:rFonts w:ascii="Arial" w:hAnsi="Arial" w:cs="Arial"/>
                <w:sz w:val="20"/>
                <w:szCs w:val="20"/>
              </w:rPr>
            </w:pPr>
            <w:r>
              <w:rPr>
                <w:rFonts w:ascii="Arial" w:hAnsi="Arial" w:cs="Arial"/>
                <w:sz w:val="20"/>
                <w:szCs w:val="20"/>
              </w:rPr>
              <w:t xml:space="preserve">Yes, I monitor my MPG but keep driving as </w:t>
            </w:r>
            <w:r w:rsidR="001F0A84">
              <w:rPr>
                <w:rFonts w:ascii="Arial" w:hAnsi="Arial" w:cs="Arial"/>
                <w:sz w:val="20"/>
                <w:szCs w:val="20"/>
              </w:rPr>
              <w:t>normal</w:t>
            </w:r>
          </w:p>
        </w:tc>
      </w:tr>
      <w:tr w:rsidR="00E418C6" w:rsidRPr="00B3030B" w:rsidTr="00E418C6">
        <w:tc>
          <w:tcPr>
            <w:tcW w:w="1101" w:type="dxa"/>
          </w:tcPr>
          <w:p w:rsidR="00E418C6" w:rsidRPr="00B3030B" w:rsidRDefault="00E418C6" w:rsidP="00CE2DC8">
            <w:pPr>
              <w:rPr>
                <w:rFonts w:ascii="Arial" w:hAnsi="Arial" w:cs="Arial"/>
                <w:sz w:val="20"/>
                <w:szCs w:val="20"/>
              </w:rPr>
            </w:pPr>
            <w:r w:rsidRPr="00B3030B">
              <w:rPr>
                <w:rFonts w:ascii="Arial" w:hAnsi="Arial" w:cs="Arial"/>
                <w:sz w:val="20"/>
                <w:szCs w:val="20"/>
              </w:rPr>
              <w:t>3</w:t>
            </w:r>
          </w:p>
        </w:tc>
        <w:tc>
          <w:tcPr>
            <w:tcW w:w="8141" w:type="dxa"/>
          </w:tcPr>
          <w:p w:rsidR="00E418C6" w:rsidRPr="00B3030B" w:rsidRDefault="00E418C6" w:rsidP="00CE2DC8">
            <w:pPr>
              <w:rPr>
                <w:rFonts w:ascii="Arial" w:hAnsi="Arial" w:cs="Arial"/>
                <w:sz w:val="20"/>
                <w:szCs w:val="20"/>
              </w:rPr>
            </w:pPr>
            <w:r>
              <w:rPr>
                <w:rFonts w:ascii="Arial" w:hAnsi="Arial" w:cs="Arial"/>
                <w:sz w:val="20"/>
                <w:szCs w:val="20"/>
              </w:rPr>
              <w:t>I look at my MPG sometimes but don’t keep track of it</w:t>
            </w:r>
          </w:p>
        </w:tc>
      </w:tr>
      <w:tr w:rsidR="00E418C6" w:rsidRPr="00B3030B" w:rsidTr="00E418C6">
        <w:tc>
          <w:tcPr>
            <w:tcW w:w="1101" w:type="dxa"/>
          </w:tcPr>
          <w:p w:rsidR="00E418C6" w:rsidRPr="00B3030B" w:rsidRDefault="00E418C6" w:rsidP="00CE2DC8">
            <w:pPr>
              <w:rPr>
                <w:rFonts w:ascii="Arial" w:hAnsi="Arial" w:cs="Arial"/>
                <w:sz w:val="20"/>
                <w:szCs w:val="20"/>
              </w:rPr>
            </w:pPr>
            <w:r w:rsidRPr="00B3030B">
              <w:rPr>
                <w:rFonts w:ascii="Arial" w:hAnsi="Arial" w:cs="Arial"/>
                <w:sz w:val="20"/>
                <w:szCs w:val="20"/>
              </w:rPr>
              <w:t>4</w:t>
            </w:r>
          </w:p>
        </w:tc>
        <w:tc>
          <w:tcPr>
            <w:tcW w:w="8141" w:type="dxa"/>
          </w:tcPr>
          <w:p w:rsidR="00E418C6" w:rsidRPr="00B3030B" w:rsidRDefault="00E418C6" w:rsidP="00CE2DC8">
            <w:pPr>
              <w:rPr>
                <w:rFonts w:ascii="Arial" w:hAnsi="Arial" w:cs="Arial"/>
                <w:sz w:val="20"/>
                <w:szCs w:val="20"/>
              </w:rPr>
            </w:pPr>
            <w:r>
              <w:rPr>
                <w:rFonts w:ascii="Arial" w:hAnsi="Arial" w:cs="Arial"/>
                <w:sz w:val="20"/>
                <w:szCs w:val="20"/>
              </w:rPr>
              <w:t>No, I don’t monitor my MPG</w:t>
            </w:r>
          </w:p>
        </w:tc>
      </w:tr>
      <w:tr w:rsidR="00E418C6" w:rsidRPr="00B3030B" w:rsidTr="00E418C6">
        <w:tc>
          <w:tcPr>
            <w:tcW w:w="1101" w:type="dxa"/>
          </w:tcPr>
          <w:p w:rsidR="00E418C6" w:rsidRPr="00B3030B" w:rsidRDefault="00E418C6" w:rsidP="00CE2DC8">
            <w:pPr>
              <w:rPr>
                <w:rFonts w:ascii="Arial" w:hAnsi="Arial" w:cs="Arial"/>
                <w:sz w:val="20"/>
                <w:szCs w:val="20"/>
              </w:rPr>
            </w:pPr>
            <w:r>
              <w:rPr>
                <w:rFonts w:ascii="Arial" w:hAnsi="Arial" w:cs="Arial"/>
                <w:sz w:val="20"/>
                <w:szCs w:val="20"/>
              </w:rPr>
              <w:t>99</w:t>
            </w:r>
          </w:p>
        </w:tc>
        <w:tc>
          <w:tcPr>
            <w:tcW w:w="8141" w:type="dxa"/>
            <w:vAlign w:val="center"/>
          </w:tcPr>
          <w:p w:rsidR="00E418C6" w:rsidRPr="00B3030B" w:rsidRDefault="00E418C6" w:rsidP="00CE2DC8">
            <w:pPr>
              <w:rPr>
                <w:rFonts w:ascii="Arial" w:hAnsi="Arial" w:cs="Arial"/>
                <w:sz w:val="20"/>
                <w:szCs w:val="20"/>
              </w:rPr>
            </w:pPr>
            <w:r>
              <w:rPr>
                <w:rFonts w:ascii="Arial" w:hAnsi="Arial" w:cs="Arial"/>
                <w:sz w:val="20"/>
                <w:szCs w:val="20"/>
              </w:rPr>
              <w:t>Don’t know</w:t>
            </w:r>
          </w:p>
        </w:tc>
      </w:tr>
    </w:tbl>
    <w:p w:rsidR="0095624F" w:rsidRDefault="0095624F" w:rsidP="00CE2DC8">
      <w:pPr>
        <w:spacing w:after="0" w:line="240" w:lineRule="auto"/>
        <w:textAlignment w:val="baseline"/>
        <w:rPr>
          <w:rFonts w:ascii="Arial" w:eastAsia="Geneva" w:hAnsi="Arial" w:cs="Arial"/>
          <w:b/>
          <w:bCs/>
          <w:color w:val="FF0000"/>
          <w:kern w:val="24"/>
          <w:sz w:val="20"/>
          <w:szCs w:val="20"/>
        </w:rPr>
      </w:pPr>
    </w:p>
    <w:p w:rsidR="00E418C6" w:rsidRPr="009E3E74" w:rsidRDefault="00E418C6"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9E3E74">
        <w:rPr>
          <w:rFonts w:ascii="Arial" w:eastAsia="Geneva" w:hAnsi="Arial" w:cs="Arial"/>
          <w:b/>
          <w:bCs/>
          <w:color w:val="FF0000"/>
          <w:kern w:val="24"/>
          <w:sz w:val="20"/>
          <w:szCs w:val="20"/>
        </w:rPr>
        <w:t xml:space="preserve">PROGRAMMING INSTRUCTION: ASK </w:t>
      </w:r>
      <w:r w:rsidR="005D3491">
        <w:rPr>
          <w:rFonts w:ascii="Arial" w:eastAsia="Geneva" w:hAnsi="Arial" w:cs="Arial"/>
          <w:b/>
          <w:bCs/>
          <w:color w:val="FF0000"/>
          <w:kern w:val="24"/>
          <w:sz w:val="20"/>
          <w:szCs w:val="20"/>
        </w:rPr>
        <w:t>THOSE THAT CHECK THEIR MPG</w:t>
      </w:r>
      <w:r w:rsidRPr="009E3E74">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MULTI</w:t>
      </w:r>
      <w:r w:rsidRPr="009E3E74">
        <w:rPr>
          <w:rFonts w:ascii="Arial" w:eastAsia="Geneva" w:hAnsi="Arial" w:cs="Arial"/>
          <w:b/>
          <w:bCs/>
          <w:color w:val="FF0000"/>
          <w:kern w:val="24"/>
          <w:sz w:val="20"/>
          <w:szCs w:val="20"/>
        </w:rPr>
        <w:t xml:space="preserve"> CODE.</w:t>
      </w:r>
      <w:r>
        <w:rPr>
          <w:rFonts w:ascii="Arial" w:eastAsia="Geneva" w:hAnsi="Arial" w:cs="Arial"/>
          <w:b/>
          <w:bCs/>
          <w:color w:val="FF0000"/>
          <w:kern w:val="24"/>
          <w:sz w:val="20"/>
          <w:szCs w:val="20"/>
        </w:rPr>
        <w:t>]</w:t>
      </w:r>
      <w:proofErr w:type="gramEnd"/>
    </w:p>
    <w:p w:rsidR="00E418C6" w:rsidRDefault="00816981" w:rsidP="00CE2DC8">
      <w:pPr>
        <w:spacing w:after="0" w:line="240" w:lineRule="auto"/>
        <w:ind w:left="720" w:hanging="720"/>
        <w:rPr>
          <w:rFonts w:ascii="Arial" w:hAnsi="Arial" w:cs="Arial"/>
          <w:b/>
          <w:sz w:val="20"/>
          <w:szCs w:val="20"/>
        </w:rPr>
      </w:pPr>
      <w:r>
        <w:rPr>
          <w:rFonts w:ascii="Arial" w:hAnsi="Arial" w:cs="Arial"/>
          <w:b/>
          <w:sz w:val="20"/>
          <w:szCs w:val="20"/>
        </w:rPr>
        <w:t>QC3</w:t>
      </w:r>
      <w:r w:rsidR="00E418C6">
        <w:rPr>
          <w:rFonts w:ascii="Arial" w:hAnsi="Arial" w:cs="Arial"/>
          <w:b/>
          <w:sz w:val="20"/>
          <w:szCs w:val="20"/>
        </w:rPr>
        <w:t>.</w:t>
      </w:r>
      <w:r w:rsidR="00E418C6">
        <w:rPr>
          <w:rFonts w:ascii="Arial" w:hAnsi="Arial" w:cs="Arial"/>
          <w:b/>
          <w:sz w:val="20"/>
          <w:szCs w:val="20"/>
        </w:rPr>
        <w:tab/>
      </w:r>
      <w:r w:rsidR="00E418C6">
        <w:rPr>
          <w:rFonts w:ascii="Arial" w:hAnsi="Arial" w:cs="Arial"/>
          <w:sz w:val="20"/>
          <w:szCs w:val="20"/>
        </w:rPr>
        <w:t xml:space="preserve"> How do you generally monitor your MPG</w:t>
      </w:r>
      <w:r w:rsidR="00E418C6" w:rsidRPr="009E3E74">
        <w:rPr>
          <w:rFonts w:ascii="Arial" w:hAnsi="Arial" w:cs="Arial"/>
          <w:sz w:val="20"/>
          <w:szCs w:val="20"/>
        </w:rPr>
        <w:t>?</w:t>
      </w:r>
      <w:r w:rsidR="00E418C6" w:rsidRPr="009E3E74">
        <w:rPr>
          <w:rFonts w:ascii="Arial" w:hAnsi="Arial" w:cs="Arial"/>
          <w:b/>
          <w:sz w:val="20"/>
          <w:szCs w:val="20"/>
        </w:rPr>
        <w:tab/>
      </w:r>
    </w:p>
    <w:p w:rsidR="00E418C6" w:rsidRDefault="00E418C6" w:rsidP="00CE2DC8">
      <w:pPr>
        <w:spacing w:after="0" w:line="240" w:lineRule="auto"/>
        <w:ind w:left="720" w:hanging="720"/>
        <w:rPr>
          <w:rFonts w:ascii="Arial" w:hAnsi="Arial" w:cs="Arial"/>
          <w:b/>
          <w:sz w:val="20"/>
          <w:szCs w:val="20"/>
        </w:rPr>
      </w:pPr>
    </w:p>
    <w:tbl>
      <w:tblPr>
        <w:tblStyle w:val="TableGrid"/>
        <w:tblW w:w="9242" w:type="dxa"/>
        <w:tblLook w:val="04A0"/>
      </w:tblPr>
      <w:tblGrid>
        <w:gridCol w:w="1101"/>
        <w:gridCol w:w="8141"/>
      </w:tblGrid>
      <w:tr w:rsidR="00E418C6" w:rsidRPr="00B3030B" w:rsidTr="00B85C56">
        <w:tc>
          <w:tcPr>
            <w:tcW w:w="1101" w:type="dxa"/>
          </w:tcPr>
          <w:p w:rsidR="00E418C6" w:rsidRPr="00B3030B" w:rsidRDefault="00E418C6" w:rsidP="00CE2DC8">
            <w:pPr>
              <w:rPr>
                <w:rFonts w:ascii="Arial" w:hAnsi="Arial" w:cs="Arial"/>
                <w:sz w:val="20"/>
                <w:szCs w:val="20"/>
              </w:rPr>
            </w:pPr>
            <w:r w:rsidRPr="00B3030B">
              <w:rPr>
                <w:rFonts w:ascii="Arial" w:hAnsi="Arial" w:cs="Arial"/>
                <w:sz w:val="20"/>
                <w:szCs w:val="20"/>
              </w:rPr>
              <w:t>1</w:t>
            </w:r>
          </w:p>
        </w:tc>
        <w:tc>
          <w:tcPr>
            <w:tcW w:w="8141" w:type="dxa"/>
          </w:tcPr>
          <w:p w:rsidR="00536400" w:rsidRDefault="00E418C6">
            <w:pPr>
              <w:rPr>
                <w:rFonts w:ascii="Arial" w:hAnsi="Arial" w:cs="Arial"/>
                <w:sz w:val="20"/>
                <w:szCs w:val="20"/>
              </w:rPr>
            </w:pPr>
            <w:r>
              <w:rPr>
                <w:rFonts w:ascii="Arial" w:hAnsi="Arial" w:cs="Arial"/>
                <w:sz w:val="20"/>
                <w:szCs w:val="20"/>
              </w:rPr>
              <w:t>Vehicle dashboard/computer</w:t>
            </w:r>
          </w:p>
        </w:tc>
      </w:tr>
      <w:tr w:rsidR="00E418C6" w:rsidRPr="00B3030B" w:rsidTr="00B85C56">
        <w:tc>
          <w:tcPr>
            <w:tcW w:w="1101" w:type="dxa"/>
          </w:tcPr>
          <w:p w:rsidR="00E418C6" w:rsidRPr="00B3030B" w:rsidRDefault="00E418C6" w:rsidP="00CE2DC8">
            <w:pPr>
              <w:rPr>
                <w:rFonts w:ascii="Arial" w:hAnsi="Arial" w:cs="Arial"/>
                <w:sz w:val="20"/>
                <w:szCs w:val="20"/>
              </w:rPr>
            </w:pPr>
            <w:r w:rsidRPr="00B3030B">
              <w:rPr>
                <w:rFonts w:ascii="Arial" w:hAnsi="Arial" w:cs="Arial"/>
                <w:sz w:val="20"/>
                <w:szCs w:val="20"/>
              </w:rPr>
              <w:t>2</w:t>
            </w:r>
          </w:p>
        </w:tc>
        <w:tc>
          <w:tcPr>
            <w:tcW w:w="8141" w:type="dxa"/>
          </w:tcPr>
          <w:p w:rsidR="00E418C6" w:rsidRPr="00B3030B" w:rsidRDefault="00E418C6" w:rsidP="00CE2DC8">
            <w:pPr>
              <w:rPr>
                <w:rFonts w:ascii="Arial" w:hAnsi="Arial" w:cs="Arial"/>
                <w:sz w:val="20"/>
                <w:szCs w:val="20"/>
              </w:rPr>
            </w:pPr>
            <w:r>
              <w:rPr>
                <w:rFonts w:ascii="Arial" w:hAnsi="Arial" w:cs="Arial"/>
                <w:sz w:val="20"/>
                <w:szCs w:val="20"/>
              </w:rPr>
              <w:t>Smart phone app</w:t>
            </w:r>
          </w:p>
        </w:tc>
      </w:tr>
      <w:tr w:rsidR="00E418C6" w:rsidRPr="00B3030B" w:rsidTr="00B85C56">
        <w:tc>
          <w:tcPr>
            <w:tcW w:w="1101" w:type="dxa"/>
          </w:tcPr>
          <w:p w:rsidR="00E418C6" w:rsidRPr="00B3030B" w:rsidRDefault="00E418C6" w:rsidP="00CE2DC8">
            <w:pPr>
              <w:rPr>
                <w:rFonts w:ascii="Arial" w:hAnsi="Arial" w:cs="Arial"/>
                <w:sz w:val="20"/>
                <w:szCs w:val="20"/>
              </w:rPr>
            </w:pPr>
            <w:r w:rsidRPr="00B3030B">
              <w:rPr>
                <w:rFonts w:ascii="Arial" w:hAnsi="Arial" w:cs="Arial"/>
                <w:sz w:val="20"/>
                <w:szCs w:val="20"/>
              </w:rPr>
              <w:t>3</w:t>
            </w:r>
          </w:p>
        </w:tc>
        <w:tc>
          <w:tcPr>
            <w:tcW w:w="8141" w:type="dxa"/>
          </w:tcPr>
          <w:p w:rsidR="00E418C6" w:rsidRPr="00B3030B" w:rsidRDefault="00E418C6" w:rsidP="00CE2DC8">
            <w:pPr>
              <w:rPr>
                <w:rFonts w:ascii="Arial" w:hAnsi="Arial" w:cs="Arial"/>
                <w:sz w:val="20"/>
                <w:szCs w:val="20"/>
              </w:rPr>
            </w:pPr>
            <w:r>
              <w:rPr>
                <w:rFonts w:ascii="Arial" w:hAnsi="Arial" w:cs="Arial"/>
                <w:sz w:val="20"/>
                <w:szCs w:val="20"/>
              </w:rPr>
              <w:t>Calculate it via a webpage</w:t>
            </w:r>
          </w:p>
        </w:tc>
      </w:tr>
      <w:tr w:rsidR="00E418C6" w:rsidRPr="00B3030B" w:rsidTr="00B85C56">
        <w:tc>
          <w:tcPr>
            <w:tcW w:w="1101" w:type="dxa"/>
          </w:tcPr>
          <w:p w:rsidR="00E418C6" w:rsidRPr="00B3030B" w:rsidRDefault="00E418C6" w:rsidP="00CE2DC8">
            <w:pPr>
              <w:rPr>
                <w:rFonts w:ascii="Arial" w:hAnsi="Arial" w:cs="Arial"/>
                <w:sz w:val="20"/>
                <w:szCs w:val="20"/>
              </w:rPr>
            </w:pPr>
            <w:r w:rsidRPr="00B3030B">
              <w:rPr>
                <w:rFonts w:ascii="Arial" w:hAnsi="Arial" w:cs="Arial"/>
                <w:sz w:val="20"/>
                <w:szCs w:val="20"/>
              </w:rPr>
              <w:t>4</w:t>
            </w:r>
          </w:p>
        </w:tc>
        <w:tc>
          <w:tcPr>
            <w:tcW w:w="8141" w:type="dxa"/>
          </w:tcPr>
          <w:p w:rsidR="00E418C6" w:rsidRPr="00B3030B" w:rsidRDefault="00E418C6" w:rsidP="00CE2DC8">
            <w:pPr>
              <w:rPr>
                <w:rFonts w:ascii="Arial" w:hAnsi="Arial" w:cs="Arial"/>
                <w:sz w:val="20"/>
                <w:szCs w:val="20"/>
              </w:rPr>
            </w:pPr>
            <w:r>
              <w:rPr>
                <w:rFonts w:ascii="Arial" w:hAnsi="Arial" w:cs="Arial"/>
                <w:sz w:val="20"/>
                <w:szCs w:val="20"/>
              </w:rPr>
              <w:t>Calculate it manually</w:t>
            </w:r>
          </w:p>
        </w:tc>
      </w:tr>
      <w:tr w:rsidR="00E418C6" w:rsidRPr="00B3030B" w:rsidTr="00B85C56">
        <w:tc>
          <w:tcPr>
            <w:tcW w:w="1101" w:type="dxa"/>
          </w:tcPr>
          <w:p w:rsidR="00E418C6" w:rsidRPr="00B3030B" w:rsidRDefault="00E418C6" w:rsidP="00CE2DC8">
            <w:pPr>
              <w:rPr>
                <w:rFonts w:ascii="Arial" w:hAnsi="Arial" w:cs="Arial"/>
                <w:sz w:val="20"/>
                <w:szCs w:val="20"/>
              </w:rPr>
            </w:pPr>
            <w:r>
              <w:rPr>
                <w:rFonts w:ascii="Arial" w:hAnsi="Arial" w:cs="Arial"/>
                <w:sz w:val="20"/>
                <w:szCs w:val="20"/>
              </w:rPr>
              <w:t>9</w:t>
            </w:r>
            <w:r w:rsidR="00B978C1">
              <w:rPr>
                <w:rFonts w:ascii="Arial" w:hAnsi="Arial" w:cs="Arial"/>
                <w:sz w:val="20"/>
                <w:szCs w:val="20"/>
              </w:rPr>
              <w:t>8</w:t>
            </w:r>
          </w:p>
        </w:tc>
        <w:tc>
          <w:tcPr>
            <w:tcW w:w="8141" w:type="dxa"/>
            <w:vAlign w:val="center"/>
          </w:tcPr>
          <w:p w:rsidR="00E418C6" w:rsidRPr="00B3030B" w:rsidRDefault="00E418C6" w:rsidP="00CE2DC8">
            <w:pPr>
              <w:rPr>
                <w:rFonts w:ascii="Arial" w:hAnsi="Arial" w:cs="Arial"/>
                <w:sz w:val="20"/>
                <w:szCs w:val="20"/>
              </w:rPr>
            </w:pPr>
            <w:r>
              <w:rPr>
                <w:rFonts w:ascii="Arial" w:hAnsi="Arial" w:cs="Arial"/>
                <w:sz w:val="20"/>
                <w:szCs w:val="20"/>
              </w:rPr>
              <w:t>Other</w:t>
            </w:r>
          </w:p>
        </w:tc>
      </w:tr>
    </w:tbl>
    <w:p w:rsidR="00E418C6" w:rsidRDefault="00E418C6" w:rsidP="00CE2DC8">
      <w:pPr>
        <w:spacing w:after="0" w:line="240" w:lineRule="auto"/>
        <w:textAlignment w:val="baseline"/>
        <w:rPr>
          <w:rFonts w:ascii="Arial" w:eastAsia="Geneva" w:hAnsi="Arial" w:cs="Arial"/>
          <w:b/>
          <w:bCs/>
          <w:color w:val="FF0000"/>
          <w:kern w:val="24"/>
          <w:sz w:val="20"/>
          <w:szCs w:val="20"/>
        </w:rPr>
      </w:pPr>
    </w:p>
    <w:p w:rsidR="00E418C6" w:rsidRDefault="00E418C6" w:rsidP="00CE2DC8">
      <w:pPr>
        <w:spacing w:after="0" w:line="240" w:lineRule="auto"/>
        <w:textAlignment w:val="baseline"/>
        <w:rPr>
          <w:rFonts w:ascii="Arial" w:eastAsia="Geneva" w:hAnsi="Arial" w:cs="Arial"/>
          <w:b/>
          <w:bCs/>
          <w:color w:val="FF0000"/>
          <w:kern w:val="24"/>
          <w:sz w:val="20"/>
          <w:szCs w:val="20"/>
        </w:rPr>
      </w:pPr>
    </w:p>
    <w:p w:rsidR="00EB6C97" w:rsidRPr="00EB6C97" w:rsidRDefault="00EB6C97" w:rsidP="00CE2DC8">
      <w:pPr>
        <w:spacing w:after="0" w:line="240" w:lineRule="auto"/>
        <w:textAlignment w:val="baseline"/>
        <w:rPr>
          <w:rFonts w:ascii="Arial" w:eastAsia="Geneva" w:hAnsi="Arial" w:cs="Arial"/>
          <w:b/>
          <w:bCs/>
          <w:color w:val="FF0000"/>
          <w:kern w:val="24"/>
          <w:sz w:val="20"/>
          <w:szCs w:val="20"/>
        </w:rPr>
      </w:pPr>
      <w:r w:rsidRPr="00EB6C97">
        <w:rPr>
          <w:rFonts w:ascii="Arial" w:eastAsia="Geneva" w:hAnsi="Arial" w:cs="Arial"/>
          <w:b/>
          <w:bCs/>
          <w:color w:val="FF0000"/>
          <w:kern w:val="24"/>
          <w:sz w:val="20"/>
          <w:szCs w:val="20"/>
        </w:rPr>
        <w:t xml:space="preserve">[PROGRAMMING INSTRUCTION: ASK ALL. </w:t>
      </w:r>
      <w:proofErr w:type="gramStart"/>
      <w:r w:rsidRPr="00EB6C97">
        <w:rPr>
          <w:rFonts w:ascii="Arial" w:eastAsia="Geneva" w:hAnsi="Arial" w:cs="Arial"/>
          <w:b/>
          <w:bCs/>
          <w:color w:val="FF0000"/>
          <w:kern w:val="24"/>
          <w:sz w:val="20"/>
          <w:szCs w:val="20"/>
        </w:rPr>
        <w:t>SINGLE CODE PER ROW.</w:t>
      </w:r>
      <w:proofErr w:type="gramEnd"/>
      <w:r w:rsidRPr="00EB6C97">
        <w:rPr>
          <w:rFonts w:ascii="Arial" w:eastAsia="Geneva" w:hAnsi="Arial" w:cs="Arial"/>
          <w:b/>
          <w:bCs/>
          <w:color w:val="FF0000"/>
          <w:kern w:val="24"/>
          <w:sz w:val="20"/>
          <w:szCs w:val="20"/>
        </w:rPr>
        <w:t xml:space="preserve"> RANDOMISED] </w:t>
      </w:r>
    </w:p>
    <w:p w:rsidR="00EB6C97" w:rsidRPr="00EB6C97" w:rsidRDefault="00816981" w:rsidP="00CE2DC8">
      <w:pPr>
        <w:spacing w:after="0" w:line="240" w:lineRule="auto"/>
        <w:ind w:left="720" w:hanging="720"/>
        <w:rPr>
          <w:rFonts w:ascii="Arial" w:hAnsi="Arial" w:cs="Arial"/>
          <w:b/>
          <w:sz w:val="20"/>
          <w:szCs w:val="20"/>
        </w:rPr>
      </w:pPr>
      <w:r>
        <w:rPr>
          <w:rFonts w:ascii="Arial" w:hAnsi="Arial" w:cs="Arial"/>
          <w:b/>
          <w:sz w:val="20"/>
          <w:szCs w:val="20"/>
        </w:rPr>
        <w:t>QC4</w:t>
      </w:r>
      <w:r w:rsidR="00EB6C97">
        <w:rPr>
          <w:rFonts w:ascii="Arial" w:hAnsi="Arial" w:cs="Arial"/>
          <w:b/>
          <w:sz w:val="20"/>
          <w:szCs w:val="20"/>
        </w:rPr>
        <w:t>.</w:t>
      </w:r>
      <w:r w:rsidR="00CF6700">
        <w:rPr>
          <w:rFonts w:ascii="Arial" w:hAnsi="Arial" w:cs="Arial"/>
          <w:b/>
          <w:sz w:val="20"/>
          <w:szCs w:val="20"/>
        </w:rPr>
        <w:tab/>
      </w:r>
      <w:r w:rsidR="00CF6700">
        <w:rPr>
          <w:rFonts w:ascii="Arial" w:hAnsi="Arial" w:cs="Arial"/>
          <w:sz w:val="20"/>
          <w:szCs w:val="20"/>
        </w:rPr>
        <w:t>H</w:t>
      </w:r>
      <w:r w:rsidR="00EB6C97" w:rsidRPr="00EB6C97">
        <w:rPr>
          <w:rFonts w:ascii="Arial" w:hAnsi="Arial" w:cs="Arial"/>
          <w:sz w:val="20"/>
          <w:szCs w:val="20"/>
        </w:rPr>
        <w:t>ow strongly do you agree or disagree with the following statements?</w:t>
      </w:r>
    </w:p>
    <w:p w:rsidR="00EB6C97" w:rsidRDefault="00EB6C97" w:rsidP="00CE2DC8">
      <w:pPr>
        <w:spacing w:after="0" w:line="240" w:lineRule="auto"/>
        <w:rPr>
          <w:rFonts w:ascii="Arial" w:hAnsi="Arial" w:cs="Arial"/>
          <w:sz w:val="20"/>
          <w:szCs w:val="20"/>
        </w:rPr>
      </w:pPr>
    </w:p>
    <w:tbl>
      <w:tblPr>
        <w:tblStyle w:val="TableGrid"/>
        <w:tblW w:w="9242" w:type="dxa"/>
        <w:tblLook w:val="04A0"/>
      </w:tblPr>
      <w:tblGrid>
        <w:gridCol w:w="1101"/>
        <w:gridCol w:w="8141"/>
      </w:tblGrid>
      <w:tr w:rsidR="00EB6C97" w:rsidRPr="00B3030B" w:rsidTr="00EB6C97">
        <w:tc>
          <w:tcPr>
            <w:tcW w:w="1101" w:type="dxa"/>
          </w:tcPr>
          <w:p w:rsidR="00536400" w:rsidRDefault="00EB6C97">
            <w:pPr>
              <w:rPr>
                <w:rFonts w:ascii="Arial" w:hAnsi="Arial" w:cs="Arial"/>
                <w:sz w:val="20"/>
                <w:szCs w:val="20"/>
              </w:rPr>
            </w:pPr>
            <w:r w:rsidRPr="00B3030B">
              <w:rPr>
                <w:rFonts w:ascii="Arial" w:hAnsi="Arial" w:cs="Arial"/>
                <w:sz w:val="20"/>
                <w:szCs w:val="20"/>
              </w:rPr>
              <w:t>1</w:t>
            </w:r>
          </w:p>
        </w:tc>
        <w:tc>
          <w:tcPr>
            <w:tcW w:w="8141" w:type="dxa"/>
          </w:tcPr>
          <w:p w:rsidR="00536400" w:rsidRDefault="00EB6C97">
            <w:pPr>
              <w:rPr>
                <w:rFonts w:ascii="Arial" w:hAnsi="Arial" w:cs="Arial"/>
                <w:sz w:val="20"/>
                <w:szCs w:val="20"/>
              </w:rPr>
            </w:pPr>
            <w:r>
              <w:rPr>
                <w:rFonts w:ascii="Arial" w:hAnsi="Arial" w:cs="Arial"/>
                <w:sz w:val="20"/>
                <w:szCs w:val="20"/>
              </w:rPr>
              <w:t>Strongly disagree</w:t>
            </w:r>
          </w:p>
        </w:tc>
      </w:tr>
      <w:tr w:rsidR="00EB6C97" w:rsidRPr="00B3030B" w:rsidTr="00EB6C97">
        <w:tc>
          <w:tcPr>
            <w:tcW w:w="1101" w:type="dxa"/>
          </w:tcPr>
          <w:p w:rsidR="00EB6C97" w:rsidRPr="00B3030B" w:rsidRDefault="00EB6C97" w:rsidP="00CE2DC8">
            <w:pPr>
              <w:rPr>
                <w:rFonts w:ascii="Arial" w:hAnsi="Arial" w:cs="Arial"/>
                <w:sz w:val="20"/>
                <w:szCs w:val="20"/>
              </w:rPr>
            </w:pPr>
            <w:r w:rsidRPr="00B3030B">
              <w:rPr>
                <w:rFonts w:ascii="Arial" w:hAnsi="Arial" w:cs="Arial"/>
                <w:sz w:val="20"/>
                <w:szCs w:val="20"/>
              </w:rPr>
              <w:t>2</w:t>
            </w:r>
          </w:p>
        </w:tc>
        <w:tc>
          <w:tcPr>
            <w:tcW w:w="8141" w:type="dxa"/>
          </w:tcPr>
          <w:p w:rsidR="00EB6C97" w:rsidRPr="00B3030B" w:rsidRDefault="00EB6C97" w:rsidP="00CE2DC8">
            <w:pPr>
              <w:rPr>
                <w:rFonts w:ascii="Arial" w:hAnsi="Arial" w:cs="Arial"/>
                <w:sz w:val="20"/>
                <w:szCs w:val="20"/>
              </w:rPr>
            </w:pPr>
            <w:r>
              <w:rPr>
                <w:rFonts w:ascii="Arial" w:hAnsi="Arial" w:cs="Arial"/>
                <w:sz w:val="20"/>
                <w:szCs w:val="20"/>
              </w:rPr>
              <w:t>Slightly disagree</w:t>
            </w:r>
          </w:p>
        </w:tc>
      </w:tr>
      <w:tr w:rsidR="00EB6C97" w:rsidRPr="00B3030B" w:rsidTr="00EB6C97">
        <w:tc>
          <w:tcPr>
            <w:tcW w:w="1101" w:type="dxa"/>
          </w:tcPr>
          <w:p w:rsidR="00EB6C97" w:rsidRPr="00B3030B" w:rsidRDefault="00EB6C97" w:rsidP="00CE2DC8">
            <w:pPr>
              <w:rPr>
                <w:rFonts w:ascii="Arial" w:hAnsi="Arial" w:cs="Arial"/>
                <w:sz w:val="20"/>
                <w:szCs w:val="20"/>
              </w:rPr>
            </w:pPr>
            <w:r w:rsidRPr="00B3030B">
              <w:rPr>
                <w:rFonts w:ascii="Arial" w:hAnsi="Arial" w:cs="Arial"/>
                <w:sz w:val="20"/>
                <w:szCs w:val="20"/>
              </w:rPr>
              <w:t>3</w:t>
            </w:r>
          </w:p>
        </w:tc>
        <w:tc>
          <w:tcPr>
            <w:tcW w:w="8141" w:type="dxa"/>
          </w:tcPr>
          <w:p w:rsidR="00EB6C97" w:rsidRPr="00B3030B" w:rsidRDefault="00EB6C97" w:rsidP="00CE2DC8">
            <w:pPr>
              <w:rPr>
                <w:rFonts w:ascii="Arial" w:hAnsi="Arial" w:cs="Arial"/>
                <w:sz w:val="20"/>
                <w:szCs w:val="20"/>
              </w:rPr>
            </w:pPr>
            <w:r>
              <w:rPr>
                <w:rFonts w:ascii="Arial" w:hAnsi="Arial" w:cs="Arial"/>
                <w:sz w:val="20"/>
                <w:szCs w:val="20"/>
              </w:rPr>
              <w:t>Neither agree nor disagree</w:t>
            </w:r>
          </w:p>
        </w:tc>
      </w:tr>
      <w:tr w:rsidR="00EB6C97" w:rsidRPr="00B3030B" w:rsidTr="00EB6C97">
        <w:tc>
          <w:tcPr>
            <w:tcW w:w="1101" w:type="dxa"/>
          </w:tcPr>
          <w:p w:rsidR="00EB6C97" w:rsidRPr="00B3030B" w:rsidRDefault="00EB6C97" w:rsidP="00CE2DC8">
            <w:pPr>
              <w:rPr>
                <w:rFonts w:ascii="Arial" w:hAnsi="Arial" w:cs="Arial"/>
                <w:sz w:val="20"/>
                <w:szCs w:val="20"/>
              </w:rPr>
            </w:pPr>
            <w:r w:rsidRPr="00B3030B">
              <w:rPr>
                <w:rFonts w:ascii="Arial" w:hAnsi="Arial" w:cs="Arial"/>
                <w:sz w:val="20"/>
                <w:szCs w:val="20"/>
              </w:rPr>
              <w:t>4</w:t>
            </w:r>
          </w:p>
        </w:tc>
        <w:tc>
          <w:tcPr>
            <w:tcW w:w="8141" w:type="dxa"/>
          </w:tcPr>
          <w:p w:rsidR="00EB6C97" w:rsidRPr="00B3030B" w:rsidRDefault="00EB6C97" w:rsidP="00CE2DC8">
            <w:pPr>
              <w:rPr>
                <w:rFonts w:ascii="Arial" w:hAnsi="Arial" w:cs="Arial"/>
                <w:sz w:val="20"/>
                <w:szCs w:val="20"/>
              </w:rPr>
            </w:pPr>
            <w:r>
              <w:rPr>
                <w:rFonts w:ascii="Arial" w:hAnsi="Arial" w:cs="Arial"/>
                <w:sz w:val="20"/>
                <w:szCs w:val="20"/>
              </w:rPr>
              <w:t>Slightly agree</w:t>
            </w:r>
          </w:p>
        </w:tc>
      </w:tr>
      <w:tr w:rsidR="00EB6C97" w:rsidRPr="00B3030B" w:rsidTr="00EB6C97">
        <w:tc>
          <w:tcPr>
            <w:tcW w:w="1101" w:type="dxa"/>
          </w:tcPr>
          <w:p w:rsidR="00EB6C97" w:rsidRPr="00B3030B" w:rsidRDefault="00EB6C97" w:rsidP="00CE2DC8">
            <w:pPr>
              <w:rPr>
                <w:rFonts w:ascii="Arial" w:hAnsi="Arial" w:cs="Arial"/>
                <w:sz w:val="20"/>
                <w:szCs w:val="20"/>
              </w:rPr>
            </w:pPr>
            <w:r w:rsidRPr="00B3030B">
              <w:rPr>
                <w:rFonts w:ascii="Arial" w:hAnsi="Arial" w:cs="Arial"/>
                <w:sz w:val="20"/>
                <w:szCs w:val="20"/>
              </w:rPr>
              <w:t>5</w:t>
            </w:r>
          </w:p>
        </w:tc>
        <w:tc>
          <w:tcPr>
            <w:tcW w:w="8141" w:type="dxa"/>
          </w:tcPr>
          <w:p w:rsidR="00EB6C97" w:rsidRPr="00B3030B" w:rsidRDefault="00EB6C97" w:rsidP="00CE2DC8">
            <w:pPr>
              <w:rPr>
                <w:rFonts w:ascii="Arial" w:hAnsi="Arial" w:cs="Arial"/>
                <w:sz w:val="20"/>
                <w:szCs w:val="20"/>
              </w:rPr>
            </w:pPr>
            <w:r>
              <w:rPr>
                <w:rFonts w:ascii="Arial" w:hAnsi="Arial" w:cs="Arial"/>
                <w:sz w:val="20"/>
                <w:szCs w:val="20"/>
              </w:rPr>
              <w:t>Strongly agree</w:t>
            </w:r>
          </w:p>
        </w:tc>
      </w:tr>
      <w:tr w:rsidR="00EB6C97" w:rsidRPr="00B3030B" w:rsidTr="00EB6C97">
        <w:tc>
          <w:tcPr>
            <w:tcW w:w="1101" w:type="dxa"/>
          </w:tcPr>
          <w:p w:rsidR="00EB6C97" w:rsidRPr="00B3030B" w:rsidRDefault="00EB6C97" w:rsidP="00CE2DC8">
            <w:pPr>
              <w:rPr>
                <w:rFonts w:ascii="Arial" w:hAnsi="Arial" w:cs="Arial"/>
                <w:sz w:val="20"/>
                <w:szCs w:val="20"/>
              </w:rPr>
            </w:pPr>
            <w:r>
              <w:rPr>
                <w:rFonts w:ascii="Arial" w:hAnsi="Arial" w:cs="Arial"/>
                <w:sz w:val="20"/>
                <w:szCs w:val="20"/>
              </w:rPr>
              <w:t>99</w:t>
            </w:r>
          </w:p>
        </w:tc>
        <w:tc>
          <w:tcPr>
            <w:tcW w:w="8141" w:type="dxa"/>
            <w:vAlign w:val="center"/>
          </w:tcPr>
          <w:p w:rsidR="00EB6C97" w:rsidRPr="00B3030B" w:rsidRDefault="00EB6C97" w:rsidP="00CE2DC8">
            <w:pPr>
              <w:rPr>
                <w:rFonts w:ascii="Arial" w:hAnsi="Arial" w:cs="Arial"/>
                <w:sz w:val="20"/>
                <w:szCs w:val="20"/>
              </w:rPr>
            </w:pPr>
            <w:r>
              <w:rPr>
                <w:rFonts w:ascii="Arial" w:hAnsi="Arial" w:cs="Arial"/>
                <w:sz w:val="20"/>
                <w:szCs w:val="20"/>
              </w:rPr>
              <w:t>Don’t know</w:t>
            </w:r>
          </w:p>
        </w:tc>
      </w:tr>
    </w:tbl>
    <w:p w:rsidR="00EB6C97" w:rsidRDefault="00EB6C97" w:rsidP="00CE2DC8">
      <w:pPr>
        <w:spacing w:after="0" w:line="240" w:lineRule="auto"/>
        <w:ind w:left="720" w:hanging="720"/>
        <w:rPr>
          <w:rFonts w:ascii="Arial" w:hAnsi="Arial" w:cs="Arial"/>
          <w:b/>
          <w:sz w:val="20"/>
          <w:szCs w:val="20"/>
        </w:rPr>
      </w:pPr>
    </w:p>
    <w:tbl>
      <w:tblPr>
        <w:tblStyle w:val="TableGrid"/>
        <w:tblW w:w="0" w:type="auto"/>
        <w:tblLook w:val="04A0"/>
      </w:tblPr>
      <w:tblGrid>
        <w:gridCol w:w="392"/>
        <w:gridCol w:w="8850"/>
      </w:tblGrid>
      <w:tr w:rsidR="00CF6700" w:rsidTr="00AF195B">
        <w:tc>
          <w:tcPr>
            <w:tcW w:w="392" w:type="dxa"/>
          </w:tcPr>
          <w:p w:rsidR="00CF6700" w:rsidRPr="00466524" w:rsidRDefault="00CF6700" w:rsidP="00CE2DC8">
            <w:pPr>
              <w:rPr>
                <w:rFonts w:ascii="Arial" w:hAnsi="Arial" w:cs="Arial"/>
                <w:sz w:val="20"/>
                <w:szCs w:val="20"/>
              </w:rPr>
            </w:pPr>
            <w:r w:rsidRPr="00466524">
              <w:rPr>
                <w:rFonts w:ascii="Arial" w:hAnsi="Arial" w:cs="Arial"/>
                <w:sz w:val="20"/>
                <w:szCs w:val="20"/>
              </w:rPr>
              <w:t>a</w:t>
            </w:r>
          </w:p>
        </w:tc>
        <w:tc>
          <w:tcPr>
            <w:tcW w:w="8850" w:type="dxa"/>
            <w:vAlign w:val="center"/>
          </w:tcPr>
          <w:p w:rsidR="00CF6700" w:rsidRPr="00CF6700" w:rsidRDefault="00CF6700" w:rsidP="00CE2DC8">
            <w:pPr>
              <w:rPr>
                <w:rFonts w:ascii="Arial" w:hAnsi="Arial" w:cs="Arial"/>
                <w:sz w:val="20"/>
                <w:szCs w:val="20"/>
              </w:rPr>
            </w:pPr>
            <w:r w:rsidRPr="00CF6700">
              <w:rPr>
                <w:rFonts w:ascii="Arial" w:hAnsi="Arial" w:cs="Arial"/>
                <w:sz w:val="20"/>
                <w:szCs w:val="20"/>
              </w:rPr>
              <w:t>I believe the current level of motoring taxes paid is a fair price for our motoring freedom</w:t>
            </w:r>
          </w:p>
        </w:tc>
      </w:tr>
      <w:tr w:rsidR="00CF6700" w:rsidTr="00AF195B">
        <w:tc>
          <w:tcPr>
            <w:tcW w:w="392" w:type="dxa"/>
          </w:tcPr>
          <w:p w:rsidR="00CF6700" w:rsidRPr="00466524" w:rsidRDefault="00CF6700" w:rsidP="00CE2DC8">
            <w:pPr>
              <w:rPr>
                <w:rFonts w:ascii="Arial" w:hAnsi="Arial" w:cs="Arial"/>
                <w:sz w:val="20"/>
                <w:szCs w:val="20"/>
              </w:rPr>
            </w:pPr>
            <w:r w:rsidRPr="00466524">
              <w:rPr>
                <w:rFonts w:ascii="Arial" w:hAnsi="Arial" w:cs="Arial"/>
                <w:sz w:val="20"/>
                <w:szCs w:val="20"/>
              </w:rPr>
              <w:t>b</w:t>
            </w:r>
          </w:p>
        </w:tc>
        <w:tc>
          <w:tcPr>
            <w:tcW w:w="8850" w:type="dxa"/>
            <w:vAlign w:val="center"/>
          </w:tcPr>
          <w:p w:rsidR="00CF6700" w:rsidRPr="00CF6700" w:rsidRDefault="00CF6700" w:rsidP="00CE2DC8">
            <w:pPr>
              <w:rPr>
                <w:rFonts w:ascii="Arial" w:hAnsi="Arial" w:cs="Arial"/>
                <w:sz w:val="20"/>
                <w:szCs w:val="20"/>
              </w:rPr>
            </w:pPr>
            <w:r w:rsidRPr="00CF6700">
              <w:rPr>
                <w:rFonts w:ascii="Arial" w:hAnsi="Arial" w:cs="Arial"/>
                <w:sz w:val="20"/>
                <w:szCs w:val="20"/>
              </w:rPr>
              <w:t>I believe the current level of motoring taxes paid is a fair price for the environmental damage motoring can cause</w:t>
            </w:r>
          </w:p>
        </w:tc>
      </w:tr>
      <w:tr w:rsidR="00CF6700" w:rsidTr="00AF195B">
        <w:tc>
          <w:tcPr>
            <w:tcW w:w="392" w:type="dxa"/>
          </w:tcPr>
          <w:p w:rsidR="00CF6700" w:rsidRPr="00466524" w:rsidRDefault="00CF6700" w:rsidP="00CE2DC8">
            <w:pPr>
              <w:rPr>
                <w:rFonts w:ascii="Arial" w:hAnsi="Arial" w:cs="Arial"/>
                <w:sz w:val="20"/>
                <w:szCs w:val="20"/>
              </w:rPr>
            </w:pPr>
            <w:r w:rsidRPr="00466524">
              <w:rPr>
                <w:rFonts w:ascii="Arial" w:hAnsi="Arial" w:cs="Arial"/>
                <w:sz w:val="20"/>
                <w:szCs w:val="20"/>
              </w:rPr>
              <w:t>c</w:t>
            </w:r>
          </w:p>
        </w:tc>
        <w:tc>
          <w:tcPr>
            <w:tcW w:w="8850" w:type="dxa"/>
            <w:vAlign w:val="center"/>
          </w:tcPr>
          <w:p w:rsidR="00CF6700" w:rsidRPr="00CF6700" w:rsidRDefault="00CF6700" w:rsidP="00CE2DC8">
            <w:pPr>
              <w:rPr>
                <w:rFonts w:ascii="Arial" w:hAnsi="Arial" w:cs="Arial"/>
                <w:sz w:val="20"/>
                <w:szCs w:val="20"/>
              </w:rPr>
            </w:pPr>
            <w:r w:rsidRPr="00CF6700">
              <w:rPr>
                <w:rFonts w:ascii="Arial" w:hAnsi="Arial" w:cs="Arial"/>
                <w:sz w:val="20"/>
                <w:szCs w:val="20"/>
              </w:rPr>
              <w:t>I don’t believe the motoring taxes I pay are sufficiently reinvested into local roads</w:t>
            </w:r>
          </w:p>
        </w:tc>
      </w:tr>
      <w:tr w:rsidR="00CF6700" w:rsidTr="00AF195B">
        <w:tc>
          <w:tcPr>
            <w:tcW w:w="392" w:type="dxa"/>
          </w:tcPr>
          <w:p w:rsidR="00CF6700" w:rsidRPr="00466524" w:rsidRDefault="00CF6700" w:rsidP="00CE2DC8">
            <w:pPr>
              <w:rPr>
                <w:rFonts w:ascii="Arial" w:hAnsi="Arial" w:cs="Arial"/>
                <w:sz w:val="20"/>
                <w:szCs w:val="20"/>
              </w:rPr>
            </w:pPr>
            <w:r w:rsidRPr="00466524">
              <w:rPr>
                <w:rFonts w:ascii="Arial" w:hAnsi="Arial" w:cs="Arial"/>
                <w:sz w:val="20"/>
                <w:szCs w:val="20"/>
              </w:rPr>
              <w:t>d</w:t>
            </w:r>
          </w:p>
        </w:tc>
        <w:tc>
          <w:tcPr>
            <w:tcW w:w="8850" w:type="dxa"/>
            <w:vAlign w:val="center"/>
          </w:tcPr>
          <w:p w:rsidR="00CF6700" w:rsidRPr="00CF6700" w:rsidRDefault="00CF6700" w:rsidP="00CE2DC8">
            <w:pPr>
              <w:rPr>
                <w:rFonts w:ascii="Arial" w:hAnsi="Arial" w:cs="Arial"/>
                <w:sz w:val="20"/>
                <w:szCs w:val="20"/>
              </w:rPr>
            </w:pPr>
            <w:r w:rsidRPr="00CF6700">
              <w:rPr>
                <w:rFonts w:ascii="Arial" w:hAnsi="Arial" w:cs="Arial"/>
                <w:sz w:val="20"/>
                <w:szCs w:val="20"/>
              </w:rPr>
              <w:t>I believe more of the taxes raised through motorists should be invested back into public transport</w:t>
            </w:r>
          </w:p>
        </w:tc>
      </w:tr>
      <w:tr w:rsidR="00CF6700" w:rsidTr="00AF195B">
        <w:tc>
          <w:tcPr>
            <w:tcW w:w="392" w:type="dxa"/>
          </w:tcPr>
          <w:p w:rsidR="00CF6700" w:rsidRPr="00466524" w:rsidRDefault="00CF6700" w:rsidP="00CE2DC8">
            <w:pPr>
              <w:rPr>
                <w:rFonts w:ascii="Arial" w:hAnsi="Arial" w:cs="Arial"/>
                <w:sz w:val="20"/>
                <w:szCs w:val="20"/>
              </w:rPr>
            </w:pPr>
            <w:r w:rsidRPr="00466524">
              <w:rPr>
                <w:rFonts w:ascii="Arial" w:hAnsi="Arial" w:cs="Arial"/>
                <w:sz w:val="20"/>
                <w:szCs w:val="20"/>
              </w:rPr>
              <w:t>e</w:t>
            </w:r>
          </w:p>
        </w:tc>
        <w:tc>
          <w:tcPr>
            <w:tcW w:w="8850" w:type="dxa"/>
            <w:vAlign w:val="center"/>
          </w:tcPr>
          <w:p w:rsidR="00CF6700" w:rsidRPr="00CF6700" w:rsidRDefault="00CF6700" w:rsidP="00CE2DC8">
            <w:pPr>
              <w:rPr>
                <w:rFonts w:ascii="Arial" w:hAnsi="Arial" w:cs="Arial"/>
                <w:sz w:val="20"/>
                <w:szCs w:val="20"/>
              </w:rPr>
            </w:pPr>
            <w:r w:rsidRPr="00CF6700">
              <w:rPr>
                <w:rFonts w:ascii="Arial" w:hAnsi="Arial" w:cs="Arial"/>
                <w:sz w:val="20"/>
                <w:szCs w:val="20"/>
              </w:rPr>
              <w:t>I believe that taxes raised through motorists are used to deter motorists from using their vehicles</w:t>
            </w:r>
          </w:p>
        </w:tc>
      </w:tr>
      <w:tr w:rsidR="00CF6700" w:rsidTr="00AF195B">
        <w:tc>
          <w:tcPr>
            <w:tcW w:w="392" w:type="dxa"/>
          </w:tcPr>
          <w:p w:rsidR="00CF6700" w:rsidRPr="00466524" w:rsidRDefault="00CF6700" w:rsidP="00CE2DC8">
            <w:pPr>
              <w:rPr>
                <w:rFonts w:ascii="Arial" w:hAnsi="Arial" w:cs="Arial"/>
                <w:sz w:val="20"/>
                <w:szCs w:val="20"/>
              </w:rPr>
            </w:pPr>
            <w:r w:rsidRPr="00466524">
              <w:rPr>
                <w:rFonts w:ascii="Arial" w:hAnsi="Arial" w:cs="Arial"/>
                <w:sz w:val="20"/>
                <w:szCs w:val="20"/>
              </w:rPr>
              <w:t>f</w:t>
            </w:r>
          </w:p>
        </w:tc>
        <w:tc>
          <w:tcPr>
            <w:tcW w:w="8850" w:type="dxa"/>
            <w:vAlign w:val="center"/>
          </w:tcPr>
          <w:p w:rsidR="00CF6700" w:rsidRPr="00CF6700" w:rsidRDefault="00CF6700" w:rsidP="00CE2DC8">
            <w:pPr>
              <w:rPr>
                <w:rFonts w:ascii="Arial" w:hAnsi="Arial" w:cs="Arial"/>
                <w:sz w:val="20"/>
                <w:szCs w:val="20"/>
              </w:rPr>
            </w:pPr>
            <w:r w:rsidRPr="00CF6700">
              <w:rPr>
                <w:rFonts w:ascii="Arial" w:hAnsi="Arial" w:cs="Arial"/>
                <w:sz w:val="20"/>
                <w:szCs w:val="20"/>
              </w:rPr>
              <w:t xml:space="preserve">I would support the introduction of more </w:t>
            </w:r>
            <w:r w:rsidR="00E20468">
              <w:rPr>
                <w:rFonts w:ascii="Arial" w:hAnsi="Arial" w:cs="Arial"/>
                <w:sz w:val="20"/>
                <w:szCs w:val="20"/>
              </w:rPr>
              <w:t>road tolls</w:t>
            </w:r>
            <w:r w:rsidRPr="00CF6700">
              <w:rPr>
                <w:rFonts w:ascii="Arial" w:hAnsi="Arial" w:cs="Arial"/>
                <w:sz w:val="20"/>
                <w:szCs w:val="20"/>
              </w:rPr>
              <w:t xml:space="preserve"> (Pay-as-you-drive) as an alternative to the current level of motoring tax</w:t>
            </w:r>
          </w:p>
        </w:tc>
      </w:tr>
      <w:tr w:rsidR="00CF6700" w:rsidTr="00AF195B">
        <w:tc>
          <w:tcPr>
            <w:tcW w:w="392" w:type="dxa"/>
          </w:tcPr>
          <w:p w:rsidR="00CF6700" w:rsidRPr="00466524" w:rsidRDefault="00CF6700" w:rsidP="00CE2DC8">
            <w:pPr>
              <w:rPr>
                <w:rFonts w:ascii="Arial" w:hAnsi="Arial" w:cs="Arial"/>
                <w:sz w:val="20"/>
                <w:szCs w:val="20"/>
              </w:rPr>
            </w:pPr>
            <w:r w:rsidRPr="00466524">
              <w:rPr>
                <w:rFonts w:ascii="Arial" w:hAnsi="Arial" w:cs="Arial"/>
                <w:sz w:val="20"/>
                <w:szCs w:val="20"/>
              </w:rPr>
              <w:t>g</w:t>
            </w:r>
          </w:p>
        </w:tc>
        <w:tc>
          <w:tcPr>
            <w:tcW w:w="8850" w:type="dxa"/>
            <w:vAlign w:val="center"/>
          </w:tcPr>
          <w:p w:rsidR="00CF6700" w:rsidRPr="00CF6700" w:rsidRDefault="00CF6700" w:rsidP="00CE2DC8">
            <w:pPr>
              <w:rPr>
                <w:rFonts w:ascii="Arial" w:hAnsi="Arial" w:cs="Arial"/>
                <w:sz w:val="20"/>
                <w:szCs w:val="20"/>
              </w:rPr>
            </w:pPr>
            <w:r w:rsidRPr="00CF6700">
              <w:rPr>
                <w:rFonts w:ascii="Arial" w:hAnsi="Arial" w:cs="Arial"/>
                <w:sz w:val="20"/>
                <w:szCs w:val="20"/>
              </w:rPr>
              <w:t>I would be willing to pay more in motoring tax if the additional sums were ring-fenced to improve roads</w:t>
            </w:r>
          </w:p>
        </w:tc>
      </w:tr>
      <w:tr w:rsidR="00CF6700" w:rsidTr="00AF195B">
        <w:tc>
          <w:tcPr>
            <w:tcW w:w="392" w:type="dxa"/>
          </w:tcPr>
          <w:p w:rsidR="00CF6700" w:rsidRPr="001F0A84" w:rsidRDefault="00CF6700" w:rsidP="00CE2DC8">
            <w:pPr>
              <w:rPr>
                <w:rFonts w:ascii="Arial" w:hAnsi="Arial" w:cs="Arial"/>
                <w:sz w:val="20"/>
                <w:szCs w:val="20"/>
              </w:rPr>
            </w:pPr>
            <w:r w:rsidRPr="001F0A84">
              <w:rPr>
                <w:rFonts w:ascii="Arial" w:hAnsi="Arial" w:cs="Arial"/>
                <w:sz w:val="20"/>
                <w:szCs w:val="20"/>
              </w:rPr>
              <w:t>h</w:t>
            </w:r>
          </w:p>
        </w:tc>
        <w:tc>
          <w:tcPr>
            <w:tcW w:w="8850" w:type="dxa"/>
            <w:vAlign w:val="center"/>
          </w:tcPr>
          <w:p w:rsidR="00CF6700" w:rsidRPr="001F0A84" w:rsidRDefault="00CF6700" w:rsidP="00CE2DC8">
            <w:pPr>
              <w:rPr>
                <w:rFonts w:ascii="Arial" w:hAnsi="Arial" w:cs="Arial"/>
                <w:sz w:val="20"/>
                <w:szCs w:val="20"/>
              </w:rPr>
            </w:pPr>
            <w:r w:rsidRPr="001F0A84">
              <w:rPr>
                <w:rFonts w:ascii="Arial" w:hAnsi="Arial" w:cs="Arial"/>
                <w:sz w:val="20"/>
                <w:szCs w:val="20"/>
              </w:rPr>
              <w:t>I would be willing to pay tolls on motorways if they replaced some existing motoring taxes</w:t>
            </w:r>
          </w:p>
        </w:tc>
      </w:tr>
      <w:tr w:rsidR="0046196A" w:rsidTr="00AF195B">
        <w:tc>
          <w:tcPr>
            <w:tcW w:w="392" w:type="dxa"/>
          </w:tcPr>
          <w:p w:rsidR="0046196A" w:rsidRPr="001F0A84" w:rsidRDefault="0046196A" w:rsidP="00CE2DC8">
            <w:pPr>
              <w:rPr>
                <w:rFonts w:ascii="Arial" w:hAnsi="Arial" w:cs="Arial"/>
                <w:sz w:val="20"/>
                <w:szCs w:val="20"/>
              </w:rPr>
            </w:pPr>
            <w:r w:rsidRPr="001F0A84">
              <w:rPr>
                <w:rFonts w:ascii="Arial" w:hAnsi="Arial" w:cs="Arial"/>
                <w:sz w:val="20"/>
                <w:szCs w:val="20"/>
              </w:rPr>
              <w:t>I</w:t>
            </w:r>
          </w:p>
        </w:tc>
        <w:tc>
          <w:tcPr>
            <w:tcW w:w="8850" w:type="dxa"/>
            <w:vAlign w:val="center"/>
          </w:tcPr>
          <w:p w:rsidR="0046196A" w:rsidRPr="001F0A84" w:rsidRDefault="002014B9" w:rsidP="00CE2DC8">
            <w:pPr>
              <w:rPr>
                <w:rFonts w:ascii="Arial" w:hAnsi="Arial" w:cs="Arial"/>
                <w:sz w:val="20"/>
                <w:szCs w:val="20"/>
              </w:rPr>
            </w:pPr>
            <w:r w:rsidRPr="002014B9">
              <w:rPr>
                <w:rFonts w:ascii="Arial" w:hAnsi="Arial" w:cs="Arial"/>
                <w:sz w:val="20"/>
                <w:szCs w:val="20"/>
              </w:rPr>
              <w:t xml:space="preserve">I would be willing to pay per mile </w:t>
            </w:r>
            <w:r w:rsidR="00E20468">
              <w:rPr>
                <w:rFonts w:ascii="Arial" w:hAnsi="Arial" w:cs="Arial"/>
                <w:sz w:val="20"/>
                <w:szCs w:val="20"/>
              </w:rPr>
              <w:t xml:space="preserve">on all roads on which </w:t>
            </w:r>
            <w:r w:rsidRPr="002014B9">
              <w:rPr>
                <w:rFonts w:ascii="Arial" w:hAnsi="Arial" w:cs="Arial"/>
                <w:sz w:val="20"/>
                <w:szCs w:val="20"/>
              </w:rPr>
              <w:t>I drive if it replaced some existing motoring taxes</w:t>
            </w:r>
          </w:p>
        </w:tc>
      </w:tr>
    </w:tbl>
    <w:p w:rsidR="00EB6C97" w:rsidRDefault="00EB6C97" w:rsidP="00CE2DC8">
      <w:pPr>
        <w:spacing w:after="0" w:line="240" w:lineRule="auto"/>
        <w:rPr>
          <w:rFonts w:ascii="Arial" w:hAnsi="Arial" w:cs="Arial"/>
          <w:b/>
          <w:sz w:val="20"/>
          <w:szCs w:val="20"/>
        </w:rPr>
      </w:pPr>
    </w:p>
    <w:p w:rsidR="00A337CC" w:rsidRDefault="00A337CC" w:rsidP="00CE2DC8">
      <w:pPr>
        <w:spacing w:after="0" w:line="240" w:lineRule="auto"/>
        <w:rPr>
          <w:rFonts w:ascii="Arial" w:hAnsi="Arial" w:cs="Arial"/>
          <w:b/>
          <w:sz w:val="20"/>
          <w:szCs w:val="20"/>
        </w:rPr>
      </w:pPr>
    </w:p>
    <w:p w:rsidR="007A51E4" w:rsidRPr="00EB6C97" w:rsidRDefault="007A51E4" w:rsidP="00CE2DC8">
      <w:pPr>
        <w:spacing w:after="0" w:line="240" w:lineRule="auto"/>
        <w:textAlignment w:val="baseline"/>
        <w:rPr>
          <w:rFonts w:ascii="Arial" w:eastAsia="Geneva" w:hAnsi="Arial" w:cs="Arial"/>
          <w:b/>
          <w:bCs/>
          <w:color w:val="FF0000"/>
          <w:kern w:val="24"/>
          <w:sz w:val="20"/>
          <w:szCs w:val="20"/>
        </w:rPr>
      </w:pPr>
      <w:r w:rsidRPr="00EB6C97">
        <w:rPr>
          <w:rFonts w:ascii="Arial" w:eastAsia="Geneva" w:hAnsi="Arial" w:cs="Arial"/>
          <w:b/>
          <w:bCs/>
          <w:color w:val="FF0000"/>
          <w:kern w:val="24"/>
          <w:sz w:val="20"/>
          <w:szCs w:val="20"/>
        </w:rPr>
        <w:t xml:space="preserve">[PROGRAMMING INSTRUCTION: ASK ALL. </w:t>
      </w:r>
      <w:r>
        <w:rPr>
          <w:rFonts w:ascii="Arial" w:eastAsia="Geneva" w:hAnsi="Arial" w:cs="Arial"/>
          <w:b/>
          <w:bCs/>
          <w:color w:val="FF0000"/>
          <w:kern w:val="24"/>
          <w:sz w:val="20"/>
          <w:szCs w:val="20"/>
        </w:rPr>
        <w:t>OPEN ENEDED NUMERIC, ALLOW 0-</w:t>
      </w:r>
      <w:r w:rsidR="00D04B31">
        <w:rPr>
          <w:rFonts w:ascii="Arial" w:eastAsia="Geneva" w:hAnsi="Arial" w:cs="Arial"/>
          <w:b/>
          <w:bCs/>
          <w:color w:val="FF0000"/>
          <w:kern w:val="24"/>
          <w:sz w:val="20"/>
          <w:szCs w:val="20"/>
        </w:rPr>
        <w:t>100</w:t>
      </w:r>
      <w:r>
        <w:rPr>
          <w:rFonts w:ascii="Arial" w:eastAsia="Geneva" w:hAnsi="Arial" w:cs="Arial"/>
          <w:b/>
          <w:bCs/>
          <w:color w:val="FF0000"/>
          <w:kern w:val="24"/>
          <w:sz w:val="20"/>
          <w:szCs w:val="20"/>
        </w:rPr>
        <w:t xml:space="preserve"> ONLY</w:t>
      </w:r>
      <w:r w:rsidRPr="00EB6C97">
        <w:rPr>
          <w:rFonts w:ascii="Arial" w:eastAsia="Geneva" w:hAnsi="Arial" w:cs="Arial"/>
          <w:b/>
          <w:bCs/>
          <w:color w:val="FF0000"/>
          <w:kern w:val="24"/>
          <w:sz w:val="20"/>
          <w:szCs w:val="20"/>
        </w:rPr>
        <w:t xml:space="preserve">] </w:t>
      </w:r>
    </w:p>
    <w:p w:rsidR="007A51E4" w:rsidRDefault="00816981" w:rsidP="00CE2DC8">
      <w:pPr>
        <w:spacing w:after="0" w:line="240" w:lineRule="auto"/>
        <w:ind w:left="720" w:hanging="720"/>
        <w:rPr>
          <w:rFonts w:ascii="Arial" w:hAnsi="Arial" w:cs="Arial"/>
          <w:sz w:val="20"/>
          <w:szCs w:val="20"/>
        </w:rPr>
      </w:pPr>
      <w:r>
        <w:rPr>
          <w:rFonts w:ascii="Arial" w:hAnsi="Arial" w:cs="Arial"/>
          <w:b/>
          <w:sz w:val="20"/>
          <w:szCs w:val="20"/>
        </w:rPr>
        <w:t>QC5</w:t>
      </w:r>
      <w:r w:rsidR="007A51E4">
        <w:rPr>
          <w:rFonts w:ascii="Arial" w:hAnsi="Arial" w:cs="Arial"/>
          <w:b/>
          <w:sz w:val="20"/>
          <w:szCs w:val="20"/>
        </w:rPr>
        <w:t>.</w:t>
      </w:r>
      <w:r w:rsidR="007A51E4">
        <w:rPr>
          <w:rFonts w:ascii="Arial" w:hAnsi="Arial" w:cs="Arial"/>
          <w:b/>
          <w:sz w:val="20"/>
          <w:szCs w:val="20"/>
        </w:rPr>
        <w:tab/>
      </w:r>
      <w:r w:rsidR="007A51E4">
        <w:rPr>
          <w:rFonts w:ascii="Arial" w:hAnsi="Arial" w:cs="Arial"/>
          <w:sz w:val="20"/>
          <w:szCs w:val="20"/>
        </w:rPr>
        <w:t xml:space="preserve">What percentage of </w:t>
      </w:r>
      <w:r w:rsidR="00E8609D">
        <w:rPr>
          <w:rFonts w:ascii="Arial" w:hAnsi="Arial" w:cs="Arial"/>
          <w:sz w:val="20"/>
          <w:szCs w:val="20"/>
        </w:rPr>
        <w:t>revenue from</w:t>
      </w:r>
      <w:r w:rsidR="00A67FBC">
        <w:rPr>
          <w:rFonts w:ascii="Arial" w:hAnsi="Arial" w:cs="Arial"/>
          <w:sz w:val="20"/>
          <w:szCs w:val="20"/>
        </w:rPr>
        <w:t xml:space="preserve"> the</w:t>
      </w:r>
      <w:r w:rsidR="00E8609D">
        <w:rPr>
          <w:rFonts w:ascii="Arial" w:hAnsi="Arial" w:cs="Arial"/>
          <w:sz w:val="20"/>
          <w:szCs w:val="20"/>
        </w:rPr>
        <w:t xml:space="preserve"> motoring tax...</w:t>
      </w:r>
    </w:p>
    <w:p w:rsidR="007A51E4" w:rsidRDefault="007A51E4" w:rsidP="00CE2DC8">
      <w:pPr>
        <w:spacing w:after="0" w:line="240" w:lineRule="auto"/>
        <w:ind w:left="720" w:hanging="720"/>
        <w:rPr>
          <w:rFonts w:ascii="Arial" w:hAnsi="Arial" w:cs="Arial"/>
          <w:sz w:val="20"/>
          <w:szCs w:val="20"/>
        </w:rPr>
      </w:pPr>
    </w:p>
    <w:tbl>
      <w:tblPr>
        <w:tblStyle w:val="TableGrid"/>
        <w:tblW w:w="0" w:type="auto"/>
        <w:tblLook w:val="04A0"/>
      </w:tblPr>
      <w:tblGrid>
        <w:gridCol w:w="675"/>
        <w:gridCol w:w="6237"/>
        <w:gridCol w:w="1392"/>
        <w:gridCol w:w="938"/>
      </w:tblGrid>
      <w:tr w:rsidR="0017222D" w:rsidTr="00A67FBC">
        <w:tc>
          <w:tcPr>
            <w:tcW w:w="675" w:type="dxa"/>
          </w:tcPr>
          <w:p w:rsidR="00536400" w:rsidRDefault="00A67FBC">
            <w:pPr>
              <w:rPr>
                <w:rFonts w:ascii="Arial" w:hAnsi="Arial" w:cs="Arial"/>
                <w:sz w:val="20"/>
                <w:szCs w:val="20"/>
              </w:rPr>
            </w:pPr>
            <w:r>
              <w:rPr>
                <w:rFonts w:ascii="Arial" w:hAnsi="Arial" w:cs="Arial"/>
                <w:sz w:val="20"/>
                <w:szCs w:val="20"/>
              </w:rPr>
              <w:t>a</w:t>
            </w:r>
          </w:p>
        </w:tc>
        <w:tc>
          <w:tcPr>
            <w:tcW w:w="6237" w:type="dxa"/>
          </w:tcPr>
          <w:p w:rsidR="00536400" w:rsidRDefault="00E8609D">
            <w:pPr>
              <w:rPr>
                <w:rFonts w:ascii="Arial" w:hAnsi="Arial" w:cs="Arial"/>
                <w:sz w:val="20"/>
                <w:szCs w:val="20"/>
              </w:rPr>
            </w:pPr>
            <w:r>
              <w:rPr>
                <w:rFonts w:ascii="Arial" w:hAnsi="Arial" w:cs="Arial"/>
                <w:sz w:val="20"/>
                <w:szCs w:val="20"/>
              </w:rPr>
              <w:t xml:space="preserve">...is spent on </w:t>
            </w:r>
            <w:r w:rsidR="00A67FBC">
              <w:rPr>
                <w:rFonts w:ascii="Arial" w:hAnsi="Arial" w:cs="Arial"/>
                <w:sz w:val="20"/>
                <w:szCs w:val="20"/>
              </w:rPr>
              <w:t>road maintenance and building new roads</w:t>
            </w:r>
          </w:p>
        </w:tc>
        <w:tc>
          <w:tcPr>
            <w:tcW w:w="1392" w:type="dxa"/>
          </w:tcPr>
          <w:p w:rsidR="00536400" w:rsidRDefault="0017222D">
            <w:pPr>
              <w:rPr>
                <w:rFonts w:ascii="Arial" w:hAnsi="Arial" w:cs="Arial"/>
                <w:sz w:val="20"/>
                <w:szCs w:val="20"/>
              </w:rPr>
            </w:pPr>
            <w:r>
              <w:rPr>
                <w:rFonts w:ascii="Arial" w:hAnsi="Arial" w:cs="Arial"/>
                <w:sz w:val="20"/>
                <w:szCs w:val="20"/>
              </w:rPr>
              <w:t>[WRITE IN]</w:t>
            </w:r>
          </w:p>
        </w:tc>
        <w:tc>
          <w:tcPr>
            <w:tcW w:w="938" w:type="dxa"/>
          </w:tcPr>
          <w:p w:rsidR="00536400" w:rsidRDefault="0017222D">
            <w:pPr>
              <w:rPr>
                <w:rFonts w:ascii="Arial" w:hAnsi="Arial" w:cs="Arial"/>
                <w:sz w:val="20"/>
                <w:szCs w:val="20"/>
              </w:rPr>
            </w:pPr>
            <w:r>
              <w:rPr>
                <w:rFonts w:ascii="Arial" w:hAnsi="Arial" w:cs="Arial"/>
                <w:sz w:val="20"/>
                <w:szCs w:val="20"/>
              </w:rPr>
              <w:t>%</w:t>
            </w:r>
          </w:p>
        </w:tc>
      </w:tr>
      <w:tr w:rsidR="0017222D" w:rsidTr="00A67FBC">
        <w:tc>
          <w:tcPr>
            <w:tcW w:w="675" w:type="dxa"/>
          </w:tcPr>
          <w:p w:rsidR="0017222D" w:rsidRDefault="00A67FBC" w:rsidP="00CE2DC8">
            <w:pPr>
              <w:rPr>
                <w:rFonts w:ascii="Arial" w:hAnsi="Arial" w:cs="Arial"/>
                <w:sz w:val="20"/>
                <w:szCs w:val="20"/>
              </w:rPr>
            </w:pPr>
            <w:r>
              <w:rPr>
                <w:rFonts w:ascii="Arial" w:hAnsi="Arial" w:cs="Arial"/>
                <w:sz w:val="20"/>
                <w:szCs w:val="20"/>
              </w:rPr>
              <w:t>b</w:t>
            </w:r>
          </w:p>
        </w:tc>
        <w:tc>
          <w:tcPr>
            <w:tcW w:w="6237" w:type="dxa"/>
          </w:tcPr>
          <w:p w:rsidR="0017222D" w:rsidRDefault="00A67FBC" w:rsidP="00CE2DC8">
            <w:pPr>
              <w:rPr>
                <w:rFonts w:ascii="Arial" w:hAnsi="Arial" w:cs="Arial"/>
                <w:sz w:val="20"/>
                <w:szCs w:val="20"/>
              </w:rPr>
            </w:pPr>
            <w:r>
              <w:rPr>
                <w:rFonts w:ascii="Arial" w:hAnsi="Arial" w:cs="Arial"/>
                <w:sz w:val="20"/>
                <w:szCs w:val="20"/>
              </w:rPr>
              <w:t xml:space="preserve">...should be spent on road maintenance </w:t>
            </w:r>
            <w:r w:rsidR="00E20468">
              <w:rPr>
                <w:rFonts w:ascii="Arial" w:hAnsi="Arial" w:cs="Arial"/>
                <w:sz w:val="20"/>
                <w:szCs w:val="20"/>
              </w:rPr>
              <w:t xml:space="preserve">and improvement </w:t>
            </w:r>
            <w:r>
              <w:rPr>
                <w:rFonts w:ascii="Arial" w:hAnsi="Arial" w:cs="Arial"/>
                <w:sz w:val="20"/>
                <w:szCs w:val="20"/>
              </w:rPr>
              <w:t>and building new roads</w:t>
            </w:r>
          </w:p>
        </w:tc>
        <w:tc>
          <w:tcPr>
            <w:tcW w:w="1392" w:type="dxa"/>
          </w:tcPr>
          <w:p w:rsidR="0017222D" w:rsidRDefault="0017222D" w:rsidP="00CE2DC8">
            <w:pPr>
              <w:rPr>
                <w:rFonts w:ascii="Arial" w:hAnsi="Arial" w:cs="Arial"/>
                <w:sz w:val="20"/>
                <w:szCs w:val="20"/>
              </w:rPr>
            </w:pPr>
            <w:r>
              <w:rPr>
                <w:rFonts w:ascii="Arial" w:hAnsi="Arial" w:cs="Arial"/>
                <w:sz w:val="20"/>
                <w:szCs w:val="20"/>
              </w:rPr>
              <w:t>[WRITE IN]</w:t>
            </w:r>
          </w:p>
        </w:tc>
        <w:tc>
          <w:tcPr>
            <w:tcW w:w="938" w:type="dxa"/>
          </w:tcPr>
          <w:p w:rsidR="0017222D" w:rsidRDefault="0017222D" w:rsidP="00CE2DC8">
            <w:r w:rsidRPr="002366CD">
              <w:rPr>
                <w:rFonts w:ascii="Arial" w:hAnsi="Arial" w:cs="Arial"/>
                <w:sz w:val="20"/>
                <w:szCs w:val="20"/>
              </w:rPr>
              <w:t>%</w:t>
            </w:r>
          </w:p>
        </w:tc>
      </w:tr>
    </w:tbl>
    <w:p w:rsidR="00536400" w:rsidRDefault="00536400">
      <w:pPr>
        <w:spacing w:after="0" w:line="240" w:lineRule="auto"/>
        <w:rPr>
          <w:rFonts w:ascii="Arial" w:eastAsia="Geneva" w:hAnsi="Arial" w:cs="Arial"/>
          <w:b/>
          <w:bCs/>
          <w:color w:val="FF0000"/>
          <w:kern w:val="24"/>
          <w:sz w:val="20"/>
          <w:szCs w:val="20"/>
        </w:rPr>
      </w:pPr>
    </w:p>
    <w:p w:rsidR="00536400" w:rsidRDefault="001265BA">
      <w:pPr>
        <w:spacing w:after="0" w:line="240" w:lineRule="auto"/>
        <w:rPr>
          <w:rFonts w:ascii="Arial" w:eastAsia="Geneva" w:hAnsi="Arial" w:cs="Arial"/>
          <w:b/>
          <w:bCs/>
          <w:color w:val="FF0000"/>
          <w:kern w:val="24"/>
          <w:sz w:val="20"/>
          <w:szCs w:val="20"/>
        </w:rPr>
      </w:pPr>
      <w:r w:rsidRPr="00B06EC4">
        <w:rPr>
          <w:rFonts w:ascii="Arial" w:eastAsia="Geneva" w:hAnsi="Arial" w:cs="Arial"/>
          <w:b/>
          <w:bCs/>
          <w:color w:val="FF0000"/>
          <w:kern w:val="24"/>
          <w:sz w:val="20"/>
          <w:szCs w:val="20"/>
        </w:rPr>
        <w:t>[PROGRAMMING INSTRUCTION: ASK ALL. RANDOMISE. DRAG AND DROP. RANK TOP 5]</w:t>
      </w:r>
    </w:p>
    <w:p w:rsidR="001265BA" w:rsidRPr="00B06EC4" w:rsidRDefault="001265BA" w:rsidP="00CE2DC8">
      <w:pPr>
        <w:spacing w:after="0" w:line="240" w:lineRule="auto"/>
        <w:ind w:left="720" w:hanging="720"/>
        <w:rPr>
          <w:rFonts w:ascii="Arial" w:hAnsi="Arial" w:cs="Arial"/>
          <w:sz w:val="20"/>
          <w:szCs w:val="20"/>
        </w:rPr>
      </w:pPr>
      <w:r w:rsidRPr="00B06EC4">
        <w:rPr>
          <w:rFonts w:ascii="Arial" w:hAnsi="Arial" w:cs="Arial"/>
          <w:b/>
          <w:sz w:val="20"/>
          <w:szCs w:val="20"/>
        </w:rPr>
        <w:t>Q</w:t>
      </w:r>
      <w:r w:rsidR="00816981">
        <w:rPr>
          <w:rFonts w:ascii="Arial" w:hAnsi="Arial" w:cs="Arial"/>
          <w:b/>
          <w:sz w:val="20"/>
          <w:szCs w:val="20"/>
        </w:rPr>
        <w:t>C6</w:t>
      </w:r>
      <w:r w:rsidRPr="00B06EC4">
        <w:rPr>
          <w:rFonts w:ascii="Arial" w:hAnsi="Arial" w:cs="Arial"/>
          <w:b/>
          <w:sz w:val="20"/>
          <w:szCs w:val="20"/>
        </w:rPr>
        <w:t>.</w:t>
      </w:r>
      <w:r>
        <w:rPr>
          <w:rFonts w:ascii="Arial" w:hAnsi="Arial" w:cs="Arial"/>
          <w:b/>
          <w:sz w:val="20"/>
          <w:szCs w:val="20"/>
        </w:rPr>
        <w:tab/>
      </w:r>
      <w:r>
        <w:rPr>
          <w:rFonts w:ascii="Arial" w:hAnsi="Arial" w:cs="Arial"/>
          <w:sz w:val="20"/>
          <w:szCs w:val="20"/>
        </w:rPr>
        <w:t>To what extent do you agree or disagree with the following statements</w:t>
      </w:r>
      <w:r w:rsidR="00193220">
        <w:rPr>
          <w:rFonts w:ascii="Arial" w:hAnsi="Arial" w:cs="Arial"/>
          <w:sz w:val="20"/>
          <w:szCs w:val="20"/>
        </w:rPr>
        <w:t xml:space="preserve"> regarding the current UK Government</w:t>
      </w:r>
      <w:r>
        <w:rPr>
          <w:rFonts w:ascii="Arial" w:hAnsi="Arial" w:cs="Arial"/>
          <w:sz w:val="20"/>
          <w:szCs w:val="20"/>
        </w:rPr>
        <w:t>:</w:t>
      </w:r>
    </w:p>
    <w:p w:rsidR="001265BA" w:rsidRDefault="001265BA" w:rsidP="00CE2DC8">
      <w:pPr>
        <w:spacing w:after="0" w:line="240" w:lineRule="auto"/>
        <w:rPr>
          <w:rFonts w:ascii="Arial" w:hAnsi="Arial" w:cs="Arial"/>
          <w:sz w:val="20"/>
          <w:szCs w:val="20"/>
        </w:rPr>
      </w:pPr>
    </w:p>
    <w:p w:rsidR="00CE5EE7" w:rsidRDefault="00CE5EE7" w:rsidP="00CE2DC8">
      <w:pPr>
        <w:spacing w:after="0" w:line="240" w:lineRule="auto"/>
        <w:ind w:left="720" w:hanging="720"/>
        <w:rPr>
          <w:rFonts w:ascii="Arial" w:hAnsi="Arial" w:cs="Arial"/>
          <w:sz w:val="20"/>
          <w:szCs w:val="20"/>
        </w:rPr>
      </w:pPr>
      <w:r>
        <w:rPr>
          <w:rFonts w:ascii="Arial" w:eastAsia="Geneva" w:hAnsi="Arial" w:cs="Arial"/>
          <w:b/>
          <w:bCs/>
          <w:color w:val="FF0000"/>
          <w:kern w:val="24"/>
          <w:sz w:val="20"/>
          <w:szCs w:val="20"/>
        </w:rPr>
        <w:t>COLUMN HEADINGS, KEEP STATIC</w:t>
      </w:r>
    </w:p>
    <w:tbl>
      <w:tblPr>
        <w:tblStyle w:val="TableGrid"/>
        <w:tblW w:w="9242" w:type="dxa"/>
        <w:tblLook w:val="04A0"/>
      </w:tblPr>
      <w:tblGrid>
        <w:gridCol w:w="1101"/>
        <w:gridCol w:w="8141"/>
      </w:tblGrid>
      <w:tr w:rsidR="00CE5EE7" w:rsidRPr="00B3030B" w:rsidTr="00CE5EE7">
        <w:tc>
          <w:tcPr>
            <w:tcW w:w="1101" w:type="dxa"/>
          </w:tcPr>
          <w:p w:rsidR="00CE5EE7" w:rsidRPr="00B3030B" w:rsidRDefault="00CE5EE7" w:rsidP="00CE2DC8">
            <w:pPr>
              <w:rPr>
                <w:rFonts w:ascii="Arial" w:hAnsi="Arial" w:cs="Arial"/>
                <w:sz w:val="20"/>
                <w:szCs w:val="20"/>
              </w:rPr>
            </w:pPr>
            <w:r w:rsidRPr="00B3030B">
              <w:rPr>
                <w:rFonts w:ascii="Arial" w:hAnsi="Arial" w:cs="Arial"/>
                <w:sz w:val="20"/>
                <w:szCs w:val="20"/>
              </w:rPr>
              <w:t>1</w:t>
            </w:r>
          </w:p>
        </w:tc>
        <w:tc>
          <w:tcPr>
            <w:tcW w:w="8141" w:type="dxa"/>
          </w:tcPr>
          <w:p w:rsidR="00CE5EE7" w:rsidRPr="00B3030B" w:rsidRDefault="00CE5EE7" w:rsidP="00CE2DC8">
            <w:pPr>
              <w:rPr>
                <w:rFonts w:ascii="Arial" w:hAnsi="Arial" w:cs="Arial"/>
                <w:sz w:val="20"/>
                <w:szCs w:val="20"/>
              </w:rPr>
            </w:pPr>
            <w:r>
              <w:rPr>
                <w:rFonts w:ascii="Arial" w:hAnsi="Arial" w:cs="Arial"/>
                <w:sz w:val="20"/>
                <w:szCs w:val="20"/>
              </w:rPr>
              <w:t>Strongly disagree</w:t>
            </w:r>
          </w:p>
        </w:tc>
      </w:tr>
      <w:tr w:rsidR="00CE5EE7" w:rsidRPr="00B3030B" w:rsidTr="00CE5EE7">
        <w:tc>
          <w:tcPr>
            <w:tcW w:w="1101" w:type="dxa"/>
          </w:tcPr>
          <w:p w:rsidR="00CE5EE7" w:rsidRPr="00B3030B" w:rsidRDefault="00CE5EE7" w:rsidP="00CE2DC8">
            <w:pPr>
              <w:rPr>
                <w:rFonts w:ascii="Arial" w:hAnsi="Arial" w:cs="Arial"/>
                <w:sz w:val="20"/>
                <w:szCs w:val="20"/>
              </w:rPr>
            </w:pPr>
            <w:r w:rsidRPr="00B3030B">
              <w:rPr>
                <w:rFonts w:ascii="Arial" w:hAnsi="Arial" w:cs="Arial"/>
                <w:sz w:val="20"/>
                <w:szCs w:val="20"/>
              </w:rPr>
              <w:t>2</w:t>
            </w:r>
          </w:p>
        </w:tc>
        <w:tc>
          <w:tcPr>
            <w:tcW w:w="8141" w:type="dxa"/>
          </w:tcPr>
          <w:p w:rsidR="00CE5EE7" w:rsidRPr="00B3030B" w:rsidRDefault="00CE5EE7" w:rsidP="00CE2DC8">
            <w:pPr>
              <w:rPr>
                <w:rFonts w:ascii="Arial" w:hAnsi="Arial" w:cs="Arial"/>
                <w:sz w:val="20"/>
                <w:szCs w:val="20"/>
              </w:rPr>
            </w:pPr>
            <w:r>
              <w:rPr>
                <w:rFonts w:ascii="Arial" w:hAnsi="Arial" w:cs="Arial"/>
                <w:sz w:val="20"/>
                <w:szCs w:val="20"/>
              </w:rPr>
              <w:t>Slightly disagree</w:t>
            </w:r>
          </w:p>
        </w:tc>
      </w:tr>
      <w:tr w:rsidR="00CE5EE7" w:rsidRPr="00B3030B" w:rsidTr="00CE5EE7">
        <w:tc>
          <w:tcPr>
            <w:tcW w:w="1101" w:type="dxa"/>
          </w:tcPr>
          <w:p w:rsidR="00CE5EE7" w:rsidRPr="00B3030B" w:rsidRDefault="00CE5EE7" w:rsidP="00CE2DC8">
            <w:pPr>
              <w:rPr>
                <w:rFonts w:ascii="Arial" w:hAnsi="Arial" w:cs="Arial"/>
                <w:sz w:val="20"/>
                <w:szCs w:val="20"/>
              </w:rPr>
            </w:pPr>
            <w:r w:rsidRPr="00B3030B">
              <w:rPr>
                <w:rFonts w:ascii="Arial" w:hAnsi="Arial" w:cs="Arial"/>
                <w:sz w:val="20"/>
                <w:szCs w:val="20"/>
              </w:rPr>
              <w:t>3</w:t>
            </w:r>
          </w:p>
        </w:tc>
        <w:tc>
          <w:tcPr>
            <w:tcW w:w="8141" w:type="dxa"/>
          </w:tcPr>
          <w:p w:rsidR="00CE5EE7" w:rsidRPr="00B3030B" w:rsidRDefault="00CE5EE7" w:rsidP="00CE2DC8">
            <w:pPr>
              <w:rPr>
                <w:rFonts w:ascii="Arial" w:hAnsi="Arial" w:cs="Arial"/>
                <w:sz w:val="20"/>
                <w:szCs w:val="20"/>
              </w:rPr>
            </w:pPr>
            <w:r>
              <w:rPr>
                <w:rFonts w:ascii="Arial" w:hAnsi="Arial" w:cs="Arial"/>
                <w:sz w:val="20"/>
                <w:szCs w:val="20"/>
              </w:rPr>
              <w:t>Neither agree nor disagree</w:t>
            </w:r>
          </w:p>
        </w:tc>
      </w:tr>
      <w:tr w:rsidR="00CE5EE7" w:rsidRPr="00B3030B" w:rsidTr="00CE5EE7">
        <w:tc>
          <w:tcPr>
            <w:tcW w:w="1101" w:type="dxa"/>
          </w:tcPr>
          <w:p w:rsidR="00CE5EE7" w:rsidRPr="00B3030B" w:rsidRDefault="00CE5EE7" w:rsidP="00CE2DC8">
            <w:pPr>
              <w:rPr>
                <w:rFonts w:ascii="Arial" w:hAnsi="Arial" w:cs="Arial"/>
                <w:sz w:val="20"/>
                <w:szCs w:val="20"/>
              </w:rPr>
            </w:pPr>
            <w:r w:rsidRPr="00B3030B">
              <w:rPr>
                <w:rFonts w:ascii="Arial" w:hAnsi="Arial" w:cs="Arial"/>
                <w:sz w:val="20"/>
                <w:szCs w:val="20"/>
              </w:rPr>
              <w:t>4</w:t>
            </w:r>
          </w:p>
        </w:tc>
        <w:tc>
          <w:tcPr>
            <w:tcW w:w="8141" w:type="dxa"/>
          </w:tcPr>
          <w:p w:rsidR="00CE5EE7" w:rsidRPr="00B3030B" w:rsidRDefault="00CE5EE7" w:rsidP="00CE2DC8">
            <w:pPr>
              <w:rPr>
                <w:rFonts w:ascii="Arial" w:hAnsi="Arial" w:cs="Arial"/>
                <w:sz w:val="20"/>
                <w:szCs w:val="20"/>
              </w:rPr>
            </w:pPr>
            <w:r>
              <w:rPr>
                <w:rFonts w:ascii="Arial" w:hAnsi="Arial" w:cs="Arial"/>
                <w:sz w:val="20"/>
                <w:szCs w:val="20"/>
              </w:rPr>
              <w:t>Slightly agree</w:t>
            </w:r>
          </w:p>
        </w:tc>
      </w:tr>
      <w:tr w:rsidR="00CE5EE7" w:rsidRPr="00B3030B" w:rsidTr="00CE5EE7">
        <w:tc>
          <w:tcPr>
            <w:tcW w:w="1101" w:type="dxa"/>
          </w:tcPr>
          <w:p w:rsidR="00CE5EE7" w:rsidRPr="00B3030B" w:rsidRDefault="00CE5EE7" w:rsidP="00CE2DC8">
            <w:pPr>
              <w:rPr>
                <w:rFonts w:ascii="Arial" w:hAnsi="Arial" w:cs="Arial"/>
                <w:sz w:val="20"/>
                <w:szCs w:val="20"/>
              </w:rPr>
            </w:pPr>
            <w:r w:rsidRPr="00B3030B">
              <w:rPr>
                <w:rFonts w:ascii="Arial" w:hAnsi="Arial" w:cs="Arial"/>
                <w:sz w:val="20"/>
                <w:szCs w:val="20"/>
              </w:rPr>
              <w:t>5</w:t>
            </w:r>
          </w:p>
        </w:tc>
        <w:tc>
          <w:tcPr>
            <w:tcW w:w="8141" w:type="dxa"/>
          </w:tcPr>
          <w:p w:rsidR="00CE5EE7" w:rsidRPr="00B3030B" w:rsidRDefault="00CE5EE7" w:rsidP="00CE2DC8">
            <w:pPr>
              <w:rPr>
                <w:rFonts w:ascii="Arial" w:hAnsi="Arial" w:cs="Arial"/>
                <w:sz w:val="20"/>
                <w:szCs w:val="20"/>
              </w:rPr>
            </w:pPr>
            <w:r>
              <w:rPr>
                <w:rFonts w:ascii="Arial" w:hAnsi="Arial" w:cs="Arial"/>
                <w:sz w:val="20"/>
                <w:szCs w:val="20"/>
              </w:rPr>
              <w:t>Strongly agree</w:t>
            </w:r>
          </w:p>
        </w:tc>
      </w:tr>
      <w:tr w:rsidR="00CE5EE7" w:rsidRPr="00B3030B" w:rsidTr="00CE5EE7">
        <w:tc>
          <w:tcPr>
            <w:tcW w:w="1101" w:type="dxa"/>
          </w:tcPr>
          <w:p w:rsidR="00CE5EE7" w:rsidRPr="00B3030B" w:rsidRDefault="00CE5EE7" w:rsidP="00CE2DC8">
            <w:pPr>
              <w:rPr>
                <w:rFonts w:ascii="Arial" w:hAnsi="Arial" w:cs="Arial"/>
                <w:sz w:val="20"/>
                <w:szCs w:val="20"/>
              </w:rPr>
            </w:pPr>
            <w:r>
              <w:rPr>
                <w:rFonts w:ascii="Arial" w:hAnsi="Arial" w:cs="Arial"/>
                <w:sz w:val="20"/>
                <w:szCs w:val="20"/>
              </w:rPr>
              <w:t>99</w:t>
            </w:r>
          </w:p>
        </w:tc>
        <w:tc>
          <w:tcPr>
            <w:tcW w:w="8141" w:type="dxa"/>
            <w:vAlign w:val="center"/>
          </w:tcPr>
          <w:p w:rsidR="00CE5EE7" w:rsidRPr="00B3030B" w:rsidRDefault="00CE5EE7" w:rsidP="00CE2DC8">
            <w:pPr>
              <w:rPr>
                <w:rFonts w:ascii="Arial" w:hAnsi="Arial" w:cs="Arial"/>
                <w:sz w:val="20"/>
                <w:szCs w:val="20"/>
              </w:rPr>
            </w:pPr>
            <w:r>
              <w:rPr>
                <w:rFonts w:ascii="Arial" w:hAnsi="Arial" w:cs="Arial"/>
                <w:sz w:val="20"/>
                <w:szCs w:val="20"/>
              </w:rPr>
              <w:t>Don’t know</w:t>
            </w:r>
          </w:p>
        </w:tc>
      </w:tr>
    </w:tbl>
    <w:p w:rsidR="00CE5EE7" w:rsidRDefault="00CE5EE7" w:rsidP="00CE2DC8">
      <w:pPr>
        <w:spacing w:after="0" w:line="240" w:lineRule="auto"/>
        <w:ind w:left="720" w:hanging="720"/>
        <w:rPr>
          <w:rFonts w:ascii="Arial" w:hAnsi="Arial" w:cs="Arial"/>
          <w:b/>
          <w:sz w:val="20"/>
          <w:szCs w:val="20"/>
        </w:rPr>
      </w:pPr>
    </w:p>
    <w:p w:rsidR="00CE5EE7" w:rsidRDefault="00CE5EE7" w:rsidP="00CE2DC8">
      <w:pPr>
        <w:spacing w:after="0" w:line="240" w:lineRule="auto"/>
        <w:ind w:left="720" w:hanging="720"/>
        <w:rPr>
          <w:rFonts w:ascii="Arial" w:hAnsi="Arial" w:cs="Arial"/>
          <w:b/>
          <w:sz w:val="20"/>
          <w:szCs w:val="20"/>
        </w:rPr>
      </w:pPr>
      <w:r w:rsidRPr="00FD7318">
        <w:rPr>
          <w:rFonts w:ascii="Arial" w:eastAsia="Geneva" w:hAnsi="Arial" w:cs="Arial"/>
          <w:b/>
          <w:bCs/>
          <w:color w:val="FF0000"/>
          <w:kern w:val="24"/>
          <w:sz w:val="20"/>
          <w:szCs w:val="20"/>
        </w:rPr>
        <w:t>ROWS</w:t>
      </w:r>
    </w:p>
    <w:tbl>
      <w:tblPr>
        <w:tblStyle w:val="TableGrid"/>
        <w:tblW w:w="0" w:type="auto"/>
        <w:tblLook w:val="04A0"/>
      </w:tblPr>
      <w:tblGrid>
        <w:gridCol w:w="1101"/>
        <w:gridCol w:w="8141"/>
      </w:tblGrid>
      <w:tr w:rsidR="00CE5EE7" w:rsidTr="00CE5EE7">
        <w:tc>
          <w:tcPr>
            <w:tcW w:w="1101" w:type="dxa"/>
          </w:tcPr>
          <w:p w:rsidR="00CE5EE7" w:rsidRPr="00466524" w:rsidRDefault="00CE5EE7" w:rsidP="00CE2DC8">
            <w:pPr>
              <w:rPr>
                <w:rFonts w:ascii="Arial" w:hAnsi="Arial" w:cs="Arial"/>
                <w:sz w:val="20"/>
                <w:szCs w:val="20"/>
              </w:rPr>
            </w:pPr>
            <w:r w:rsidRPr="00466524">
              <w:rPr>
                <w:rFonts w:ascii="Arial" w:hAnsi="Arial" w:cs="Arial"/>
                <w:sz w:val="20"/>
                <w:szCs w:val="20"/>
              </w:rPr>
              <w:t>a</w:t>
            </w:r>
          </w:p>
        </w:tc>
        <w:tc>
          <w:tcPr>
            <w:tcW w:w="8141" w:type="dxa"/>
            <w:vAlign w:val="center"/>
          </w:tcPr>
          <w:p w:rsidR="00CE5EE7" w:rsidRPr="00466524" w:rsidRDefault="00CE5EE7" w:rsidP="00CE2DC8">
            <w:pPr>
              <w:rPr>
                <w:rFonts w:ascii="Arial" w:hAnsi="Arial" w:cs="Arial"/>
                <w:sz w:val="20"/>
                <w:szCs w:val="20"/>
              </w:rPr>
            </w:pPr>
            <w:r w:rsidRPr="00CE5EE7">
              <w:rPr>
                <w:rFonts w:ascii="Arial" w:hAnsi="Arial" w:cs="Arial"/>
                <w:sz w:val="20"/>
                <w:szCs w:val="20"/>
              </w:rPr>
              <w:t xml:space="preserve">The </w:t>
            </w:r>
            <w:r w:rsidR="001F0A84">
              <w:rPr>
                <w:rFonts w:ascii="Arial" w:hAnsi="Arial" w:cs="Arial"/>
                <w:sz w:val="20"/>
                <w:szCs w:val="20"/>
              </w:rPr>
              <w:t>G</w:t>
            </w:r>
            <w:r w:rsidRPr="00CE5EE7">
              <w:rPr>
                <w:rFonts w:ascii="Arial" w:hAnsi="Arial" w:cs="Arial"/>
                <w:sz w:val="20"/>
                <w:szCs w:val="20"/>
              </w:rPr>
              <w:t>overnment ha</w:t>
            </w:r>
            <w:r w:rsidR="00193220">
              <w:rPr>
                <w:rFonts w:ascii="Arial" w:hAnsi="Arial" w:cs="Arial"/>
                <w:sz w:val="20"/>
                <w:szCs w:val="20"/>
              </w:rPr>
              <w:t>s</w:t>
            </w:r>
            <w:r w:rsidRPr="00CE5EE7">
              <w:rPr>
                <w:rFonts w:ascii="Arial" w:hAnsi="Arial" w:cs="Arial"/>
                <w:sz w:val="20"/>
                <w:szCs w:val="20"/>
              </w:rPr>
              <w:t xml:space="preserve"> kept their promise to end the ‘war on motorists’ </w:t>
            </w:r>
          </w:p>
        </w:tc>
      </w:tr>
      <w:tr w:rsidR="00193220" w:rsidTr="00CE5EE7">
        <w:tc>
          <w:tcPr>
            <w:tcW w:w="1101" w:type="dxa"/>
          </w:tcPr>
          <w:p w:rsidR="00193220" w:rsidRPr="00466524" w:rsidRDefault="00193220" w:rsidP="00CE2DC8">
            <w:pPr>
              <w:rPr>
                <w:rFonts w:ascii="Arial" w:hAnsi="Arial" w:cs="Arial"/>
                <w:sz w:val="20"/>
                <w:szCs w:val="20"/>
              </w:rPr>
            </w:pPr>
            <w:r w:rsidRPr="00466524">
              <w:rPr>
                <w:rFonts w:ascii="Arial" w:hAnsi="Arial" w:cs="Arial"/>
                <w:sz w:val="20"/>
                <w:szCs w:val="20"/>
              </w:rPr>
              <w:t>b</w:t>
            </w:r>
          </w:p>
        </w:tc>
        <w:tc>
          <w:tcPr>
            <w:tcW w:w="8141" w:type="dxa"/>
            <w:vAlign w:val="center"/>
          </w:tcPr>
          <w:p w:rsidR="00193220" w:rsidRPr="00CE5EE7" w:rsidRDefault="00193220" w:rsidP="00CE2DC8">
            <w:pPr>
              <w:rPr>
                <w:rFonts w:ascii="Arial" w:hAnsi="Arial" w:cs="Arial"/>
                <w:sz w:val="20"/>
                <w:szCs w:val="20"/>
              </w:rPr>
            </w:pPr>
            <w:r w:rsidRPr="00CE5EE7">
              <w:rPr>
                <w:rFonts w:ascii="Arial" w:hAnsi="Arial" w:cs="Arial"/>
                <w:sz w:val="20"/>
                <w:szCs w:val="20"/>
              </w:rPr>
              <w:t xml:space="preserve">The </w:t>
            </w:r>
            <w:r>
              <w:rPr>
                <w:rFonts w:ascii="Arial" w:hAnsi="Arial" w:cs="Arial"/>
                <w:sz w:val="20"/>
                <w:szCs w:val="20"/>
              </w:rPr>
              <w:t>G</w:t>
            </w:r>
            <w:r w:rsidRPr="00CE5EE7">
              <w:rPr>
                <w:rFonts w:ascii="Arial" w:hAnsi="Arial" w:cs="Arial"/>
                <w:sz w:val="20"/>
                <w:szCs w:val="20"/>
              </w:rPr>
              <w:t>overnment ha</w:t>
            </w:r>
            <w:r>
              <w:rPr>
                <w:rFonts w:ascii="Arial" w:hAnsi="Arial" w:cs="Arial"/>
                <w:sz w:val="20"/>
                <w:szCs w:val="20"/>
              </w:rPr>
              <w:t>s</w:t>
            </w:r>
            <w:r w:rsidRPr="00CE5EE7">
              <w:rPr>
                <w:rFonts w:ascii="Arial" w:hAnsi="Arial" w:cs="Arial"/>
                <w:sz w:val="20"/>
                <w:szCs w:val="20"/>
              </w:rPr>
              <w:t xml:space="preserve"> curbed fluctuations in fuel prices.</w:t>
            </w:r>
          </w:p>
        </w:tc>
      </w:tr>
      <w:tr w:rsidR="00193220" w:rsidTr="00CE5EE7">
        <w:tc>
          <w:tcPr>
            <w:tcW w:w="1101" w:type="dxa"/>
          </w:tcPr>
          <w:p w:rsidR="00193220" w:rsidRPr="00466524" w:rsidRDefault="00193220" w:rsidP="00CE2DC8">
            <w:pPr>
              <w:rPr>
                <w:rFonts w:ascii="Arial" w:hAnsi="Arial" w:cs="Arial"/>
                <w:sz w:val="20"/>
                <w:szCs w:val="20"/>
              </w:rPr>
            </w:pPr>
            <w:r w:rsidRPr="00466524">
              <w:rPr>
                <w:rFonts w:ascii="Arial" w:hAnsi="Arial" w:cs="Arial"/>
                <w:sz w:val="20"/>
                <w:szCs w:val="20"/>
              </w:rPr>
              <w:t>c</w:t>
            </w:r>
          </w:p>
        </w:tc>
        <w:tc>
          <w:tcPr>
            <w:tcW w:w="8141" w:type="dxa"/>
            <w:vAlign w:val="center"/>
          </w:tcPr>
          <w:p w:rsidR="00193220" w:rsidRPr="00466524" w:rsidRDefault="00193220" w:rsidP="00CE2DC8">
            <w:pPr>
              <w:rPr>
                <w:rFonts w:ascii="Arial" w:hAnsi="Arial" w:cs="Arial"/>
                <w:sz w:val="20"/>
                <w:szCs w:val="20"/>
              </w:rPr>
            </w:pPr>
            <w:r w:rsidRPr="00CE5EE7">
              <w:rPr>
                <w:rFonts w:ascii="Arial" w:hAnsi="Arial" w:cs="Arial"/>
                <w:sz w:val="20"/>
                <w:szCs w:val="20"/>
              </w:rPr>
              <w:t xml:space="preserve">The </w:t>
            </w:r>
            <w:r>
              <w:rPr>
                <w:rFonts w:ascii="Arial" w:hAnsi="Arial" w:cs="Arial"/>
                <w:sz w:val="20"/>
                <w:szCs w:val="20"/>
              </w:rPr>
              <w:t>G</w:t>
            </w:r>
            <w:r w:rsidRPr="00CE5EE7">
              <w:rPr>
                <w:rFonts w:ascii="Arial" w:hAnsi="Arial" w:cs="Arial"/>
                <w:sz w:val="20"/>
                <w:szCs w:val="20"/>
              </w:rPr>
              <w:t>overnment ha</w:t>
            </w:r>
            <w:r>
              <w:rPr>
                <w:rFonts w:ascii="Arial" w:hAnsi="Arial" w:cs="Arial"/>
                <w:sz w:val="20"/>
                <w:szCs w:val="20"/>
              </w:rPr>
              <w:t>s</w:t>
            </w:r>
            <w:r w:rsidRPr="00CE5EE7">
              <w:rPr>
                <w:rFonts w:ascii="Arial" w:hAnsi="Arial" w:cs="Arial"/>
                <w:sz w:val="20"/>
                <w:szCs w:val="20"/>
              </w:rPr>
              <w:t xml:space="preserve"> made good decisions on where to spend </w:t>
            </w:r>
            <w:r>
              <w:rPr>
                <w:rFonts w:ascii="Arial" w:hAnsi="Arial" w:cs="Arial"/>
                <w:sz w:val="20"/>
                <w:szCs w:val="20"/>
              </w:rPr>
              <w:t>money on transportation</w:t>
            </w:r>
          </w:p>
        </w:tc>
      </w:tr>
      <w:tr w:rsidR="00193220" w:rsidTr="00CE5EE7">
        <w:tc>
          <w:tcPr>
            <w:tcW w:w="1101" w:type="dxa"/>
          </w:tcPr>
          <w:p w:rsidR="00193220" w:rsidRPr="00466524" w:rsidRDefault="00193220" w:rsidP="00CE2DC8">
            <w:pPr>
              <w:rPr>
                <w:rFonts w:ascii="Arial" w:hAnsi="Arial" w:cs="Arial"/>
                <w:sz w:val="20"/>
                <w:szCs w:val="20"/>
              </w:rPr>
            </w:pPr>
            <w:r>
              <w:rPr>
                <w:rFonts w:ascii="Arial" w:hAnsi="Arial" w:cs="Arial"/>
                <w:sz w:val="20"/>
                <w:szCs w:val="20"/>
              </w:rPr>
              <w:t>d</w:t>
            </w:r>
          </w:p>
        </w:tc>
        <w:tc>
          <w:tcPr>
            <w:tcW w:w="8141" w:type="dxa"/>
            <w:vAlign w:val="center"/>
          </w:tcPr>
          <w:p w:rsidR="00193220" w:rsidRPr="00466524" w:rsidRDefault="00193220" w:rsidP="00CE2DC8">
            <w:pPr>
              <w:rPr>
                <w:rFonts w:ascii="Arial" w:hAnsi="Arial" w:cs="Arial"/>
                <w:sz w:val="20"/>
                <w:szCs w:val="20"/>
              </w:rPr>
            </w:pPr>
            <w:r>
              <w:rPr>
                <w:rFonts w:ascii="Arial" w:hAnsi="Arial" w:cs="Arial"/>
                <w:sz w:val="20"/>
                <w:szCs w:val="20"/>
              </w:rPr>
              <w:t xml:space="preserve">The Government has managed to improve conditions </w:t>
            </w:r>
            <w:r w:rsidR="00857F94">
              <w:rPr>
                <w:rFonts w:ascii="Arial" w:hAnsi="Arial" w:cs="Arial"/>
                <w:sz w:val="20"/>
                <w:szCs w:val="20"/>
              </w:rPr>
              <w:t>of the roads</w:t>
            </w:r>
          </w:p>
        </w:tc>
      </w:tr>
    </w:tbl>
    <w:p w:rsidR="001265BA" w:rsidRDefault="001265BA" w:rsidP="00CE2DC8">
      <w:pPr>
        <w:spacing w:after="0" w:line="240" w:lineRule="auto"/>
        <w:rPr>
          <w:rFonts w:ascii="Arial" w:hAnsi="Arial" w:cs="Arial"/>
          <w:b/>
          <w:sz w:val="20"/>
          <w:szCs w:val="20"/>
        </w:rPr>
      </w:pPr>
    </w:p>
    <w:p w:rsidR="001265BA" w:rsidRPr="00EB6C97" w:rsidRDefault="001265BA" w:rsidP="00CE2DC8">
      <w:pPr>
        <w:spacing w:after="0" w:line="240" w:lineRule="auto"/>
        <w:ind w:left="720" w:hanging="720"/>
        <w:rPr>
          <w:rFonts w:ascii="Arial" w:hAnsi="Arial" w:cs="Arial"/>
          <w:b/>
          <w:sz w:val="20"/>
          <w:szCs w:val="20"/>
        </w:rPr>
      </w:pPr>
    </w:p>
    <w:p w:rsidR="00B06EC4" w:rsidRPr="00B06EC4" w:rsidRDefault="00E55406" w:rsidP="00CE2DC8">
      <w:pPr>
        <w:spacing w:after="0" w:line="240" w:lineRule="auto"/>
        <w:rPr>
          <w:rFonts w:ascii="Arial" w:eastAsia="Geneva" w:hAnsi="Arial" w:cs="Arial"/>
          <w:b/>
          <w:bCs/>
          <w:color w:val="FF0000"/>
          <w:kern w:val="24"/>
          <w:sz w:val="20"/>
          <w:szCs w:val="20"/>
        </w:rPr>
      </w:pPr>
      <w:r w:rsidRPr="00B06EC4">
        <w:rPr>
          <w:rFonts w:ascii="Arial" w:eastAsia="Geneva" w:hAnsi="Arial" w:cs="Arial"/>
          <w:b/>
          <w:bCs/>
          <w:color w:val="FF0000"/>
          <w:kern w:val="24"/>
          <w:sz w:val="20"/>
          <w:szCs w:val="20"/>
        </w:rPr>
        <w:t xml:space="preserve"> </w:t>
      </w:r>
      <w:r w:rsidR="00B06EC4" w:rsidRPr="00B06EC4">
        <w:rPr>
          <w:rFonts w:ascii="Arial" w:eastAsia="Geneva" w:hAnsi="Arial" w:cs="Arial"/>
          <w:b/>
          <w:bCs/>
          <w:color w:val="FF0000"/>
          <w:kern w:val="24"/>
          <w:sz w:val="20"/>
          <w:szCs w:val="20"/>
        </w:rPr>
        <w:t>[PROGRAMMING INSTRUCTION: ASK ALL. RANDOMISE. DRAG AND DROP. RANK TOP 5]</w:t>
      </w:r>
    </w:p>
    <w:p w:rsidR="00B06EC4" w:rsidRPr="00B06EC4" w:rsidRDefault="00816981" w:rsidP="00CE2DC8">
      <w:pPr>
        <w:spacing w:after="0" w:line="240" w:lineRule="auto"/>
        <w:ind w:left="720" w:hanging="720"/>
        <w:rPr>
          <w:rFonts w:ascii="Arial" w:hAnsi="Arial" w:cs="Arial"/>
          <w:sz w:val="20"/>
          <w:szCs w:val="20"/>
        </w:rPr>
      </w:pPr>
      <w:r w:rsidRPr="00B06EC4">
        <w:rPr>
          <w:rFonts w:ascii="Arial" w:hAnsi="Arial" w:cs="Arial"/>
          <w:b/>
          <w:sz w:val="20"/>
          <w:szCs w:val="20"/>
        </w:rPr>
        <w:t>Q</w:t>
      </w:r>
      <w:r>
        <w:rPr>
          <w:rFonts w:ascii="Arial" w:hAnsi="Arial" w:cs="Arial"/>
          <w:b/>
          <w:sz w:val="20"/>
          <w:szCs w:val="20"/>
        </w:rPr>
        <w:t>C7</w:t>
      </w:r>
      <w:r w:rsidR="00B06EC4" w:rsidRPr="00B06EC4">
        <w:rPr>
          <w:rFonts w:ascii="Arial" w:hAnsi="Arial" w:cs="Arial"/>
          <w:b/>
          <w:sz w:val="20"/>
          <w:szCs w:val="20"/>
        </w:rPr>
        <w:t>.</w:t>
      </w:r>
      <w:r w:rsidR="00B06EC4">
        <w:rPr>
          <w:rFonts w:ascii="Arial" w:hAnsi="Arial" w:cs="Arial"/>
          <w:b/>
          <w:sz w:val="20"/>
          <w:szCs w:val="20"/>
        </w:rPr>
        <w:tab/>
      </w:r>
      <w:r w:rsidR="00B06EC4" w:rsidRPr="00B06EC4">
        <w:rPr>
          <w:rFonts w:ascii="Arial" w:hAnsi="Arial" w:cs="Arial"/>
          <w:sz w:val="20"/>
          <w:szCs w:val="20"/>
        </w:rPr>
        <w:t>Due to the current economic climate, national and local government have limited funding available for transport investment. Based on the list below, please rank your top 5 in order of priority where you believe transport funding has been</w:t>
      </w:r>
      <w:r w:rsidR="00B06EC4">
        <w:rPr>
          <w:rFonts w:ascii="Arial" w:hAnsi="Arial" w:cs="Arial"/>
          <w:sz w:val="20"/>
          <w:szCs w:val="20"/>
        </w:rPr>
        <w:t xml:space="preserve"> prioritised:</w:t>
      </w:r>
    </w:p>
    <w:p w:rsidR="003A775E" w:rsidRDefault="003A775E" w:rsidP="00CE2DC8">
      <w:pPr>
        <w:spacing w:after="0" w:line="240" w:lineRule="auto"/>
        <w:rPr>
          <w:rFonts w:ascii="Arial" w:hAnsi="Arial" w:cs="Arial"/>
          <w:sz w:val="20"/>
          <w:szCs w:val="20"/>
        </w:rPr>
      </w:pPr>
    </w:p>
    <w:tbl>
      <w:tblPr>
        <w:tblStyle w:val="TableGrid"/>
        <w:tblW w:w="0" w:type="auto"/>
        <w:tblLayout w:type="fixed"/>
        <w:tblLook w:val="04A0"/>
      </w:tblPr>
      <w:tblGrid>
        <w:gridCol w:w="1101"/>
        <w:gridCol w:w="7371"/>
        <w:gridCol w:w="770"/>
      </w:tblGrid>
      <w:tr w:rsidR="00B06EC4" w:rsidTr="0083179C">
        <w:tc>
          <w:tcPr>
            <w:tcW w:w="8472" w:type="dxa"/>
            <w:gridSpan w:val="2"/>
            <w:tcBorders>
              <w:top w:val="nil"/>
              <w:left w:val="nil"/>
            </w:tcBorders>
          </w:tcPr>
          <w:p w:rsidR="00B06EC4" w:rsidRDefault="00B06EC4" w:rsidP="00CE2DC8">
            <w:pPr>
              <w:rPr>
                <w:rFonts w:ascii="Arial" w:hAnsi="Arial" w:cs="Arial"/>
                <w:sz w:val="20"/>
                <w:szCs w:val="20"/>
              </w:rPr>
            </w:pPr>
          </w:p>
        </w:tc>
        <w:tc>
          <w:tcPr>
            <w:tcW w:w="770" w:type="dxa"/>
          </w:tcPr>
          <w:p w:rsidR="00B06EC4" w:rsidRPr="00B06EC4" w:rsidRDefault="00B06EC4" w:rsidP="00CE2DC8">
            <w:pPr>
              <w:rPr>
                <w:rFonts w:ascii="Arial" w:hAnsi="Arial" w:cs="Arial"/>
                <w:b/>
                <w:sz w:val="20"/>
                <w:szCs w:val="20"/>
              </w:rPr>
            </w:pPr>
            <w:r w:rsidRPr="00B06EC4">
              <w:rPr>
                <w:rFonts w:ascii="Arial" w:hAnsi="Arial" w:cs="Arial"/>
                <w:b/>
                <w:sz w:val="20"/>
                <w:szCs w:val="20"/>
              </w:rPr>
              <w:t>Rank</w:t>
            </w: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1</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Maintenance of existing local roads</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2</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Maintenance of existing motorways and other trunk roads</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3</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Provision of better arrangements for cyclists (e.g. cycle lanes, bike hire schemes)</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4</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Improve local rail services (e.g. more frequent services)</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5</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Improve capacity of existing motorways (e.g. widening)</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6</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Build new bypasses and dual carriageways</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7</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 xml:space="preserve">Build additional airport capacity in </w:t>
            </w:r>
            <w:smartTag w:uri="urn:schemas-microsoft-com:office:smarttags" w:element="City">
              <w:smartTag w:uri="urn:schemas-microsoft-com:office:smarttags" w:element="place">
                <w:r w:rsidRPr="00B06EC4">
                  <w:rPr>
                    <w:rFonts w:ascii="Arial" w:hAnsi="Arial" w:cs="Arial"/>
                    <w:sz w:val="20"/>
                    <w:szCs w:val="20"/>
                  </w:rPr>
                  <w:t>London</w:t>
                </w:r>
              </w:smartTag>
            </w:smartTag>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8</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 xml:space="preserve">Build additional regional airport capacity </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9</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Maintenance of existing road safety measures (e.g. speed cameras, speeding warning signs)</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10</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Targeted improvements to local roads (e.g. reduce bottlenecks, improve safety)</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11</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 xml:space="preserve">Build the new high speed rail network from London to Birmingham and the North </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12</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Invest in winter weather equipment (e.g. snow ploughs)</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13</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 xml:space="preserve">De-clutter the road of unnecessary signage and other road furniture </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14</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Remove some traffic lights to improve traffic flow</w:t>
            </w:r>
          </w:p>
        </w:tc>
        <w:tc>
          <w:tcPr>
            <w:tcW w:w="770" w:type="dxa"/>
          </w:tcPr>
          <w:p w:rsidR="00B06EC4" w:rsidRDefault="00B06EC4" w:rsidP="00CE2DC8">
            <w:pPr>
              <w:rPr>
                <w:rFonts w:ascii="Arial" w:hAnsi="Arial" w:cs="Arial"/>
                <w:sz w:val="20"/>
                <w:szCs w:val="20"/>
              </w:rPr>
            </w:pPr>
          </w:p>
        </w:tc>
      </w:tr>
      <w:tr w:rsidR="00B06EC4" w:rsidTr="00B06EC4">
        <w:tc>
          <w:tcPr>
            <w:tcW w:w="1101" w:type="dxa"/>
          </w:tcPr>
          <w:p w:rsidR="00B06EC4" w:rsidRDefault="00B06EC4" w:rsidP="00CE2DC8">
            <w:pPr>
              <w:rPr>
                <w:rFonts w:ascii="Arial" w:hAnsi="Arial" w:cs="Arial"/>
                <w:sz w:val="20"/>
                <w:szCs w:val="20"/>
              </w:rPr>
            </w:pPr>
            <w:r>
              <w:rPr>
                <w:rFonts w:ascii="Arial" w:hAnsi="Arial" w:cs="Arial"/>
                <w:sz w:val="20"/>
                <w:szCs w:val="20"/>
              </w:rPr>
              <w:t>15</w:t>
            </w:r>
          </w:p>
        </w:tc>
        <w:tc>
          <w:tcPr>
            <w:tcW w:w="7371" w:type="dxa"/>
            <w:vAlign w:val="center"/>
          </w:tcPr>
          <w:p w:rsidR="00B06EC4" w:rsidRPr="00B06EC4" w:rsidRDefault="00B06EC4" w:rsidP="00CE2DC8">
            <w:pPr>
              <w:pStyle w:val="ListParagraph"/>
              <w:ind w:left="0"/>
              <w:rPr>
                <w:rFonts w:ascii="Arial" w:hAnsi="Arial" w:cs="Arial"/>
                <w:sz w:val="20"/>
                <w:szCs w:val="20"/>
              </w:rPr>
            </w:pPr>
            <w:r w:rsidRPr="00B06EC4">
              <w:rPr>
                <w:rFonts w:ascii="Arial" w:hAnsi="Arial" w:cs="Arial"/>
                <w:sz w:val="20"/>
                <w:szCs w:val="20"/>
              </w:rPr>
              <w:t xml:space="preserve">Improve signage and information for drivers </w:t>
            </w:r>
          </w:p>
        </w:tc>
        <w:tc>
          <w:tcPr>
            <w:tcW w:w="770" w:type="dxa"/>
          </w:tcPr>
          <w:p w:rsidR="00B06EC4" w:rsidRDefault="00B06EC4" w:rsidP="00CE2DC8">
            <w:pPr>
              <w:rPr>
                <w:rFonts w:ascii="Arial" w:hAnsi="Arial" w:cs="Arial"/>
                <w:sz w:val="20"/>
                <w:szCs w:val="20"/>
              </w:rPr>
            </w:pPr>
          </w:p>
        </w:tc>
      </w:tr>
    </w:tbl>
    <w:p w:rsidR="00B06EC4" w:rsidRDefault="00B06EC4" w:rsidP="00CE2DC8">
      <w:pPr>
        <w:spacing w:after="0" w:line="240" w:lineRule="auto"/>
        <w:rPr>
          <w:rFonts w:ascii="Arial" w:hAnsi="Arial" w:cs="Arial"/>
          <w:sz w:val="20"/>
          <w:szCs w:val="20"/>
        </w:rPr>
      </w:pPr>
    </w:p>
    <w:p w:rsidR="00816981" w:rsidRDefault="00816981" w:rsidP="00CE2DC8">
      <w:pPr>
        <w:spacing w:after="0" w:line="240" w:lineRule="auto"/>
        <w:rPr>
          <w:rFonts w:ascii="Arial" w:hAnsi="Arial" w:cs="Arial"/>
          <w:sz w:val="20"/>
          <w:szCs w:val="20"/>
        </w:rPr>
      </w:pPr>
      <w:r>
        <w:rPr>
          <w:rFonts w:ascii="Arial" w:hAnsi="Arial" w:cs="Arial"/>
          <w:sz w:val="20"/>
          <w:szCs w:val="20"/>
        </w:rPr>
        <w:br w:type="page"/>
      </w:r>
    </w:p>
    <w:tbl>
      <w:tblPr>
        <w:tblStyle w:val="TableGrid"/>
        <w:tblW w:w="0" w:type="auto"/>
        <w:shd w:val="clear" w:color="auto" w:fill="F79646" w:themeFill="accent6"/>
        <w:tblLook w:val="04A0"/>
      </w:tblPr>
      <w:tblGrid>
        <w:gridCol w:w="9242"/>
      </w:tblGrid>
      <w:tr w:rsidR="00415CFC" w:rsidTr="00415CFC">
        <w:tc>
          <w:tcPr>
            <w:tcW w:w="9242" w:type="dxa"/>
            <w:shd w:val="clear" w:color="auto" w:fill="F79646" w:themeFill="accent6"/>
            <w:vAlign w:val="center"/>
          </w:tcPr>
          <w:p w:rsidR="00415CFC" w:rsidRPr="00BF1AF2" w:rsidRDefault="00415CFC" w:rsidP="00415CFC">
            <w:pPr>
              <w:rPr>
                <w:rFonts w:ascii="Arial" w:hAnsi="Arial" w:cs="Arial"/>
                <w:b/>
              </w:rPr>
            </w:pPr>
            <w:r w:rsidRPr="00D04CC3">
              <w:rPr>
                <w:rFonts w:ascii="Arial" w:hAnsi="Arial" w:cs="Arial"/>
                <w:b/>
              </w:rPr>
              <w:lastRenderedPageBreak/>
              <w:t xml:space="preserve">SECTION </w:t>
            </w:r>
            <w:r>
              <w:rPr>
                <w:rFonts w:ascii="Arial" w:hAnsi="Arial" w:cs="Arial"/>
                <w:b/>
              </w:rPr>
              <w:t>7</w:t>
            </w:r>
            <w:r w:rsidRPr="00D04CC3">
              <w:rPr>
                <w:rFonts w:ascii="Arial" w:hAnsi="Arial" w:cs="Arial"/>
                <w:b/>
              </w:rPr>
              <w:t>/</w:t>
            </w:r>
            <w:r>
              <w:rPr>
                <w:rFonts w:ascii="Arial" w:hAnsi="Arial" w:cs="Arial"/>
                <w:b/>
              </w:rPr>
              <w:t>T</w:t>
            </w:r>
            <w:r w:rsidRPr="00D04CC3">
              <w:rPr>
                <w:rFonts w:ascii="Arial" w:hAnsi="Arial" w:cs="Arial"/>
                <w:b/>
              </w:rPr>
              <w:t>:</w:t>
            </w:r>
            <w:r>
              <w:rPr>
                <w:rFonts w:ascii="Arial" w:hAnsi="Arial" w:cs="Arial"/>
                <w:b/>
              </w:rPr>
              <w:t xml:space="preserve"> TELEMATICS</w:t>
            </w:r>
          </w:p>
        </w:tc>
      </w:tr>
    </w:tbl>
    <w:p w:rsidR="00415CFC" w:rsidRDefault="00415CFC" w:rsidP="00415CFC">
      <w:pPr>
        <w:spacing w:after="0" w:line="240" w:lineRule="auto"/>
        <w:rPr>
          <w:rFonts w:ascii="Arial" w:hAnsi="Arial" w:cs="Arial"/>
          <w:sz w:val="20"/>
          <w:szCs w:val="20"/>
        </w:rPr>
      </w:pPr>
    </w:p>
    <w:p w:rsidR="000D08FD" w:rsidRPr="009E3E74" w:rsidRDefault="000D08FD"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9E3E74">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ALL</w:t>
      </w:r>
      <w:r w:rsidRPr="009E3E74">
        <w:rPr>
          <w:rFonts w:ascii="Arial" w:eastAsia="Geneva" w:hAnsi="Arial" w:cs="Arial"/>
          <w:b/>
          <w:bCs/>
          <w:color w:val="FF0000"/>
          <w:kern w:val="24"/>
          <w:sz w:val="20"/>
          <w:szCs w:val="20"/>
        </w:rPr>
        <w:t>.</w:t>
      </w:r>
      <w:r>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SINGLE CODE.]</w:t>
      </w:r>
      <w:proofErr w:type="gramEnd"/>
    </w:p>
    <w:p w:rsidR="00B85C56" w:rsidDel="00AF195B" w:rsidRDefault="000D08FD" w:rsidP="00CE2DC8">
      <w:pPr>
        <w:spacing w:after="0" w:line="240" w:lineRule="auto"/>
        <w:ind w:left="720" w:hanging="720"/>
        <w:rPr>
          <w:del w:id="5" w:author="Martyna.Elliot-Cooke" w:date="2014-01-14T11:36:00Z"/>
          <w:rFonts w:ascii="Arial" w:hAnsi="Arial" w:cs="Arial"/>
          <w:b/>
          <w:sz w:val="20"/>
          <w:szCs w:val="20"/>
        </w:rPr>
      </w:pPr>
      <w:r>
        <w:rPr>
          <w:rFonts w:ascii="Arial" w:hAnsi="Arial" w:cs="Arial"/>
          <w:b/>
          <w:sz w:val="20"/>
          <w:szCs w:val="20"/>
        </w:rPr>
        <w:t>Q</w:t>
      </w:r>
      <w:r w:rsidR="00816981">
        <w:rPr>
          <w:rFonts w:ascii="Arial" w:hAnsi="Arial" w:cs="Arial"/>
          <w:b/>
          <w:sz w:val="20"/>
          <w:szCs w:val="20"/>
        </w:rPr>
        <w:t>T</w:t>
      </w:r>
      <w:r>
        <w:rPr>
          <w:rFonts w:ascii="Arial" w:hAnsi="Arial" w:cs="Arial"/>
          <w:b/>
          <w:sz w:val="20"/>
          <w:szCs w:val="20"/>
        </w:rPr>
        <w:t>1.</w:t>
      </w:r>
      <w:r>
        <w:rPr>
          <w:rFonts w:ascii="Arial" w:hAnsi="Arial" w:cs="Arial"/>
          <w:b/>
          <w:sz w:val="20"/>
          <w:szCs w:val="20"/>
        </w:rPr>
        <w:tab/>
      </w:r>
      <w:del w:id="6" w:author="Martyna.Elliot-Cooke" w:date="2014-01-14T11:36:00Z">
        <w:r w:rsidR="00A779AD" w:rsidRPr="00A779AD" w:rsidDel="00AF195B">
          <w:rPr>
            <w:rFonts w:ascii="Arial" w:hAnsi="Arial" w:cs="Arial"/>
            <w:sz w:val="20"/>
            <w:szCs w:val="20"/>
          </w:rPr>
          <w:delText xml:space="preserve">Are you aware of telematic devices, </w:delText>
        </w:r>
        <w:r w:rsidR="00E20468" w:rsidDel="00AF195B">
          <w:rPr>
            <w:rFonts w:ascii="Arial" w:hAnsi="Arial" w:cs="Arial"/>
            <w:sz w:val="20"/>
            <w:szCs w:val="20"/>
          </w:rPr>
          <w:delText>sometimes</w:delText>
        </w:r>
        <w:r w:rsidR="00E20468" w:rsidRPr="00A779AD" w:rsidDel="00AF195B">
          <w:rPr>
            <w:rFonts w:ascii="Arial" w:hAnsi="Arial" w:cs="Arial"/>
            <w:sz w:val="20"/>
            <w:szCs w:val="20"/>
          </w:rPr>
          <w:delText xml:space="preserve"> </w:delText>
        </w:r>
        <w:r w:rsidR="00A779AD" w:rsidRPr="00A779AD" w:rsidDel="00AF195B">
          <w:rPr>
            <w:rFonts w:ascii="Arial" w:hAnsi="Arial" w:cs="Arial"/>
            <w:sz w:val="20"/>
            <w:szCs w:val="20"/>
          </w:rPr>
          <w:delText>known as ‘black boxes</w:delText>
        </w:r>
        <w:r w:rsidR="00B85C56" w:rsidDel="00AF195B">
          <w:rPr>
            <w:rFonts w:ascii="Arial" w:hAnsi="Arial" w:cs="Arial"/>
            <w:sz w:val="20"/>
            <w:szCs w:val="20"/>
          </w:rPr>
          <w:delText>’</w:delText>
        </w:r>
        <w:r w:rsidR="00A779AD" w:rsidRPr="00A779AD" w:rsidDel="00AF195B">
          <w:rPr>
            <w:rFonts w:ascii="Arial" w:hAnsi="Arial" w:cs="Arial"/>
            <w:sz w:val="20"/>
            <w:szCs w:val="20"/>
          </w:rPr>
          <w:delText xml:space="preserve"> for </w:delText>
        </w:r>
        <w:r w:rsidR="00B85C56" w:rsidDel="00AF195B">
          <w:rPr>
            <w:rFonts w:ascii="Arial" w:hAnsi="Arial" w:cs="Arial"/>
            <w:sz w:val="20"/>
            <w:szCs w:val="20"/>
          </w:rPr>
          <w:delText>your vehicle</w:delText>
        </w:r>
        <w:r w:rsidR="00A779AD" w:rsidRPr="00A779AD" w:rsidDel="00AF195B">
          <w:rPr>
            <w:rFonts w:ascii="Arial" w:hAnsi="Arial" w:cs="Arial"/>
            <w:sz w:val="20"/>
            <w:szCs w:val="20"/>
          </w:rPr>
          <w:delText>?</w:delText>
        </w:r>
        <w:r w:rsidR="000E50E7" w:rsidDel="00AF195B">
          <w:rPr>
            <w:rFonts w:ascii="Arial" w:hAnsi="Arial" w:cs="Arial"/>
            <w:b/>
            <w:sz w:val="20"/>
            <w:szCs w:val="20"/>
          </w:rPr>
          <w:delText xml:space="preserve"> </w:delText>
        </w:r>
      </w:del>
    </w:p>
    <w:p w:rsidR="00B85C56" w:rsidDel="00AF195B" w:rsidRDefault="00B85C56" w:rsidP="00AF195B">
      <w:pPr>
        <w:spacing w:after="0" w:line="240" w:lineRule="auto"/>
        <w:ind w:left="720" w:hanging="720"/>
        <w:rPr>
          <w:del w:id="7" w:author="Martyna.Elliot-Cooke" w:date="2014-01-14T11:36:00Z"/>
          <w:rFonts w:ascii="Arial" w:hAnsi="Arial" w:cs="Arial"/>
          <w:b/>
          <w:sz w:val="20"/>
          <w:szCs w:val="20"/>
        </w:rPr>
      </w:pPr>
    </w:p>
    <w:p w:rsidR="00B85C56" w:rsidRDefault="002014B9" w:rsidP="00CE2DC8">
      <w:pPr>
        <w:spacing w:after="0" w:line="240" w:lineRule="auto"/>
        <w:ind w:left="720"/>
        <w:rPr>
          <w:rFonts w:ascii="Arial" w:hAnsi="Arial" w:cs="Arial"/>
          <w:sz w:val="20"/>
          <w:szCs w:val="20"/>
        </w:rPr>
      </w:pPr>
      <w:r w:rsidRPr="002014B9">
        <w:rPr>
          <w:rFonts w:ascii="Arial" w:hAnsi="Arial" w:cs="Arial"/>
          <w:sz w:val="20"/>
          <w:szCs w:val="20"/>
        </w:rPr>
        <w:t xml:space="preserve">A </w:t>
      </w:r>
      <w:proofErr w:type="spellStart"/>
      <w:r w:rsidRPr="002014B9">
        <w:rPr>
          <w:rFonts w:ascii="Arial" w:hAnsi="Arial" w:cs="Arial"/>
          <w:sz w:val="20"/>
          <w:szCs w:val="20"/>
        </w:rPr>
        <w:t>telematic</w:t>
      </w:r>
      <w:proofErr w:type="spellEnd"/>
      <w:r w:rsidRPr="002014B9">
        <w:rPr>
          <w:rFonts w:ascii="Arial" w:hAnsi="Arial" w:cs="Arial"/>
          <w:sz w:val="20"/>
          <w:szCs w:val="20"/>
        </w:rPr>
        <w:t xml:space="preserve"> device</w:t>
      </w:r>
      <w:ins w:id="8" w:author="Martyna.Elliot-Cooke" w:date="2014-01-14T11:36:00Z">
        <w:r w:rsidR="00AF195B">
          <w:rPr>
            <w:rFonts w:ascii="Arial" w:hAnsi="Arial" w:cs="Arial"/>
            <w:sz w:val="20"/>
            <w:szCs w:val="20"/>
          </w:rPr>
          <w:t xml:space="preserve"> for your vehicle, sometimes known as a </w:t>
        </w:r>
        <w:r w:rsidR="00AF195B">
          <w:rPr>
            <w:rFonts w:ascii="Arial" w:hAnsi="Arial" w:cs="Arial"/>
            <w:sz w:val="20"/>
            <w:szCs w:val="20"/>
          </w:rPr>
          <w:t>‘</w:t>
        </w:r>
        <w:r w:rsidR="00AF195B">
          <w:rPr>
            <w:rFonts w:ascii="Arial" w:hAnsi="Arial" w:cs="Arial"/>
            <w:sz w:val="20"/>
            <w:szCs w:val="20"/>
          </w:rPr>
          <w:t>black box</w:t>
        </w:r>
        <w:r w:rsidR="00AF195B">
          <w:rPr>
            <w:rFonts w:ascii="Arial" w:hAnsi="Arial" w:cs="Arial"/>
            <w:sz w:val="20"/>
            <w:szCs w:val="20"/>
          </w:rPr>
          <w:t>’</w:t>
        </w:r>
      </w:ins>
      <w:r w:rsidR="00B85C56">
        <w:rPr>
          <w:rFonts w:ascii="Arial" w:hAnsi="Arial" w:cs="Arial"/>
          <w:sz w:val="20"/>
          <w:szCs w:val="20"/>
        </w:rPr>
        <w:t xml:space="preserve"> is generally about the size of a </w:t>
      </w:r>
      <w:r w:rsidR="003549E4">
        <w:rPr>
          <w:rFonts w:ascii="Arial" w:hAnsi="Arial" w:cs="Arial"/>
          <w:sz w:val="20"/>
          <w:szCs w:val="20"/>
        </w:rPr>
        <w:t>match box</w:t>
      </w:r>
      <w:r w:rsidR="00B85C56">
        <w:rPr>
          <w:rFonts w:ascii="Arial" w:hAnsi="Arial" w:cs="Arial"/>
          <w:sz w:val="20"/>
          <w:szCs w:val="20"/>
        </w:rPr>
        <w:t xml:space="preserve"> and can be hidden out of sight in the car. The telematics device captures accurate information about </w:t>
      </w:r>
      <w:r w:rsidR="00B25ED2">
        <w:rPr>
          <w:rFonts w:ascii="Arial" w:hAnsi="Arial" w:cs="Arial"/>
          <w:sz w:val="20"/>
          <w:szCs w:val="20"/>
        </w:rPr>
        <w:t>h</w:t>
      </w:r>
      <w:r w:rsidR="00B85C56">
        <w:rPr>
          <w:rFonts w:ascii="Arial" w:hAnsi="Arial" w:cs="Arial"/>
          <w:sz w:val="20"/>
          <w:szCs w:val="20"/>
        </w:rPr>
        <w:t>ow you drive such as the speed you travel at</w:t>
      </w:r>
      <w:r w:rsidR="00B25ED2">
        <w:rPr>
          <w:rFonts w:ascii="Arial" w:hAnsi="Arial" w:cs="Arial"/>
          <w:sz w:val="20"/>
          <w:szCs w:val="20"/>
        </w:rPr>
        <w:t xml:space="preserve">, how </w:t>
      </w:r>
      <w:r w:rsidR="00B85C56">
        <w:rPr>
          <w:rFonts w:ascii="Arial" w:hAnsi="Arial" w:cs="Arial"/>
          <w:sz w:val="20"/>
          <w:szCs w:val="20"/>
        </w:rPr>
        <w:t>quickly you accelerate</w:t>
      </w:r>
      <w:r w:rsidR="00B25ED2">
        <w:rPr>
          <w:rFonts w:ascii="Arial" w:hAnsi="Arial" w:cs="Arial"/>
          <w:sz w:val="20"/>
          <w:szCs w:val="20"/>
        </w:rPr>
        <w:t xml:space="preserve"> or the time of day you drive</w:t>
      </w:r>
      <w:r w:rsidR="00403DDB">
        <w:rPr>
          <w:rFonts w:ascii="Arial" w:hAnsi="Arial" w:cs="Arial"/>
          <w:sz w:val="20"/>
          <w:szCs w:val="20"/>
        </w:rPr>
        <w:t>.</w:t>
      </w:r>
    </w:p>
    <w:p w:rsidR="0081600F" w:rsidRDefault="004C7F1F">
      <w:pPr>
        <w:spacing w:after="0" w:line="240" w:lineRule="auto"/>
        <w:ind w:left="720"/>
        <w:rPr>
          <w:rFonts w:ascii="Arial" w:hAnsi="Arial" w:cs="Arial"/>
          <w:sz w:val="20"/>
          <w:szCs w:val="20"/>
        </w:rPr>
      </w:pPr>
      <w:r>
        <w:rPr>
          <w:rFonts w:ascii="Arial" w:hAnsi="Arial" w:cs="Arial"/>
          <w:sz w:val="20"/>
          <w:szCs w:val="20"/>
        </w:rPr>
        <w:t xml:space="preserve">The device </w:t>
      </w:r>
      <w:r w:rsidR="0002080B" w:rsidRPr="00BA6B21">
        <w:rPr>
          <w:rFonts w:ascii="Arial" w:hAnsi="Arial" w:cs="Arial"/>
          <w:sz w:val="20"/>
          <w:szCs w:val="20"/>
        </w:rPr>
        <w:t>monitor</w:t>
      </w:r>
      <w:r>
        <w:rPr>
          <w:rFonts w:ascii="Arial" w:hAnsi="Arial" w:cs="Arial"/>
          <w:sz w:val="20"/>
          <w:szCs w:val="20"/>
        </w:rPr>
        <w:t>s</w:t>
      </w:r>
      <w:r w:rsidR="0002080B" w:rsidRPr="00BA6B21">
        <w:rPr>
          <w:rFonts w:ascii="Arial" w:hAnsi="Arial" w:cs="Arial"/>
          <w:sz w:val="20"/>
          <w:szCs w:val="20"/>
        </w:rPr>
        <w:t xml:space="preserve"> driving habits and adjust</w:t>
      </w:r>
      <w:r w:rsidR="00403DDB">
        <w:rPr>
          <w:rFonts w:ascii="Arial" w:hAnsi="Arial" w:cs="Arial"/>
          <w:sz w:val="20"/>
          <w:szCs w:val="20"/>
        </w:rPr>
        <w:t>s</w:t>
      </w:r>
      <w:r w:rsidR="0002080B" w:rsidRPr="00BA6B21">
        <w:rPr>
          <w:rFonts w:ascii="Arial" w:hAnsi="Arial" w:cs="Arial"/>
          <w:sz w:val="20"/>
          <w:szCs w:val="20"/>
        </w:rPr>
        <w:t xml:space="preserve"> insurance premiums accordingly by rewarding good driving behaviour and penalising risky behaviour</w:t>
      </w:r>
      <w:r w:rsidR="0002080B">
        <w:rPr>
          <w:rFonts w:ascii="Arial" w:hAnsi="Arial" w:cs="Arial"/>
          <w:sz w:val="20"/>
          <w:szCs w:val="20"/>
        </w:rPr>
        <w:t xml:space="preserve">. </w:t>
      </w:r>
      <w:r w:rsidR="00B25ED2" w:rsidRPr="002014B9">
        <w:rPr>
          <w:rFonts w:ascii="Arial" w:hAnsi="Arial" w:cs="Arial"/>
          <w:sz w:val="20"/>
          <w:szCs w:val="20"/>
        </w:rPr>
        <w:t>T</w:t>
      </w:r>
      <w:r w:rsidR="00B25ED2">
        <w:rPr>
          <w:rFonts w:ascii="Arial" w:hAnsi="Arial" w:cs="Arial"/>
          <w:sz w:val="20"/>
          <w:szCs w:val="20"/>
        </w:rPr>
        <w:t>hese devices are</w:t>
      </w:r>
      <w:r w:rsidR="00B25ED2" w:rsidRPr="00BA6B21">
        <w:rPr>
          <w:rFonts w:ascii="Arial" w:hAnsi="Arial" w:cs="Arial"/>
          <w:sz w:val="20"/>
          <w:szCs w:val="20"/>
        </w:rPr>
        <w:t xml:space="preserve"> </w:t>
      </w:r>
      <w:r w:rsidR="00B25ED2">
        <w:rPr>
          <w:rFonts w:ascii="Arial" w:hAnsi="Arial" w:cs="Arial"/>
          <w:sz w:val="20"/>
          <w:szCs w:val="20"/>
        </w:rPr>
        <w:t xml:space="preserve">most often </w:t>
      </w:r>
      <w:r w:rsidR="00B25ED2" w:rsidRPr="00BA6B21">
        <w:rPr>
          <w:rFonts w:ascii="Arial" w:hAnsi="Arial" w:cs="Arial"/>
          <w:sz w:val="20"/>
          <w:szCs w:val="20"/>
        </w:rPr>
        <w:t>used by insurance companies</w:t>
      </w:r>
      <w:r w:rsidR="00B25ED2">
        <w:rPr>
          <w:rFonts w:ascii="Arial" w:hAnsi="Arial" w:cs="Arial"/>
          <w:sz w:val="20"/>
          <w:szCs w:val="20"/>
        </w:rPr>
        <w:t xml:space="preserve"> when offering policies to young drivers.</w:t>
      </w:r>
      <w:r w:rsidR="003549E4">
        <w:rPr>
          <w:rFonts w:ascii="Arial" w:hAnsi="Arial" w:cs="Arial"/>
          <w:sz w:val="20"/>
          <w:szCs w:val="20"/>
        </w:rPr>
        <w:t xml:space="preserve"> </w:t>
      </w:r>
    </w:p>
    <w:p w:rsidR="0081600F" w:rsidRDefault="0081600F">
      <w:pPr>
        <w:spacing w:after="0" w:line="240" w:lineRule="auto"/>
        <w:ind w:left="720"/>
        <w:rPr>
          <w:rFonts w:ascii="Arial" w:hAnsi="Arial" w:cs="Arial"/>
          <w:sz w:val="20"/>
          <w:szCs w:val="20"/>
        </w:rPr>
      </w:pPr>
    </w:p>
    <w:p w:rsidR="0081600F" w:rsidRDefault="003549E4">
      <w:pPr>
        <w:spacing w:after="0" w:line="240" w:lineRule="auto"/>
        <w:ind w:left="720"/>
        <w:rPr>
          <w:ins w:id="9" w:author="Martyna.Elliot-Cooke" w:date="2014-01-14T11:36:00Z"/>
          <w:rFonts w:ascii="Arial" w:hAnsi="Arial" w:cs="Arial"/>
          <w:sz w:val="20"/>
          <w:szCs w:val="20"/>
        </w:rPr>
      </w:pPr>
      <w:r>
        <w:rPr>
          <w:rFonts w:ascii="Arial" w:hAnsi="Arial" w:cs="Arial"/>
          <w:sz w:val="20"/>
          <w:szCs w:val="20"/>
        </w:rPr>
        <w:t xml:space="preserve">They </w:t>
      </w:r>
      <w:r w:rsidR="00857F94">
        <w:rPr>
          <w:rFonts w:ascii="Arial" w:hAnsi="Arial" w:cs="Arial"/>
          <w:sz w:val="20"/>
          <w:szCs w:val="20"/>
        </w:rPr>
        <w:t>are</w:t>
      </w:r>
      <w:r>
        <w:rPr>
          <w:rFonts w:ascii="Arial" w:hAnsi="Arial" w:cs="Arial"/>
          <w:sz w:val="20"/>
          <w:szCs w:val="20"/>
        </w:rPr>
        <w:t xml:space="preserve"> able to track the location of a vehicle and so can alert the driver or a third party if the vehicle is stole</w:t>
      </w:r>
      <w:r w:rsidR="00403DDB">
        <w:rPr>
          <w:rFonts w:ascii="Arial" w:hAnsi="Arial" w:cs="Arial"/>
          <w:sz w:val="20"/>
          <w:szCs w:val="20"/>
        </w:rPr>
        <w:t>n</w:t>
      </w:r>
      <w:r>
        <w:rPr>
          <w:rFonts w:ascii="Arial" w:hAnsi="Arial" w:cs="Arial"/>
          <w:sz w:val="20"/>
          <w:szCs w:val="20"/>
        </w:rPr>
        <w:t>, breaks down</w:t>
      </w:r>
      <w:r w:rsidR="00403DDB">
        <w:rPr>
          <w:rFonts w:ascii="Arial" w:hAnsi="Arial" w:cs="Arial"/>
          <w:sz w:val="20"/>
          <w:szCs w:val="20"/>
        </w:rPr>
        <w:t>,</w:t>
      </w:r>
      <w:r>
        <w:rPr>
          <w:rFonts w:ascii="Arial" w:hAnsi="Arial" w:cs="Arial"/>
          <w:sz w:val="20"/>
          <w:szCs w:val="20"/>
        </w:rPr>
        <w:t xml:space="preserve"> or is involved in an accident. They can also provide information to the driver that helps them drive more safely and economically. In</w:t>
      </w:r>
      <w:r w:rsidR="00857F94">
        <w:rPr>
          <w:rFonts w:ascii="Arial" w:hAnsi="Arial" w:cs="Arial"/>
          <w:sz w:val="20"/>
          <w:szCs w:val="20"/>
        </w:rPr>
        <w:t xml:space="preserve"> </w:t>
      </w:r>
      <w:r>
        <w:rPr>
          <w:rFonts w:ascii="Arial" w:hAnsi="Arial" w:cs="Arial"/>
          <w:sz w:val="20"/>
          <w:szCs w:val="20"/>
        </w:rPr>
        <w:t>future, they will be able to monitor some of the systems in the vehicle and give early warning to prevent</w:t>
      </w:r>
      <w:r w:rsidR="00403DDB">
        <w:rPr>
          <w:rFonts w:ascii="Arial" w:hAnsi="Arial" w:cs="Arial"/>
          <w:sz w:val="20"/>
          <w:szCs w:val="20"/>
        </w:rPr>
        <w:t xml:space="preserve"> </w:t>
      </w:r>
      <w:del w:id="10" w:author="Martyna.Elliot-Cooke" w:date="2014-01-14T11:35:00Z">
        <w:r w:rsidDel="00AF195B">
          <w:rPr>
            <w:rFonts w:ascii="Arial" w:hAnsi="Arial" w:cs="Arial"/>
            <w:sz w:val="20"/>
            <w:szCs w:val="20"/>
          </w:rPr>
          <w:delText xml:space="preserve"> </w:delText>
        </w:r>
      </w:del>
      <w:r>
        <w:rPr>
          <w:rFonts w:ascii="Arial" w:hAnsi="Arial" w:cs="Arial"/>
          <w:sz w:val="20"/>
          <w:szCs w:val="20"/>
        </w:rPr>
        <w:t>breakdown</w:t>
      </w:r>
      <w:r w:rsidR="00403DDB">
        <w:rPr>
          <w:rFonts w:ascii="Arial" w:hAnsi="Arial" w:cs="Arial"/>
          <w:sz w:val="20"/>
          <w:szCs w:val="20"/>
        </w:rPr>
        <w:t>.</w:t>
      </w:r>
    </w:p>
    <w:p w:rsidR="00AF195B" w:rsidRDefault="00AF195B">
      <w:pPr>
        <w:spacing w:after="0" w:line="240" w:lineRule="auto"/>
        <w:ind w:left="720"/>
        <w:rPr>
          <w:ins w:id="11" w:author="Martyna.Elliot-Cooke" w:date="2014-01-14T11:36:00Z"/>
          <w:rFonts w:ascii="Arial" w:hAnsi="Arial" w:cs="Arial"/>
          <w:sz w:val="20"/>
          <w:szCs w:val="20"/>
        </w:rPr>
      </w:pPr>
    </w:p>
    <w:p w:rsidR="00AF195B" w:rsidRPr="00AF195B" w:rsidRDefault="00AF195B">
      <w:pPr>
        <w:spacing w:after="0" w:line="240" w:lineRule="auto"/>
        <w:ind w:left="720"/>
        <w:rPr>
          <w:rFonts w:ascii="Arial" w:hAnsi="Arial" w:cs="Arial"/>
          <w:b/>
          <w:sz w:val="20"/>
          <w:szCs w:val="20"/>
        </w:rPr>
      </w:pPr>
      <w:ins w:id="12" w:author="Martyna.Elliot-Cooke" w:date="2014-01-14T11:36:00Z">
        <w:r w:rsidRPr="00AF195B">
          <w:rPr>
            <w:rFonts w:ascii="Arial" w:hAnsi="Arial" w:cs="Arial"/>
            <w:b/>
            <w:sz w:val="20"/>
            <w:szCs w:val="20"/>
          </w:rPr>
          <w:t>Were you aware of this technology for your vehicle before today?</w:t>
        </w:r>
      </w:ins>
    </w:p>
    <w:p w:rsidR="0081600F" w:rsidRDefault="0081600F">
      <w:pPr>
        <w:spacing w:after="0" w:line="240" w:lineRule="auto"/>
        <w:ind w:left="720" w:hanging="720"/>
        <w:rPr>
          <w:rFonts w:ascii="Arial" w:hAnsi="Arial" w:cs="Arial"/>
          <w:sz w:val="20"/>
          <w:szCs w:val="20"/>
        </w:rPr>
      </w:pPr>
    </w:p>
    <w:tbl>
      <w:tblPr>
        <w:tblStyle w:val="TableGrid"/>
        <w:tblW w:w="0" w:type="auto"/>
        <w:tblLook w:val="04A0"/>
      </w:tblPr>
      <w:tblGrid>
        <w:gridCol w:w="1101"/>
        <w:gridCol w:w="8141"/>
      </w:tblGrid>
      <w:tr w:rsidR="00ED4712" w:rsidTr="00F82995">
        <w:tc>
          <w:tcPr>
            <w:tcW w:w="1101" w:type="dxa"/>
          </w:tcPr>
          <w:p w:rsidR="00536400" w:rsidRDefault="00ED4712">
            <w:pPr>
              <w:rPr>
                <w:rFonts w:ascii="Arial" w:hAnsi="Arial" w:cs="Arial"/>
                <w:sz w:val="20"/>
                <w:szCs w:val="20"/>
              </w:rPr>
            </w:pPr>
            <w:r>
              <w:rPr>
                <w:rFonts w:ascii="Arial" w:hAnsi="Arial" w:cs="Arial"/>
                <w:sz w:val="20"/>
                <w:szCs w:val="20"/>
              </w:rPr>
              <w:t>1</w:t>
            </w:r>
          </w:p>
        </w:tc>
        <w:tc>
          <w:tcPr>
            <w:tcW w:w="8141" w:type="dxa"/>
          </w:tcPr>
          <w:p w:rsidR="00536400" w:rsidRDefault="00ED4712">
            <w:pPr>
              <w:rPr>
                <w:rFonts w:ascii="Arial" w:hAnsi="Arial" w:cs="Arial"/>
                <w:sz w:val="20"/>
                <w:szCs w:val="20"/>
              </w:rPr>
            </w:pPr>
            <w:r>
              <w:rPr>
                <w:rFonts w:ascii="Arial" w:hAnsi="Arial" w:cs="Arial"/>
                <w:sz w:val="20"/>
                <w:szCs w:val="20"/>
              </w:rPr>
              <w:t>Yes, I know about this technology</w:t>
            </w:r>
          </w:p>
        </w:tc>
      </w:tr>
      <w:tr w:rsidR="00ED4712" w:rsidTr="00F82995">
        <w:tc>
          <w:tcPr>
            <w:tcW w:w="1101" w:type="dxa"/>
          </w:tcPr>
          <w:p w:rsidR="00ED4712" w:rsidRDefault="00ED4712" w:rsidP="00CE2DC8">
            <w:pPr>
              <w:rPr>
                <w:rFonts w:ascii="Arial" w:hAnsi="Arial" w:cs="Arial"/>
                <w:sz w:val="20"/>
                <w:szCs w:val="20"/>
              </w:rPr>
            </w:pPr>
            <w:r>
              <w:rPr>
                <w:rFonts w:ascii="Arial" w:hAnsi="Arial" w:cs="Arial"/>
                <w:sz w:val="20"/>
                <w:szCs w:val="20"/>
              </w:rPr>
              <w:t>2</w:t>
            </w:r>
          </w:p>
        </w:tc>
        <w:tc>
          <w:tcPr>
            <w:tcW w:w="8141" w:type="dxa"/>
          </w:tcPr>
          <w:p w:rsidR="00684350" w:rsidRDefault="00F82995" w:rsidP="00CE2DC8">
            <w:pPr>
              <w:rPr>
                <w:rFonts w:ascii="Arial" w:hAnsi="Arial" w:cs="Arial"/>
                <w:sz w:val="20"/>
                <w:szCs w:val="20"/>
              </w:rPr>
            </w:pPr>
            <w:r>
              <w:rPr>
                <w:rFonts w:ascii="Arial" w:hAnsi="Arial" w:cs="Arial"/>
                <w:sz w:val="20"/>
                <w:szCs w:val="20"/>
              </w:rPr>
              <w:t xml:space="preserve">Yes, </w:t>
            </w:r>
            <w:r w:rsidR="00ED4712">
              <w:rPr>
                <w:rFonts w:ascii="Arial" w:hAnsi="Arial" w:cs="Arial"/>
                <w:sz w:val="20"/>
                <w:szCs w:val="20"/>
              </w:rPr>
              <w:t xml:space="preserve">I’ve heard of </w:t>
            </w:r>
            <w:r>
              <w:rPr>
                <w:rFonts w:ascii="Arial" w:hAnsi="Arial" w:cs="Arial"/>
                <w:sz w:val="20"/>
                <w:szCs w:val="20"/>
              </w:rPr>
              <w:t>this technology before</w:t>
            </w:r>
          </w:p>
        </w:tc>
      </w:tr>
      <w:tr w:rsidR="00ED4712" w:rsidTr="00F82995">
        <w:tc>
          <w:tcPr>
            <w:tcW w:w="1101" w:type="dxa"/>
          </w:tcPr>
          <w:p w:rsidR="00ED4712" w:rsidRDefault="00ED4712" w:rsidP="00CE2DC8">
            <w:pPr>
              <w:rPr>
                <w:rFonts w:ascii="Arial" w:hAnsi="Arial" w:cs="Arial"/>
                <w:sz w:val="20"/>
                <w:szCs w:val="20"/>
              </w:rPr>
            </w:pPr>
            <w:r>
              <w:rPr>
                <w:rFonts w:ascii="Arial" w:hAnsi="Arial" w:cs="Arial"/>
                <w:sz w:val="20"/>
                <w:szCs w:val="20"/>
              </w:rPr>
              <w:t>3</w:t>
            </w:r>
          </w:p>
        </w:tc>
        <w:tc>
          <w:tcPr>
            <w:tcW w:w="8141" w:type="dxa"/>
          </w:tcPr>
          <w:p w:rsidR="00ED4712" w:rsidRDefault="00ED4712" w:rsidP="00CE2DC8">
            <w:pPr>
              <w:rPr>
                <w:rFonts w:ascii="Arial" w:hAnsi="Arial" w:cs="Arial"/>
                <w:sz w:val="20"/>
                <w:szCs w:val="20"/>
              </w:rPr>
            </w:pPr>
            <w:r>
              <w:rPr>
                <w:rFonts w:ascii="Arial" w:hAnsi="Arial" w:cs="Arial"/>
                <w:sz w:val="20"/>
                <w:szCs w:val="20"/>
              </w:rPr>
              <w:t>No, I haven’t heard of this technology before</w:t>
            </w:r>
          </w:p>
        </w:tc>
      </w:tr>
      <w:tr w:rsidR="00ED4712" w:rsidTr="00F82995">
        <w:tc>
          <w:tcPr>
            <w:tcW w:w="1101" w:type="dxa"/>
          </w:tcPr>
          <w:p w:rsidR="00ED4712" w:rsidRDefault="00ED4712" w:rsidP="00CE2DC8">
            <w:pPr>
              <w:rPr>
                <w:rFonts w:ascii="Arial" w:hAnsi="Arial" w:cs="Arial"/>
                <w:sz w:val="20"/>
                <w:szCs w:val="20"/>
              </w:rPr>
            </w:pPr>
            <w:r>
              <w:rPr>
                <w:rFonts w:ascii="Arial" w:hAnsi="Arial" w:cs="Arial"/>
                <w:sz w:val="20"/>
                <w:szCs w:val="20"/>
              </w:rPr>
              <w:t>98</w:t>
            </w:r>
          </w:p>
        </w:tc>
        <w:tc>
          <w:tcPr>
            <w:tcW w:w="8141" w:type="dxa"/>
          </w:tcPr>
          <w:p w:rsidR="00ED4712" w:rsidRDefault="00ED4712" w:rsidP="00CE2DC8">
            <w:pPr>
              <w:rPr>
                <w:rFonts w:ascii="Arial" w:hAnsi="Arial" w:cs="Arial"/>
                <w:sz w:val="20"/>
                <w:szCs w:val="20"/>
              </w:rPr>
            </w:pPr>
            <w:r>
              <w:rPr>
                <w:rFonts w:ascii="Arial" w:hAnsi="Arial" w:cs="Arial"/>
                <w:sz w:val="20"/>
                <w:szCs w:val="20"/>
              </w:rPr>
              <w:t>Don’t know</w:t>
            </w:r>
          </w:p>
        </w:tc>
      </w:tr>
    </w:tbl>
    <w:p w:rsidR="00ED4712" w:rsidRDefault="00ED4712" w:rsidP="00CE2DC8">
      <w:pPr>
        <w:spacing w:after="0" w:line="240" w:lineRule="auto"/>
        <w:textAlignment w:val="baseline"/>
        <w:rPr>
          <w:rFonts w:ascii="Arial" w:eastAsia="Geneva" w:hAnsi="Arial" w:cs="Arial"/>
          <w:b/>
          <w:bCs/>
          <w:color w:val="FF0000"/>
          <w:kern w:val="24"/>
          <w:sz w:val="20"/>
          <w:szCs w:val="20"/>
        </w:rPr>
      </w:pPr>
    </w:p>
    <w:p w:rsidR="00ED4712" w:rsidRPr="009E3E74" w:rsidRDefault="00ED4712" w:rsidP="00CE2DC8">
      <w:pPr>
        <w:spacing w:after="0" w:line="240" w:lineRule="auto"/>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9E3E74">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ALL</w:t>
      </w:r>
      <w:r w:rsidRPr="009E3E74">
        <w:rPr>
          <w:rFonts w:ascii="Arial" w:eastAsia="Geneva" w:hAnsi="Arial" w:cs="Arial"/>
          <w:b/>
          <w:bCs/>
          <w:color w:val="FF0000"/>
          <w:kern w:val="24"/>
          <w:sz w:val="20"/>
          <w:szCs w:val="20"/>
        </w:rPr>
        <w:t>.</w:t>
      </w:r>
      <w:r>
        <w:rPr>
          <w:rFonts w:ascii="Arial" w:eastAsia="Geneva" w:hAnsi="Arial" w:cs="Arial"/>
          <w:b/>
          <w:bCs/>
          <w:color w:val="FF0000"/>
          <w:kern w:val="24"/>
          <w:sz w:val="20"/>
          <w:szCs w:val="20"/>
        </w:rPr>
        <w:t xml:space="preserve"> </w:t>
      </w:r>
      <w:proofErr w:type="gramStart"/>
      <w:r w:rsidR="00767F2F">
        <w:rPr>
          <w:rFonts w:ascii="Arial" w:eastAsia="Geneva" w:hAnsi="Arial" w:cs="Arial"/>
          <w:b/>
          <w:bCs/>
          <w:color w:val="FF0000"/>
          <w:kern w:val="24"/>
          <w:sz w:val="20"/>
          <w:szCs w:val="20"/>
        </w:rPr>
        <w:t xml:space="preserve">MULTI </w:t>
      </w:r>
      <w:r>
        <w:rPr>
          <w:rFonts w:ascii="Arial" w:eastAsia="Geneva" w:hAnsi="Arial" w:cs="Arial"/>
          <w:b/>
          <w:bCs/>
          <w:color w:val="FF0000"/>
          <w:kern w:val="24"/>
          <w:sz w:val="20"/>
          <w:szCs w:val="20"/>
        </w:rPr>
        <w:t>CODE.]</w:t>
      </w:r>
      <w:proofErr w:type="gramEnd"/>
    </w:p>
    <w:p w:rsidR="00ED4712" w:rsidRDefault="00ED4712" w:rsidP="00CE2DC8">
      <w:pPr>
        <w:spacing w:after="0" w:line="240" w:lineRule="auto"/>
        <w:ind w:left="720" w:hanging="720"/>
        <w:rPr>
          <w:rFonts w:ascii="Arial" w:hAnsi="Arial" w:cs="Arial"/>
          <w:b/>
          <w:sz w:val="20"/>
          <w:szCs w:val="20"/>
        </w:rPr>
      </w:pPr>
      <w:r>
        <w:rPr>
          <w:rFonts w:ascii="Arial" w:hAnsi="Arial" w:cs="Arial"/>
          <w:b/>
          <w:sz w:val="20"/>
          <w:szCs w:val="20"/>
        </w:rPr>
        <w:t>Q</w:t>
      </w:r>
      <w:r w:rsidR="00816981">
        <w:rPr>
          <w:rFonts w:ascii="Arial" w:hAnsi="Arial" w:cs="Arial"/>
          <w:b/>
          <w:sz w:val="20"/>
          <w:szCs w:val="20"/>
        </w:rPr>
        <w:t>T</w:t>
      </w:r>
      <w:r>
        <w:rPr>
          <w:rFonts w:ascii="Arial" w:hAnsi="Arial" w:cs="Arial"/>
          <w:b/>
          <w:sz w:val="20"/>
          <w:szCs w:val="20"/>
        </w:rPr>
        <w:t>2.</w:t>
      </w:r>
      <w:r>
        <w:rPr>
          <w:rFonts w:ascii="Arial" w:hAnsi="Arial" w:cs="Arial"/>
          <w:b/>
          <w:sz w:val="20"/>
          <w:szCs w:val="20"/>
        </w:rPr>
        <w:tab/>
      </w:r>
      <w:r w:rsidR="002014B9" w:rsidRPr="002014B9">
        <w:rPr>
          <w:rFonts w:ascii="Arial" w:hAnsi="Arial" w:cs="Arial"/>
          <w:sz w:val="20"/>
          <w:szCs w:val="20"/>
        </w:rPr>
        <w:t>Still thinking about telematics devices or ‘black boxes’ please select statements that apply to you….</w:t>
      </w:r>
      <w:r>
        <w:rPr>
          <w:rFonts w:ascii="Arial" w:hAnsi="Arial" w:cs="Arial"/>
          <w:b/>
          <w:sz w:val="20"/>
          <w:szCs w:val="20"/>
        </w:rPr>
        <w:t xml:space="preserve"> </w:t>
      </w:r>
    </w:p>
    <w:p w:rsidR="00ED4712" w:rsidRDefault="00ED4712" w:rsidP="00CE2DC8">
      <w:pPr>
        <w:spacing w:after="0" w:line="240" w:lineRule="auto"/>
        <w:ind w:left="720"/>
        <w:rPr>
          <w:rFonts w:ascii="Arial" w:hAnsi="Arial" w:cs="Arial"/>
          <w:b/>
          <w:sz w:val="20"/>
          <w:szCs w:val="20"/>
        </w:rPr>
      </w:pPr>
    </w:p>
    <w:tbl>
      <w:tblPr>
        <w:tblStyle w:val="TableGrid"/>
        <w:tblW w:w="0" w:type="auto"/>
        <w:tblLook w:val="04A0"/>
      </w:tblPr>
      <w:tblGrid>
        <w:gridCol w:w="1101"/>
        <w:gridCol w:w="8141"/>
      </w:tblGrid>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1</w:t>
            </w:r>
          </w:p>
        </w:tc>
        <w:tc>
          <w:tcPr>
            <w:tcW w:w="8141" w:type="dxa"/>
          </w:tcPr>
          <w:p w:rsidR="00684350" w:rsidRDefault="004C7F1F" w:rsidP="00CE2DC8">
            <w:pPr>
              <w:rPr>
                <w:rFonts w:ascii="Arial" w:hAnsi="Arial" w:cs="Arial"/>
                <w:sz w:val="20"/>
                <w:szCs w:val="20"/>
              </w:rPr>
            </w:pPr>
            <w:r>
              <w:rPr>
                <w:rFonts w:ascii="Arial" w:hAnsi="Arial" w:cs="Arial"/>
                <w:sz w:val="20"/>
                <w:szCs w:val="20"/>
              </w:rPr>
              <w:t xml:space="preserve">I have </w:t>
            </w:r>
            <w:r w:rsidR="00F82995">
              <w:rPr>
                <w:rFonts w:ascii="Arial" w:hAnsi="Arial" w:cs="Arial"/>
                <w:sz w:val="20"/>
                <w:szCs w:val="20"/>
              </w:rPr>
              <w:t>a telematics device installed</w:t>
            </w:r>
          </w:p>
        </w:tc>
      </w:tr>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2</w:t>
            </w:r>
          </w:p>
        </w:tc>
        <w:tc>
          <w:tcPr>
            <w:tcW w:w="8141" w:type="dxa"/>
          </w:tcPr>
          <w:p w:rsidR="00684350" w:rsidRDefault="004C7F1F" w:rsidP="00CE2DC8">
            <w:pPr>
              <w:rPr>
                <w:rFonts w:ascii="Arial" w:hAnsi="Arial" w:cs="Arial"/>
                <w:sz w:val="20"/>
                <w:szCs w:val="20"/>
              </w:rPr>
            </w:pPr>
            <w:r>
              <w:rPr>
                <w:rFonts w:ascii="Arial" w:hAnsi="Arial" w:cs="Arial"/>
                <w:sz w:val="20"/>
                <w:szCs w:val="20"/>
              </w:rPr>
              <w:t>I know someone who has a device installed</w:t>
            </w:r>
          </w:p>
        </w:tc>
      </w:tr>
      <w:tr w:rsidR="004C7F1F" w:rsidTr="000D08FD">
        <w:tc>
          <w:tcPr>
            <w:tcW w:w="1101" w:type="dxa"/>
          </w:tcPr>
          <w:p w:rsidR="004C7F1F" w:rsidRDefault="004C7F1F" w:rsidP="00CE2DC8">
            <w:pPr>
              <w:rPr>
                <w:rFonts w:ascii="Arial" w:hAnsi="Arial" w:cs="Arial"/>
                <w:sz w:val="20"/>
                <w:szCs w:val="20"/>
              </w:rPr>
            </w:pPr>
            <w:r>
              <w:rPr>
                <w:rFonts w:ascii="Arial" w:hAnsi="Arial" w:cs="Arial"/>
                <w:sz w:val="20"/>
                <w:szCs w:val="20"/>
              </w:rPr>
              <w:t>3</w:t>
            </w:r>
          </w:p>
        </w:tc>
        <w:tc>
          <w:tcPr>
            <w:tcW w:w="8141" w:type="dxa"/>
          </w:tcPr>
          <w:p w:rsidR="00684350" w:rsidRDefault="00F82995" w:rsidP="00CE2DC8">
            <w:pPr>
              <w:rPr>
                <w:rFonts w:ascii="Arial" w:hAnsi="Arial" w:cs="Arial"/>
                <w:sz w:val="20"/>
                <w:szCs w:val="20"/>
              </w:rPr>
            </w:pPr>
            <w:r>
              <w:rPr>
                <w:rFonts w:ascii="Arial" w:hAnsi="Arial" w:cs="Arial"/>
                <w:sz w:val="20"/>
                <w:szCs w:val="20"/>
              </w:rPr>
              <w:t>My company/employer has them</w:t>
            </w:r>
          </w:p>
        </w:tc>
      </w:tr>
      <w:tr w:rsidR="00262DB9" w:rsidTr="000D08FD">
        <w:tc>
          <w:tcPr>
            <w:tcW w:w="1101" w:type="dxa"/>
          </w:tcPr>
          <w:p w:rsidR="00262DB9" w:rsidRDefault="00262DB9" w:rsidP="00CE2DC8">
            <w:pPr>
              <w:rPr>
                <w:rFonts w:ascii="Arial" w:hAnsi="Arial" w:cs="Arial"/>
                <w:sz w:val="20"/>
                <w:szCs w:val="20"/>
              </w:rPr>
            </w:pPr>
            <w:r>
              <w:rPr>
                <w:rFonts w:ascii="Arial" w:hAnsi="Arial" w:cs="Arial"/>
                <w:sz w:val="20"/>
                <w:szCs w:val="20"/>
              </w:rPr>
              <w:t>4</w:t>
            </w:r>
          </w:p>
        </w:tc>
        <w:tc>
          <w:tcPr>
            <w:tcW w:w="8141" w:type="dxa"/>
          </w:tcPr>
          <w:p w:rsidR="00262DB9" w:rsidRDefault="00262DB9" w:rsidP="00CE2DC8">
            <w:pPr>
              <w:rPr>
                <w:rFonts w:ascii="Arial" w:hAnsi="Arial" w:cs="Arial"/>
                <w:sz w:val="20"/>
                <w:szCs w:val="20"/>
              </w:rPr>
            </w:pPr>
            <w:r>
              <w:rPr>
                <w:rFonts w:ascii="Arial" w:hAnsi="Arial" w:cs="Arial"/>
                <w:sz w:val="20"/>
                <w:szCs w:val="20"/>
              </w:rPr>
              <w:t>I’ve looked into telematics for insurance policies before</w:t>
            </w:r>
          </w:p>
        </w:tc>
      </w:tr>
    </w:tbl>
    <w:p w:rsidR="000D08FD" w:rsidRDefault="000D08FD" w:rsidP="00CE2DC8">
      <w:pPr>
        <w:spacing w:after="0" w:line="240" w:lineRule="auto"/>
        <w:rPr>
          <w:rFonts w:ascii="Arial" w:hAnsi="Arial" w:cs="Arial"/>
          <w:sz w:val="20"/>
          <w:szCs w:val="20"/>
        </w:rPr>
      </w:pPr>
    </w:p>
    <w:p w:rsidR="000D08FD" w:rsidRDefault="000D08FD" w:rsidP="00CE2DC8">
      <w:pPr>
        <w:spacing w:after="0" w:line="240" w:lineRule="auto"/>
        <w:rPr>
          <w:rFonts w:ascii="Arial" w:hAnsi="Arial" w:cs="Arial"/>
          <w:sz w:val="20"/>
          <w:szCs w:val="20"/>
        </w:rPr>
      </w:pPr>
    </w:p>
    <w:p w:rsidR="000D08FD" w:rsidRPr="0068492F" w:rsidRDefault="000D08FD"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9E3E74">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ALL</w:t>
      </w:r>
      <w:r w:rsidRPr="009E3E74">
        <w:rPr>
          <w:rFonts w:ascii="Arial" w:eastAsia="Geneva" w:hAnsi="Arial" w:cs="Arial"/>
          <w:b/>
          <w:bCs/>
          <w:color w:val="FF0000"/>
          <w:kern w:val="24"/>
          <w:sz w:val="20"/>
          <w:szCs w:val="20"/>
        </w:rPr>
        <w:t>.</w:t>
      </w:r>
      <w:r>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SINGLE CODE.]</w:t>
      </w:r>
      <w:proofErr w:type="gramEnd"/>
    </w:p>
    <w:p w:rsidR="000D08FD" w:rsidRDefault="000D08FD" w:rsidP="00CE2DC8">
      <w:pPr>
        <w:spacing w:after="0" w:line="240" w:lineRule="auto"/>
        <w:ind w:left="720" w:hanging="720"/>
        <w:rPr>
          <w:rFonts w:ascii="Arial" w:hAnsi="Arial" w:cs="Arial"/>
          <w:sz w:val="20"/>
          <w:szCs w:val="20"/>
        </w:rPr>
      </w:pPr>
      <w:r>
        <w:rPr>
          <w:rFonts w:ascii="Arial" w:hAnsi="Arial" w:cs="Arial"/>
          <w:b/>
          <w:sz w:val="20"/>
          <w:szCs w:val="20"/>
        </w:rPr>
        <w:t>Q</w:t>
      </w:r>
      <w:r w:rsidR="00816981">
        <w:rPr>
          <w:rFonts w:ascii="Arial" w:hAnsi="Arial" w:cs="Arial"/>
          <w:b/>
          <w:sz w:val="20"/>
          <w:szCs w:val="20"/>
        </w:rPr>
        <w:t>T</w:t>
      </w:r>
      <w:r>
        <w:rPr>
          <w:rFonts w:ascii="Arial" w:hAnsi="Arial" w:cs="Arial"/>
          <w:b/>
          <w:sz w:val="20"/>
          <w:szCs w:val="20"/>
        </w:rPr>
        <w:t>3.</w:t>
      </w:r>
      <w:r w:rsidRPr="00BA6B21">
        <w:rPr>
          <w:rFonts w:ascii="Arial" w:hAnsi="Arial" w:cs="Arial"/>
          <w:b/>
          <w:sz w:val="20"/>
          <w:szCs w:val="20"/>
        </w:rPr>
        <w:tab/>
      </w:r>
      <w:r>
        <w:rPr>
          <w:rFonts w:ascii="Arial" w:hAnsi="Arial" w:cs="Arial"/>
          <w:sz w:val="20"/>
          <w:szCs w:val="20"/>
        </w:rPr>
        <w:t>How likely would you be to fit</w:t>
      </w:r>
      <w:r w:rsidRPr="00BA6B21">
        <w:rPr>
          <w:rFonts w:ascii="Arial" w:hAnsi="Arial" w:cs="Arial"/>
          <w:sz w:val="20"/>
          <w:szCs w:val="20"/>
        </w:rPr>
        <w:t xml:space="preserve"> a </w:t>
      </w:r>
      <w:r w:rsidRPr="00BA6B21">
        <w:rPr>
          <w:rFonts w:ascii="Arial" w:hAnsi="Arial" w:cs="Arial"/>
          <w:b/>
          <w:sz w:val="20"/>
          <w:szCs w:val="20"/>
        </w:rPr>
        <w:t>telematics device</w:t>
      </w:r>
      <w:r w:rsidRPr="00BA6B21">
        <w:rPr>
          <w:rFonts w:ascii="Arial" w:hAnsi="Arial" w:cs="Arial"/>
          <w:sz w:val="20"/>
          <w:szCs w:val="20"/>
        </w:rPr>
        <w:t xml:space="preserve"> to your car</w:t>
      </w:r>
      <w:r>
        <w:rPr>
          <w:rFonts w:ascii="Arial" w:hAnsi="Arial" w:cs="Arial"/>
          <w:sz w:val="20"/>
          <w:szCs w:val="20"/>
        </w:rPr>
        <w:t xml:space="preserve"> </w:t>
      </w:r>
      <w:r w:rsidRPr="00BA6B21">
        <w:rPr>
          <w:rFonts w:ascii="Arial" w:hAnsi="Arial" w:cs="Arial"/>
          <w:sz w:val="20"/>
          <w:szCs w:val="20"/>
        </w:rPr>
        <w:t>in the next year</w:t>
      </w:r>
      <w:r w:rsidR="00262DB9">
        <w:rPr>
          <w:rFonts w:ascii="Arial" w:hAnsi="Arial" w:cs="Arial"/>
          <w:sz w:val="20"/>
          <w:szCs w:val="20"/>
        </w:rPr>
        <w:t xml:space="preserve"> for insurance purposes? </w:t>
      </w:r>
    </w:p>
    <w:p w:rsidR="000D08FD" w:rsidRDefault="000D08FD" w:rsidP="00CE2DC8">
      <w:pPr>
        <w:spacing w:after="0" w:line="240" w:lineRule="auto"/>
        <w:rPr>
          <w:rFonts w:ascii="Arial" w:hAnsi="Arial" w:cs="Arial"/>
          <w:sz w:val="20"/>
          <w:szCs w:val="20"/>
        </w:rPr>
      </w:pPr>
    </w:p>
    <w:tbl>
      <w:tblPr>
        <w:tblStyle w:val="TableGrid"/>
        <w:tblW w:w="0" w:type="auto"/>
        <w:tblLook w:val="04A0"/>
      </w:tblPr>
      <w:tblGrid>
        <w:gridCol w:w="1101"/>
        <w:gridCol w:w="8141"/>
      </w:tblGrid>
      <w:tr w:rsidR="000D08FD" w:rsidTr="000D08FD">
        <w:tc>
          <w:tcPr>
            <w:tcW w:w="1101" w:type="dxa"/>
          </w:tcPr>
          <w:p w:rsidR="00536400" w:rsidRDefault="000D08FD">
            <w:pPr>
              <w:rPr>
                <w:rFonts w:ascii="Arial" w:hAnsi="Arial" w:cs="Arial"/>
                <w:sz w:val="20"/>
                <w:szCs w:val="20"/>
              </w:rPr>
            </w:pPr>
            <w:r>
              <w:rPr>
                <w:rFonts w:ascii="Arial" w:hAnsi="Arial" w:cs="Arial"/>
                <w:sz w:val="20"/>
                <w:szCs w:val="20"/>
              </w:rPr>
              <w:t>1</w:t>
            </w:r>
          </w:p>
        </w:tc>
        <w:tc>
          <w:tcPr>
            <w:tcW w:w="8141" w:type="dxa"/>
          </w:tcPr>
          <w:p w:rsidR="00536400" w:rsidRDefault="000D08FD">
            <w:pPr>
              <w:rPr>
                <w:rFonts w:ascii="Arial" w:hAnsi="Arial" w:cs="Arial"/>
                <w:sz w:val="20"/>
                <w:szCs w:val="20"/>
              </w:rPr>
            </w:pPr>
            <w:r>
              <w:rPr>
                <w:rFonts w:ascii="Arial" w:hAnsi="Arial" w:cs="Arial"/>
                <w:sz w:val="20"/>
                <w:szCs w:val="20"/>
              </w:rPr>
              <w:t xml:space="preserve">Extremely </w:t>
            </w:r>
            <w:commentRangeStart w:id="13"/>
            <w:r>
              <w:rPr>
                <w:rFonts w:ascii="Arial" w:hAnsi="Arial" w:cs="Arial"/>
                <w:sz w:val="20"/>
                <w:szCs w:val="20"/>
              </w:rPr>
              <w:t>unlikely</w:t>
            </w:r>
            <w:commentRangeEnd w:id="13"/>
            <w:r w:rsidR="00AC2B19">
              <w:rPr>
                <w:rStyle w:val="CommentReference"/>
              </w:rPr>
              <w:commentReference w:id="13"/>
            </w:r>
          </w:p>
        </w:tc>
      </w:tr>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2</w:t>
            </w:r>
          </w:p>
        </w:tc>
        <w:tc>
          <w:tcPr>
            <w:tcW w:w="8141" w:type="dxa"/>
          </w:tcPr>
          <w:p w:rsidR="000D08FD" w:rsidRDefault="000D08FD" w:rsidP="00CE2DC8">
            <w:pPr>
              <w:rPr>
                <w:rFonts w:ascii="Arial" w:hAnsi="Arial" w:cs="Arial"/>
                <w:sz w:val="20"/>
                <w:szCs w:val="20"/>
              </w:rPr>
            </w:pPr>
            <w:r>
              <w:rPr>
                <w:rFonts w:ascii="Arial" w:hAnsi="Arial" w:cs="Arial"/>
                <w:sz w:val="20"/>
                <w:szCs w:val="20"/>
              </w:rPr>
              <w:t>Fairly unlikely</w:t>
            </w:r>
          </w:p>
        </w:tc>
      </w:tr>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3</w:t>
            </w:r>
          </w:p>
        </w:tc>
        <w:tc>
          <w:tcPr>
            <w:tcW w:w="8141" w:type="dxa"/>
          </w:tcPr>
          <w:p w:rsidR="000D08FD" w:rsidRDefault="000D08FD" w:rsidP="00CE2DC8">
            <w:pPr>
              <w:rPr>
                <w:rFonts w:ascii="Arial" w:hAnsi="Arial" w:cs="Arial"/>
                <w:sz w:val="20"/>
                <w:szCs w:val="20"/>
              </w:rPr>
            </w:pPr>
            <w:r>
              <w:rPr>
                <w:rFonts w:ascii="Arial" w:hAnsi="Arial" w:cs="Arial"/>
                <w:sz w:val="20"/>
                <w:szCs w:val="20"/>
              </w:rPr>
              <w:t>Neither likely nor unlikely / not bothered</w:t>
            </w:r>
          </w:p>
        </w:tc>
      </w:tr>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4</w:t>
            </w:r>
          </w:p>
        </w:tc>
        <w:tc>
          <w:tcPr>
            <w:tcW w:w="8141" w:type="dxa"/>
          </w:tcPr>
          <w:p w:rsidR="000D08FD" w:rsidRDefault="000D08FD" w:rsidP="00CE2DC8">
            <w:pPr>
              <w:rPr>
                <w:rFonts w:ascii="Arial" w:hAnsi="Arial" w:cs="Arial"/>
                <w:sz w:val="20"/>
                <w:szCs w:val="20"/>
              </w:rPr>
            </w:pPr>
            <w:r>
              <w:rPr>
                <w:rFonts w:ascii="Arial" w:hAnsi="Arial" w:cs="Arial"/>
                <w:sz w:val="20"/>
                <w:szCs w:val="20"/>
              </w:rPr>
              <w:t>Fairly likely</w:t>
            </w:r>
          </w:p>
        </w:tc>
      </w:tr>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5</w:t>
            </w:r>
          </w:p>
        </w:tc>
        <w:tc>
          <w:tcPr>
            <w:tcW w:w="8141" w:type="dxa"/>
          </w:tcPr>
          <w:p w:rsidR="000D08FD" w:rsidRDefault="000D08FD" w:rsidP="00CE2DC8">
            <w:pPr>
              <w:rPr>
                <w:rFonts w:ascii="Arial" w:hAnsi="Arial" w:cs="Arial"/>
                <w:sz w:val="20"/>
                <w:szCs w:val="20"/>
              </w:rPr>
            </w:pPr>
            <w:r>
              <w:rPr>
                <w:rFonts w:ascii="Arial" w:hAnsi="Arial" w:cs="Arial"/>
                <w:sz w:val="20"/>
                <w:szCs w:val="20"/>
              </w:rPr>
              <w:t>Extremely likely</w:t>
            </w:r>
          </w:p>
        </w:tc>
      </w:tr>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6</w:t>
            </w:r>
          </w:p>
        </w:tc>
        <w:tc>
          <w:tcPr>
            <w:tcW w:w="8141" w:type="dxa"/>
          </w:tcPr>
          <w:p w:rsidR="000D08FD" w:rsidRDefault="000D08FD" w:rsidP="00CE2DC8">
            <w:pPr>
              <w:rPr>
                <w:rFonts w:ascii="Arial" w:hAnsi="Arial" w:cs="Arial"/>
                <w:sz w:val="20"/>
                <w:szCs w:val="20"/>
              </w:rPr>
            </w:pPr>
            <w:r>
              <w:rPr>
                <w:rFonts w:ascii="Arial" w:hAnsi="Arial" w:cs="Arial"/>
                <w:sz w:val="20"/>
                <w:szCs w:val="20"/>
              </w:rPr>
              <w:t>Already have it</w:t>
            </w:r>
          </w:p>
        </w:tc>
      </w:tr>
    </w:tbl>
    <w:p w:rsidR="000D08FD" w:rsidRDefault="000D08FD" w:rsidP="00CE2DC8">
      <w:pPr>
        <w:spacing w:after="0" w:line="240" w:lineRule="auto"/>
        <w:rPr>
          <w:rFonts w:ascii="Arial" w:hAnsi="Arial" w:cs="Arial"/>
          <w:sz w:val="20"/>
          <w:szCs w:val="20"/>
        </w:rPr>
      </w:pPr>
    </w:p>
    <w:p w:rsidR="00262DB9" w:rsidRPr="0068492F" w:rsidRDefault="00262DB9"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9E3E74">
        <w:rPr>
          <w:rFonts w:ascii="Arial" w:eastAsia="Geneva" w:hAnsi="Arial" w:cs="Arial"/>
          <w:b/>
          <w:bCs/>
          <w:color w:val="FF0000"/>
          <w:kern w:val="24"/>
          <w:sz w:val="20"/>
          <w:szCs w:val="20"/>
        </w:rPr>
        <w:t xml:space="preserve">PROGRAMMING INSTRUCTION: ASK </w:t>
      </w:r>
      <w:r w:rsidR="00816981">
        <w:rPr>
          <w:rFonts w:ascii="Arial" w:eastAsia="Geneva" w:hAnsi="Arial" w:cs="Arial"/>
          <w:b/>
          <w:bCs/>
          <w:color w:val="FF0000"/>
          <w:kern w:val="24"/>
          <w:sz w:val="20"/>
          <w:szCs w:val="20"/>
        </w:rPr>
        <w:t>THOSE CODING 4 OR 5 AT QT3</w:t>
      </w:r>
      <w:r w:rsidRPr="009E3E74">
        <w:rPr>
          <w:rFonts w:ascii="Arial" w:eastAsia="Geneva" w:hAnsi="Arial" w:cs="Arial"/>
          <w:b/>
          <w:bCs/>
          <w:color w:val="FF0000"/>
          <w:kern w:val="24"/>
          <w:sz w:val="20"/>
          <w:szCs w:val="20"/>
        </w:rPr>
        <w:t>.</w:t>
      </w:r>
      <w:r>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SINGLE CODE.]</w:t>
      </w:r>
      <w:proofErr w:type="gramEnd"/>
    </w:p>
    <w:p w:rsidR="00262DB9" w:rsidRDefault="00262DB9" w:rsidP="00CE2DC8">
      <w:pPr>
        <w:spacing w:after="0" w:line="240" w:lineRule="auto"/>
        <w:ind w:left="720" w:hanging="720"/>
        <w:rPr>
          <w:rFonts w:ascii="Arial" w:hAnsi="Arial" w:cs="Arial"/>
          <w:sz w:val="20"/>
          <w:szCs w:val="20"/>
        </w:rPr>
      </w:pPr>
      <w:r>
        <w:rPr>
          <w:rFonts w:ascii="Arial" w:hAnsi="Arial" w:cs="Arial"/>
          <w:b/>
          <w:sz w:val="20"/>
          <w:szCs w:val="20"/>
        </w:rPr>
        <w:t>Q</w:t>
      </w:r>
      <w:r w:rsidR="00816981">
        <w:rPr>
          <w:rFonts w:ascii="Arial" w:hAnsi="Arial" w:cs="Arial"/>
          <w:b/>
          <w:sz w:val="20"/>
          <w:szCs w:val="20"/>
        </w:rPr>
        <w:t>T4</w:t>
      </w:r>
      <w:r>
        <w:rPr>
          <w:rFonts w:ascii="Arial" w:hAnsi="Arial" w:cs="Arial"/>
          <w:b/>
          <w:sz w:val="20"/>
          <w:szCs w:val="20"/>
        </w:rPr>
        <w:t>.</w:t>
      </w:r>
      <w:r w:rsidRPr="00BA6B21">
        <w:rPr>
          <w:rFonts w:ascii="Arial" w:hAnsi="Arial" w:cs="Arial"/>
          <w:b/>
          <w:sz w:val="20"/>
          <w:szCs w:val="20"/>
        </w:rPr>
        <w:tab/>
      </w:r>
      <w:r>
        <w:rPr>
          <w:rFonts w:ascii="Arial" w:hAnsi="Arial" w:cs="Arial"/>
          <w:sz w:val="20"/>
          <w:szCs w:val="20"/>
        </w:rPr>
        <w:t>You said you would were likely to fit a telematics device in your vehicle, why would you consider installing one</w:t>
      </w:r>
      <w:r w:rsidRPr="00BA6B21">
        <w:rPr>
          <w:rFonts w:ascii="Arial" w:hAnsi="Arial" w:cs="Arial"/>
          <w:sz w:val="20"/>
          <w:szCs w:val="20"/>
        </w:rPr>
        <w:t>?</w:t>
      </w:r>
    </w:p>
    <w:p w:rsidR="00262DB9" w:rsidRDefault="00262DB9" w:rsidP="00CE2DC8">
      <w:pPr>
        <w:spacing w:after="0" w:line="240" w:lineRule="auto"/>
        <w:rPr>
          <w:rFonts w:ascii="Arial" w:hAnsi="Arial" w:cs="Arial"/>
          <w:sz w:val="20"/>
          <w:szCs w:val="20"/>
        </w:rPr>
      </w:pPr>
    </w:p>
    <w:tbl>
      <w:tblPr>
        <w:tblStyle w:val="TableGrid"/>
        <w:tblW w:w="0" w:type="auto"/>
        <w:tblLook w:val="04A0"/>
      </w:tblPr>
      <w:tblGrid>
        <w:gridCol w:w="1101"/>
        <w:gridCol w:w="8141"/>
      </w:tblGrid>
      <w:tr w:rsidR="00262DB9" w:rsidTr="00262DB9">
        <w:tc>
          <w:tcPr>
            <w:tcW w:w="1101" w:type="dxa"/>
          </w:tcPr>
          <w:p w:rsidR="00262DB9" w:rsidRDefault="00262DB9" w:rsidP="00CE2DC8">
            <w:pPr>
              <w:rPr>
                <w:rFonts w:ascii="Arial" w:hAnsi="Arial" w:cs="Arial"/>
                <w:sz w:val="20"/>
                <w:szCs w:val="20"/>
              </w:rPr>
            </w:pPr>
            <w:r>
              <w:rPr>
                <w:rFonts w:ascii="Arial" w:hAnsi="Arial" w:cs="Arial"/>
                <w:sz w:val="20"/>
                <w:szCs w:val="20"/>
              </w:rPr>
              <w:t>1</w:t>
            </w:r>
          </w:p>
        </w:tc>
        <w:tc>
          <w:tcPr>
            <w:tcW w:w="8141" w:type="dxa"/>
          </w:tcPr>
          <w:p w:rsidR="00262DB9" w:rsidRDefault="00262DB9" w:rsidP="00CE2DC8">
            <w:pPr>
              <w:rPr>
                <w:rFonts w:ascii="Arial" w:hAnsi="Arial" w:cs="Arial"/>
                <w:sz w:val="20"/>
                <w:szCs w:val="20"/>
              </w:rPr>
            </w:pPr>
            <w:r>
              <w:rPr>
                <w:rFonts w:ascii="Arial" w:hAnsi="Arial" w:cs="Arial"/>
                <w:sz w:val="20"/>
                <w:szCs w:val="20"/>
              </w:rPr>
              <w:t>I’m a safe driver so it would reduce my premium</w:t>
            </w:r>
          </w:p>
        </w:tc>
      </w:tr>
      <w:tr w:rsidR="00262DB9" w:rsidTr="00262DB9">
        <w:tc>
          <w:tcPr>
            <w:tcW w:w="1101" w:type="dxa"/>
          </w:tcPr>
          <w:p w:rsidR="00262DB9" w:rsidRDefault="00262DB9" w:rsidP="00CE2DC8">
            <w:pPr>
              <w:rPr>
                <w:rFonts w:ascii="Arial" w:hAnsi="Arial" w:cs="Arial"/>
                <w:sz w:val="20"/>
                <w:szCs w:val="20"/>
              </w:rPr>
            </w:pPr>
            <w:r>
              <w:rPr>
                <w:rFonts w:ascii="Arial" w:hAnsi="Arial" w:cs="Arial"/>
                <w:sz w:val="20"/>
                <w:szCs w:val="20"/>
              </w:rPr>
              <w:t>2</w:t>
            </w:r>
          </w:p>
        </w:tc>
        <w:tc>
          <w:tcPr>
            <w:tcW w:w="8141" w:type="dxa"/>
          </w:tcPr>
          <w:p w:rsidR="00262DB9" w:rsidRDefault="00262DB9" w:rsidP="00CE2DC8">
            <w:pPr>
              <w:rPr>
                <w:rFonts w:ascii="Arial" w:hAnsi="Arial" w:cs="Arial"/>
                <w:sz w:val="20"/>
                <w:szCs w:val="20"/>
              </w:rPr>
            </w:pPr>
            <w:r>
              <w:rPr>
                <w:rFonts w:ascii="Arial" w:hAnsi="Arial" w:cs="Arial"/>
                <w:sz w:val="20"/>
                <w:szCs w:val="20"/>
              </w:rPr>
              <w:t>I don’t drive that often so it would reduce my premium</w:t>
            </w:r>
          </w:p>
        </w:tc>
      </w:tr>
      <w:tr w:rsidR="00262DB9" w:rsidTr="00262DB9">
        <w:tc>
          <w:tcPr>
            <w:tcW w:w="1101" w:type="dxa"/>
          </w:tcPr>
          <w:p w:rsidR="00262DB9" w:rsidRDefault="00262DB9" w:rsidP="00CE2DC8">
            <w:pPr>
              <w:rPr>
                <w:rFonts w:ascii="Arial" w:hAnsi="Arial" w:cs="Arial"/>
                <w:sz w:val="20"/>
                <w:szCs w:val="20"/>
              </w:rPr>
            </w:pPr>
            <w:r>
              <w:rPr>
                <w:rFonts w:ascii="Arial" w:hAnsi="Arial" w:cs="Arial"/>
                <w:sz w:val="20"/>
                <w:szCs w:val="20"/>
              </w:rPr>
              <w:t>3</w:t>
            </w:r>
          </w:p>
        </w:tc>
        <w:tc>
          <w:tcPr>
            <w:tcW w:w="8141" w:type="dxa"/>
          </w:tcPr>
          <w:p w:rsidR="00262DB9" w:rsidRDefault="00262DB9" w:rsidP="00CE2DC8">
            <w:pPr>
              <w:rPr>
                <w:rFonts w:ascii="Arial" w:hAnsi="Arial" w:cs="Arial"/>
                <w:sz w:val="20"/>
                <w:szCs w:val="20"/>
              </w:rPr>
            </w:pPr>
            <w:r>
              <w:rPr>
                <w:rFonts w:ascii="Arial" w:hAnsi="Arial" w:cs="Arial"/>
                <w:sz w:val="20"/>
                <w:szCs w:val="20"/>
              </w:rPr>
              <w:t>I generally only drive during the day so it would reduce my premium</w:t>
            </w:r>
          </w:p>
        </w:tc>
      </w:tr>
      <w:tr w:rsidR="00262DB9" w:rsidTr="00262DB9">
        <w:tc>
          <w:tcPr>
            <w:tcW w:w="1101" w:type="dxa"/>
          </w:tcPr>
          <w:p w:rsidR="00262DB9" w:rsidRDefault="00262DB9" w:rsidP="00CE2DC8">
            <w:pPr>
              <w:rPr>
                <w:rFonts w:ascii="Arial" w:hAnsi="Arial" w:cs="Arial"/>
                <w:sz w:val="20"/>
                <w:szCs w:val="20"/>
              </w:rPr>
            </w:pPr>
            <w:r>
              <w:rPr>
                <w:rFonts w:ascii="Arial" w:hAnsi="Arial" w:cs="Arial"/>
                <w:sz w:val="20"/>
                <w:szCs w:val="20"/>
              </w:rPr>
              <w:t>4</w:t>
            </w:r>
          </w:p>
        </w:tc>
        <w:tc>
          <w:tcPr>
            <w:tcW w:w="8141" w:type="dxa"/>
          </w:tcPr>
          <w:p w:rsidR="00262DB9" w:rsidRDefault="00262DB9" w:rsidP="00CE2DC8">
            <w:pPr>
              <w:rPr>
                <w:rFonts w:ascii="Arial" w:hAnsi="Arial" w:cs="Arial"/>
                <w:sz w:val="20"/>
                <w:szCs w:val="20"/>
              </w:rPr>
            </w:pPr>
            <w:r>
              <w:rPr>
                <w:rFonts w:ascii="Arial" w:hAnsi="Arial" w:cs="Arial"/>
                <w:sz w:val="20"/>
                <w:szCs w:val="20"/>
              </w:rPr>
              <w:t>It would monitor the driving habits of my children</w:t>
            </w:r>
          </w:p>
        </w:tc>
      </w:tr>
      <w:tr w:rsidR="00E80A57" w:rsidTr="00262DB9">
        <w:tc>
          <w:tcPr>
            <w:tcW w:w="1101" w:type="dxa"/>
          </w:tcPr>
          <w:p w:rsidR="00E80A57" w:rsidRDefault="00E80A57" w:rsidP="00CE2DC8">
            <w:pPr>
              <w:rPr>
                <w:rFonts w:ascii="Arial" w:hAnsi="Arial" w:cs="Arial"/>
                <w:sz w:val="20"/>
                <w:szCs w:val="20"/>
              </w:rPr>
            </w:pPr>
            <w:r>
              <w:rPr>
                <w:rFonts w:ascii="Arial" w:hAnsi="Arial" w:cs="Arial"/>
                <w:sz w:val="20"/>
                <w:szCs w:val="20"/>
              </w:rPr>
              <w:t>5</w:t>
            </w:r>
          </w:p>
        </w:tc>
        <w:tc>
          <w:tcPr>
            <w:tcW w:w="8141" w:type="dxa"/>
          </w:tcPr>
          <w:p w:rsidR="00E80A57" w:rsidRDefault="00E80A57" w:rsidP="00CE2DC8">
            <w:pPr>
              <w:rPr>
                <w:rFonts w:ascii="Arial" w:hAnsi="Arial" w:cs="Arial"/>
                <w:sz w:val="20"/>
                <w:szCs w:val="20"/>
              </w:rPr>
            </w:pPr>
            <w:r>
              <w:rPr>
                <w:rFonts w:ascii="Arial" w:hAnsi="Arial" w:cs="Arial"/>
                <w:sz w:val="20"/>
                <w:szCs w:val="20"/>
              </w:rPr>
              <w:t>It would be interesting to know how I drive</w:t>
            </w:r>
          </w:p>
        </w:tc>
      </w:tr>
      <w:tr w:rsidR="00E80A57" w:rsidTr="00262DB9">
        <w:tc>
          <w:tcPr>
            <w:tcW w:w="1101" w:type="dxa"/>
          </w:tcPr>
          <w:p w:rsidR="00E80A57" w:rsidRDefault="00E80A57" w:rsidP="00CE2DC8">
            <w:pPr>
              <w:rPr>
                <w:rFonts w:ascii="Arial" w:hAnsi="Arial" w:cs="Arial"/>
                <w:sz w:val="20"/>
                <w:szCs w:val="20"/>
              </w:rPr>
            </w:pPr>
            <w:r>
              <w:rPr>
                <w:rFonts w:ascii="Arial" w:hAnsi="Arial" w:cs="Arial"/>
                <w:sz w:val="20"/>
                <w:szCs w:val="20"/>
              </w:rPr>
              <w:t>6</w:t>
            </w:r>
          </w:p>
        </w:tc>
        <w:tc>
          <w:tcPr>
            <w:tcW w:w="8141" w:type="dxa"/>
          </w:tcPr>
          <w:p w:rsidR="00E80A57" w:rsidRDefault="00E80A57" w:rsidP="00CE2DC8">
            <w:pPr>
              <w:rPr>
                <w:rFonts w:ascii="Arial" w:hAnsi="Arial" w:cs="Arial"/>
                <w:sz w:val="20"/>
                <w:szCs w:val="20"/>
              </w:rPr>
            </w:pPr>
            <w:r>
              <w:rPr>
                <w:rFonts w:ascii="Arial" w:hAnsi="Arial" w:cs="Arial"/>
                <w:sz w:val="20"/>
                <w:szCs w:val="20"/>
              </w:rPr>
              <w:t>It would me to be a safer driver</w:t>
            </w:r>
          </w:p>
        </w:tc>
      </w:tr>
      <w:tr w:rsidR="00262DB9" w:rsidTr="00262DB9">
        <w:tc>
          <w:tcPr>
            <w:tcW w:w="1101" w:type="dxa"/>
          </w:tcPr>
          <w:p w:rsidR="00262DB9" w:rsidRDefault="00E80A57" w:rsidP="00CE2DC8">
            <w:pPr>
              <w:rPr>
                <w:rFonts w:ascii="Arial" w:hAnsi="Arial" w:cs="Arial"/>
                <w:sz w:val="20"/>
                <w:szCs w:val="20"/>
              </w:rPr>
            </w:pPr>
            <w:r>
              <w:rPr>
                <w:rFonts w:ascii="Arial" w:hAnsi="Arial" w:cs="Arial"/>
                <w:sz w:val="20"/>
                <w:szCs w:val="20"/>
              </w:rPr>
              <w:lastRenderedPageBreak/>
              <w:t>7</w:t>
            </w:r>
          </w:p>
        </w:tc>
        <w:tc>
          <w:tcPr>
            <w:tcW w:w="8141" w:type="dxa"/>
          </w:tcPr>
          <w:p w:rsidR="00262DB9" w:rsidRDefault="00262DB9" w:rsidP="00CE2DC8">
            <w:pPr>
              <w:rPr>
                <w:rFonts w:ascii="Arial" w:hAnsi="Arial" w:cs="Arial"/>
                <w:sz w:val="20"/>
                <w:szCs w:val="20"/>
              </w:rPr>
            </w:pPr>
            <w:r>
              <w:rPr>
                <w:rFonts w:ascii="Arial" w:hAnsi="Arial" w:cs="Arial"/>
                <w:sz w:val="20"/>
                <w:szCs w:val="20"/>
              </w:rPr>
              <w:t>Other: please specify</w:t>
            </w:r>
          </w:p>
        </w:tc>
      </w:tr>
    </w:tbl>
    <w:p w:rsidR="00262DB9" w:rsidRDefault="00262DB9" w:rsidP="00CE2DC8">
      <w:pPr>
        <w:spacing w:after="0" w:line="240" w:lineRule="auto"/>
        <w:rPr>
          <w:rFonts w:ascii="Arial" w:hAnsi="Arial" w:cs="Arial"/>
          <w:sz w:val="20"/>
          <w:szCs w:val="20"/>
        </w:rPr>
      </w:pPr>
    </w:p>
    <w:p w:rsidR="00262DB9" w:rsidRPr="0068492F" w:rsidRDefault="00262DB9" w:rsidP="00CE2DC8">
      <w:pPr>
        <w:spacing w:after="0" w:line="240" w:lineRule="auto"/>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9E3E74">
        <w:rPr>
          <w:rFonts w:ascii="Arial" w:eastAsia="Geneva" w:hAnsi="Arial" w:cs="Arial"/>
          <w:b/>
          <w:bCs/>
          <w:color w:val="FF0000"/>
          <w:kern w:val="24"/>
          <w:sz w:val="20"/>
          <w:szCs w:val="20"/>
        </w:rPr>
        <w:t xml:space="preserve">PROGRAMMING INSTRUCTION: ASK </w:t>
      </w:r>
      <w:r w:rsidR="00816981">
        <w:rPr>
          <w:rFonts w:ascii="Arial" w:eastAsia="Geneva" w:hAnsi="Arial" w:cs="Arial"/>
          <w:b/>
          <w:bCs/>
          <w:color w:val="FF0000"/>
          <w:kern w:val="24"/>
          <w:sz w:val="20"/>
          <w:szCs w:val="20"/>
        </w:rPr>
        <w:t>THOSE CODING 1 OR 2 AT QT3</w:t>
      </w:r>
      <w:r w:rsidRPr="009E3E74">
        <w:rPr>
          <w:rFonts w:ascii="Arial" w:eastAsia="Geneva" w:hAnsi="Arial" w:cs="Arial"/>
          <w:b/>
          <w:bCs/>
          <w:color w:val="FF0000"/>
          <w:kern w:val="24"/>
          <w:sz w:val="20"/>
          <w:szCs w:val="20"/>
        </w:rPr>
        <w:t>.</w:t>
      </w:r>
      <w:r>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SINGLE CODE.]</w:t>
      </w:r>
      <w:proofErr w:type="gramEnd"/>
    </w:p>
    <w:p w:rsidR="00262DB9" w:rsidRDefault="00262DB9" w:rsidP="00CE2DC8">
      <w:pPr>
        <w:spacing w:after="0" w:line="240" w:lineRule="auto"/>
        <w:ind w:left="720" w:hanging="720"/>
        <w:rPr>
          <w:rFonts w:ascii="Arial" w:hAnsi="Arial" w:cs="Arial"/>
          <w:sz w:val="20"/>
          <w:szCs w:val="20"/>
        </w:rPr>
      </w:pPr>
      <w:r>
        <w:rPr>
          <w:rFonts w:ascii="Arial" w:hAnsi="Arial" w:cs="Arial"/>
          <w:b/>
          <w:sz w:val="20"/>
          <w:szCs w:val="20"/>
        </w:rPr>
        <w:t>Q</w:t>
      </w:r>
      <w:r w:rsidR="00816981">
        <w:rPr>
          <w:rFonts w:ascii="Arial" w:hAnsi="Arial" w:cs="Arial"/>
          <w:b/>
          <w:sz w:val="20"/>
          <w:szCs w:val="20"/>
        </w:rPr>
        <w:t>T5</w:t>
      </w:r>
      <w:r>
        <w:rPr>
          <w:rFonts w:ascii="Arial" w:hAnsi="Arial" w:cs="Arial"/>
          <w:b/>
          <w:sz w:val="20"/>
          <w:szCs w:val="20"/>
        </w:rPr>
        <w:t>.</w:t>
      </w:r>
      <w:r w:rsidRPr="00BA6B21">
        <w:rPr>
          <w:rFonts w:ascii="Arial" w:hAnsi="Arial" w:cs="Arial"/>
          <w:b/>
          <w:sz w:val="20"/>
          <w:szCs w:val="20"/>
        </w:rPr>
        <w:tab/>
      </w:r>
      <w:r>
        <w:rPr>
          <w:rFonts w:ascii="Arial" w:hAnsi="Arial" w:cs="Arial"/>
          <w:sz w:val="20"/>
          <w:szCs w:val="20"/>
        </w:rPr>
        <w:t>You said you would weren’t likely to fit a telematics device in your vehicle, why would you not consider installing one</w:t>
      </w:r>
      <w:r w:rsidRPr="00BA6B21">
        <w:rPr>
          <w:rFonts w:ascii="Arial" w:hAnsi="Arial" w:cs="Arial"/>
          <w:sz w:val="20"/>
          <w:szCs w:val="20"/>
        </w:rPr>
        <w:t>?</w:t>
      </w:r>
    </w:p>
    <w:p w:rsidR="00262DB9" w:rsidRDefault="00262DB9" w:rsidP="00CE2DC8">
      <w:pPr>
        <w:spacing w:after="0" w:line="240" w:lineRule="auto"/>
        <w:rPr>
          <w:rFonts w:ascii="Arial" w:hAnsi="Arial" w:cs="Arial"/>
          <w:sz w:val="20"/>
          <w:szCs w:val="20"/>
        </w:rPr>
      </w:pPr>
    </w:p>
    <w:tbl>
      <w:tblPr>
        <w:tblStyle w:val="TableGrid"/>
        <w:tblW w:w="0" w:type="auto"/>
        <w:tblLook w:val="04A0"/>
      </w:tblPr>
      <w:tblGrid>
        <w:gridCol w:w="1101"/>
        <w:gridCol w:w="8141"/>
      </w:tblGrid>
      <w:tr w:rsidR="00262DB9" w:rsidTr="00262DB9">
        <w:tc>
          <w:tcPr>
            <w:tcW w:w="1101" w:type="dxa"/>
          </w:tcPr>
          <w:p w:rsidR="00262DB9" w:rsidRDefault="00262DB9" w:rsidP="00CE2DC8">
            <w:pPr>
              <w:rPr>
                <w:rFonts w:ascii="Arial" w:hAnsi="Arial" w:cs="Arial"/>
                <w:sz w:val="20"/>
                <w:szCs w:val="20"/>
              </w:rPr>
            </w:pPr>
            <w:r>
              <w:rPr>
                <w:rFonts w:ascii="Arial" w:hAnsi="Arial" w:cs="Arial"/>
                <w:sz w:val="20"/>
                <w:szCs w:val="20"/>
              </w:rPr>
              <w:t>1</w:t>
            </w:r>
          </w:p>
        </w:tc>
        <w:tc>
          <w:tcPr>
            <w:tcW w:w="8141" w:type="dxa"/>
          </w:tcPr>
          <w:p w:rsidR="00262DB9" w:rsidRDefault="00262DB9" w:rsidP="00CE2DC8">
            <w:pPr>
              <w:rPr>
                <w:rFonts w:ascii="Arial" w:hAnsi="Arial" w:cs="Arial"/>
                <w:sz w:val="20"/>
                <w:szCs w:val="20"/>
              </w:rPr>
            </w:pPr>
            <w:r>
              <w:rPr>
                <w:rFonts w:ascii="Arial" w:hAnsi="Arial" w:cs="Arial"/>
                <w:sz w:val="20"/>
                <w:szCs w:val="20"/>
              </w:rPr>
              <w:t>I sometimes speed</w:t>
            </w:r>
          </w:p>
        </w:tc>
      </w:tr>
      <w:tr w:rsidR="00262DB9" w:rsidTr="00262DB9">
        <w:tc>
          <w:tcPr>
            <w:tcW w:w="1101" w:type="dxa"/>
          </w:tcPr>
          <w:p w:rsidR="00262DB9" w:rsidRDefault="00262DB9" w:rsidP="00CE2DC8">
            <w:pPr>
              <w:rPr>
                <w:rFonts w:ascii="Arial" w:hAnsi="Arial" w:cs="Arial"/>
                <w:sz w:val="20"/>
                <w:szCs w:val="20"/>
              </w:rPr>
            </w:pPr>
            <w:r>
              <w:rPr>
                <w:rFonts w:ascii="Arial" w:hAnsi="Arial" w:cs="Arial"/>
                <w:sz w:val="20"/>
                <w:szCs w:val="20"/>
              </w:rPr>
              <w:t>2</w:t>
            </w:r>
          </w:p>
        </w:tc>
        <w:tc>
          <w:tcPr>
            <w:tcW w:w="8141" w:type="dxa"/>
          </w:tcPr>
          <w:p w:rsidR="00262DB9" w:rsidRDefault="00262DB9" w:rsidP="00CE2DC8">
            <w:pPr>
              <w:rPr>
                <w:rFonts w:ascii="Arial" w:hAnsi="Arial" w:cs="Arial"/>
                <w:sz w:val="20"/>
                <w:szCs w:val="20"/>
              </w:rPr>
            </w:pPr>
            <w:r>
              <w:rPr>
                <w:rFonts w:ascii="Arial" w:hAnsi="Arial" w:cs="Arial"/>
                <w:sz w:val="20"/>
                <w:szCs w:val="20"/>
              </w:rPr>
              <w:t>The insurance company doesn’t need more information about me</w:t>
            </w:r>
          </w:p>
        </w:tc>
      </w:tr>
      <w:tr w:rsidR="00262DB9" w:rsidTr="00262DB9">
        <w:tc>
          <w:tcPr>
            <w:tcW w:w="1101" w:type="dxa"/>
          </w:tcPr>
          <w:p w:rsidR="00262DB9" w:rsidRDefault="00262DB9" w:rsidP="00CE2DC8">
            <w:pPr>
              <w:rPr>
                <w:rFonts w:ascii="Arial" w:hAnsi="Arial" w:cs="Arial"/>
                <w:sz w:val="20"/>
                <w:szCs w:val="20"/>
              </w:rPr>
            </w:pPr>
            <w:r>
              <w:rPr>
                <w:rFonts w:ascii="Arial" w:hAnsi="Arial" w:cs="Arial"/>
                <w:sz w:val="20"/>
                <w:szCs w:val="20"/>
              </w:rPr>
              <w:t>3</w:t>
            </w:r>
          </w:p>
        </w:tc>
        <w:tc>
          <w:tcPr>
            <w:tcW w:w="8141" w:type="dxa"/>
          </w:tcPr>
          <w:p w:rsidR="00262DB9" w:rsidRDefault="00262DB9" w:rsidP="00CE2DC8">
            <w:pPr>
              <w:rPr>
                <w:rFonts w:ascii="Arial" w:hAnsi="Arial" w:cs="Arial"/>
                <w:sz w:val="20"/>
                <w:szCs w:val="20"/>
              </w:rPr>
            </w:pPr>
            <w:r>
              <w:rPr>
                <w:rFonts w:ascii="Arial" w:hAnsi="Arial" w:cs="Arial"/>
                <w:sz w:val="20"/>
                <w:szCs w:val="20"/>
              </w:rPr>
              <w:t>I’m afraid of what it would show about my driving behaviour</w:t>
            </w:r>
          </w:p>
        </w:tc>
      </w:tr>
      <w:tr w:rsidR="00857F94" w:rsidTr="00262DB9">
        <w:tc>
          <w:tcPr>
            <w:tcW w:w="1101" w:type="dxa"/>
          </w:tcPr>
          <w:p w:rsidR="00857F94" w:rsidRDefault="00857F94" w:rsidP="00CE2DC8">
            <w:pPr>
              <w:rPr>
                <w:rFonts w:ascii="Arial" w:hAnsi="Arial" w:cs="Arial"/>
                <w:sz w:val="20"/>
                <w:szCs w:val="20"/>
              </w:rPr>
            </w:pPr>
            <w:r>
              <w:rPr>
                <w:rFonts w:ascii="Arial" w:hAnsi="Arial" w:cs="Arial"/>
                <w:sz w:val="20"/>
                <w:szCs w:val="20"/>
              </w:rPr>
              <w:t>4</w:t>
            </w:r>
          </w:p>
        </w:tc>
        <w:tc>
          <w:tcPr>
            <w:tcW w:w="8141" w:type="dxa"/>
          </w:tcPr>
          <w:p w:rsidR="00857F94" w:rsidRDefault="00857F94" w:rsidP="00CE2DC8">
            <w:pPr>
              <w:rPr>
                <w:rFonts w:ascii="Arial" w:hAnsi="Arial" w:cs="Arial"/>
                <w:sz w:val="20"/>
                <w:szCs w:val="20"/>
              </w:rPr>
            </w:pPr>
            <w:r w:rsidRPr="00857F94">
              <w:rPr>
                <w:rFonts w:ascii="Arial" w:hAnsi="Arial" w:cs="Arial"/>
                <w:sz w:val="20"/>
                <w:szCs w:val="20"/>
              </w:rPr>
              <w:t>I don’t want anyone to be able to track where and when I am driving</w:t>
            </w:r>
          </w:p>
        </w:tc>
      </w:tr>
      <w:tr w:rsidR="00262DB9" w:rsidTr="00262DB9">
        <w:tc>
          <w:tcPr>
            <w:tcW w:w="1101" w:type="dxa"/>
          </w:tcPr>
          <w:p w:rsidR="00262DB9" w:rsidRDefault="00857F94" w:rsidP="00CE2DC8">
            <w:pPr>
              <w:rPr>
                <w:rFonts w:ascii="Arial" w:hAnsi="Arial" w:cs="Arial"/>
                <w:sz w:val="20"/>
                <w:szCs w:val="20"/>
              </w:rPr>
            </w:pPr>
            <w:r>
              <w:rPr>
                <w:rFonts w:ascii="Arial" w:hAnsi="Arial" w:cs="Arial"/>
                <w:sz w:val="20"/>
                <w:szCs w:val="20"/>
              </w:rPr>
              <w:t>98</w:t>
            </w:r>
          </w:p>
        </w:tc>
        <w:tc>
          <w:tcPr>
            <w:tcW w:w="8141" w:type="dxa"/>
          </w:tcPr>
          <w:p w:rsidR="00262DB9" w:rsidRDefault="00262DB9" w:rsidP="00CE2DC8">
            <w:pPr>
              <w:rPr>
                <w:rFonts w:ascii="Arial" w:hAnsi="Arial" w:cs="Arial"/>
                <w:sz w:val="20"/>
                <w:szCs w:val="20"/>
              </w:rPr>
            </w:pPr>
            <w:r>
              <w:rPr>
                <w:rFonts w:ascii="Arial" w:hAnsi="Arial" w:cs="Arial"/>
                <w:sz w:val="20"/>
                <w:szCs w:val="20"/>
              </w:rPr>
              <w:t xml:space="preserve">Other </w:t>
            </w:r>
            <w:r w:rsidR="00857F94">
              <w:rPr>
                <w:rFonts w:ascii="Arial" w:hAnsi="Arial" w:cs="Arial"/>
                <w:sz w:val="20"/>
                <w:szCs w:val="20"/>
              </w:rPr>
              <w:t>(P</w:t>
            </w:r>
            <w:r>
              <w:rPr>
                <w:rFonts w:ascii="Arial" w:hAnsi="Arial" w:cs="Arial"/>
                <w:sz w:val="20"/>
                <w:szCs w:val="20"/>
              </w:rPr>
              <w:t>lease specify</w:t>
            </w:r>
            <w:r w:rsidR="00857F94">
              <w:rPr>
                <w:rFonts w:ascii="Arial" w:hAnsi="Arial" w:cs="Arial"/>
                <w:sz w:val="20"/>
                <w:szCs w:val="20"/>
              </w:rPr>
              <w:t>)</w:t>
            </w:r>
          </w:p>
        </w:tc>
      </w:tr>
    </w:tbl>
    <w:p w:rsidR="00262DB9" w:rsidRDefault="00262DB9" w:rsidP="00CE2DC8">
      <w:pPr>
        <w:spacing w:after="0" w:line="240" w:lineRule="auto"/>
        <w:rPr>
          <w:rFonts w:ascii="Arial" w:hAnsi="Arial" w:cs="Arial"/>
          <w:sz w:val="20"/>
          <w:szCs w:val="20"/>
        </w:rPr>
      </w:pPr>
    </w:p>
    <w:p w:rsidR="000D08FD" w:rsidRDefault="000D08FD" w:rsidP="00CE2DC8">
      <w:pPr>
        <w:spacing w:after="0" w:line="240" w:lineRule="auto"/>
        <w:rPr>
          <w:rFonts w:ascii="Arial" w:hAnsi="Arial" w:cs="Arial"/>
          <w:sz w:val="20"/>
          <w:szCs w:val="20"/>
        </w:rPr>
      </w:pPr>
    </w:p>
    <w:p w:rsidR="000D08FD" w:rsidRPr="0068492F" w:rsidRDefault="000D08FD"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9E3E74">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ALL</w:t>
      </w:r>
      <w:r w:rsidRPr="009E3E74">
        <w:rPr>
          <w:rFonts w:ascii="Arial" w:eastAsia="Geneva" w:hAnsi="Arial" w:cs="Arial"/>
          <w:b/>
          <w:bCs/>
          <w:color w:val="FF0000"/>
          <w:kern w:val="24"/>
          <w:sz w:val="20"/>
          <w:szCs w:val="20"/>
        </w:rPr>
        <w:t>.</w:t>
      </w:r>
      <w:r>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MULTI CODE.]</w:t>
      </w:r>
      <w:proofErr w:type="gramEnd"/>
    </w:p>
    <w:p w:rsidR="000D08FD" w:rsidRDefault="000D08FD" w:rsidP="00CE2DC8">
      <w:pPr>
        <w:spacing w:after="0" w:line="240" w:lineRule="auto"/>
        <w:ind w:left="720" w:hanging="720"/>
        <w:rPr>
          <w:rFonts w:ascii="Arial" w:hAnsi="Arial" w:cs="Arial"/>
          <w:sz w:val="20"/>
          <w:szCs w:val="20"/>
        </w:rPr>
      </w:pPr>
      <w:r>
        <w:rPr>
          <w:rFonts w:ascii="Arial" w:hAnsi="Arial" w:cs="Arial"/>
          <w:b/>
          <w:sz w:val="20"/>
          <w:szCs w:val="20"/>
        </w:rPr>
        <w:t>Q</w:t>
      </w:r>
      <w:r w:rsidR="00816981">
        <w:rPr>
          <w:rFonts w:ascii="Arial" w:hAnsi="Arial" w:cs="Arial"/>
          <w:b/>
          <w:sz w:val="20"/>
          <w:szCs w:val="20"/>
        </w:rPr>
        <w:t>T6</w:t>
      </w:r>
      <w:r>
        <w:rPr>
          <w:rFonts w:ascii="Arial" w:hAnsi="Arial" w:cs="Arial"/>
          <w:b/>
          <w:sz w:val="20"/>
          <w:szCs w:val="20"/>
        </w:rPr>
        <w:t>.</w:t>
      </w:r>
      <w:r w:rsidRPr="00BA6B21">
        <w:rPr>
          <w:rFonts w:ascii="Arial" w:hAnsi="Arial" w:cs="Arial"/>
          <w:b/>
          <w:sz w:val="20"/>
          <w:szCs w:val="20"/>
        </w:rPr>
        <w:tab/>
      </w:r>
      <w:r w:rsidR="00E9164D" w:rsidRPr="00E80A57">
        <w:rPr>
          <w:rFonts w:ascii="Arial" w:hAnsi="Arial" w:cs="Arial"/>
          <w:sz w:val="20"/>
          <w:szCs w:val="20"/>
        </w:rPr>
        <w:t xml:space="preserve">If you were to have a telematics </w:t>
      </w:r>
      <w:r w:rsidR="00816981" w:rsidRPr="00E80A57">
        <w:rPr>
          <w:rFonts w:ascii="Arial" w:hAnsi="Arial" w:cs="Arial"/>
          <w:sz w:val="20"/>
          <w:szCs w:val="20"/>
        </w:rPr>
        <w:t>device</w:t>
      </w:r>
      <w:r w:rsidR="00E9164D" w:rsidRPr="00E80A57">
        <w:rPr>
          <w:rFonts w:ascii="Arial" w:hAnsi="Arial" w:cs="Arial"/>
          <w:sz w:val="20"/>
          <w:szCs w:val="20"/>
        </w:rPr>
        <w:t xml:space="preserve"> installed</w:t>
      </w:r>
      <w:r w:rsidR="00E9164D">
        <w:rPr>
          <w:rFonts w:ascii="Arial" w:hAnsi="Arial" w:cs="Arial"/>
          <w:b/>
          <w:sz w:val="20"/>
          <w:szCs w:val="20"/>
        </w:rPr>
        <w:t xml:space="preserve"> </w:t>
      </w:r>
      <w:r w:rsidR="00E9164D">
        <w:rPr>
          <w:rFonts w:ascii="Arial" w:hAnsi="Arial" w:cs="Arial"/>
          <w:sz w:val="20"/>
          <w:szCs w:val="20"/>
        </w:rPr>
        <w:t>w</w:t>
      </w:r>
      <w:r>
        <w:rPr>
          <w:rFonts w:ascii="Arial" w:hAnsi="Arial" w:cs="Arial"/>
          <w:sz w:val="20"/>
          <w:szCs w:val="20"/>
        </w:rPr>
        <w:t xml:space="preserve">hich of the following functions </w:t>
      </w:r>
      <w:r w:rsidR="00E9164D">
        <w:rPr>
          <w:rFonts w:ascii="Arial" w:hAnsi="Arial" w:cs="Arial"/>
          <w:sz w:val="20"/>
          <w:szCs w:val="20"/>
        </w:rPr>
        <w:t>would you be interested in your telematics providing?</w:t>
      </w:r>
    </w:p>
    <w:p w:rsidR="000D08FD" w:rsidRDefault="000D08FD" w:rsidP="00CE2DC8">
      <w:pPr>
        <w:spacing w:after="0" w:line="240" w:lineRule="auto"/>
        <w:rPr>
          <w:rFonts w:ascii="Arial" w:hAnsi="Arial" w:cs="Arial"/>
          <w:sz w:val="20"/>
          <w:szCs w:val="20"/>
        </w:rPr>
      </w:pPr>
    </w:p>
    <w:tbl>
      <w:tblPr>
        <w:tblStyle w:val="TableGrid"/>
        <w:tblW w:w="0" w:type="auto"/>
        <w:tblLook w:val="04A0"/>
      </w:tblPr>
      <w:tblGrid>
        <w:gridCol w:w="1101"/>
        <w:gridCol w:w="8141"/>
      </w:tblGrid>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1</w:t>
            </w:r>
          </w:p>
        </w:tc>
        <w:tc>
          <w:tcPr>
            <w:tcW w:w="8141" w:type="dxa"/>
          </w:tcPr>
          <w:p w:rsidR="00536400" w:rsidRDefault="000D08FD">
            <w:pPr>
              <w:rPr>
                <w:rFonts w:ascii="Arial" w:hAnsi="Arial" w:cs="Arial"/>
                <w:sz w:val="20"/>
                <w:szCs w:val="20"/>
              </w:rPr>
            </w:pPr>
            <w:r>
              <w:rPr>
                <w:rFonts w:ascii="Arial" w:hAnsi="Arial" w:cs="Arial"/>
                <w:sz w:val="20"/>
                <w:szCs w:val="20"/>
              </w:rPr>
              <w:t>Pay-as-you-drive motor insurance (i.e. variable premium based on your actual driving behaviour)</w:t>
            </w:r>
          </w:p>
        </w:tc>
      </w:tr>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2</w:t>
            </w:r>
          </w:p>
        </w:tc>
        <w:tc>
          <w:tcPr>
            <w:tcW w:w="8141" w:type="dxa"/>
          </w:tcPr>
          <w:p w:rsidR="000D08FD" w:rsidRDefault="000D08FD" w:rsidP="00CE2DC8">
            <w:pPr>
              <w:rPr>
                <w:rFonts w:ascii="Arial" w:hAnsi="Arial" w:cs="Arial"/>
                <w:sz w:val="20"/>
                <w:szCs w:val="20"/>
              </w:rPr>
            </w:pPr>
            <w:r>
              <w:rPr>
                <w:rFonts w:ascii="Arial" w:hAnsi="Arial" w:cs="Arial"/>
                <w:sz w:val="20"/>
                <w:szCs w:val="20"/>
              </w:rPr>
              <w:t>Monitor your own driving performance online (speed, efficiency, etc.)</w:t>
            </w:r>
          </w:p>
        </w:tc>
      </w:tr>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3</w:t>
            </w:r>
          </w:p>
        </w:tc>
        <w:tc>
          <w:tcPr>
            <w:tcW w:w="8141" w:type="dxa"/>
          </w:tcPr>
          <w:p w:rsidR="000D08FD" w:rsidRDefault="000D08FD" w:rsidP="00CE2DC8">
            <w:pPr>
              <w:rPr>
                <w:rFonts w:ascii="Arial" w:hAnsi="Arial" w:cs="Arial"/>
                <w:sz w:val="20"/>
                <w:szCs w:val="20"/>
              </w:rPr>
            </w:pPr>
            <w:r>
              <w:rPr>
                <w:rFonts w:ascii="Arial" w:hAnsi="Arial" w:cs="Arial"/>
                <w:sz w:val="20"/>
                <w:szCs w:val="20"/>
              </w:rPr>
              <w:t>Track your vehicle in case of theft</w:t>
            </w:r>
          </w:p>
        </w:tc>
      </w:tr>
      <w:tr w:rsidR="000D08FD" w:rsidTr="000D08FD">
        <w:tc>
          <w:tcPr>
            <w:tcW w:w="1101" w:type="dxa"/>
          </w:tcPr>
          <w:p w:rsidR="000D08FD" w:rsidRDefault="000D08FD" w:rsidP="00CE2DC8">
            <w:pPr>
              <w:rPr>
                <w:rFonts w:ascii="Arial" w:hAnsi="Arial" w:cs="Arial"/>
                <w:sz w:val="20"/>
                <w:szCs w:val="20"/>
              </w:rPr>
            </w:pPr>
            <w:r>
              <w:rPr>
                <w:rFonts w:ascii="Arial" w:hAnsi="Arial" w:cs="Arial"/>
                <w:sz w:val="20"/>
                <w:szCs w:val="20"/>
              </w:rPr>
              <w:t>4</w:t>
            </w:r>
          </w:p>
        </w:tc>
        <w:tc>
          <w:tcPr>
            <w:tcW w:w="8141" w:type="dxa"/>
          </w:tcPr>
          <w:p w:rsidR="000D08FD" w:rsidRDefault="000D08FD" w:rsidP="00CE2DC8">
            <w:pPr>
              <w:rPr>
                <w:rFonts w:ascii="Arial" w:hAnsi="Arial" w:cs="Arial"/>
                <w:sz w:val="20"/>
                <w:szCs w:val="20"/>
              </w:rPr>
            </w:pPr>
            <w:r>
              <w:rPr>
                <w:rFonts w:ascii="Arial" w:hAnsi="Arial" w:cs="Arial"/>
                <w:sz w:val="20"/>
                <w:szCs w:val="20"/>
              </w:rPr>
              <w:t>Less biased insurance premium offers (based on your driving behaviour rather than demographic profile)</w:t>
            </w:r>
          </w:p>
        </w:tc>
      </w:tr>
      <w:tr w:rsidR="00E9164D" w:rsidTr="000D08FD">
        <w:tc>
          <w:tcPr>
            <w:tcW w:w="1101" w:type="dxa"/>
          </w:tcPr>
          <w:p w:rsidR="00E9164D" w:rsidRDefault="00E9164D" w:rsidP="00CE2DC8">
            <w:pPr>
              <w:rPr>
                <w:rFonts w:ascii="Arial" w:hAnsi="Arial" w:cs="Arial"/>
                <w:sz w:val="20"/>
                <w:szCs w:val="20"/>
              </w:rPr>
            </w:pPr>
            <w:r>
              <w:rPr>
                <w:rFonts w:ascii="Arial" w:hAnsi="Arial" w:cs="Arial"/>
                <w:sz w:val="20"/>
                <w:szCs w:val="20"/>
              </w:rPr>
              <w:t>7</w:t>
            </w:r>
          </w:p>
        </w:tc>
        <w:tc>
          <w:tcPr>
            <w:tcW w:w="8141" w:type="dxa"/>
          </w:tcPr>
          <w:p w:rsidR="00E9164D" w:rsidRDefault="00E9164D" w:rsidP="00CE2DC8">
            <w:pPr>
              <w:rPr>
                <w:rFonts w:ascii="Arial" w:hAnsi="Arial" w:cs="Arial"/>
                <w:sz w:val="20"/>
                <w:szCs w:val="20"/>
              </w:rPr>
            </w:pPr>
            <w:r>
              <w:rPr>
                <w:rFonts w:ascii="Arial" w:hAnsi="Arial" w:cs="Arial"/>
                <w:sz w:val="20"/>
                <w:szCs w:val="20"/>
              </w:rPr>
              <w:t>Ability to summon help automatically if vehicle breaks down or is in an accident</w:t>
            </w:r>
          </w:p>
        </w:tc>
      </w:tr>
      <w:tr w:rsidR="00E9164D" w:rsidTr="000D08FD">
        <w:tc>
          <w:tcPr>
            <w:tcW w:w="1101" w:type="dxa"/>
          </w:tcPr>
          <w:p w:rsidR="00E9164D" w:rsidRDefault="00E9164D" w:rsidP="00CE2DC8">
            <w:pPr>
              <w:rPr>
                <w:rFonts w:ascii="Arial" w:hAnsi="Arial" w:cs="Arial"/>
                <w:sz w:val="20"/>
                <w:szCs w:val="20"/>
              </w:rPr>
            </w:pPr>
            <w:r>
              <w:rPr>
                <w:rFonts w:ascii="Arial" w:hAnsi="Arial" w:cs="Arial"/>
                <w:sz w:val="20"/>
                <w:szCs w:val="20"/>
              </w:rPr>
              <w:t>8</w:t>
            </w:r>
          </w:p>
        </w:tc>
        <w:tc>
          <w:tcPr>
            <w:tcW w:w="8141" w:type="dxa"/>
          </w:tcPr>
          <w:p w:rsidR="00E9164D" w:rsidRDefault="0058371C" w:rsidP="00CE2DC8">
            <w:pPr>
              <w:rPr>
                <w:rFonts w:ascii="Arial" w:hAnsi="Arial" w:cs="Arial"/>
                <w:sz w:val="20"/>
                <w:szCs w:val="20"/>
              </w:rPr>
            </w:pPr>
            <w:r>
              <w:rPr>
                <w:rFonts w:ascii="Arial" w:hAnsi="Arial" w:cs="Arial"/>
                <w:sz w:val="20"/>
                <w:szCs w:val="20"/>
              </w:rPr>
              <w:t>Monitor</w:t>
            </w:r>
            <w:r w:rsidR="00E9164D">
              <w:rPr>
                <w:rFonts w:ascii="Arial" w:hAnsi="Arial" w:cs="Arial"/>
                <w:sz w:val="20"/>
                <w:szCs w:val="20"/>
              </w:rPr>
              <w:t xml:space="preserve"> the driving behaviour of children driving</w:t>
            </w:r>
          </w:p>
        </w:tc>
      </w:tr>
      <w:tr w:rsidR="00E9164D" w:rsidTr="000D08FD">
        <w:tc>
          <w:tcPr>
            <w:tcW w:w="1101" w:type="dxa"/>
          </w:tcPr>
          <w:p w:rsidR="00E9164D" w:rsidRDefault="00E9164D" w:rsidP="00CE2DC8">
            <w:pPr>
              <w:rPr>
                <w:rFonts w:ascii="Arial" w:hAnsi="Arial" w:cs="Arial"/>
                <w:sz w:val="20"/>
                <w:szCs w:val="20"/>
              </w:rPr>
            </w:pPr>
            <w:r>
              <w:rPr>
                <w:rFonts w:ascii="Arial" w:hAnsi="Arial" w:cs="Arial"/>
                <w:sz w:val="20"/>
                <w:szCs w:val="20"/>
              </w:rPr>
              <w:t>9</w:t>
            </w:r>
          </w:p>
        </w:tc>
        <w:tc>
          <w:tcPr>
            <w:tcW w:w="8141" w:type="dxa"/>
          </w:tcPr>
          <w:p w:rsidR="00E9164D" w:rsidRDefault="00E9164D" w:rsidP="00CE2DC8">
            <w:pPr>
              <w:rPr>
                <w:rFonts w:ascii="Arial" w:hAnsi="Arial" w:cs="Arial"/>
                <w:sz w:val="20"/>
                <w:szCs w:val="20"/>
              </w:rPr>
            </w:pPr>
            <w:r>
              <w:rPr>
                <w:rFonts w:ascii="Arial" w:hAnsi="Arial" w:cs="Arial"/>
                <w:sz w:val="20"/>
                <w:szCs w:val="20"/>
              </w:rPr>
              <w:t>Set a curfew for young drivers</w:t>
            </w:r>
            <w:r w:rsidR="0058371C">
              <w:rPr>
                <w:rFonts w:ascii="Arial" w:hAnsi="Arial" w:cs="Arial"/>
                <w:sz w:val="20"/>
                <w:szCs w:val="20"/>
              </w:rPr>
              <w:t xml:space="preserve"> by monitoring when the car is driven</w:t>
            </w:r>
          </w:p>
        </w:tc>
      </w:tr>
      <w:tr w:rsidR="00857F94" w:rsidTr="000D08FD">
        <w:tc>
          <w:tcPr>
            <w:tcW w:w="1101" w:type="dxa"/>
          </w:tcPr>
          <w:p w:rsidR="00857F94" w:rsidRDefault="00857F94" w:rsidP="00CE2DC8">
            <w:pPr>
              <w:rPr>
                <w:rFonts w:ascii="Arial" w:hAnsi="Arial" w:cs="Arial"/>
                <w:sz w:val="20"/>
                <w:szCs w:val="20"/>
              </w:rPr>
            </w:pPr>
            <w:r>
              <w:rPr>
                <w:rFonts w:ascii="Arial" w:hAnsi="Arial" w:cs="Arial"/>
                <w:sz w:val="20"/>
                <w:szCs w:val="20"/>
              </w:rPr>
              <w:t>10</w:t>
            </w:r>
          </w:p>
        </w:tc>
        <w:tc>
          <w:tcPr>
            <w:tcW w:w="8141" w:type="dxa"/>
          </w:tcPr>
          <w:p w:rsidR="00857F94" w:rsidRDefault="00857F94" w:rsidP="00CE2DC8">
            <w:pPr>
              <w:rPr>
                <w:rFonts w:ascii="Arial" w:hAnsi="Arial" w:cs="Arial"/>
                <w:sz w:val="20"/>
                <w:szCs w:val="20"/>
              </w:rPr>
            </w:pPr>
            <w:r w:rsidRPr="00857F94">
              <w:rPr>
                <w:rFonts w:ascii="Arial" w:hAnsi="Arial" w:cs="Arial"/>
                <w:sz w:val="20"/>
                <w:szCs w:val="20"/>
              </w:rPr>
              <w:t>Ability to give early warning to prevent a breakdown</w:t>
            </w:r>
          </w:p>
        </w:tc>
      </w:tr>
    </w:tbl>
    <w:p w:rsidR="00A514EE" w:rsidRDefault="00A514EE" w:rsidP="00CE2DC8">
      <w:pPr>
        <w:spacing w:after="0" w:line="240" w:lineRule="auto"/>
        <w:rPr>
          <w:rFonts w:ascii="Arial" w:hAnsi="Arial" w:cs="Arial"/>
          <w:sz w:val="20"/>
          <w:szCs w:val="20"/>
        </w:rPr>
      </w:pPr>
    </w:p>
    <w:p w:rsidR="000D08FD" w:rsidRDefault="000D08FD" w:rsidP="00CE2DC8">
      <w:pPr>
        <w:spacing w:after="0" w:line="240" w:lineRule="auto"/>
        <w:rPr>
          <w:rFonts w:ascii="Arial" w:hAnsi="Arial" w:cs="Arial"/>
          <w:sz w:val="20"/>
          <w:szCs w:val="20"/>
        </w:rPr>
      </w:pPr>
    </w:p>
    <w:p w:rsidR="00B978C1" w:rsidRDefault="00B978C1">
      <w:r>
        <w:br w:type="page"/>
      </w:r>
    </w:p>
    <w:tbl>
      <w:tblPr>
        <w:tblStyle w:val="TableGrid"/>
        <w:tblW w:w="0" w:type="auto"/>
        <w:shd w:val="clear" w:color="auto" w:fill="F79646" w:themeFill="accent6"/>
        <w:tblLook w:val="04A0"/>
      </w:tblPr>
      <w:tblGrid>
        <w:gridCol w:w="9242"/>
      </w:tblGrid>
      <w:tr w:rsidR="00BF1AF2" w:rsidTr="00BF1AF2">
        <w:tc>
          <w:tcPr>
            <w:tcW w:w="9242" w:type="dxa"/>
            <w:shd w:val="clear" w:color="auto" w:fill="F79646" w:themeFill="accent6"/>
            <w:vAlign w:val="center"/>
          </w:tcPr>
          <w:p w:rsidR="00BF1AF2" w:rsidRPr="00BF1AF2" w:rsidRDefault="00BF1AF2" w:rsidP="00BF1AF2">
            <w:pPr>
              <w:rPr>
                <w:rFonts w:ascii="Arial" w:hAnsi="Arial" w:cs="Arial"/>
                <w:b/>
              </w:rPr>
            </w:pPr>
            <w:r w:rsidRPr="00D04CC3">
              <w:rPr>
                <w:rFonts w:ascii="Arial" w:hAnsi="Arial" w:cs="Arial"/>
                <w:b/>
              </w:rPr>
              <w:lastRenderedPageBreak/>
              <w:t xml:space="preserve">SECTION </w:t>
            </w:r>
            <w:r>
              <w:rPr>
                <w:rFonts w:ascii="Arial" w:hAnsi="Arial" w:cs="Arial"/>
                <w:b/>
              </w:rPr>
              <w:t>8</w:t>
            </w:r>
            <w:r w:rsidRPr="00D04CC3">
              <w:rPr>
                <w:rFonts w:ascii="Arial" w:hAnsi="Arial" w:cs="Arial"/>
                <w:b/>
              </w:rPr>
              <w:t>/</w:t>
            </w:r>
            <w:r>
              <w:rPr>
                <w:rFonts w:ascii="Arial" w:hAnsi="Arial" w:cs="Arial"/>
                <w:b/>
              </w:rPr>
              <w:t>SI</w:t>
            </w:r>
            <w:r w:rsidRPr="00D04CC3">
              <w:rPr>
                <w:rFonts w:ascii="Arial" w:hAnsi="Arial" w:cs="Arial"/>
                <w:b/>
              </w:rPr>
              <w:t>:</w:t>
            </w:r>
            <w:r>
              <w:rPr>
                <w:rFonts w:ascii="Arial" w:hAnsi="Arial" w:cs="Arial"/>
                <w:b/>
              </w:rPr>
              <w:t xml:space="preserve"> ROAD SAFETY &amp; INFRINGEMENTS</w:t>
            </w:r>
          </w:p>
        </w:tc>
      </w:tr>
    </w:tbl>
    <w:p w:rsidR="009135DA" w:rsidRDefault="009135DA" w:rsidP="00CE2DC8">
      <w:pPr>
        <w:spacing w:after="0" w:line="240" w:lineRule="auto"/>
        <w:rPr>
          <w:rFonts w:ascii="Arial" w:hAnsi="Arial" w:cs="Arial"/>
          <w:sz w:val="20"/>
          <w:szCs w:val="20"/>
        </w:rPr>
      </w:pPr>
    </w:p>
    <w:p w:rsidR="006220E9" w:rsidRPr="006220E9" w:rsidRDefault="006220E9" w:rsidP="00CE2DC8">
      <w:pPr>
        <w:spacing w:after="0" w:line="240" w:lineRule="auto"/>
        <w:textAlignment w:val="baseline"/>
        <w:rPr>
          <w:rFonts w:ascii="Arial" w:eastAsia="Geneva" w:hAnsi="Arial" w:cs="Arial"/>
          <w:b/>
          <w:bCs/>
          <w:color w:val="FF0000"/>
          <w:kern w:val="24"/>
          <w:sz w:val="20"/>
          <w:szCs w:val="20"/>
        </w:rPr>
      </w:pPr>
      <w:r w:rsidRPr="006220E9">
        <w:rPr>
          <w:rFonts w:ascii="Arial" w:eastAsia="Geneva" w:hAnsi="Arial" w:cs="Arial"/>
          <w:b/>
          <w:bCs/>
          <w:color w:val="FF0000"/>
          <w:kern w:val="24"/>
          <w:sz w:val="20"/>
          <w:szCs w:val="20"/>
        </w:rPr>
        <w:t>[PROGRAMMING INSTRUCTION: ASK ALL. SINGLE CODE PER ROW, RANDOMISE.]</w:t>
      </w:r>
    </w:p>
    <w:p w:rsidR="006220E9"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1</w:t>
      </w:r>
      <w:r w:rsidR="006220E9">
        <w:rPr>
          <w:rFonts w:ascii="Arial" w:hAnsi="Arial" w:cs="Arial"/>
          <w:b/>
          <w:sz w:val="20"/>
          <w:szCs w:val="20"/>
        </w:rPr>
        <w:t>.</w:t>
      </w:r>
      <w:r w:rsidR="006220E9" w:rsidRPr="006220E9">
        <w:rPr>
          <w:rFonts w:ascii="Arial" w:hAnsi="Arial" w:cs="Arial"/>
          <w:b/>
          <w:sz w:val="20"/>
          <w:szCs w:val="20"/>
        </w:rPr>
        <w:tab/>
      </w:r>
      <w:r w:rsidR="006220E9" w:rsidRPr="006220E9">
        <w:rPr>
          <w:rFonts w:ascii="Arial" w:hAnsi="Arial" w:cs="Arial"/>
          <w:sz w:val="20"/>
          <w:szCs w:val="20"/>
        </w:rPr>
        <w:t>Thinking about road safety, how strongly do you agree or disagree with the following statements?</w:t>
      </w:r>
    </w:p>
    <w:p w:rsidR="006220E9" w:rsidRPr="006220E9" w:rsidRDefault="006220E9" w:rsidP="00CE2DC8">
      <w:pPr>
        <w:spacing w:after="0" w:line="240" w:lineRule="auto"/>
        <w:rPr>
          <w:rFonts w:ascii="Arial" w:hAnsi="Arial" w:cs="Arial"/>
          <w:b/>
          <w:sz w:val="20"/>
          <w:szCs w:val="20"/>
        </w:rPr>
      </w:pPr>
    </w:p>
    <w:tbl>
      <w:tblPr>
        <w:tblStyle w:val="TableGrid"/>
        <w:tblW w:w="9242" w:type="dxa"/>
        <w:tblLook w:val="04A0"/>
      </w:tblPr>
      <w:tblGrid>
        <w:gridCol w:w="1101"/>
        <w:gridCol w:w="8141"/>
      </w:tblGrid>
      <w:tr w:rsidR="006220E9" w:rsidRPr="00B3030B" w:rsidTr="006220E9">
        <w:tc>
          <w:tcPr>
            <w:tcW w:w="1101" w:type="dxa"/>
          </w:tcPr>
          <w:p w:rsidR="006220E9" w:rsidRPr="00B3030B" w:rsidRDefault="006220E9" w:rsidP="00CE2DC8">
            <w:pPr>
              <w:rPr>
                <w:rFonts w:ascii="Arial" w:hAnsi="Arial" w:cs="Arial"/>
                <w:sz w:val="20"/>
                <w:szCs w:val="20"/>
              </w:rPr>
            </w:pPr>
            <w:r w:rsidRPr="00B3030B">
              <w:rPr>
                <w:rFonts w:ascii="Arial" w:hAnsi="Arial" w:cs="Arial"/>
                <w:sz w:val="20"/>
                <w:szCs w:val="20"/>
              </w:rPr>
              <w:t>1</w:t>
            </w:r>
          </w:p>
        </w:tc>
        <w:tc>
          <w:tcPr>
            <w:tcW w:w="8141" w:type="dxa"/>
          </w:tcPr>
          <w:p w:rsidR="006220E9" w:rsidRPr="00B3030B" w:rsidRDefault="006220E9" w:rsidP="00CE2DC8">
            <w:pPr>
              <w:rPr>
                <w:rFonts w:ascii="Arial" w:hAnsi="Arial" w:cs="Arial"/>
                <w:sz w:val="20"/>
                <w:szCs w:val="20"/>
              </w:rPr>
            </w:pPr>
            <w:r>
              <w:rPr>
                <w:rFonts w:ascii="Arial" w:hAnsi="Arial" w:cs="Arial"/>
                <w:sz w:val="20"/>
                <w:szCs w:val="20"/>
              </w:rPr>
              <w:t>Strongly disagree</w:t>
            </w:r>
          </w:p>
        </w:tc>
      </w:tr>
      <w:tr w:rsidR="006220E9" w:rsidRPr="00B3030B" w:rsidTr="006220E9">
        <w:tc>
          <w:tcPr>
            <w:tcW w:w="1101" w:type="dxa"/>
          </w:tcPr>
          <w:p w:rsidR="006220E9" w:rsidRPr="00B3030B" w:rsidRDefault="006220E9" w:rsidP="00CE2DC8">
            <w:pPr>
              <w:rPr>
                <w:rFonts w:ascii="Arial" w:hAnsi="Arial" w:cs="Arial"/>
                <w:sz w:val="20"/>
                <w:szCs w:val="20"/>
              </w:rPr>
            </w:pPr>
            <w:r w:rsidRPr="00B3030B">
              <w:rPr>
                <w:rFonts w:ascii="Arial" w:hAnsi="Arial" w:cs="Arial"/>
                <w:sz w:val="20"/>
                <w:szCs w:val="20"/>
              </w:rPr>
              <w:t>2</w:t>
            </w:r>
          </w:p>
        </w:tc>
        <w:tc>
          <w:tcPr>
            <w:tcW w:w="8141" w:type="dxa"/>
          </w:tcPr>
          <w:p w:rsidR="006220E9" w:rsidRPr="00B3030B" w:rsidRDefault="006220E9" w:rsidP="00CE2DC8">
            <w:pPr>
              <w:rPr>
                <w:rFonts w:ascii="Arial" w:hAnsi="Arial" w:cs="Arial"/>
                <w:sz w:val="20"/>
                <w:szCs w:val="20"/>
              </w:rPr>
            </w:pPr>
            <w:r>
              <w:rPr>
                <w:rFonts w:ascii="Arial" w:hAnsi="Arial" w:cs="Arial"/>
                <w:sz w:val="20"/>
                <w:szCs w:val="20"/>
              </w:rPr>
              <w:t>Slightly disagree</w:t>
            </w:r>
          </w:p>
        </w:tc>
      </w:tr>
      <w:tr w:rsidR="006220E9" w:rsidRPr="00B3030B" w:rsidTr="006220E9">
        <w:tc>
          <w:tcPr>
            <w:tcW w:w="1101" w:type="dxa"/>
          </w:tcPr>
          <w:p w:rsidR="006220E9" w:rsidRPr="00B3030B" w:rsidRDefault="006220E9" w:rsidP="00CE2DC8">
            <w:pPr>
              <w:rPr>
                <w:rFonts w:ascii="Arial" w:hAnsi="Arial" w:cs="Arial"/>
                <w:sz w:val="20"/>
                <w:szCs w:val="20"/>
              </w:rPr>
            </w:pPr>
            <w:r w:rsidRPr="00B3030B">
              <w:rPr>
                <w:rFonts w:ascii="Arial" w:hAnsi="Arial" w:cs="Arial"/>
                <w:sz w:val="20"/>
                <w:szCs w:val="20"/>
              </w:rPr>
              <w:t>3</w:t>
            </w:r>
          </w:p>
        </w:tc>
        <w:tc>
          <w:tcPr>
            <w:tcW w:w="8141" w:type="dxa"/>
          </w:tcPr>
          <w:p w:rsidR="006220E9" w:rsidRPr="00B3030B" w:rsidRDefault="006220E9" w:rsidP="00CE2DC8">
            <w:pPr>
              <w:rPr>
                <w:rFonts w:ascii="Arial" w:hAnsi="Arial" w:cs="Arial"/>
                <w:sz w:val="20"/>
                <w:szCs w:val="20"/>
              </w:rPr>
            </w:pPr>
            <w:r>
              <w:rPr>
                <w:rFonts w:ascii="Arial" w:hAnsi="Arial" w:cs="Arial"/>
                <w:sz w:val="20"/>
                <w:szCs w:val="20"/>
              </w:rPr>
              <w:t>Neither agree nor disagree</w:t>
            </w:r>
          </w:p>
        </w:tc>
      </w:tr>
      <w:tr w:rsidR="006220E9" w:rsidRPr="00B3030B" w:rsidTr="006220E9">
        <w:tc>
          <w:tcPr>
            <w:tcW w:w="1101" w:type="dxa"/>
          </w:tcPr>
          <w:p w:rsidR="006220E9" w:rsidRPr="00B3030B" w:rsidRDefault="006220E9" w:rsidP="00CE2DC8">
            <w:pPr>
              <w:rPr>
                <w:rFonts w:ascii="Arial" w:hAnsi="Arial" w:cs="Arial"/>
                <w:sz w:val="20"/>
                <w:szCs w:val="20"/>
              </w:rPr>
            </w:pPr>
            <w:r w:rsidRPr="00B3030B">
              <w:rPr>
                <w:rFonts w:ascii="Arial" w:hAnsi="Arial" w:cs="Arial"/>
                <w:sz w:val="20"/>
                <w:szCs w:val="20"/>
              </w:rPr>
              <w:t>4</w:t>
            </w:r>
          </w:p>
        </w:tc>
        <w:tc>
          <w:tcPr>
            <w:tcW w:w="8141" w:type="dxa"/>
          </w:tcPr>
          <w:p w:rsidR="006220E9" w:rsidRPr="00B3030B" w:rsidRDefault="006220E9" w:rsidP="00CE2DC8">
            <w:pPr>
              <w:rPr>
                <w:rFonts w:ascii="Arial" w:hAnsi="Arial" w:cs="Arial"/>
                <w:sz w:val="20"/>
                <w:szCs w:val="20"/>
              </w:rPr>
            </w:pPr>
            <w:r>
              <w:rPr>
                <w:rFonts w:ascii="Arial" w:hAnsi="Arial" w:cs="Arial"/>
                <w:sz w:val="20"/>
                <w:szCs w:val="20"/>
              </w:rPr>
              <w:t>Slightly agree</w:t>
            </w:r>
          </w:p>
        </w:tc>
      </w:tr>
      <w:tr w:rsidR="006220E9" w:rsidRPr="00B3030B" w:rsidTr="006220E9">
        <w:tc>
          <w:tcPr>
            <w:tcW w:w="1101" w:type="dxa"/>
          </w:tcPr>
          <w:p w:rsidR="006220E9" w:rsidRPr="00B3030B" w:rsidRDefault="006220E9" w:rsidP="00CE2DC8">
            <w:pPr>
              <w:rPr>
                <w:rFonts w:ascii="Arial" w:hAnsi="Arial" w:cs="Arial"/>
                <w:sz w:val="20"/>
                <w:szCs w:val="20"/>
              </w:rPr>
            </w:pPr>
            <w:r w:rsidRPr="00B3030B">
              <w:rPr>
                <w:rFonts w:ascii="Arial" w:hAnsi="Arial" w:cs="Arial"/>
                <w:sz w:val="20"/>
                <w:szCs w:val="20"/>
              </w:rPr>
              <w:t>5</w:t>
            </w:r>
          </w:p>
        </w:tc>
        <w:tc>
          <w:tcPr>
            <w:tcW w:w="8141" w:type="dxa"/>
          </w:tcPr>
          <w:p w:rsidR="006220E9" w:rsidRPr="00B3030B" w:rsidRDefault="006220E9" w:rsidP="00CE2DC8">
            <w:pPr>
              <w:rPr>
                <w:rFonts w:ascii="Arial" w:hAnsi="Arial" w:cs="Arial"/>
                <w:sz w:val="20"/>
                <w:szCs w:val="20"/>
              </w:rPr>
            </w:pPr>
            <w:r>
              <w:rPr>
                <w:rFonts w:ascii="Arial" w:hAnsi="Arial" w:cs="Arial"/>
                <w:sz w:val="20"/>
                <w:szCs w:val="20"/>
              </w:rPr>
              <w:t>Strongly agree</w:t>
            </w:r>
          </w:p>
        </w:tc>
      </w:tr>
      <w:tr w:rsidR="006220E9" w:rsidRPr="00B3030B" w:rsidTr="006220E9">
        <w:tc>
          <w:tcPr>
            <w:tcW w:w="1101" w:type="dxa"/>
          </w:tcPr>
          <w:p w:rsidR="006220E9" w:rsidRPr="00B3030B" w:rsidRDefault="006220E9" w:rsidP="00CE2DC8">
            <w:pPr>
              <w:rPr>
                <w:rFonts w:ascii="Arial" w:hAnsi="Arial" w:cs="Arial"/>
                <w:sz w:val="20"/>
                <w:szCs w:val="20"/>
              </w:rPr>
            </w:pPr>
            <w:r>
              <w:rPr>
                <w:rFonts w:ascii="Arial" w:hAnsi="Arial" w:cs="Arial"/>
                <w:sz w:val="20"/>
                <w:szCs w:val="20"/>
              </w:rPr>
              <w:t>99</w:t>
            </w:r>
          </w:p>
        </w:tc>
        <w:tc>
          <w:tcPr>
            <w:tcW w:w="8141" w:type="dxa"/>
            <w:vAlign w:val="center"/>
          </w:tcPr>
          <w:p w:rsidR="006220E9" w:rsidRPr="00B3030B" w:rsidRDefault="006220E9" w:rsidP="00CE2DC8">
            <w:pPr>
              <w:rPr>
                <w:rFonts w:ascii="Arial" w:hAnsi="Arial" w:cs="Arial"/>
                <w:sz w:val="20"/>
                <w:szCs w:val="20"/>
              </w:rPr>
            </w:pPr>
            <w:r>
              <w:rPr>
                <w:rFonts w:ascii="Arial" w:hAnsi="Arial" w:cs="Arial"/>
                <w:sz w:val="20"/>
                <w:szCs w:val="20"/>
              </w:rPr>
              <w:t>Don’t know</w:t>
            </w:r>
          </w:p>
        </w:tc>
      </w:tr>
    </w:tbl>
    <w:p w:rsidR="006220E9" w:rsidRDefault="006220E9"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8141"/>
      </w:tblGrid>
      <w:tr w:rsidR="006220E9" w:rsidTr="006220E9">
        <w:tc>
          <w:tcPr>
            <w:tcW w:w="1101" w:type="dxa"/>
          </w:tcPr>
          <w:p w:rsidR="006220E9" w:rsidRPr="00466524" w:rsidRDefault="006220E9" w:rsidP="00CE2DC8">
            <w:pPr>
              <w:rPr>
                <w:rFonts w:ascii="Arial" w:hAnsi="Arial" w:cs="Arial"/>
                <w:sz w:val="20"/>
                <w:szCs w:val="20"/>
              </w:rPr>
            </w:pPr>
            <w:r w:rsidRPr="00466524">
              <w:rPr>
                <w:rFonts w:ascii="Arial" w:hAnsi="Arial" w:cs="Arial"/>
                <w:sz w:val="20"/>
                <w:szCs w:val="20"/>
              </w:rPr>
              <w:t>a</w:t>
            </w:r>
          </w:p>
        </w:tc>
        <w:tc>
          <w:tcPr>
            <w:tcW w:w="8141" w:type="dxa"/>
            <w:vAlign w:val="center"/>
          </w:tcPr>
          <w:p w:rsidR="006220E9" w:rsidRPr="006220E9" w:rsidRDefault="006220E9" w:rsidP="00CE2DC8">
            <w:pPr>
              <w:rPr>
                <w:rFonts w:ascii="Arial" w:hAnsi="Arial" w:cs="Arial"/>
                <w:sz w:val="20"/>
                <w:szCs w:val="20"/>
              </w:rPr>
            </w:pPr>
            <w:r w:rsidRPr="006220E9">
              <w:rPr>
                <w:rFonts w:ascii="Arial" w:hAnsi="Arial" w:cs="Arial"/>
                <w:sz w:val="20"/>
                <w:szCs w:val="20"/>
              </w:rPr>
              <w:t>Roads are safer today than they used to be</w:t>
            </w:r>
          </w:p>
        </w:tc>
      </w:tr>
      <w:tr w:rsidR="006220E9" w:rsidTr="006220E9">
        <w:tc>
          <w:tcPr>
            <w:tcW w:w="1101" w:type="dxa"/>
          </w:tcPr>
          <w:p w:rsidR="006220E9" w:rsidRPr="00466524" w:rsidRDefault="006220E9" w:rsidP="00CE2DC8">
            <w:pPr>
              <w:rPr>
                <w:rFonts w:ascii="Arial" w:hAnsi="Arial" w:cs="Arial"/>
                <w:sz w:val="20"/>
                <w:szCs w:val="20"/>
              </w:rPr>
            </w:pPr>
            <w:r w:rsidRPr="00466524">
              <w:rPr>
                <w:rFonts w:ascii="Arial" w:hAnsi="Arial" w:cs="Arial"/>
                <w:sz w:val="20"/>
                <w:szCs w:val="20"/>
              </w:rPr>
              <w:t>b</w:t>
            </w:r>
          </w:p>
        </w:tc>
        <w:tc>
          <w:tcPr>
            <w:tcW w:w="8141" w:type="dxa"/>
            <w:vAlign w:val="center"/>
          </w:tcPr>
          <w:p w:rsidR="006220E9" w:rsidRPr="006220E9" w:rsidRDefault="006220E9" w:rsidP="00CE2DC8">
            <w:pPr>
              <w:rPr>
                <w:rFonts w:ascii="Arial" w:hAnsi="Arial" w:cs="Arial"/>
                <w:sz w:val="20"/>
                <w:szCs w:val="20"/>
              </w:rPr>
            </w:pPr>
            <w:r w:rsidRPr="006220E9">
              <w:rPr>
                <w:rFonts w:ascii="Arial" w:hAnsi="Arial" w:cs="Arial"/>
                <w:sz w:val="20"/>
                <w:szCs w:val="20"/>
              </w:rPr>
              <w:t>Cars are safer today than they used to be</w:t>
            </w:r>
          </w:p>
        </w:tc>
      </w:tr>
      <w:tr w:rsidR="006220E9" w:rsidTr="006220E9">
        <w:tc>
          <w:tcPr>
            <w:tcW w:w="1101" w:type="dxa"/>
          </w:tcPr>
          <w:p w:rsidR="006220E9" w:rsidRPr="00466524" w:rsidRDefault="006220E9" w:rsidP="00CE2DC8">
            <w:pPr>
              <w:rPr>
                <w:rFonts w:ascii="Arial" w:hAnsi="Arial" w:cs="Arial"/>
                <w:sz w:val="20"/>
                <w:szCs w:val="20"/>
              </w:rPr>
            </w:pPr>
            <w:r w:rsidRPr="00466524">
              <w:rPr>
                <w:rFonts w:ascii="Arial" w:hAnsi="Arial" w:cs="Arial"/>
                <w:sz w:val="20"/>
                <w:szCs w:val="20"/>
              </w:rPr>
              <w:t>c</w:t>
            </w:r>
          </w:p>
        </w:tc>
        <w:tc>
          <w:tcPr>
            <w:tcW w:w="8141" w:type="dxa"/>
            <w:vAlign w:val="center"/>
          </w:tcPr>
          <w:p w:rsidR="006220E9" w:rsidRPr="006220E9" w:rsidRDefault="006220E9" w:rsidP="00CE2DC8">
            <w:pPr>
              <w:rPr>
                <w:rFonts w:ascii="Arial" w:hAnsi="Arial" w:cs="Arial"/>
                <w:sz w:val="20"/>
                <w:szCs w:val="20"/>
              </w:rPr>
            </w:pPr>
            <w:r w:rsidRPr="006220E9">
              <w:rPr>
                <w:rFonts w:ascii="Arial" w:hAnsi="Arial" w:cs="Arial"/>
                <w:sz w:val="20"/>
                <w:szCs w:val="20"/>
              </w:rPr>
              <w:t>Drivers are better today than they used to be</w:t>
            </w:r>
          </w:p>
        </w:tc>
      </w:tr>
      <w:tr w:rsidR="006220E9" w:rsidTr="006220E9">
        <w:tc>
          <w:tcPr>
            <w:tcW w:w="1101" w:type="dxa"/>
          </w:tcPr>
          <w:p w:rsidR="006220E9" w:rsidRPr="00466524" w:rsidRDefault="006220E9" w:rsidP="00CE2DC8">
            <w:pPr>
              <w:rPr>
                <w:rFonts w:ascii="Arial" w:hAnsi="Arial" w:cs="Arial"/>
                <w:sz w:val="20"/>
                <w:szCs w:val="20"/>
              </w:rPr>
            </w:pPr>
            <w:r w:rsidRPr="00466524">
              <w:rPr>
                <w:rFonts w:ascii="Arial" w:hAnsi="Arial" w:cs="Arial"/>
                <w:sz w:val="20"/>
                <w:szCs w:val="20"/>
              </w:rPr>
              <w:t>d</w:t>
            </w:r>
          </w:p>
        </w:tc>
        <w:tc>
          <w:tcPr>
            <w:tcW w:w="8141" w:type="dxa"/>
            <w:vAlign w:val="center"/>
          </w:tcPr>
          <w:p w:rsidR="006220E9" w:rsidRPr="006220E9" w:rsidRDefault="006220E9" w:rsidP="00CE2DC8">
            <w:pPr>
              <w:rPr>
                <w:rFonts w:ascii="Arial" w:hAnsi="Arial" w:cs="Arial"/>
                <w:sz w:val="20"/>
                <w:szCs w:val="20"/>
              </w:rPr>
            </w:pPr>
            <w:r w:rsidRPr="006220E9">
              <w:rPr>
                <w:rFonts w:ascii="Arial" w:hAnsi="Arial" w:cs="Arial"/>
                <w:sz w:val="20"/>
                <w:szCs w:val="20"/>
              </w:rPr>
              <w:t>Drivers are more safety conscious today than they used to be</w:t>
            </w:r>
          </w:p>
        </w:tc>
      </w:tr>
      <w:tr w:rsidR="006220E9" w:rsidTr="006220E9">
        <w:tc>
          <w:tcPr>
            <w:tcW w:w="1101" w:type="dxa"/>
          </w:tcPr>
          <w:p w:rsidR="006220E9" w:rsidRPr="00466524" w:rsidRDefault="006220E9" w:rsidP="00CE2DC8">
            <w:pPr>
              <w:rPr>
                <w:rFonts w:ascii="Arial" w:hAnsi="Arial" w:cs="Arial"/>
                <w:sz w:val="20"/>
                <w:szCs w:val="20"/>
              </w:rPr>
            </w:pPr>
            <w:r w:rsidRPr="00466524">
              <w:rPr>
                <w:rFonts w:ascii="Arial" w:hAnsi="Arial" w:cs="Arial"/>
                <w:sz w:val="20"/>
                <w:szCs w:val="20"/>
              </w:rPr>
              <w:t>e</w:t>
            </w:r>
          </w:p>
        </w:tc>
        <w:tc>
          <w:tcPr>
            <w:tcW w:w="8141" w:type="dxa"/>
            <w:vAlign w:val="center"/>
          </w:tcPr>
          <w:p w:rsidR="006220E9" w:rsidRPr="006220E9" w:rsidRDefault="006220E9" w:rsidP="00CE2DC8">
            <w:pPr>
              <w:rPr>
                <w:rFonts w:ascii="Arial" w:hAnsi="Arial" w:cs="Arial"/>
                <w:sz w:val="20"/>
                <w:szCs w:val="20"/>
              </w:rPr>
            </w:pPr>
            <w:r w:rsidRPr="006220E9">
              <w:rPr>
                <w:rFonts w:ascii="Arial" w:hAnsi="Arial" w:cs="Arial"/>
                <w:sz w:val="20"/>
                <w:szCs w:val="20"/>
              </w:rPr>
              <w:t>The authorities are more interested in road safety than they used to be</w:t>
            </w:r>
          </w:p>
        </w:tc>
      </w:tr>
      <w:tr w:rsidR="006220E9" w:rsidTr="006220E9">
        <w:tc>
          <w:tcPr>
            <w:tcW w:w="1101" w:type="dxa"/>
          </w:tcPr>
          <w:p w:rsidR="006220E9" w:rsidRPr="00466524" w:rsidRDefault="006220E9" w:rsidP="00CE2DC8">
            <w:pPr>
              <w:rPr>
                <w:rFonts w:ascii="Arial" w:hAnsi="Arial" w:cs="Arial"/>
                <w:sz w:val="20"/>
                <w:szCs w:val="20"/>
              </w:rPr>
            </w:pPr>
            <w:r w:rsidRPr="00466524">
              <w:rPr>
                <w:rFonts w:ascii="Arial" w:hAnsi="Arial" w:cs="Arial"/>
                <w:sz w:val="20"/>
                <w:szCs w:val="20"/>
              </w:rPr>
              <w:t>f</w:t>
            </w:r>
          </w:p>
        </w:tc>
        <w:tc>
          <w:tcPr>
            <w:tcW w:w="8141" w:type="dxa"/>
            <w:vAlign w:val="center"/>
          </w:tcPr>
          <w:p w:rsidR="006220E9" w:rsidRPr="006220E9" w:rsidRDefault="006220E9" w:rsidP="00CE2DC8">
            <w:pPr>
              <w:rPr>
                <w:rFonts w:ascii="Arial" w:hAnsi="Arial" w:cs="Arial"/>
                <w:sz w:val="20"/>
                <w:szCs w:val="20"/>
              </w:rPr>
            </w:pPr>
            <w:r w:rsidRPr="006220E9">
              <w:rPr>
                <w:rFonts w:ascii="Arial" w:hAnsi="Arial" w:cs="Arial"/>
                <w:sz w:val="20"/>
                <w:szCs w:val="20"/>
              </w:rPr>
              <w:t>The management of roads and traffic is better than it used to be</w:t>
            </w:r>
          </w:p>
        </w:tc>
      </w:tr>
      <w:tr w:rsidR="006220E9" w:rsidTr="006220E9">
        <w:tc>
          <w:tcPr>
            <w:tcW w:w="1101" w:type="dxa"/>
          </w:tcPr>
          <w:p w:rsidR="006220E9" w:rsidRPr="00466524" w:rsidRDefault="006220E9" w:rsidP="00CE2DC8">
            <w:pPr>
              <w:rPr>
                <w:rFonts w:ascii="Arial" w:hAnsi="Arial" w:cs="Arial"/>
                <w:sz w:val="20"/>
                <w:szCs w:val="20"/>
              </w:rPr>
            </w:pPr>
            <w:r w:rsidRPr="00466524">
              <w:rPr>
                <w:rFonts w:ascii="Arial" w:hAnsi="Arial" w:cs="Arial"/>
                <w:sz w:val="20"/>
                <w:szCs w:val="20"/>
              </w:rPr>
              <w:t>g</w:t>
            </w:r>
          </w:p>
        </w:tc>
        <w:tc>
          <w:tcPr>
            <w:tcW w:w="8141" w:type="dxa"/>
            <w:vAlign w:val="center"/>
          </w:tcPr>
          <w:p w:rsidR="006220E9" w:rsidRPr="006220E9" w:rsidRDefault="006220E9" w:rsidP="00CE2DC8">
            <w:pPr>
              <w:rPr>
                <w:rFonts w:ascii="Arial" w:hAnsi="Arial" w:cs="Arial"/>
                <w:sz w:val="20"/>
                <w:szCs w:val="20"/>
              </w:rPr>
            </w:pPr>
            <w:r w:rsidRPr="006220E9">
              <w:rPr>
                <w:rFonts w:ascii="Arial" w:hAnsi="Arial" w:cs="Arial"/>
                <w:sz w:val="20"/>
                <w:szCs w:val="20"/>
              </w:rPr>
              <w:t>In car technology makes driving safer</w:t>
            </w:r>
          </w:p>
        </w:tc>
      </w:tr>
    </w:tbl>
    <w:p w:rsidR="00B338D3" w:rsidRDefault="00B338D3" w:rsidP="00CE2DC8">
      <w:pPr>
        <w:spacing w:after="0" w:line="240" w:lineRule="auto"/>
        <w:rPr>
          <w:rFonts w:ascii="Arial" w:hAnsi="Arial" w:cs="Arial"/>
          <w:b/>
          <w:sz w:val="20"/>
          <w:szCs w:val="20"/>
        </w:rPr>
      </w:pPr>
    </w:p>
    <w:p w:rsidR="005F1D63" w:rsidRDefault="005F1D63" w:rsidP="00CE2DC8">
      <w:pPr>
        <w:spacing w:after="0" w:line="240" w:lineRule="auto"/>
        <w:ind w:left="720" w:hanging="720"/>
        <w:rPr>
          <w:rFonts w:ascii="Arial" w:hAnsi="Arial" w:cs="Arial"/>
          <w:b/>
          <w:sz w:val="20"/>
          <w:szCs w:val="20"/>
        </w:rPr>
      </w:pPr>
    </w:p>
    <w:p w:rsidR="0058371C" w:rsidRPr="006220E9" w:rsidRDefault="0058371C" w:rsidP="00CE2DC8">
      <w:pPr>
        <w:spacing w:after="0" w:line="240" w:lineRule="auto"/>
        <w:textAlignment w:val="baseline"/>
        <w:rPr>
          <w:rFonts w:ascii="Arial" w:eastAsia="Geneva" w:hAnsi="Arial" w:cs="Arial"/>
          <w:b/>
          <w:bCs/>
          <w:color w:val="FF0000"/>
          <w:kern w:val="24"/>
          <w:sz w:val="20"/>
          <w:szCs w:val="20"/>
        </w:rPr>
      </w:pPr>
      <w:r w:rsidRPr="006220E9">
        <w:rPr>
          <w:rFonts w:ascii="Arial" w:eastAsia="Geneva" w:hAnsi="Arial" w:cs="Arial"/>
          <w:b/>
          <w:bCs/>
          <w:color w:val="FF0000"/>
          <w:kern w:val="24"/>
          <w:sz w:val="20"/>
          <w:szCs w:val="20"/>
        </w:rPr>
        <w:t>[PROGRAMMING INSTRUCTION: ASK ALL. SINGLE CODE PER ROW, RANDOMISE.]</w:t>
      </w:r>
    </w:p>
    <w:p w:rsidR="0058371C"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2</w:t>
      </w:r>
      <w:r w:rsidR="0058371C">
        <w:rPr>
          <w:rFonts w:ascii="Arial" w:hAnsi="Arial" w:cs="Arial"/>
          <w:b/>
          <w:sz w:val="20"/>
          <w:szCs w:val="20"/>
        </w:rPr>
        <w:t>.</w:t>
      </w:r>
      <w:r w:rsidR="0058371C" w:rsidRPr="006220E9">
        <w:rPr>
          <w:rFonts w:ascii="Arial" w:hAnsi="Arial" w:cs="Arial"/>
          <w:b/>
          <w:sz w:val="20"/>
          <w:szCs w:val="20"/>
        </w:rPr>
        <w:tab/>
      </w:r>
      <w:r w:rsidR="0058371C">
        <w:rPr>
          <w:rFonts w:ascii="Arial" w:hAnsi="Arial" w:cs="Arial"/>
          <w:sz w:val="20"/>
          <w:szCs w:val="20"/>
        </w:rPr>
        <w:t>How strongly do you agree or disagree with the following statements</w:t>
      </w:r>
      <w:r w:rsidR="0058371C" w:rsidRPr="006220E9">
        <w:rPr>
          <w:rFonts w:ascii="Arial" w:hAnsi="Arial" w:cs="Arial"/>
          <w:sz w:val="20"/>
          <w:szCs w:val="20"/>
        </w:rPr>
        <w:t>?</w:t>
      </w:r>
    </w:p>
    <w:p w:rsidR="0058371C" w:rsidRPr="006220E9" w:rsidRDefault="0058371C" w:rsidP="00CE2DC8">
      <w:pPr>
        <w:spacing w:after="0" w:line="240" w:lineRule="auto"/>
        <w:rPr>
          <w:rFonts w:ascii="Arial" w:hAnsi="Arial" w:cs="Arial"/>
          <w:b/>
          <w:sz w:val="20"/>
          <w:szCs w:val="20"/>
        </w:rPr>
      </w:pPr>
    </w:p>
    <w:tbl>
      <w:tblPr>
        <w:tblStyle w:val="TableGrid"/>
        <w:tblW w:w="9242" w:type="dxa"/>
        <w:tblLook w:val="04A0"/>
      </w:tblPr>
      <w:tblGrid>
        <w:gridCol w:w="1101"/>
        <w:gridCol w:w="8141"/>
      </w:tblGrid>
      <w:tr w:rsidR="0058371C" w:rsidRPr="00B3030B" w:rsidTr="00273B33">
        <w:tc>
          <w:tcPr>
            <w:tcW w:w="1101" w:type="dxa"/>
          </w:tcPr>
          <w:p w:rsidR="0058371C" w:rsidRPr="00B3030B" w:rsidRDefault="0058371C" w:rsidP="00CE2DC8">
            <w:pPr>
              <w:rPr>
                <w:rFonts w:ascii="Arial" w:hAnsi="Arial" w:cs="Arial"/>
                <w:sz w:val="20"/>
                <w:szCs w:val="20"/>
              </w:rPr>
            </w:pPr>
            <w:r w:rsidRPr="00B3030B">
              <w:rPr>
                <w:rFonts w:ascii="Arial" w:hAnsi="Arial" w:cs="Arial"/>
                <w:sz w:val="20"/>
                <w:szCs w:val="20"/>
              </w:rPr>
              <w:t>1</w:t>
            </w:r>
          </w:p>
        </w:tc>
        <w:tc>
          <w:tcPr>
            <w:tcW w:w="8141" w:type="dxa"/>
          </w:tcPr>
          <w:p w:rsidR="0058371C" w:rsidRPr="00B3030B" w:rsidRDefault="0058371C" w:rsidP="00CE2DC8">
            <w:pPr>
              <w:rPr>
                <w:rFonts w:ascii="Arial" w:hAnsi="Arial" w:cs="Arial"/>
                <w:sz w:val="20"/>
                <w:szCs w:val="20"/>
              </w:rPr>
            </w:pPr>
            <w:r>
              <w:rPr>
                <w:rFonts w:ascii="Arial" w:hAnsi="Arial" w:cs="Arial"/>
                <w:sz w:val="20"/>
                <w:szCs w:val="20"/>
              </w:rPr>
              <w:t>Strongly disagree</w:t>
            </w:r>
          </w:p>
        </w:tc>
      </w:tr>
      <w:tr w:rsidR="0058371C" w:rsidRPr="00B3030B" w:rsidTr="00273B33">
        <w:tc>
          <w:tcPr>
            <w:tcW w:w="1101" w:type="dxa"/>
          </w:tcPr>
          <w:p w:rsidR="0058371C" w:rsidRPr="00B3030B" w:rsidRDefault="0058371C" w:rsidP="00CE2DC8">
            <w:pPr>
              <w:rPr>
                <w:rFonts w:ascii="Arial" w:hAnsi="Arial" w:cs="Arial"/>
                <w:sz w:val="20"/>
                <w:szCs w:val="20"/>
              </w:rPr>
            </w:pPr>
            <w:r w:rsidRPr="00B3030B">
              <w:rPr>
                <w:rFonts w:ascii="Arial" w:hAnsi="Arial" w:cs="Arial"/>
                <w:sz w:val="20"/>
                <w:szCs w:val="20"/>
              </w:rPr>
              <w:t>2</w:t>
            </w:r>
          </w:p>
        </w:tc>
        <w:tc>
          <w:tcPr>
            <w:tcW w:w="8141" w:type="dxa"/>
          </w:tcPr>
          <w:p w:rsidR="0058371C" w:rsidRPr="00B3030B" w:rsidRDefault="0058371C" w:rsidP="00CE2DC8">
            <w:pPr>
              <w:rPr>
                <w:rFonts w:ascii="Arial" w:hAnsi="Arial" w:cs="Arial"/>
                <w:sz w:val="20"/>
                <w:szCs w:val="20"/>
              </w:rPr>
            </w:pPr>
            <w:r>
              <w:rPr>
                <w:rFonts w:ascii="Arial" w:hAnsi="Arial" w:cs="Arial"/>
                <w:sz w:val="20"/>
                <w:szCs w:val="20"/>
              </w:rPr>
              <w:t>Slightly disagree</w:t>
            </w:r>
          </w:p>
        </w:tc>
      </w:tr>
      <w:tr w:rsidR="0058371C" w:rsidRPr="00B3030B" w:rsidTr="00273B33">
        <w:tc>
          <w:tcPr>
            <w:tcW w:w="1101" w:type="dxa"/>
          </w:tcPr>
          <w:p w:rsidR="0058371C" w:rsidRPr="00B3030B" w:rsidRDefault="0058371C" w:rsidP="00CE2DC8">
            <w:pPr>
              <w:rPr>
                <w:rFonts w:ascii="Arial" w:hAnsi="Arial" w:cs="Arial"/>
                <w:sz w:val="20"/>
                <w:szCs w:val="20"/>
              </w:rPr>
            </w:pPr>
            <w:r w:rsidRPr="00B3030B">
              <w:rPr>
                <w:rFonts w:ascii="Arial" w:hAnsi="Arial" w:cs="Arial"/>
                <w:sz w:val="20"/>
                <w:szCs w:val="20"/>
              </w:rPr>
              <w:t>3</w:t>
            </w:r>
          </w:p>
        </w:tc>
        <w:tc>
          <w:tcPr>
            <w:tcW w:w="8141" w:type="dxa"/>
          </w:tcPr>
          <w:p w:rsidR="0058371C" w:rsidRPr="00B3030B" w:rsidRDefault="0058371C" w:rsidP="00CE2DC8">
            <w:pPr>
              <w:rPr>
                <w:rFonts w:ascii="Arial" w:hAnsi="Arial" w:cs="Arial"/>
                <w:sz w:val="20"/>
                <w:szCs w:val="20"/>
              </w:rPr>
            </w:pPr>
            <w:r>
              <w:rPr>
                <w:rFonts w:ascii="Arial" w:hAnsi="Arial" w:cs="Arial"/>
                <w:sz w:val="20"/>
                <w:szCs w:val="20"/>
              </w:rPr>
              <w:t>Neither agree nor disagree</w:t>
            </w:r>
          </w:p>
        </w:tc>
      </w:tr>
      <w:tr w:rsidR="0058371C" w:rsidRPr="00B3030B" w:rsidTr="00273B33">
        <w:tc>
          <w:tcPr>
            <w:tcW w:w="1101" w:type="dxa"/>
          </w:tcPr>
          <w:p w:rsidR="0058371C" w:rsidRPr="00B3030B" w:rsidRDefault="0058371C" w:rsidP="00CE2DC8">
            <w:pPr>
              <w:rPr>
                <w:rFonts w:ascii="Arial" w:hAnsi="Arial" w:cs="Arial"/>
                <w:sz w:val="20"/>
                <w:szCs w:val="20"/>
              </w:rPr>
            </w:pPr>
            <w:r w:rsidRPr="00B3030B">
              <w:rPr>
                <w:rFonts w:ascii="Arial" w:hAnsi="Arial" w:cs="Arial"/>
                <w:sz w:val="20"/>
                <w:szCs w:val="20"/>
              </w:rPr>
              <w:t>4</w:t>
            </w:r>
          </w:p>
        </w:tc>
        <w:tc>
          <w:tcPr>
            <w:tcW w:w="8141" w:type="dxa"/>
          </w:tcPr>
          <w:p w:rsidR="0058371C" w:rsidRPr="00B3030B" w:rsidRDefault="0058371C" w:rsidP="00CE2DC8">
            <w:pPr>
              <w:rPr>
                <w:rFonts w:ascii="Arial" w:hAnsi="Arial" w:cs="Arial"/>
                <w:sz w:val="20"/>
                <w:szCs w:val="20"/>
              </w:rPr>
            </w:pPr>
            <w:r>
              <w:rPr>
                <w:rFonts w:ascii="Arial" w:hAnsi="Arial" w:cs="Arial"/>
                <w:sz w:val="20"/>
                <w:szCs w:val="20"/>
              </w:rPr>
              <w:t>Slightly agree</w:t>
            </w:r>
          </w:p>
        </w:tc>
      </w:tr>
      <w:tr w:rsidR="0058371C" w:rsidRPr="00B3030B" w:rsidTr="00273B33">
        <w:tc>
          <w:tcPr>
            <w:tcW w:w="1101" w:type="dxa"/>
          </w:tcPr>
          <w:p w:rsidR="0058371C" w:rsidRPr="00B3030B" w:rsidRDefault="0058371C" w:rsidP="00CE2DC8">
            <w:pPr>
              <w:rPr>
                <w:rFonts w:ascii="Arial" w:hAnsi="Arial" w:cs="Arial"/>
                <w:sz w:val="20"/>
                <w:szCs w:val="20"/>
              </w:rPr>
            </w:pPr>
            <w:r w:rsidRPr="00B3030B">
              <w:rPr>
                <w:rFonts w:ascii="Arial" w:hAnsi="Arial" w:cs="Arial"/>
                <w:sz w:val="20"/>
                <w:szCs w:val="20"/>
              </w:rPr>
              <w:t>5</w:t>
            </w:r>
          </w:p>
        </w:tc>
        <w:tc>
          <w:tcPr>
            <w:tcW w:w="8141" w:type="dxa"/>
          </w:tcPr>
          <w:p w:rsidR="0058371C" w:rsidRPr="00B3030B" w:rsidRDefault="0058371C" w:rsidP="00CE2DC8">
            <w:pPr>
              <w:rPr>
                <w:rFonts w:ascii="Arial" w:hAnsi="Arial" w:cs="Arial"/>
                <w:sz w:val="20"/>
                <w:szCs w:val="20"/>
              </w:rPr>
            </w:pPr>
            <w:r>
              <w:rPr>
                <w:rFonts w:ascii="Arial" w:hAnsi="Arial" w:cs="Arial"/>
                <w:sz w:val="20"/>
                <w:szCs w:val="20"/>
              </w:rPr>
              <w:t>Strongly agree</w:t>
            </w:r>
          </w:p>
        </w:tc>
      </w:tr>
      <w:tr w:rsidR="0058371C" w:rsidRPr="00B3030B" w:rsidTr="00273B33">
        <w:tc>
          <w:tcPr>
            <w:tcW w:w="1101" w:type="dxa"/>
          </w:tcPr>
          <w:p w:rsidR="0058371C" w:rsidRPr="00B3030B" w:rsidRDefault="0058371C" w:rsidP="00CE2DC8">
            <w:pPr>
              <w:rPr>
                <w:rFonts w:ascii="Arial" w:hAnsi="Arial" w:cs="Arial"/>
                <w:sz w:val="20"/>
                <w:szCs w:val="20"/>
              </w:rPr>
            </w:pPr>
            <w:r>
              <w:rPr>
                <w:rFonts w:ascii="Arial" w:hAnsi="Arial" w:cs="Arial"/>
                <w:sz w:val="20"/>
                <w:szCs w:val="20"/>
              </w:rPr>
              <w:t>99</w:t>
            </w:r>
          </w:p>
        </w:tc>
        <w:tc>
          <w:tcPr>
            <w:tcW w:w="8141" w:type="dxa"/>
            <w:vAlign w:val="center"/>
          </w:tcPr>
          <w:p w:rsidR="0058371C" w:rsidRPr="00B3030B" w:rsidRDefault="0058371C" w:rsidP="00CE2DC8">
            <w:pPr>
              <w:rPr>
                <w:rFonts w:ascii="Arial" w:hAnsi="Arial" w:cs="Arial"/>
                <w:sz w:val="20"/>
                <w:szCs w:val="20"/>
              </w:rPr>
            </w:pPr>
            <w:r>
              <w:rPr>
                <w:rFonts w:ascii="Arial" w:hAnsi="Arial" w:cs="Arial"/>
                <w:sz w:val="20"/>
                <w:szCs w:val="20"/>
              </w:rPr>
              <w:t>Don’t know</w:t>
            </w:r>
          </w:p>
        </w:tc>
      </w:tr>
    </w:tbl>
    <w:p w:rsidR="0058371C" w:rsidRDefault="0058371C" w:rsidP="00CE2DC8">
      <w:pPr>
        <w:spacing w:after="0" w:line="240" w:lineRule="auto"/>
        <w:ind w:left="720" w:hanging="720"/>
        <w:rPr>
          <w:rFonts w:ascii="Arial" w:hAnsi="Arial" w:cs="Arial"/>
          <w:b/>
          <w:sz w:val="20"/>
          <w:szCs w:val="20"/>
        </w:rPr>
      </w:pPr>
    </w:p>
    <w:tbl>
      <w:tblPr>
        <w:tblStyle w:val="TableGrid"/>
        <w:tblW w:w="0" w:type="auto"/>
        <w:tblLook w:val="04A0"/>
      </w:tblPr>
      <w:tblGrid>
        <w:gridCol w:w="1101"/>
        <w:gridCol w:w="8141"/>
      </w:tblGrid>
      <w:tr w:rsidR="0058371C" w:rsidTr="00273B33">
        <w:tc>
          <w:tcPr>
            <w:tcW w:w="1101" w:type="dxa"/>
          </w:tcPr>
          <w:p w:rsidR="0058371C" w:rsidRPr="00466524" w:rsidRDefault="0058371C" w:rsidP="00CE2DC8">
            <w:pPr>
              <w:rPr>
                <w:rFonts w:ascii="Arial" w:hAnsi="Arial" w:cs="Arial"/>
                <w:sz w:val="20"/>
                <w:szCs w:val="20"/>
              </w:rPr>
            </w:pPr>
            <w:r w:rsidRPr="00466524">
              <w:rPr>
                <w:rFonts w:ascii="Arial" w:hAnsi="Arial" w:cs="Arial"/>
                <w:sz w:val="20"/>
                <w:szCs w:val="20"/>
              </w:rPr>
              <w:t>a</w:t>
            </w:r>
          </w:p>
        </w:tc>
        <w:tc>
          <w:tcPr>
            <w:tcW w:w="8141" w:type="dxa"/>
            <w:vAlign w:val="center"/>
          </w:tcPr>
          <w:p w:rsidR="0058371C" w:rsidRPr="006220E9" w:rsidRDefault="0058371C" w:rsidP="00CE2DC8">
            <w:pPr>
              <w:rPr>
                <w:rFonts w:ascii="Arial" w:hAnsi="Arial" w:cs="Arial"/>
                <w:sz w:val="20"/>
                <w:szCs w:val="20"/>
              </w:rPr>
            </w:pPr>
            <w:r>
              <w:rPr>
                <w:rFonts w:ascii="Arial" w:hAnsi="Arial" w:cs="Arial"/>
                <w:sz w:val="20"/>
                <w:szCs w:val="20"/>
              </w:rPr>
              <w:t>It is acceptable to travel 80mph on motorways</w:t>
            </w:r>
            <w:r w:rsidR="00546E5A">
              <w:rPr>
                <w:rFonts w:ascii="Arial" w:hAnsi="Arial" w:cs="Arial"/>
                <w:sz w:val="20"/>
                <w:szCs w:val="20"/>
              </w:rPr>
              <w:t xml:space="preserve"> where the speed limit is 70mph</w:t>
            </w:r>
          </w:p>
        </w:tc>
      </w:tr>
      <w:tr w:rsidR="0058371C" w:rsidTr="00273B33">
        <w:tc>
          <w:tcPr>
            <w:tcW w:w="1101" w:type="dxa"/>
          </w:tcPr>
          <w:p w:rsidR="0058371C" w:rsidRPr="00466524" w:rsidRDefault="0058371C" w:rsidP="00CE2DC8">
            <w:pPr>
              <w:rPr>
                <w:rFonts w:ascii="Arial" w:hAnsi="Arial" w:cs="Arial"/>
                <w:sz w:val="20"/>
                <w:szCs w:val="20"/>
              </w:rPr>
            </w:pPr>
            <w:r w:rsidRPr="00466524">
              <w:rPr>
                <w:rFonts w:ascii="Arial" w:hAnsi="Arial" w:cs="Arial"/>
                <w:sz w:val="20"/>
                <w:szCs w:val="20"/>
              </w:rPr>
              <w:t>b</w:t>
            </w:r>
          </w:p>
        </w:tc>
        <w:tc>
          <w:tcPr>
            <w:tcW w:w="8141" w:type="dxa"/>
            <w:vAlign w:val="center"/>
          </w:tcPr>
          <w:p w:rsidR="0058371C" w:rsidRPr="006220E9" w:rsidRDefault="0058371C" w:rsidP="00CE2DC8">
            <w:pPr>
              <w:rPr>
                <w:rFonts w:ascii="Arial" w:hAnsi="Arial" w:cs="Arial"/>
                <w:sz w:val="20"/>
                <w:szCs w:val="20"/>
              </w:rPr>
            </w:pPr>
            <w:r>
              <w:rPr>
                <w:rFonts w:ascii="Arial" w:hAnsi="Arial" w:cs="Arial"/>
                <w:sz w:val="20"/>
                <w:szCs w:val="20"/>
              </w:rPr>
              <w:t>It is acceptable to travel 40mph on urban roads with a speed limit of 30mph</w:t>
            </w:r>
          </w:p>
        </w:tc>
      </w:tr>
      <w:tr w:rsidR="0058371C" w:rsidTr="00273B33">
        <w:tc>
          <w:tcPr>
            <w:tcW w:w="1101" w:type="dxa"/>
          </w:tcPr>
          <w:p w:rsidR="0058371C" w:rsidRPr="00466524" w:rsidRDefault="0058371C" w:rsidP="00CE2DC8">
            <w:pPr>
              <w:rPr>
                <w:rFonts w:ascii="Arial" w:hAnsi="Arial" w:cs="Arial"/>
                <w:sz w:val="20"/>
                <w:szCs w:val="20"/>
              </w:rPr>
            </w:pPr>
            <w:r w:rsidRPr="00466524">
              <w:rPr>
                <w:rFonts w:ascii="Arial" w:hAnsi="Arial" w:cs="Arial"/>
                <w:sz w:val="20"/>
                <w:szCs w:val="20"/>
              </w:rPr>
              <w:t>c</w:t>
            </w:r>
          </w:p>
        </w:tc>
        <w:tc>
          <w:tcPr>
            <w:tcW w:w="8141" w:type="dxa"/>
            <w:vAlign w:val="center"/>
          </w:tcPr>
          <w:p w:rsidR="0058371C" w:rsidRPr="006220E9" w:rsidRDefault="0058371C" w:rsidP="00CE2DC8">
            <w:pPr>
              <w:rPr>
                <w:rFonts w:ascii="Arial" w:hAnsi="Arial" w:cs="Arial"/>
                <w:sz w:val="20"/>
                <w:szCs w:val="20"/>
              </w:rPr>
            </w:pPr>
            <w:r>
              <w:rPr>
                <w:rFonts w:ascii="Arial" w:hAnsi="Arial" w:cs="Arial"/>
                <w:sz w:val="20"/>
                <w:szCs w:val="20"/>
              </w:rPr>
              <w:t>It is safe to text or check social media</w:t>
            </w:r>
            <w:r w:rsidR="00546E5A">
              <w:rPr>
                <w:rFonts w:ascii="Arial" w:hAnsi="Arial" w:cs="Arial"/>
                <w:sz w:val="20"/>
                <w:szCs w:val="20"/>
              </w:rPr>
              <w:t xml:space="preserve"> on your phone</w:t>
            </w:r>
            <w:r>
              <w:rPr>
                <w:rFonts w:ascii="Arial" w:hAnsi="Arial" w:cs="Arial"/>
                <w:sz w:val="20"/>
                <w:szCs w:val="20"/>
              </w:rPr>
              <w:t xml:space="preserve"> </w:t>
            </w:r>
            <w:r w:rsidR="00546E5A">
              <w:rPr>
                <w:rFonts w:ascii="Arial" w:hAnsi="Arial" w:cs="Arial"/>
                <w:sz w:val="20"/>
                <w:szCs w:val="20"/>
              </w:rPr>
              <w:t>when stationary (e.g. at a light, in congestion)</w:t>
            </w:r>
          </w:p>
        </w:tc>
      </w:tr>
      <w:tr w:rsidR="0058371C" w:rsidTr="00273B33">
        <w:tc>
          <w:tcPr>
            <w:tcW w:w="1101" w:type="dxa"/>
          </w:tcPr>
          <w:p w:rsidR="0058371C" w:rsidRPr="00466524" w:rsidRDefault="0058371C" w:rsidP="00CE2DC8">
            <w:pPr>
              <w:rPr>
                <w:rFonts w:ascii="Arial" w:hAnsi="Arial" w:cs="Arial"/>
                <w:sz w:val="20"/>
                <w:szCs w:val="20"/>
              </w:rPr>
            </w:pPr>
            <w:r w:rsidRPr="00466524">
              <w:rPr>
                <w:rFonts w:ascii="Arial" w:hAnsi="Arial" w:cs="Arial"/>
                <w:sz w:val="20"/>
                <w:szCs w:val="20"/>
              </w:rPr>
              <w:t>d</w:t>
            </w:r>
          </w:p>
        </w:tc>
        <w:tc>
          <w:tcPr>
            <w:tcW w:w="8141" w:type="dxa"/>
            <w:vAlign w:val="center"/>
          </w:tcPr>
          <w:p w:rsidR="0058371C" w:rsidRPr="006220E9" w:rsidRDefault="00546E5A" w:rsidP="00CE2DC8">
            <w:pPr>
              <w:rPr>
                <w:rFonts w:ascii="Arial" w:hAnsi="Arial" w:cs="Arial"/>
                <w:sz w:val="20"/>
                <w:szCs w:val="20"/>
              </w:rPr>
            </w:pPr>
            <w:r>
              <w:rPr>
                <w:rFonts w:ascii="Arial" w:hAnsi="Arial" w:cs="Arial"/>
                <w:sz w:val="20"/>
                <w:szCs w:val="20"/>
              </w:rPr>
              <w:t>It is fine to drive after being drunk the night before</w:t>
            </w:r>
          </w:p>
        </w:tc>
      </w:tr>
      <w:tr w:rsidR="0058371C" w:rsidTr="00273B33">
        <w:tc>
          <w:tcPr>
            <w:tcW w:w="1101" w:type="dxa"/>
          </w:tcPr>
          <w:p w:rsidR="0058371C" w:rsidRPr="00466524" w:rsidRDefault="0058371C" w:rsidP="00CE2DC8">
            <w:pPr>
              <w:rPr>
                <w:rFonts w:ascii="Arial" w:hAnsi="Arial" w:cs="Arial"/>
                <w:sz w:val="20"/>
                <w:szCs w:val="20"/>
              </w:rPr>
            </w:pPr>
            <w:r w:rsidRPr="00466524">
              <w:rPr>
                <w:rFonts w:ascii="Arial" w:hAnsi="Arial" w:cs="Arial"/>
                <w:sz w:val="20"/>
                <w:szCs w:val="20"/>
              </w:rPr>
              <w:t>e</w:t>
            </w:r>
          </w:p>
        </w:tc>
        <w:tc>
          <w:tcPr>
            <w:tcW w:w="8141" w:type="dxa"/>
            <w:vAlign w:val="center"/>
          </w:tcPr>
          <w:p w:rsidR="0058371C" w:rsidRPr="006220E9" w:rsidRDefault="00546E5A" w:rsidP="00CE2DC8">
            <w:pPr>
              <w:rPr>
                <w:rFonts w:ascii="Arial" w:hAnsi="Arial" w:cs="Arial"/>
                <w:sz w:val="20"/>
                <w:szCs w:val="20"/>
              </w:rPr>
            </w:pPr>
            <w:r>
              <w:rPr>
                <w:rFonts w:ascii="Arial" w:hAnsi="Arial" w:cs="Arial"/>
                <w:sz w:val="20"/>
                <w:szCs w:val="20"/>
              </w:rPr>
              <w:t>Taking a quick call on your phone not hands-free is acceptable</w:t>
            </w:r>
          </w:p>
        </w:tc>
      </w:tr>
    </w:tbl>
    <w:p w:rsidR="0058371C" w:rsidRDefault="0058371C" w:rsidP="00CE2DC8">
      <w:pPr>
        <w:spacing w:after="0" w:line="240" w:lineRule="auto"/>
        <w:ind w:left="720" w:hanging="720"/>
        <w:rPr>
          <w:rFonts w:ascii="Arial" w:hAnsi="Arial" w:cs="Arial"/>
          <w:b/>
          <w:sz w:val="20"/>
          <w:szCs w:val="20"/>
        </w:rPr>
      </w:pPr>
    </w:p>
    <w:p w:rsidR="00A514EE" w:rsidRDefault="00A514EE" w:rsidP="00CE2DC8">
      <w:pPr>
        <w:spacing w:after="0" w:line="240" w:lineRule="auto"/>
        <w:textAlignment w:val="baseline"/>
        <w:rPr>
          <w:rFonts w:ascii="Arial" w:eastAsia="Geneva" w:hAnsi="Arial" w:cs="Arial"/>
          <w:b/>
          <w:bCs/>
          <w:color w:val="FF0000"/>
          <w:kern w:val="24"/>
          <w:sz w:val="20"/>
          <w:szCs w:val="20"/>
        </w:rPr>
      </w:pPr>
    </w:p>
    <w:p w:rsidR="005F1D63" w:rsidRPr="009A38B5" w:rsidRDefault="005F1D63" w:rsidP="00CE2DC8">
      <w:pPr>
        <w:spacing w:after="0" w:line="240" w:lineRule="auto"/>
        <w:textAlignment w:val="baseline"/>
        <w:rPr>
          <w:rFonts w:ascii="Arial" w:hAnsi="Arial" w:cs="Arial"/>
          <w:b/>
          <w:sz w:val="20"/>
          <w:szCs w:val="20"/>
        </w:rPr>
      </w:pPr>
      <w:r w:rsidRPr="00C94A12">
        <w:rPr>
          <w:rFonts w:ascii="Arial" w:eastAsia="Geneva" w:hAnsi="Arial" w:cs="Arial"/>
          <w:b/>
          <w:bCs/>
          <w:color w:val="FF0000"/>
          <w:kern w:val="24"/>
          <w:sz w:val="20"/>
          <w:szCs w:val="20"/>
        </w:rPr>
        <w:t xml:space="preserve">[PROGRAMMING INSTRUCTION: ASK ALL. </w:t>
      </w:r>
      <w:proofErr w:type="gramStart"/>
      <w:r w:rsidRPr="00C94A12">
        <w:rPr>
          <w:rFonts w:ascii="Arial" w:eastAsia="Geneva" w:hAnsi="Arial" w:cs="Arial"/>
          <w:b/>
          <w:bCs/>
          <w:color w:val="FF0000"/>
          <w:kern w:val="24"/>
          <w:sz w:val="20"/>
          <w:szCs w:val="20"/>
        </w:rPr>
        <w:t>MULTI CODE.</w:t>
      </w:r>
      <w:proofErr w:type="gramEnd"/>
      <w:r w:rsidRPr="00C94A12">
        <w:rPr>
          <w:rFonts w:ascii="Arial" w:eastAsia="Geneva" w:hAnsi="Arial" w:cs="Arial"/>
          <w:b/>
          <w:bCs/>
          <w:color w:val="FF0000"/>
          <w:kern w:val="24"/>
          <w:sz w:val="20"/>
          <w:szCs w:val="20"/>
        </w:rPr>
        <w:t xml:space="preserve"> CODE 1 IS EXCLUSIVE.]</w:t>
      </w:r>
      <w:r w:rsidRPr="009A38B5">
        <w:rPr>
          <w:rFonts w:ascii="Arial" w:hAnsi="Arial" w:cs="Arial"/>
          <w:b/>
          <w:sz w:val="20"/>
          <w:szCs w:val="20"/>
        </w:rPr>
        <w:t xml:space="preserve"> </w:t>
      </w:r>
    </w:p>
    <w:p w:rsidR="005F1D63"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3</w:t>
      </w:r>
      <w:r w:rsidR="005F1D63">
        <w:rPr>
          <w:rFonts w:ascii="Arial" w:hAnsi="Arial" w:cs="Arial"/>
          <w:sz w:val="20"/>
          <w:szCs w:val="20"/>
        </w:rPr>
        <w:t>.</w:t>
      </w:r>
      <w:r w:rsidR="005F1D63">
        <w:rPr>
          <w:rFonts w:ascii="Arial" w:hAnsi="Arial" w:cs="Arial"/>
          <w:sz w:val="20"/>
          <w:szCs w:val="20"/>
        </w:rPr>
        <w:tab/>
      </w:r>
      <w:r w:rsidR="005F1D63" w:rsidRPr="00C94A12">
        <w:rPr>
          <w:rFonts w:ascii="Arial" w:hAnsi="Arial" w:cs="Arial"/>
          <w:sz w:val="20"/>
          <w:szCs w:val="20"/>
        </w:rPr>
        <w:t>In the past 12 months have you driven when you believed you were over the drink-drive limit, even if just a little? Please select all that apply.</w:t>
      </w:r>
    </w:p>
    <w:p w:rsidR="005F1D63" w:rsidRDefault="005F1D63" w:rsidP="00CE2DC8">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5F1D63" w:rsidTr="00157F20">
        <w:tc>
          <w:tcPr>
            <w:tcW w:w="1101" w:type="dxa"/>
          </w:tcPr>
          <w:p w:rsidR="005F1D63" w:rsidRDefault="005F1D63" w:rsidP="00CE2DC8">
            <w:pPr>
              <w:rPr>
                <w:rFonts w:ascii="Arial" w:hAnsi="Arial" w:cs="Arial"/>
                <w:sz w:val="20"/>
                <w:szCs w:val="20"/>
              </w:rPr>
            </w:pPr>
            <w:r>
              <w:rPr>
                <w:rFonts w:ascii="Arial" w:hAnsi="Arial" w:cs="Arial"/>
                <w:sz w:val="20"/>
                <w:szCs w:val="20"/>
              </w:rPr>
              <w:t>1</w:t>
            </w:r>
          </w:p>
        </w:tc>
        <w:tc>
          <w:tcPr>
            <w:tcW w:w="8141" w:type="dxa"/>
          </w:tcPr>
          <w:p w:rsidR="005F1D63" w:rsidRPr="00C94A12" w:rsidRDefault="005F1D63" w:rsidP="00CE2DC8">
            <w:pPr>
              <w:rPr>
                <w:rFonts w:ascii="Arial" w:hAnsi="Arial" w:cs="Arial"/>
                <w:sz w:val="20"/>
                <w:szCs w:val="20"/>
              </w:rPr>
            </w:pPr>
            <w:r w:rsidRPr="00C94A12">
              <w:rPr>
                <w:rFonts w:ascii="Arial" w:hAnsi="Arial" w:cs="Arial"/>
                <w:sz w:val="20"/>
                <w:szCs w:val="20"/>
              </w:rPr>
              <w:t>No, I don’t think I’ve driven whilst over the limit</w:t>
            </w:r>
          </w:p>
        </w:tc>
      </w:tr>
      <w:tr w:rsidR="005F1D63" w:rsidTr="00157F20">
        <w:tc>
          <w:tcPr>
            <w:tcW w:w="1101" w:type="dxa"/>
          </w:tcPr>
          <w:p w:rsidR="005F1D63" w:rsidRDefault="005F1D63" w:rsidP="00CE2DC8">
            <w:pPr>
              <w:rPr>
                <w:rFonts w:ascii="Arial" w:hAnsi="Arial" w:cs="Arial"/>
                <w:sz w:val="20"/>
                <w:szCs w:val="20"/>
              </w:rPr>
            </w:pPr>
            <w:r>
              <w:rPr>
                <w:rFonts w:ascii="Arial" w:hAnsi="Arial" w:cs="Arial"/>
                <w:sz w:val="20"/>
                <w:szCs w:val="20"/>
              </w:rPr>
              <w:t>2</w:t>
            </w:r>
          </w:p>
        </w:tc>
        <w:tc>
          <w:tcPr>
            <w:tcW w:w="8141" w:type="dxa"/>
          </w:tcPr>
          <w:p w:rsidR="005F1D63" w:rsidRPr="00C94A12" w:rsidRDefault="005F1D63" w:rsidP="00CE2DC8">
            <w:pPr>
              <w:rPr>
                <w:rFonts w:ascii="Arial" w:hAnsi="Arial" w:cs="Arial"/>
                <w:sz w:val="20"/>
                <w:szCs w:val="20"/>
              </w:rPr>
            </w:pPr>
            <w:r w:rsidRPr="00C94A12">
              <w:rPr>
                <w:rFonts w:ascii="Arial" w:hAnsi="Arial" w:cs="Arial"/>
                <w:sz w:val="20"/>
                <w:szCs w:val="20"/>
              </w:rPr>
              <w:t>I think I’ve driven when over the limit shortly after having a drink(s)</w:t>
            </w:r>
          </w:p>
        </w:tc>
      </w:tr>
      <w:tr w:rsidR="005F1D63" w:rsidTr="00157F20">
        <w:tc>
          <w:tcPr>
            <w:tcW w:w="1101" w:type="dxa"/>
          </w:tcPr>
          <w:p w:rsidR="005F1D63" w:rsidRDefault="005F1D63" w:rsidP="00CE2DC8">
            <w:pPr>
              <w:rPr>
                <w:rFonts w:ascii="Arial" w:hAnsi="Arial" w:cs="Arial"/>
                <w:sz w:val="20"/>
                <w:szCs w:val="20"/>
              </w:rPr>
            </w:pPr>
            <w:r>
              <w:rPr>
                <w:rFonts w:ascii="Arial" w:hAnsi="Arial" w:cs="Arial"/>
                <w:sz w:val="20"/>
                <w:szCs w:val="20"/>
              </w:rPr>
              <w:t>3</w:t>
            </w:r>
          </w:p>
        </w:tc>
        <w:tc>
          <w:tcPr>
            <w:tcW w:w="8141" w:type="dxa"/>
          </w:tcPr>
          <w:p w:rsidR="005F1D63" w:rsidRPr="00C94A12" w:rsidRDefault="005F1D63" w:rsidP="00CE2DC8">
            <w:pPr>
              <w:rPr>
                <w:rFonts w:ascii="Arial" w:hAnsi="Arial" w:cs="Arial"/>
                <w:sz w:val="20"/>
                <w:szCs w:val="20"/>
              </w:rPr>
            </w:pPr>
            <w:r w:rsidRPr="00C94A12">
              <w:rPr>
                <w:rFonts w:ascii="Arial" w:hAnsi="Arial" w:cs="Arial"/>
                <w:sz w:val="20"/>
                <w:szCs w:val="20"/>
              </w:rPr>
              <w:t>I know I’ve driven when over the limit shortly after having a drink(s)</w:t>
            </w:r>
          </w:p>
        </w:tc>
      </w:tr>
      <w:tr w:rsidR="005F1D63" w:rsidTr="00157F20">
        <w:tc>
          <w:tcPr>
            <w:tcW w:w="1101" w:type="dxa"/>
          </w:tcPr>
          <w:p w:rsidR="005F1D63" w:rsidRDefault="005F1D63" w:rsidP="00CE2DC8">
            <w:pPr>
              <w:rPr>
                <w:rFonts w:ascii="Arial" w:hAnsi="Arial" w:cs="Arial"/>
                <w:sz w:val="20"/>
                <w:szCs w:val="20"/>
              </w:rPr>
            </w:pPr>
            <w:r>
              <w:rPr>
                <w:rFonts w:ascii="Arial" w:hAnsi="Arial" w:cs="Arial"/>
                <w:sz w:val="20"/>
                <w:szCs w:val="20"/>
              </w:rPr>
              <w:t>4</w:t>
            </w:r>
          </w:p>
        </w:tc>
        <w:tc>
          <w:tcPr>
            <w:tcW w:w="8141" w:type="dxa"/>
          </w:tcPr>
          <w:p w:rsidR="005F1D63" w:rsidRPr="00C94A12" w:rsidRDefault="005F1D63" w:rsidP="00CE2DC8">
            <w:pPr>
              <w:rPr>
                <w:rFonts w:ascii="Arial" w:hAnsi="Arial" w:cs="Arial"/>
                <w:sz w:val="20"/>
                <w:szCs w:val="20"/>
              </w:rPr>
            </w:pPr>
            <w:r w:rsidRPr="00C94A12">
              <w:rPr>
                <w:rFonts w:ascii="Arial" w:hAnsi="Arial" w:cs="Arial"/>
                <w:sz w:val="20"/>
                <w:szCs w:val="20"/>
              </w:rPr>
              <w:t>I think I’ve driven when over the limit the following morning after a night out</w:t>
            </w:r>
          </w:p>
        </w:tc>
      </w:tr>
      <w:tr w:rsidR="005F1D63" w:rsidTr="00157F20">
        <w:tc>
          <w:tcPr>
            <w:tcW w:w="1101" w:type="dxa"/>
          </w:tcPr>
          <w:p w:rsidR="005F1D63" w:rsidRDefault="005F1D63" w:rsidP="00CE2DC8">
            <w:pPr>
              <w:rPr>
                <w:rFonts w:ascii="Arial" w:hAnsi="Arial" w:cs="Arial"/>
                <w:sz w:val="20"/>
                <w:szCs w:val="20"/>
              </w:rPr>
            </w:pPr>
            <w:r>
              <w:rPr>
                <w:rFonts w:ascii="Arial" w:hAnsi="Arial" w:cs="Arial"/>
                <w:sz w:val="20"/>
                <w:szCs w:val="20"/>
              </w:rPr>
              <w:t>5</w:t>
            </w:r>
          </w:p>
        </w:tc>
        <w:tc>
          <w:tcPr>
            <w:tcW w:w="8141" w:type="dxa"/>
          </w:tcPr>
          <w:p w:rsidR="005F1D63" w:rsidRPr="00C94A12" w:rsidRDefault="005F1D63" w:rsidP="00CE2DC8">
            <w:pPr>
              <w:rPr>
                <w:rFonts w:ascii="Arial" w:hAnsi="Arial" w:cs="Arial"/>
                <w:sz w:val="20"/>
                <w:szCs w:val="20"/>
              </w:rPr>
            </w:pPr>
            <w:r w:rsidRPr="00C94A12">
              <w:rPr>
                <w:rFonts w:ascii="Arial" w:hAnsi="Arial" w:cs="Arial"/>
                <w:sz w:val="20"/>
                <w:szCs w:val="20"/>
              </w:rPr>
              <w:t>I know I’ve driven when over the limit the following morning after a night out</w:t>
            </w:r>
          </w:p>
        </w:tc>
      </w:tr>
    </w:tbl>
    <w:p w:rsidR="005F1D63" w:rsidRDefault="005F1D63" w:rsidP="00CE2DC8">
      <w:pPr>
        <w:spacing w:after="0" w:line="240" w:lineRule="auto"/>
        <w:ind w:left="720" w:hanging="720"/>
        <w:rPr>
          <w:rFonts w:ascii="Arial" w:hAnsi="Arial" w:cs="Arial"/>
          <w:sz w:val="20"/>
          <w:szCs w:val="20"/>
        </w:rPr>
      </w:pPr>
    </w:p>
    <w:p w:rsidR="005F1D63" w:rsidRPr="009A38B5" w:rsidRDefault="005F1D63" w:rsidP="00CE2DC8">
      <w:pPr>
        <w:spacing w:after="0" w:line="240" w:lineRule="auto"/>
        <w:ind w:left="720" w:hanging="720"/>
        <w:rPr>
          <w:rFonts w:ascii="Arial" w:hAnsi="Arial" w:cs="Arial"/>
          <w:b/>
          <w:sz w:val="20"/>
          <w:szCs w:val="20"/>
        </w:rPr>
      </w:pPr>
    </w:p>
    <w:p w:rsidR="00B978C1" w:rsidRDefault="00B978C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5F1D63" w:rsidRPr="00C94A12" w:rsidRDefault="005F1D63" w:rsidP="00CE2DC8">
      <w:pPr>
        <w:spacing w:after="0" w:line="240" w:lineRule="auto"/>
        <w:rPr>
          <w:rFonts w:ascii="Arial" w:eastAsia="Geneva" w:hAnsi="Arial" w:cs="Arial"/>
          <w:b/>
          <w:bCs/>
          <w:color w:val="FF0000"/>
          <w:kern w:val="24"/>
          <w:sz w:val="20"/>
          <w:szCs w:val="20"/>
        </w:rPr>
      </w:pPr>
      <w:r w:rsidRPr="00C94A12">
        <w:rPr>
          <w:rFonts w:ascii="Arial" w:eastAsia="Geneva" w:hAnsi="Arial" w:cs="Arial"/>
          <w:b/>
          <w:bCs/>
          <w:color w:val="FF0000"/>
          <w:kern w:val="24"/>
          <w:sz w:val="20"/>
          <w:szCs w:val="20"/>
        </w:rPr>
        <w:lastRenderedPageBreak/>
        <w:t xml:space="preserve">[PROGRAMMING INSTRUCTION: ASK ALL. </w:t>
      </w:r>
      <w:proofErr w:type="gramStart"/>
      <w:r w:rsidRPr="00C94A12">
        <w:rPr>
          <w:rFonts w:ascii="Arial" w:eastAsia="Geneva" w:hAnsi="Arial" w:cs="Arial"/>
          <w:b/>
          <w:bCs/>
          <w:color w:val="FF0000"/>
          <w:kern w:val="24"/>
          <w:sz w:val="20"/>
          <w:szCs w:val="20"/>
        </w:rPr>
        <w:t>MULTI CODE FOR CODES 2 &amp; 3.</w:t>
      </w:r>
      <w:proofErr w:type="gramEnd"/>
      <w:r w:rsidRPr="00C94A12">
        <w:rPr>
          <w:rFonts w:ascii="Arial" w:eastAsia="Geneva" w:hAnsi="Arial" w:cs="Arial"/>
          <w:b/>
          <w:bCs/>
          <w:color w:val="FF0000"/>
          <w:kern w:val="24"/>
          <w:sz w:val="20"/>
          <w:szCs w:val="20"/>
        </w:rPr>
        <w:t xml:space="preserve"> CODE 1 EXCLUSIVE] </w:t>
      </w:r>
    </w:p>
    <w:p w:rsidR="005F1D63"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4</w:t>
      </w:r>
      <w:r w:rsidR="005F1D63" w:rsidRPr="00C94A12">
        <w:rPr>
          <w:rFonts w:ascii="Arial" w:hAnsi="Arial" w:cs="Arial"/>
          <w:b/>
          <w:sz w:val="20"/>
          <w:szCs w:val="20"/>
        </w:rPr>
        <w:t>.</w:t>
      </w:r>
      <w:r w:rsidR="005F1D63">
        <w:rPr>
          <w:rFonts w:ascii="Arial" w:hAnsi="Arial" w:cs="Arial"/>
          <w:sz w:val="20"/>
          <w:szCs w:val="20"/>
        </w:rPr>
        <w:t xml:space="preserve"> </w:t>
      </w:r>
      <w:r w:rsidR="005F1D63">
        <w:rPr>
          <w:rFonts w:ascii="Arial" w:hAnsi="Arial" w:cs="Arial"/>
          <w:sz w:val="20"/>
          <w:szCs w:val="20"/>
        </w:rPr>
        <w:tab/>
      </w:r>
      <w:r w:rsidR="005F1D63" w:rsidRPr="00C94A12">
        <w:rPr>
          <w:rFonts w:ascii="Arial" w:hAnsi="Arial" w:cs="Arial"/>
          <w:sz w:val="20"/>
          <w:szCs w:val="20"/>
        </w:rPr>
        <w:t xml:space="preserve">In the past 12 months, have you been in the car when the driver was over the drink-drive limit? </w:t>
      </w:r>
    </w:p>
    <w:p w:rsidR="005F1D63" w:rsidRDefault="005F1D63" w:rsidP="00CE2DC8">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5F1D63" w:rsidTr="00157F20">
        <w:tc>
          <w:tcPr>
            <w:tcW w:w="1101" w:type="dxa"/>
          </w:tcPr>
          <w:p w:rsidR="005F1D63" w:rsidRDefault="005F1D63" w:rsidP="00CE2DC8">
            <w:pPr>
              <w:rPr>
                <w:rFonts w:ascii="Arial" w:hAnsi="Arial" w:cs="Arial"/>
                <w:sz w:val="20"/>
                <w:szCs w:val="20"/>
              </w:rPr>
            </w:pPr>
            <w:r>
              <w:rPr>
                <w:rFonts w:ascii="Arial" w:hAnsi="Arial" w:cs="Arial"/>
                <w:sz w:val="20"/>
                <w:szCs w:val="20"/>
              </w:rPr>
              <w:t>1</w:t>
            </w:r>
          </w:p>
        </w:tc>
        <w:tc>
          <w:tcPr>
            <w:tcW w:w="8141" w:type="dxa"/>
          </w:tcPr>
          <w:p w:rsidR="005F1D63" w:rsidRPr="00C94A12" w:rsidRDefault="005F1D63" w:rsidP="00CE2DC8">
            <w:pPr>
              <w:rPr>
                <w:rFonts w:ascii="Arial" w:hAnsi="Arial" w:cs="Arial"/>
                <w:sz w:val="20"/>
                <w:szCs w:val="20"/>
              </w:rPr>
            </w:pPr>
            <w:r w:rsidRPr="00C94A12">
              <w:rPr>
                <w:rFonts w:ascii="Arial" w:hAnsi="Arial" w:cs="Arial"/>
                <w:sz w:val="20"/>
                <w:szCs w:val="20"/>
              </w:rPr>
              <w:t>No, I don’t think I’ve been in a car when the driver has been over the limit</w:t>
            </w:r>
          </w:p>
        </w:tc>
      </w:tr>
      <w:tr w:rsidR="005F1D63" w:rsidTr="00157F20">
        <w:tc>
          <w:tcPr>
            <w:tcW w:w="1101" w:type="dxa"/>
          </w:tcPr>
          <w:p w:rsidR="005F1D63" w:rsidRDefault="005F1D63" w:rsidP="00CE2DC8">
            <w:pPr>
              <w:rPr>
                <w:rFonts w:ascii="Arial" w:hAnsi="Arial" w:cs="Arial"/>
                <w:sz w:val="20"/>
                <w:szCs w:val="20"/>
              </w:rPr>
            </w:pPr>
            <w:r>
              <w:rPr>
                <w:rFonts w:ascii="Arial" w:hAnsi="Arial" w:cs="Arial"/>
                <w:sz w:val="20"/>
                <w:szCs w:val="20"/>
              </w:rPr>
              <w:t>2</w:t>
            </w:r>
          </w:p>
        </w:tc>
        <w:tc>
          <w:tcPr>
            <w:tcW w:w="8141" w:type="dxa"/>
          </w:tcPr>
          <w:p w:rsidR="005F1D63" w:rsidRPr="00C94A12" w:rsidRDefault="005F1D63" w:rsidP="00CE2DC8">
            <w:pPr>
              <w:rPr>
                <w:rFonts w:ascii="Arial" w:hAnsi="Arial" w:cs="Arial"/>
                <w:sz w:val="20"/>
                <w:szCs w:val="20"/>
              </w:rPr>
            </w:pPr>
            <w:r w:rsidRPr="00C94A12">
              <w:rPr>
                <w:rFonts w:ascii="Arial" w:hAnsi="Arial" w:cs="Arial"/>
                <w:sz w:val="20"/>
                <w:szCs w:val="20"/>
              </w:rPr>
              <w:t xml:space="preserve">Yes, I’ve been in a car when I’ve suspected the driver has been over the limit shortly after having a drink(s) </w:t>
            </w:r>
          </w:p>
        </w:tc>
      </w:tr>
      <w:tr w:rsidR="005F1D63" w:rsidTr="00157F20">
        <w:tc>
          <w:tcPr>
            <w:tcW w:w="1101" w:type="dxa"/>
          </w:tcPr>
          <w:p w:rsidR="005F1D63" w:rsidRDefault="005F1D63" w:rsidP="00CE2DC8">
            <w:pPr>
              <w:rPr>
                <w:rFonts w:ascii="Arial" w:hAnsi="Arial" w:cs="Arial"/>
                <w:sz w:val="20"/>
                <w:szCs w:val="20"/>
              </w:rPr>
            </w:pPr>
            <w:r>
              <w:rPr>
                <w:rFonts w:ascii="Arial" w:hAnsi="Arial" w:cs="Arial"/>
                <w:sz w:val="20"/>
                <w:szCs w:val="20"/>
              </w:rPr>
              <w:t>3</w:t>
            </w:r>
            <w:r>
              <w:rPr>
                <w:rFonts w:ascii="Arial" w:hAnsi="Arial" w:cs="Arial"/>
                <w:vanish/>
                <w:sz w:val="20"/>
                <w:szCs w:val="20"/>
              </w:rPr>
              <w:t xml:space="preserve">A16. </w:t>
            </w:r>
            <w:r>
              <w:rPr>
                <w:rFonts w:ascii="Arial" w:hAnsi="Arial" w:cs="Arial"/>
                <w:vanish/>
                <w:sz w:val="20"/>
                <w:szCs w:val="20"/>
              </w:rPr>
              <w:tab/>
              <w:t> </w:t>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r>
              <w:rPr>
                <w:rFonts w:ascii="Arial" w:hAnsi="Arial" w:cs="Arial"/>
                <w:vanish/>
                <w:sz w:val="20"/>
                <w:szCs w:val="20"/>
              </w:rPr>
              <w:pgNum/>
            </w:r>
          </w:p>
        </w:tc>
        <w:tc>
          <w:tcPr>
            <w:tcW w:w="8141" w:type="dxa"/>
          </w:tcPr>
          <w:p w:rsidR="005F1D63" w:rsidRPr="00C94A12" w:rsidRDefault="005F1D63" w:rsidP="00CE2DC8">
            <w:pPr>
              <w:rPr>
                <w:rFonts w:ascii="Arial" w:hAnsi="Arial" w:cs="Arial"/>
                <w:sz w:val="20"/>
                <w:szCs w:val="20"/>
              </w:rPr>
            </w:pPr>
            <w:r w:rsidRPr="00C94A12">
              <w:rPr>
                <w:rFonts w:ascii="Arial" w:hAnsi="Arial" w:cs="Arial"/>
                <w:sz w:val="20"/>
                <w:szCs w:val="20"/>
              </w:rPr>
              <w:t>Yes, I’ve been in a car when I’ve suspected the driver has been over the limit the following morning after a night out</w:t>
            </w:r>
          </w:p>
        </w:tc>
      </w:tr>
    </w:tbl>
    <w:p w:rsidR="005F1D63" w:rsidRPr="00C94A12" w:rsidRDefault="005F1D63" w:rsidP="00CE2DC8">
      <w:pPr>
        <w:spacing w:after="0" w:line="240" w:lineRule="auto"/>
        <w:rPr>
          <w:rFonts w:ascii="Arial" w:hAnsi="Arial" w:cs="Arial"/>
          <w:sz w:val="20"/>
          <w:szCs w:val="20"/>
        </w:rPr>
      </w:pPr>
    </w:p>
    <w:p w:rsidR="005F1D63" w:rsidRPr="00C94A12" w:rsidRDefault="005F1D63" w:rsidP="00CE2DC8">
      <w:pPr>
        <w:spacing w:after="0" w:line="240" w:lineRule="auto"/>
        <w:rPr>
          <w:rFonts w:ascii="Arial" w:eastAsia="Geneva" w:hAnsi="Arial" w:cs="Arial"/>
          <w:b/>
          <w:bCs/>
          <w:color w:val="FF0000"/>
          <w:kern w:val="24"/>
          <w:sz w:val="20"/>
          <w:szCs w:val="20"/>
        </w:rPr>
      </w:pPr>
      <w:r w:rsidRPr="00C94A12">
        <w:rPr>
          <w:rFonts w:ascii="Arial" w:eastAsia="Geneva" w:hAnsi="Arial" w:cs="Arial"/>
          <w:b/>
          <w:bCs/>
          <w:color w:val="FF0000"/>
          <w:kern w:val="24"/>
          <w:sz w:val="20"/>
          <w:szCs w:val="20"/>
        </w:rPr>
        <w:t xml:space="preserve">[PROGRAMMING INSTRUCTION: ASK ALL. </w:t>
      </w:r>
      <w:proofErr w:type="gramStart"/>
      <w:r w:rsidRPr="00C94A12">
        <w:rPr>
          <w:rFonts w:ascii="Arial" w:eastAsia="Geneva" w:hAnsi="Arial" w:cs="Arial"/>
          <w:b/>
          <w:bCs/>
          <w:color w:val="FF0000"/>
          <w:kern w:val="24"/>
          <w:sz w:val="20"/>
          <w:szCs w:val="20"/>
        </w:rPr>
        <w:t>MULTI CODE FOR CODES 1 &amp; 2.</w:t>
      </w:r>
      <w:proofErr w:type="gramEnd"/>
      <w:r w:rsidRPr="00C94A12">
        <w:rPr>
          <w:rFonts w:ascii="Arial" w:eastAsia="Geneva" w:hAnsi="Arial" w:cs="Arial"/>
          <w:b/>
          <w:bCs/>
          <w:color w:val="FF0000"/>
          <w:kern w:val="24"/>
          <w:sz w:val="20"/>
          <w:szCs w:val="20"/>
        </w:rPr>
        <w:t xml:space="preserve"> CODE 3 EXCLUSIVE] </w:t>
      </w:r>
    </w:p>
    <w:p w:rsidR="005F1D63" w:rsidRDefault="00BF1AF2" w:rsidP="00CE2DC8">
      <w:pPr>
        <w:spacing w:after="0" w:line="240" w:lineRule="auto"/>
        <w:rPr>
          <w:rFonts w:ascii="Arial" w:hAnsi="Arial" w:cs="Arial"/>
          <w:sz w:val="20"/>
          <w:szCs w:val="20"/>
        </w:rPr>
      </w:pPr>
      <w:r>
        <w:rPr>
          <w:rFonts w:ascii="Arial" w:hAnsi="Arial" w:cs="Arial"/>
          <w:b/>
          <w:sz w:val="20"/>
          <w:szCs w:val="20"/>
        </w:rPr>
        <w:t>QSI</w:t>
      </w:r>
      <w:r w:rsidR="00A514EE">
        <w:rPr>
          <w:rFonts w:ascii="Arial" w:hAnsi="Arial" w:cs="Arial"/>
          <w:b/>
          <w:sz w:val="20"/>
          <w:szCs w:val="20"/>
        </w:rPr>
        <w:t>5</w:t>
      </w:r>
      <w:r w:rsidR="005F1D63" w:rsidRPr="00C94A12">
        <w:rPr>
          <w:rFonts w:ascii="Arial" w:hAnsi="Arial" w:cs="Arial"/>
          <w:b/>
          <w:sz w:val="20"/>
          <w:szCs w:val="20"/>
        </w:rPr>
        <w:t>.</w:t>
      </w:r>
      <w:r w:rsidR="005F1D63">
        <w:rPr>
          <w:rFonts w:ascii="Arial" w:hAnsi="Arial" w:cs="Arial"/>
          <w:sz w:val="20"/>
          <w:szCs w:val="20"/>
        </w:rPr>
        <w:tab/>
      </w:r>
      <w:r w:rsidR="005F1D63" w:rsidRPr="00C94A12">
        <w:rPr>
          <w:rFonts w:ascii="Arial" w:hAnsi="Arial" w:cs="Arial"/>
          <w:sz w:val="20"/>
          <w:szCs w:val="20"/>
        </w:rPr>
        <w:t>In the last 12 months, have you done any of the following with regards drug-driving?</w:t>
      </w:r>
    </w:p>
    <w:p w:rsidR="005F1D63" w:rsidRDefault="005F1D63" w:rsidP="00CE2DC8">
      <w:pPr>
        <w:spacing w:after="0" w:line="240" w:lineRule="auto"/>
        <w:rPr>
          <w:rFonts w:ascii="Arial" w:hAnsi="Arial" w:cs="Arial"/>
          <w:sz w:val="20"/>
          <w:szCs w:val="20"/>
        </w:rPr>
      </w:pPr>
    </w:p>
    <w:p w:rsidR="005F1D63" w:rsidRPr="00C94A12" w:rsidRDefault="005F1D63" w:rsidP="00CE2DC8">
      <w:pPr>
        <w:spacing w:after="0" w:line="240" w:lineRule="auto"/>
        <w:ind w:left="720"/>
        <w:rPr>
          <w:rFonts w:ascii="Arial" w:hAnsi="Arial" w:cs="Arial"/>
          <w:sz w:val="20"/>
          <w:szCs w:val="20"/>
        </w:rPr>
      </w:pPr>
      <w:r w:rsidRPr="00C94A12">
        <w:rPr>
          <w:rFonts w:ascii="Arial" w:hAnsi="Arial" w:cs="Arial"/>
          <w:sz w:val="20"/>
          <w:szCs w:val="20"/>
        </w:rPr>
        <w:t>We mean drugs such as Class A drugs (Ecstasy, cocaine), Class B drugs (Cannabis, Amphetamines), Class C drugs (tranquilisers), and prescription drugs or cough/cold remedies that can make you drowsy.</w:t>
      </w:r>
    </w:p>
    <w:p w:rsidR="005F1D63" w:rsidRPr="009A38B5" w:rsidRDefault="005F1D63" w:rsidP="00CE2DC8">
      <w:pPr>
        <w:spacing w:after="0" w:line="240" w:lineRule="auto"/>
        <w:ind w:left="720" w:hanging="720"/>
        <w:rPr>
          <w:rFonts w:ascii="Arial" w:hAnsi="Arial" w:cs="Arial"/>
          <w:b/>
          <w:sz w:val="20"/>
          <w:szCs w:val="20"/>
        </w:rPr>
      </w:pPr>
    </w:p>
    <w:tbl>
      <w:tblPr>
        <w:tblW w:w="9060" w:type="dxa"/>
        <w:tblCellMar>
          <w:left w:w="0" w:type="dxa"/>
          <w:right w:w="0" w:type="dxa"/>
        </w:tblCellMar>
        <w:tblLook w:val="04A0"/>
      </w:tblPr>
      <w:tblGrid>
        <w:gridCol w:w="738"/>
        <w:gridCol w:w="8322"/>
      </w:tblGrid>
      <w:tr w:rsidR="005F1D63" w:rsidRPr="0088040D" w:rsidTr="00157F20">
        <w:tc>
          <w:tcPr>
            <w:tcW w:w="7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1D63" w:rsidRPr="0088040D" w:rsidRDefault="005F1D63" w:rsidP="00CE2DC8">
            <w:pPr>
              <w:spacing w:after="0" w:line="240" w:lineRule="auto"/>
              <w:rPr>
                <w:rFonts w:ascii="Arial" w:hAnsi="Arial" w:cs="Arial"/>
                <w:sz w:val="20"/>
                <w:szCs w:val="20"/>
              </w:rPr>
            </w:pPr>
            <w:r w:rsidRPr="0088040D">
              <w:rPr>
                <w:rFonts w:ascii="Arial" w:hAnsi="Arial" w:cs="Arial"/>
                <w:sz w:val="20"/>
                <w:szCs w:val="20"/>
              </w:rPr>
              <w:t>1</w:t>
            </w:r>
          </w:p>
        </w:tc>
        <w:tc>
          <w:tcPr>
            <w:tcW w:w="83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1D63" w:rsidRPr="0088040D" w:rsidRDefault="005F1D63" w:rsidP="00CE2DC8">
            <w:pPr>
              <w:spacing w:after="0" w:line="240" w:lineRule="auto"/>
              <w:rPr>
                <w:rFonts w:ascii="Arial" w:hAnsi="Arial" w:cs="Arial"/>
                <w:sz w:val="20"/>
                <w:szCs w:val="20"/>
              </w:rPr>
            </w:pPr>
            <w:r w:rsidRPr="0088040D">
              <w:rPr>
                <w:rFonts w:ascii="Arial" w:hAnsi="Arial" w:cs="Arial"/>
                <w:sz w:val="20"/>
                <w:szCs w:val="20"/>
              </w:rPr>
              <w:t>I have driven under the influence of drugs</w:t>
            </w:r>
          </w:p>
        </w:tc>
      </w:tr>
      <w:tr w:rsidR="005F1D63" w:rsidRPr="0088040D" w:rsidTr="00157F20">
        <w:tc>
          <w:tcPr>
            <w:tcW w:w="7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1D63" w:rsidRPr="0088040D" w:rsidRDefault="005F1D63" w:rsidP="00CE2DC8">
            <w:pPr>
              <w:spacing w:after="0" w:line="240" w:lineRule="auto"/>
              <w:rPr>
                <w:rFonts w:ascii="Arial" w:hAnsi="Arial" w:cs="Arial"/>
                <w:sz w:val="20"/>
                <w:szCs w:val="20"/>
              </w:rPr>
            </w:pPr>
            <w:r w:rsidRPr="0088040D">
              <w:rPr>
                <w:rFonts w:ascii="Arial" w:hAnsi="Arial" w:cs="Arial"/>
                <w:sz w:val="20"/>
                <w:szCs w:val="20"/>
              </w:rPr>
              <w:t>2</w:t>
            </w:r>
          </w:p>
        </w:tc>
        <w:tc>
          <w:tcPr>
            <w:tcW w:w="8321" w:type="dxa"/>
            <w:tcBorders>
              <w:top w:val="nil"/>
              <w:left w:val="nil"/>
              <w:bottom w:val="single" w:sz="8" w:space="0" w:color="auto"/>
              <w:right w:val="single" w:sz="8" w:space="0" w:color="auto"/>
            </w:tcBorders>
            <w:tcMar>
              <w:top w:w="0" w:type="dxa"/>
              <w:left w:w="108" w:type="dxa"/>
              <w:bottom w:w="0" w:type="dxa"/>
              <w:right w:w="108" w:type="dxa"/>
            </w:tcMar>
            <w:hideMark/>
          </w:tcPr>
          <w:p w:rsidR="005F1D63" w:rsidRPr="0088040D" w:rsidRDefault="005F1D63" w:rsidP="00CE2DC8">
            <w:pPr>
              <w:spacing w:after="0" w:line="240" w:lineRule="auto"/>
              <w:rPr>
                <w:rFonts w:ascii="Arial" w:hAnsi="Arial" w:cs="Arial"/>
                <w:sz w:val="20"/>
                <w:szCs w:val="20"/>
              </w:rPr>
            </w:pPr>
            <w:r w:rsidRPr="0088040D">
              <w:rPr>
                <w:rFonts w:ascii="Arial" w:hAnsi="Arial" w:cs="Arial"/>
                <w:sz w:val="20"/>
                <w:szCs w:val="20"/>
              </w:rPr>
              <w:t>I have been in a car where I believe the driver was under the influence of drugs</w:t>
            </w:r>
          </w:p>
        </w:tc>
      </w:tr>
      <w:tr w:rsidR="005F1D63" w:rsidRPr="0088040D" w:rsidTr="00157F20">
        <w:tc>
          <w:tcPr>
            <w:tcW w:w="7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1D63" w:rsidRPr="0088040D" w:rsidRDefault="005F1D63" w:rsidP="00CE2DC8">
            <w:pPr>
              <w:spacing w:after="0" w:line="240" w:lineRule="auto"/>
              <w:rPr>
                <w:rFonts w:ascii="Arial" w:hAnsi="Arial" w:cs="Arial"/>
                <w:sz w:val="20"/>
                <w:szCs w:val="20"/>
              </w:rPr>
            </w:pPr>
            <w:r w:rsidRPr="0088040D">
              <w:rPr>
                <w:rFonts w:ascii="Arial" w:hAnsi="Arial" w:cs="Arial"/>
                <w:sz w:val="20"/>
                <w:szCs w:val="20"/>
              </w:rPr>
              <w:t>3</w:t>
            </w:r>
          </w:p>
        </w:tc>
        <w:tc>
          <w:tcPr>
            <w:tcW w:w="8321" w:type="dxa"/>
            <w:tcBorders>
              <w:top w:val="nil"/>
              <w:left w:val="nil"/>
              <w:bottom w:val="single" w:sz="8" w:space="0" w:color="auto"/>
              <w:right w:val="single" w:sz="8" w:space="0" w:color="auto"/>
            </w:tcBorders>
            <w:tcMar>
              <w:top w:w="0" w:type="dxa"/>
              <w:left w:w="108" w:type="dxa"/>
              <w:bottom w:w="0" w:type="dxa"/>
              <w:right w:w="108" w:type="dxa"/>
            </w:tcMar>
            <w:hideMark/>
          </w:tcPr>
          <w:p w:rsidR="005F1D63" w:rsidRPr="0088040D" w:rsidRDefault="005F1D63" w:rsidP="00CE2DC8">
            <w:pPr>
              <w:spacing w:after="0" w:line="240" w:lineRule="auto"/>
              <w:rPr>
                <w:rFonts w:ascii="Arial" w:hAnsi="Arial" w:cs="Arial"/>
                <w:sz w:val="20"/>
                <w:szCs w:val="20"/>
              </w:rPr>
            </w:pPr>
            <w:r w:rsidRPr="0088040D">
              <w:rPr>
                <w:rFonts w:ascii="Arial" w:hAnsi="Arial" w:cs="Arial"/>
                <w:sz w:val="20"/>
                <w:szCs w:val="20"/>
              </w:rPr>
              <w:t>I have not been in either situation</w:t>
            </w:r>
            <w:r w:rsidR="00BF1AF2">
              <w:rPr>
                <w:rFonts w:ascii="Arial" w:hAnsi="Arial" w:cs="Arial"/>
                <w:sz w:val="20"/>
                <w:szCs w:val="20"/>
              </w:rPr>
              <w:t xml:space="preserve"> [SINGLE CODE]</w:t>
            </w:r>
          </w:p>
        </w:tc>
      </w:tr>
    </w:tbl>
    <w:p w:rsidR="005F1D63" w:rsidRPr="0088040D" w:rsidRDefault="005F1D63" w:rsidP="00CE2DC8">
      <w:pPr>
        <w:spacing w:after="0" w:line="240" w:lineRule="auto"/>
        <w:rPr>
          <w:rFonts w:ascii="Arial" w:hAnsi="Arial" w:cs="Arial"/>
          <w:sz w:val="20"/>
          <w:szCs w:val="20"/>
        </w:rPr>
      </w:pPr>
    </w:p>
    <w:p w:rsidR="00B978C1" w:rsidRDefault="00B978C1" w:rsidP="00CE2DC8">
      <w:pPr>
        <w:spacing w:after="0" w:line="240" w:lineRule="auto"/>
        <w:ind w:left="720" w:hanging="720"/>
        <w:rPr>
          <w:rFonts w:ascii="Arial" w:eastAsia="Geneva" w:hAnsi="Arial" w:cs="Arial"/>
          <w:b/>
          <w:bCs/>
          <w:color w:val="FF0000"/>
          <w:kern w:val="24"/>
          <w:sz w:val="20"/>
          <w:szCs w:val="20"/>
        </w:rPr>
      </w:pPr>
    </w:p>
    <w:p w:rsidR="00415CFC" w:rsidRDefault="005F1D63" w:rsidP="00CE2DC8">
      <w:pPr>
        <w:spacing w:after="0" w:line="240" w:lineRule="auto"/>
        <w:ind w:left="720" w:hanging="720"/>
        <w:rPr>
          <w:rFonts w:ascii="Arial" w:eastAsia="Geneva" w:hAnsi="Arial" w:cs="Arial"/>
          <w:b/>
          <w:bCs/>
          <w:color w:val="FF0000"/>
          <w:kern w:val="24"/>
          <w:sz w:val="20"/>
          <w:szCs w:val="20"/>
        </w:rPr>
      </w:pPr>
      <w:r w:rsidRPr="00792FC8">
        <w:rPr>
          <w:rFonts w:ascii="Arial" w:eastAsia="Geneva" w:hAnsi="Arial" w:cs="Arial"/>
          <w:b/>
          <w:bCs/>
          <w:color w:val="FF0000"/>
          <w:kern w:val="24"/>
          <w:sz w:val="20"/>
          <w:szCs w:val="20"/>
        </w:rPr>
        <w:t xml:space="preserve">[PROGRAMMING INSTRUCTION: ASK ALL. </w:t>
      </w:r>
      <w:proofErr w:type="gramStart"/>
      <w:r w:rsidRPr="00792FC8">
        <w:rPr>
          <w:rFonts w:ascii="Arial" w:eastAsia="Geneva" w:hAnsi="Arial" w:cs="Arial"/>
          <w:b/>
          <w:bCs/>
          <w:color w:val="FF0000"/>
          <w:kern w:val="24"/>
          <w:sz w:val="20"/>
          <w:szCs w:val="20"/>
        </w:rPr>
        <w:t>SINGLE CODE PER ROW.]</w:t>
      </w:r>
      <w:proofErr w:type="gramEnd"/>
      <w:r w:rsidRPr="00792FC8">
        <w:rPr>
          <w:rFonts w:ascii="Arial" w:eastAsia="Geneva" w:hAnsi="Arial" w:cs="Arial"/>
          <w:b/>
          <w:bCs/>
          <w:color w:val="FF0000"/>
          <w:kern w:val="24"/>
          <w:sz w:val="20"/>
          <w:szCs w:val="20"/>
        </w:rPr>
        <w:t xml:space="preserve"> </w:t>
      </w:r>
    </w:p>
    <w:p w:rsidR="005F1D63"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6</w:t>
      </w:r>
      <w:r w:rsidR="005F1D63" w:rsidRPr="00792FC8">
        <w:rPr>
          <w:rFonts w:ascii="Arial" w:hAnsi="Arial" w:cs="Arial"/>
          <w:b/>
          <w:sz w:val="20"/>
          <w:szCs w:val="20"/>
        </w:rPr>
        <w:t>.</w:t>
      </w:r>
      <w:r w:rsidR="005F1D63">
        <w:rPr>
          <w:rFonts w:ascii="Arial" w:hAnsi="Arial" w:cs="Arial"/>
          <w:b/>
          <w:sz w:val="20"/>
          <w:szCs w:val="20"/>
        </w:rPr>
        <w:tab/>
      </w:r>
      <w:r w:rsidR="005F1D63" w:rsidRPr="00792FC8">
        <w:rPr>
          <w:rFonts w:ascii="Arial" w:hAnsi="Arial" w:cs="Arial"/>
          <w:sz w:val="20"/>
          <w:szCs w:val="20"/>
        </w:rPr>
        <w:t>How often do you break</w:t>
      </w:r>
      <w:r w:rsidR="005F1D63">
        <w:rPr>
          <w:rFonts w:ascii="Arial" w:hAnsi="Arial" w:cs="Arial"/>
          <w:sz w:val="20"/>
          <w:szCs w:val="20"/>
        </w:rPr>
        <w:t xml:space="preserve"> the speed limit? Please answer </w:t>
      </w:r>
      <w:r w:rsidR="005F1D63" w:rsidRPr="00792FC8">
        <w:rPr>
          <w:rFonts w:ascii="Arial" w:hAnsi="Arial" w:cs="Arial"/>
          <w:sz w:val="20"/>
          <w:szCs w:val="20"/>
        </w:rPr>
        <w:t xml:space="preserve">for each </w:t>
      </w:r>
      <w:r w:rsidR="005F1D63">
        <w:rPr>
          <w:rFonts w:ascii="Arial" w:hAnsi="Arial" w:cs="Arial"/>
          <w:sz w:val="20"/>
          <w:szCs w:val="20"/>
        </w:rPr>
        <w:t xml:space="preserve">road </w:t>
      </w:r>
      <w:r w:rsidR="005F1D63" w:rsidRPr="00792FC8">
        <w:rPr>
          <w:rFonts w:ascii="Arial" w:hAnsi="Arial" w:cs="Arial"/>
          <w:sz w:val="20"/>
          <w:szCs w:val="20"/>
        </w:rPr>
        <w:t>category.</w:t>
      </w:r>
    </w:p>
    <w:p w:rsidR="005F1D63" w:rsidRDefault="005F1D63" w:rsidP="00CE2DC8">
      <w:pPr>
        <w:spacing w:after="0" w:line="240" w:lineRule="auto"/>
        <w:ind w:left="720" w:hanging="720"/>
        <w:rPr>
          <w:rFonts w:ascii="Arial" w:hAnsi="Arial" w:cs="Arial"/>
          <w:sz w:val="20"/>
          <w:szCs w:val="20"/>
        </w:rPr>
      </w:pPr>
    </w:p>
    <w:tbl>
      <w:tblPr>
        <w:tblStyle w:val="TableGrid"/>
        <w:tblW w:w="9206" w:type="dxa"/>
        <w:tblLayout w:type="fixed"/>
        <w:tblLook w:val="04A0"/>
      </w:tblPr>
      <w:tblGrid>
        <w:gridCol w:w="534"/>
        <w:gridCol w:w="2835"/>
        <w:gridCol w:w="1459"/>
        <w:gridCol w:w="1459"/>
        <w:gridCol w:w="1459"/>
        <w:gridCol w:w="1460"/>
      </w:tblGrid>
      <w:tr w:rsidR="005F1D63" w:rsidTr="00157F20">
        <w:tc>
          <w:tcPr>
            <w:tcW w:w="3369" w:type="dxa"/>
            <w:gridSpan w:val="2"/>
            <w:tcBorders>
              <w:top w:val="nil"/>
              <w:left w:val="nil"/>
            </w:tcBorders>
          </w:tcPr>
          <w:p w:rsidR="005F1D63" w:rsidRPr="00792FC8" w:rsidRDefault="005F1D63" w:rsidP="00CE2DC8">
            <w:pPr>
              <w:rPr>
                <w:rFonts w:ascii="Arial" w:hAnsi="Arial" w:cs="Arial"/>
                <w:sz w:val="20"/>
                <w:szCs w:val="20"/>
              </w:rPr>
            </w:pPr>
          </w:p>
        </w:tc>
        <w:tc>
          <w:tcPr>
            <w:tcW w:w="1459" w:type="dxa"/>
            <w:vAlign w:val="center"/>
          </w:tcPr>
          <w:p w:rsidR="005F1D63" w:rsidRPr="00792FC8" w:rsidRDefault="005F1D63" w:rsidP="00CE2DC8">
            <w:pPr>
              <w:rPr>
                <w:rFonts w:ascii="Arial" w:hAnsi="Arial" w:cs="Arial"/>
                <w:sz w:val="20"/>
                <w:szCs w:val="20"/>
              </w:rPr>
            </w:pPr>
            <w:r w:rsidRPr="00792FC8">
              <w:rPr>
                <w:rFonts w:ascii="Arial" w:hAnsi="Arial" w:cs="Arial"/>
                <w:sz w:val="20"/>
                <w:szCs w:val="20"/>
              </w:rPr>
              <w:t>Frequently</w:t>
            </w:r>
          </w:p>
          <w:p w:rsidR="005F1D63" w:rsidRPr="00792FC8" w:rsidRDefault="005F1D63" w:rsidP="00CE2DC8">
            <w:pPr>
              <w:rPr>
                <w:rFonts w:ascii="Arial" w:hAnsi="Arial" w:cs="Arial"/>
                <w:sz w:val="20"/>
                <w:szCs w:val="20"/>
              </w:rPr>
            </w:pPr>
            <w:r w:rsidRPr="00792FC8">
              <w:rPr>
                <w:rFonts w:ascii="Arial" w:hAnsi="Arial" w:cs="Arial"/>
                <w:sz w:val="20"/>
                <w:szCs w:val="20"/>
              </w:rPr>
              <w:t>(on most journeys)</w:t>
            </w:r>
          </w:p>
        </w:tc>
        <w:tc>
          <w:tcPr>
            <w:tcW w:w="1459" w:type="dxa"/>
            <w:vAlign w:val="center"/>
          </w:tcPr>
          <w:p w:rsidR="005F1D63" w:rsidRPr="00792FC8" w:rsidRDefault="005F1D63" w:rsidP="00CE2DC8">
            <w:pPr>
              <w:rPr>
                <w:rFonts w:ascii="Arial" w:hAnsi="Arial" w:cs="Arial"/>
                <w:sz w:val="20"/>
                <w:szCs w:val="20"/>
              </w:rPr>
            </w:pPr>
            <w:r w:rsidRPr="00792FC8">
              <w:rPr>
                <w:rFonts w:ascii="Arial" w:hAnsi="Arial" w:cs="Arial"/>
                <w:sz w:val="20"/>
                <w:szCs w:val="20"/>
              </w:rPr>
              <w:t>Occasionally</w:t>
            </w:r>
          </w:p>
          <w:p w:rsidR="005F1D63" w:rsidRPr="00792FC8" w:rsidRDefault="005F1D63" w:rsidP="00CE2DC8">
            <w:pPr>
              <w:rPr>
                <w:rFonts w:ascii="Arial" w:hAnsi="Arial" w:cs="Arial"/>
                <w:sz w:val="20"/>
                <w:szCs w:val="20"/>
              </w:rPr>
            </w:pPr>
            <w:r w:rsidRPr="00792FC8">
              <w:rPr>
                <w:rFonts w:ascii="Arial" w:hAnsi="Arial" w:cs="Arial"/>
                <w:sz w:val="20"/>
                <w:szCs w:val="20"/>
              </w:rPr>
              <w:t>(up to half of all journeys)</w:t>
            </w:r>
          </w:p>
        </w:tc>
        <w:tc>
          <w:tcPr>
            <w:tcW w:w="1459" w:type="dxa"/>
            <w:vAlign w:val="center"/>
          </w:tcPr>
          <w:p w:rsidR="0081600F" w:rsidRDefault="005F1D63">
            <w:pPr>
              <w:rPr>
                <w:rFonts w:ascii="Arial" w:hAnsi="Arial" w:cs="Arial"/>
                <w:sz w:val="20"/>
                <w:szCs w:val="20"/>
              </w:rPr>
            </w:pPr>
            <w:r w:rsidRPr="00792FC8">
              <w:rPr>
                <w:rFonts w:ascii="Arial" w:hAnsi="Arial" w:cs="Arial"/>
                <w:sz w:val="20"/>
                <w:szCs w:val="20"/>
              </w:rPr>
              <w:t>Never</w:t>
            </w:r>
          </w:p>
        </w:tc>
        <w:tc>
          <w:tcPr>
            <w:tcW w:w="1460" w:type="dxa"/>
            <w:vAlign w:val="center"/>
          </w:tcPr>
          <w:p w:rsidR="0081600F" w:rsidRDefault="005F1D63">
            <w:pPr>
              <w:rPr>
                <w:rFonts w:ascii="Arial" w:hAnsi="Arial" w:cs="Arial"/>
                <w:sz w:val="20"/>
                <w:szCs w:val="20"/>
              </w:rPr>
            </w:pPr>
            <w:r w:rsidRPr="00792FC8">
              <w:rPr>
                <w:rFonts w:ascii="Arial" w:hAnsi="Arial" w:cs="Arial"/>
                <w:sz w:val="20"/>
                <w:szCs w:val="20"/>
              </w:rPr>
              <w:t>Don’t drive on this type of road</w:t>
            </w:r>
          </w:p>
        </w:tc>
      </w:tr>
      <w:tr w:rsidR="005F1D63" w:rsidTr="00157F20">
        <w:tc>
          <w:tcPr>
            <w:tcW w:w="534" w:type="dxa"/>
          </w:tcPr>
          <w:p w:rsidR="005F1D63" w:rsidRPr="00792FC8" w:rsidRDefault="005F1D63" w:rsidP="00CE2DC8">
            <w:pPr>
              <w:rPr>
                <w:rFonts w:ascii="Arial" w:hAnsi="Arial" w:cs="Arial"/>
                <w:sz w:val="20"/>
                <w:szCs w:val="20"/>
              </w:rPr>
            </w:pPr>
            <w:r>
              <w:rPr>
                <w:rFonts w:ascii="Arial" w:hAnsi="Arial" w:cs="Arial"/>
                <w:sz w:val="20"/>
                <w:szCs w:val="20"/>
              </w:rPr>
              <w:t>a</w:t>
            </w:r>
          </w:p>
        </w:tc>
        <w:tc>
          <w:tcPr>
            <w:tcW w:w="2835" w:type="dxa"/>
            <w:vAlign w:val="center"/>
          </w:tcPr>
          <w:p w:rsidR="005F1D63" w:rsidRDefault="005F1D63" w:rsidP="00CE2DC8">
            <w:pPr>
              <w:rPr>
                <w:rFonts w:ascii="Arial" w:hAnsi="Arial" w:cs="Arial"/>
                <w:b/>
                <w:sz w:val="20"/>
                <w:szCs w:val="20"/>
              </w:rPr>
            </w:pPr>
            <w:r w:rsidRPr="00792FC8">
              <w:rPr>
                <w:rFonts w:ascii="Arial" w:hAnsi="Arial" w:cs="Arial"/>
                <w:sz w:val="20"/>
                <w:szCs w:val="20"/>
              </w:rPr>
              <w:t xml:space="preserve">Motorways – where the current maximum is </w:t>
            </w:r>
            <w:r w:rsidRPr="00B338D3">
              <w:rPr>
                <w:rFonts w:ascii="Arial" w:hAnsi="Arial" w:cs="Arial"/>
                <w:b/>
                <w:sz w:val="20"/>
                <w:szCs w:val="20"/>
              </w:rPr>
              <w:t xml:space="preserve">70mph </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1</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2</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3</w:t>
            </w:r>
          </w:p>
        </w:tc>
        <w:tc>
          <w:tcPr>
            <w:tcW w:w="1460"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4</w:t>
            </w:r>
          </w:p>
        </w:tc>
      </w:tr>
      <w:tr w:rsidR="005F1D63" w:rsidTr="00157F20">
        <w:tc>
          <w:tcPr>
            <w:tcW w:w="534" w:type="dxa"/>
          </w:tcPr>
          <w:p w:rsidR="005F1D63" w:rsidRPr="00792FC8" w:rsidRDefault="005F1D63" w:rsidP="00CE2DC8">
            <w:pPr>
              <w:rPr>
                <w:rFonts w:ascii="Arial" w:hAnsi="Arial" w:cs="Arial"/>
                <w:sz w:val="20"/>
                <w:szCs w:val="20"/>
              </w:rPr>
            </w:pPr>
            <w:r>
              <w:rPr>
                <w:rFonts w:ascii="Arial" w:hAnsi="Arial" w:cs="Arial"/>
                <w:sz w:val="20"/>
                <w:szCs w:val="20"/>
              </w:rPr>
              <w:t>b</w:t>
            </w:r>
          </w:p>
        </w:tc>
        <w:tc>
          <w:tcPr>
            <w:tcW w:w="2835" w:type="dxa"/>
            <w:vAlign w:val="center"/>
          </w:tcPr>
          <w:p w:rsidR="005F1D63" w:rsidRDefault="005F1D63" w:rsidP="00CE2DC8">
            <w:pPr>
              <w:rPr>
                <w:rFonts w:ascii="Arial" w:hAnsi="Arial" w:cs="Arial"/>
                <w:b/>
                <w:sz w:val="20"/>
                <w:szCs w:val="20"/>
              </w:rPr>
            </w:pPr>
            <w:r w:rsidRPr="00792FC8">
              <w:rPr>
                <w:rFonts w:ascii="Arial" w:hAnsi="Arial" w:cs="Arial"/>
                <w:sz w:val="20"/>
                <w:szCs w:val="20"/>
              </w:rPr>
              <w:t xml:space="preserve">Country roads – where the current maximum is </w:t>
            </w:r>
            <w:r w:rsidRPr="00B338D3">
              <w:rPr>
                <w:rFonts w:ascii="Arial" w:hAnsi="Arial" w:cs="Arial"/>
                <w:b/>
                <w:sz w:val="20"/>
                <w:szCs w:val="20"/>
              </w:rPr>
              <w:t>50-60mph</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1</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2</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3</w:t>
            </w:r>
          </w:p>
        </w:tc>
        <w:tc>
          <w:tcPr>
            <w:tcW w:w="1460"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4</w:t>
            </w:r>
          </w:p>
        </w:tc>
      </w:tr>
      <w:tr w:rsidR="005F1D63" w:rsidTr="00157F20">
        <w:tc>
          <w:tcPr>
            <w:tcW w:w="534" w:type="dxa"/>
          </w:tcPr>
          <w:p w:rsidR="005F1D63" w:rsidRPr="00792FC8" w:rsidRDefault="005F1D63" w:rsidP="00CE2DC8">
            <w:pPr>
              <w:rPr>
                <w:rFonts w:ascii="Arial" w:hAnsi="Arial" w:cs="Arial"/>
                <w:sz w:val="20"/>
                <w:szCs w:val="20"/>
              </w:rPr>
            </w:pPr>
            <w:r>
              <w:rPr>
                <w:rFonts w:ascii="Arial" w:hAnsi="Arial" w:cs="Arial"/>
                <w:sz w:val="20"/>
                <w:szCs w:val="20"/>
              </w:rPr>
              <w:t>c</w:t>
            </w:r>
          </w:p>
        </w:tc>
        <w:tc>
          <w:tcPr>
            <w:tcW w:w="2835" w:type="dxa"/>
            <w:vAlign w:val="center"/>
          </w:tcPr>
          <w:p w:rsidR="005F1D63" w:rsidRDefault="005F1D63" w:rsidP="00CE2DC8">
            <w:pPr>
              <w:rPr>
                <w:rFonts w:ascii="Arial" w:hAnsi="Arial" w:cs="Arial"/>
                <w:b/>
                <w:sz w:val="20"/>
                <w:szCs w:val="20"/>
              </w:rPr>
            </w:pPr>
            <w:r w:rsidRPr="00792FC8">
              <w:rPr>
                <w:rFonts w:ascii="Arial" w:hAnsi="Arial" w:cs="Arial"/>
                <w:sz w:val="20"/>
                <w:szCs w:val="20"/>
              </w:rPr>
              <w:t xml:space="preserve">Urban roads – where the current maximum is </w:t>
            </w:r>
            <w:r w:rsidRPr="00B338D3">
              <w:rPr>
                <w:rFonts w:ascii="Arial" w:hAnsi="Arial" w:cs="Arial"/>
                <w:b/>
                <w:sz w:val="20"/>
                <w:szCs w:val="20"/>
              </w:rPr>
              <w:t>40mph</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1</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2</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3</w:t>
            </w:r>
          </w:p>
        </w:tc>
        <w:tc>
          <w:tcPr>
            <w:tcW w:w="1460"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4</w:t>
            </w:r>
          </w:p>
        </w:tc>
      </w:tr>
      <w:tr w:rsidR="005F1D63" w:rsidTr="00157F20">
        <w:tc>
          <w:tcPr>
            <w:tcW w:w="534" w:type="dxa"/>
          </w:tcPr>
          <w:p w:rsidR="005F1D63" w:rsidRPr="00792FC8" w:rsidRDefault="005F1D63" w:rsidP="00CE2DC8">
            <w:pPr>
              <w:rPr>
                <w:rFonts w:ascii="Arial" w:hAnsi="Arial" w:cs="Arial"/>
                <w:sz w:val="20"/>
                <w:szCs w:val="20"/>
              </w:rPr>
            </w:pPr>
            <w:r>
              <w:rPr>
                <w:rFonts w:ascii="Arial" w:hAnsi="Arial" w:cs="Arial"/>
                <w:sz w:val="20"/>
                <w:szCs w:val="20"/>
              </w:rPr>
              <w:t>d</w:t>
            </w:r>
          </w:p>
        </w:tc>
        <w:tc>
          <w:tcPr>
            <w:tcW w:w="2835" w:type="dxa"/>
            <w:vAlign w:val="center"/>
          </w:tcPr>
          <w:p w:rsidR="005F1D63" w:rsidRDefault="005F1D63" w:rsidP="00CE2DC8">
            <w:pPr>
              <w:rPr>
                <w:rFonts w:ascii="Arial" w:hAnsi="Arial" w:cs="Arial"/>
                <w:b/>
                <w:sz w:val="20"/>
                <w:szCs w:val="20"/>
              </w:rPr>
            </w:pPr>
            <w:r w:rsidRPr="00792FC8">
              <w:rPr>
                <w:rFonts w:ascii="Arial" w:hAnsi="Arial" w:cs="Arial"/>
                <w:sz w:val="20"/>
                <w:szCs w:val="20"/>
              </w:rPr>
              <w:t xml:space="preserve">Urban roads – where the current maximum is </w:t>
            </w:r>
            <w:r w:rsidRPr="00B338D3">
              <w:rPr>
                <w:rFonts w:ascii="Arial" w:hAnsi="Arial" w:cs="Arial"/>
                <w:b/>
                <w:sz w:val="20"/>
                <w:szCs w:val="20"/>
              </w:rPr>
              <w:t>30mph</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1</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2</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3</w:t>
            </w:r>
          </w:p>
        </w:tc>
        <w:tc>
          <w:tcPr>
            <w:tcW w:w="1460"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4</w:t>
            </w:r>
          </w:p>
        </w:tc>
      </w:tr>
      <w:tr w:rsidR="005F1D63" w:rsidTr="00157F20">
        <w:tc>
          <w:tcPr>
            <w:tcW w:w="534" w:type="dxa"/>
          </w:tcPr>
          <w:p w:rsidR="005F1D63" w:rsidRPr="00792FC8" w:rsidRDefault="005F1D63" w:rsidP="00CE2DC8">
            <w:pPr>
              <w:rPr>
                <w:rFonts w:ascii="Arial" w:hAnsi="Arial" w:cs="Arial"/>
                <w:sz w:val="20"/>
                <w:szCs w:val="20"/>
              </w:rPr>
            </w:pPr>
            <w:r>
              <w:rPr>
                <w:rFonts w:ascii="Arial" w:hAnsi="Arial" w:cs="Arial"/>
                <w:sz w:val="20"/>
                <w:szCs w:val="20"/>
              </w:rPr>
              <w:t>e</w:t>
            </w:r>
          </w:p>
        </w:tc>
        <w:tc>
          <w:tcPr>
            <w:tcW w:w="2835" w:type="dxa"/>
            <w:vAlign w:val="center"/>
          </w:tcPr>
          <w:p w:rsidR="005F1D63" w:rsidRDefault="005F1D63" w:rsidP="00CE2DC8">
            <w:pPr>
              <w:rPr>
                <w:rFonts w:ascii="Arial" w:hAnsi="Arial" w:cs="Arial"/>
                <w:b/>
                <w:sz w:val="20"/>
                <w:szCs w:val="20"/>
              </w:rPr>
            </w:pPr>
            <w:r>
              <w:rPr>
                <w:rFonts w:ascii="Arial" w:hAnsi="Arial" w:cs="Arial"/>
                <w:sz w:val="20"/>
                <w:szCs w:val="20"/>
              </w:rPr>
              <w:t>U</w:t>
            </w:r>
            <w:r w:rsidRPr="00792FC8">
              <w:rPr>
                <w:rFonts w:ascii="Arial" w:hAnsi="Arial" w:cs="Arial"/>
                <w:sz w:val="20"/>
                <w:szCs w:val="20"/>
              </w:rPr>
              <w:t>rban area</w:t>
            </w:r>
            <w:r w:rsidR="00546E5A" w:rsidRPr="00546E5A">
              <w:rPr>
                <w:rFonts w:ascii="Arial" w:hAnsi="Arial" w:cs="Arial"/>
                <w:sz w:val="20"/>
                <w:szCs w:val="20"/>
              </w:rPr>
              <w:t>s</w:t>
            </w:r>
            <w:r w:rsidR="00546E5A">
              <w:rPr>
                <w:rFonts w:ascii="Arial" w:hAnsi="Arial" w:cs="Arial"/>
                <w:b/>
                <w:sz w:val="20"/>
                <w:szCs w:val="20"/>
              </w:rPr>
              <w:t xml:space="preserve"> – </w:t>
            </w:r>
            <w:r>
              <w:rPr>
                <w:rFonts w:ascii="Arial" w:hAnsi="Arial" w:cs="Arial"/>
                <w:b/>
                <w:sz w:val="20"/>
                <w:szCs w:val="20"/>
              </w:rPr>
              <w:t xml:space="preserve"> </w:t>
            </w:r>
            <w:r w:rsidRPr="00B338D3">
              <w:rPr>
                <w:rFonts w:ascii="Arial" w:hAnsi="Arial" w:cs="Arial"/>
                <w:b/>
                <w:sz w:val="20"/>
                <w:szCs w:val="20"/>
              </w:rPr>
              <w:t>20mph</w:t>
            </w:r>
            <w:r w:rsidRPr="00792FC8">
              <w:rPr>
                <w:rFonts w:ascii="Arial" w:hAnsi="Arial" w:cs="Arial"/>
                <w:sz w:val="20"/>
                <w:szCs w:val="20"/>
              </w:rPr>
              <w:t xml:space="preserve"> zones</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1</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2</w:t>
            </w:r>
          </w:p>
        </w:tc>
        <w:tc>
          <w:tcPr>
            <w:tcW w:w="1459"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3</w:t>
            </w:r>
          </w:p>
        </w:tc>
        <w:tc>
          <w:tcPr>
            <w:tcW w:w="1460" w:type="dxa"/>
            <w:vAlign w:val="center"/>
          </w:tcPr>
          <w:p w:rsidR="005F1D63" w:rsidRPr="00B338D3" w:rsidRDefault="005F1D63" w:rsidP="00CE2DC8">
            <w:pPr>
              <w:jc w:val="center"/>
              <w:rPr>
                <w:rFonts w:ascii="Arial" w:hAnsi="Arial" w:cs="Arial"/>
                <w:sz w:val="20"/>
                <w:szCs w:val="20"/>
              </w:rPr>
            </w:pPr>
            <w:r w:rsidRPr="00B338D3">
              <w:rPr>
                <w:rFonts w:ascii="Arial" w:hAnsi="Arial" w:cs="Arial"/>
                <w:sz w:val="20"/>
                <w:szCs w:val="20"/>
              </w:rPr>
              <w:t>4</w:t>
            </w:r>
          </w:p>
        </w:tc>
      </w:tr>
    </w:tbl>
    <w:p w:rsidR="005F1D63" w:rsidRDefault="005F1D63" w:rsidP="00CE2DC8">
      <w:pPr>
        <w:spacing w:after="0" w:line="240" w:lineRule="auto"/>
        <w:rPr>
          <w:rFonts w:ascii="Arial" w:hAnsi="Arial" w:cs="Arial"/>
          <w:b/>
          <w:sz w:val="20"/>
          <w:szCs w:val="20"/>
        </w:rPr>
      </w:pPr>
    </w:p>
    <w:p w:rsidR="00B978C1" w:rsidRDefault="00B978C1" w:rsidP="00CE2DC8">
      <w:pPr>
        <w:spacing w:after="0" w:line="240" w:lineRule="auto"/>
        <w:rPr>
          <w:rFonts w:ascii="Arial" w:hAnsi="Arial" w:cs="Arial"/>
          <w:b/>
          <w:sz w:val="20"/>
          <w:szCs w:val="20"/>
        </w:rPr>
      </w:pPr>
    </w:p>
    <w:p w:rsidR="00B978C1" w:rsidRDefault="00B978C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415CFC" w:rsidRDefault="00415CFC" w:rsidP="00415CFC">
      <w:pPr>
        <w:spacing w:after="0" w:line="240" w:lineRule="auto"/>
        <w:rPr>
          <w:rFonts w:ascii="Arial" w:hAnsi="Arial" w:cs="Arial"/>
          <w:b/>
          <w:sz w:val="20"/>
          <w:szCs w:val="20"/>
        </w:rPr>
      </w:pPr>
      <w:r>
        <w:rPr>
          <w:rFonts w:ascii="Arial" w:eastAsia="Geneva" w:hAnsi="Arial" w:cs="Arial"/>
          <w:b/>
          <w:bCs/>
          <w:color w:val="FF0000"/>
          <w:kern w:val="24"/>
          <w:sz w:val="20"/>
          <w:szCs w:val="20"/>
        </w:rPr>
        <w:lastRenderedPageBreak/>
        <w:t>[</w:t>
      </w:r>
      <w:r w:rsidR="00157F20" w:rsidRPr="00792FC8">
        <w:rPr>
          <w:rFonts w:ascii="Arial" w:eastAsia="Geneva" w:hAnsi="Arial" w:cs="Arial"/>
          <w:b/>
          <w:bCs/>
          <w:color w:val="FF0000"/>
          <w:kern w:val="24"/>
          <w:sz w:val="20"/>
          <w:szCs w:val="20"/>
        </w:rPr>
        <w:t xml:space="preserve">PROGRAMMING INSTRUCTION: ASK ALL. </w:t>
      </w:r>
      <w:proofErr w:type="gramStart"/>
      <w:r w:rsidR="00157F20" w:rsidRPr="00792FC8">
        <w:rPr>
          <w:rFonts w:ascii="Arial" w:eastAsia="Geneva" w:hAnsi="Arial" w:cs="Arial"/>
          <w:b/>
          <w:bCs/>
          <w:color w:val="FF0000"/>
          <w:kern w:val="24"/>
          <w:sz w:val="20"/>
          <w:szCs w:val="20"/>
        </w:rPr>
        <w:t>SINGLE CODE PER ROW.]</w:t>
      </w:r>
      <w:proofErr w:type="gramEnd"/>
      <w:r w:rsidR="00157F20" w:rsidRPr="00792FC8">
        <w:rPr>
          <w:rFonts w:ascii="Arial" w:eastAsia="Geneva" w:hAnsi="Arial" w:cs="Arial"/>
          <w:b/>
          <w:bCs/>
          <w:color w:val="FF0000"/>
          <w:kern w:val="24"/>
          <w:sz w:val="20"/>
          <w:szCs w:val="20"/>
        </w:rPr>
        <w:t xml:space="preserve"> </w:t>
      </w:r>
    </w:p>
    <w:p w:rsidR="00B04D3C" w:rsidRDefault="00BF1AF2" w:rsidP="00415CFC">
      <w:pPr>
        <w:spacing w:after="0" w:line="240" w:lineRule="auto"/>
        <w:rPr>
          <w:rFonts w:ascii="Arial" w:hAnsi="Arial" w:cs="Arial"/>
          <w:sz w:val="20"/>
          <w:szCs w:val="20"/>
        </w:rPr>
      </w:pPr>
      <w:r>
        <w:rPr>
          <w:rFonts w:ascii="Arial" w:hAnsi="Arial" w:cs="Arial"/>
          <w:b/>
          <w:sz w:val="20"/>
          <w:szCs w:val="20"/>
        </w:rPr>
        <w:t>QSI7</w:t>
      </w:r>
      <w:r w:rsidR="00157F20" w:rsidRPr="00792FC8">
        <w:rPr>
          <w:rFonts w:ascii="Arial" w:hAnsi="Arial" w:cs="Arial"/>
          <w:b/>
          <w:sz w:val="20"/>
          <w:szCs w:val="20"/>
        </w:rPr>
        <w:t>.</w:t>
      </w:r>
      <w:r w:rsidR="00157F20">
        <w:rPr>
          <w:rFonts w:ascii="Arial" w:hAnsi="Arial" w:cs="Arial"/>
          <w:b/>
          <w:sz w:val="20"/>
          <w:szCs w:val="20"/>
        </w:rPr>
        <w:tab/>
      </w:r>
      <w:r w:rsidR="00157F20">
        <w:rPr>
          <w:rFonts w:ascii="Arial" w:hAnsi="Arial" w:cs="Arial"/>
          <w:sz w:val="20"/>
          <w:szCs w:val="20"/>
        </w:rPr>
        <w:t>In general, when you exceed the speed limit how fast do you drive?</w:t>
      </w:r>
    </w:p>
    <w:p w:rsidR="00415CFC" w:rsidRPr="00415CFC" w:rsidRDefault="00415CFC" w:rsidP="00415CFC">
      <w:pPr>
        <w:spacing w:after="0" w:line="240" w:lineRule="auto"/>
        <w:rPr>
          <w:rFonts w:ascii="Arial" w:hAnsi="Arial" w:cs="Arial"/>
          <w:sz w:val="20"/>
          <w:szCs w:val="20"/>
        </w:rPr>
      </w:pPr>
    </w:p>
    <w:tbl>
      <w:tblPr>
        <w:tblStyle w:val="TableGrid"/>
        <w:tblW w:w="0" w:type="auto"/>
        <w:tblLook w:val="04A0"/>
      </w:tblPr>
      <w:tblGrid>
        <w:gridCol w:w="392"/>
        <w:gridCol w:w="13"/>
        <w:gridCol w:w="2680"/>
        <w:gridCol w:w="769"/>
        <w:gridCol w:w="770"/>
        <w:gridCol w:w="769"/>
        <w:gridCol w:w="770"/>
        <w:gridCol w:w="770"/>
        <w:gridCol w:w="769"/>
        <w:gridCol w:w="770"/>
        <w:gridCol w:w="770"/>
      </w:tblGrid>
      <w:tr w:rsidR="00B04D3C" w:rsidTr="00B04D3C">
        <w:tc>
          <w:tcPr>
            <w:tcW w:w="405" w:type="dxa"/>
            <w:gridSpan w:val="2"/>
          </w:tcPr>
          <w:p w:rsidR="00B04D3C" w:rsidRDefault="00B04D3C" w:rsidP="00CE2DC8">
            <w:pPr>
              <w:rPr>
                <w:rFonts w:ascii="Arial" w:hAnsi="Arial" w:cs="Arial"/>
                <w:sz w:val="20"/>
                <w:szCs w:val="20"/>
              </w:rPr>
            </w:pPr>
            <w:r>
              <w:rPr>
                <w:rFonts w:ascii="Arial" w:hAnsi="Arial" w:cs="Arial"/>
                <w:sz w:val="20"/>
                <w:szCs w:val="20"/>
              </w:rPr>
              <w:t>1</w:t>
            </w:r>
          </w:p>
          <w:p w:rsidR="00B04D3C" w:rsidRDefault="00B04D3C" w:rsidP="00CE2DC8">
            <w:pPr>
              <w:rPr>
                <w:rFonts w:ascii="Arial" w:hAnsi="Arial" w:cs="Arial"/>
                <w:sz w:val="20"/>
                <w:szCs w:val="20"/>
              </w:rPr>
            </w:pPr>
          </w:p>
        </w:tc>
        <w:tc>
          <w:tcPr>
            <w:tcW w:w="2680" w:type="dxa"/>
          </w:tcPr>
          <w:p w:rsidR="00B04D3C" w:rsidRDefault="00B04D3C" w:rsidP="00CE2DC8">
            <w:pPr>
              <w:rPr>
                <w:rFonts w:ascii="Arial" w:hAnsi="Arial" w:cs="Arial"/>
                <w:sz w:val="20"/>
                <w:szCs w:val="20"/>
              </w:rPr>
            </w:pPr>
            <w:r w:rsidRPr="00546E5A">
              <w:rPr>
                <w:rFonts w:ascii="Arial" w:hAnsi="Arial" w:cs="Arial"/>
                <w:sz w:val="20"/>
                <w:szCs w:val="20"/>
              </w:rPr>
              <w:t>Motorways –current maximum of 70mph</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60</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70</w:t>
            </w:r>
          </w:p>
        </w:tc>
        <w:tc>
          <w:tcPr>
            <w:tcW w:w="769" w:type="dxa"/>
            <w:vAlign w:val="center"/>
          </w:tcPr>
          <w:p w:rsidR="0081600F" w:rsidRDefault="00B04D3C">
            <w:pPr>
              <w:jc w:val="center"/>
              <w:rPr>
                <w:rFonts w:ascii="Arial" w:hAnsi="Arial" w:cs="Arial"/>
                <w:sz w:val="20"/>
                <w:szCs w:val="20"/>
              </w:rPr>
            </w:pPr>
            <w:r w:rsidRPr="00546E5A">
              <w:rPr>
                <w:rFonts w:ascii="Arial" w:hAnsi="Arial" w:cs="Arial"/>
                <w:sz w:val="20"/>
                <w:szCs w:val="20"/>
              </w:rPr>
              <w:t>80</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90</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100</w:t>
            </w:r>
          </w:p>
        </w:tc>
        <w:tc>
          <w:tcPr>
            <w:tcW w:w="769" w:type="dxa"/>
            <w:vAlign w:val="center"/>
          </w:tcPr>
          <w:p w:rsidR="0081600F" w:rsidRDefault="00B04D3C">
            <w:pPr>
              <w:jc w:val="center"/>
              <w:rPr>
                <w:rFonts w:ascii="Arial" w:hAnsi="Arial" w:cs="Arial"/>
                <w:sz w:val="20"/>
                <w:szCs w:val="20"/>
              </w:rPr>
            </w:pPr>
            <w:r w:rsidRPr="00546E5A">
              <w:rPr>
                <w:rFonts w:ascii="Arial" w:hAnsi="Arial" w:cs="Arial"/>
                <w:sz w:val="20"/>
                <w:szCs w:val="20"/>
              </w:rPr>
              <w:t>105+</w:t>
            </w:r>
          </w:p>
        </w:tc>
        <w:tc>
          <w:tcPr>
            <w:tcW w:w="770" w:type="dxa"/>
            <w:vAlign w:val="center"/>
          </w:tcPr>
          <w:p w:rsidR="0081600F" w:rsidRDefault="0081600F">
            <w:pPr>
              <w:jc w:val="center"/>
              <w:rPr>
                <w:rFonts w:ascii="Arial" w:hAnsi="Arial" w:cs="Arial"/>
                <w:sz w:val="20"/>
                <w:szCs w:val="20"/>
              </w:rPr>
            </w:pPr>
          </w:p>
        </w:tc>
        <w:tc>
          <w:tcPr>
            <w:tcW w:w="770" w:type="dxa"/>
            <w:vAlign w:val="center"/>
          </w:tcPr>
          <w:p w:rsidR="0081600F" w:rsidRDefault="0081600F">
            <w:pPr>
              <w:jc w:val="center"/>
              <w:rPr>
                <w:rFonts w:ascii="Arial" w:hAnsi="Arial" w:cs="Arial"/>
                <w:sz w:val="20"/>
                <w:szCs w:val="20"/>
              </w:rPr>
            </w:pPr>
          </w:p>
        </w:tc>
      </w:tr>
      <w:tr w:rsidR="00B04D3C" w:rsidTr="00B04D3C">
        <w:tc>
          <w:tcPr>
            <w:tcW w:w="9242" w:type="dxa"/>
            <w:gridSpan w:val="11"/>
            <w:tcBorders>
              <w:left w:val="nil"/>
              <w:right w:val="nil"/>
            </w:tcBorders>
            <w:vAlign w:val="center"/>
          </w:tcPr>
          <w:p w:rsidR="00B04D3C" w:rsidRDefault="00B04D3C" w:rsidP="00CE2DC8">
            <w:pPr>
              <w:jc w:val="center"/>
              <w:rPr>
                <w:rFonts w:ascii="Arial" w:hAnsi="Arial" w:cs="Arial"/>
                <w:sz w:val="20"/>
                <w:szCs w:val="20"/>
              </w:rPr>
            </w:pPr>
          </w:p>
        </w:tc>
      </w:tr>
      <w:tr w:rsidR="00B04D3C" w:rsidTr="00B04D3C">
        <w:tc>
          <w:tcPr>
            <w:tcW w:w="392" w:type="dxa"/>
          </w:tcPr>
          <w:p w:rsidR="00B04D3C" w:rsidRDefault="00B04D3C" w:rsidP="00CE2DC8">
            <w:pPr>
              <w:rPr>
                <w:rFonts w:ascii="Arial" w:hAnsi="Arial" w:cs="Arial"/>
                <w:sz w:val="20"/>
                <w:szCs w:val="20"/>
              </w:rPr>
            </w:pPr>
            <w:r>
              <w:rPr>
                <w:rFonts w:ascii="Arial" w:hAnsi="Arial" w:cs="Arial"/>
                <w:sz w:val="20"/>
                <w:szCs w:val="20"/>
              </w:rPr>
              <w:t>2</w:t>
            </w:r>
          </w:p>
        </w:tc>
        <w:tc>
          <w:tcPr>
            <w:tcW w:w="2693" w:type="dxa"/>
            <w:gridSpan w:val="2"/>
          </w:tcPr>
          <w:p w:rsidR="00B04D3C" w:rsidRDefault="00B04D3C" w:rsidP="00CE2DC8">
            <w:pPr>
              <w:rPr>
                <w:rFonts w:ascii="Arial" w:hAnsi="Arial" w:cs="Arial"/>
                <w:sz w:val="20"/>
                <w:szCs w:val="20"/>
              </w:rPr>
            </w:pPr>
            <w:r w:rsidRPr="00546E5A">
              <w:rPr>
                <w:rFonts w:ascii="Arial" w:hAnsi="Arial" w:cs="Arial"/>
                <w:sz w:val="20"/>
                <w:szCs w:val="20"/>
              </w:rPr>
              <w:t>Country roads that are relatively straight– current maximum is 50-60mph</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40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50</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60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70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80</w:t>
            </w:r>
          </w:p>
        </w:tc>
        <w:tc>
          <w:tcPr>
            <w:tcW w:w="769" w:type="dxa"/>
            <w:vAlign w:val="center"/>
          </w:tcPr>
          <w:p w:rsidR="0081600F" w:rsidRDefault="00B04D3C">
            <w:pPr>
              <w:jc w:val="center"/>
              <w:rPr>
                <w:rFonts w:ascii="Arial" w:hAnsi="Arial" w:cs="Arial"/>
                <w:sz w:val="20"/>
                <w:szCs w:val="20"/>
              </w:rPr>
            </w:pPr>
            <w:r w:rsidRPr="00546E5A">
              <w:rPr>
                <w:rFonts w:ascii="Arial" w:hAnsi="Arial" w:cs="Arial"/>
                <w:sz w:val="20"/>
                <w:szCs w:val="20"/>
              </w:rPr>
              <w:t>90</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100</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105+</w:t>
            </w:r>
          </w:p>
        </w:tc>
      </w:tr>
      <w:tr w:rsidR="00B04D3C" w:rsidTr="00B04D3C">
        <w:tc>
          <w:tcPr>
            <w:tcW w:w="9242" w:type="dxa"/>
            <w:gridSpan w:val="11"/>
            <w:tcBorders>
              <w:left w:val="nil"/>
              <w:right w:val="nil"/>
            </w:tcBorders>
            <w:vAlign w:val="center"/>
          </w:tcPr>
          <w:p w:rsidR="00B04D3C" w:rsidRDefault="00B04D3C" w:rsidP="00CE2DC8">
            <w:pPr>
              <w:jc w:val="center"/>
              <w:rPr>
                <w:rFonts w:ascii="Arial" w:hAnsi="Arial" w:cs="Arial"/>
                <w:sz w:val="20"/>
                <w:szCs w:val="20"/>
              </w:rPr>
            </w:pPr>
          </w:p>
        </w:tc>
      </w:tr>
      <w:tr w:rsidR="00B04D3C" w:rsidTr="00B04D3C">
        <w:tc>
          <w:tcPr>
            <w:tcW w:w="392" w:type="dxa"/>
          </w:tcPr>
          <w:p w:rsidR="00B04D3C" w:rsidRDefault="00B04D3C" w:rsidP="00CE2DC8">
            <w:pPr>
              <w:rPr>
                <w:rFonts w:ascii="Arial" w:hAnsi="Arial" w:cs="Arial"/>
                <w:sz w:val="20"/>
                <w:szCs w:val="20"/>
              </w:rPr>
            </w:pPr>
            <w:r>
              <w:rPr>
                <w:rFonts w:ascii="Arial" w:hAnsi="Arial" w:cs="Arial"/>
                <w:sz w:val="20"/>
                <w:szCs w:val="20"/>
              </w:rPr>
              <w:t>3</w:t>
            </w:r>
          </w:p>
        </w:tc>
        <w:tc>
          <w:tcPr>
            <w:tcW w:w="2693" w:type="dxa"/>
            <w:gridSpan w:val="2"/>
          </w:tcPr>
          <w:p w:rsidR="00B04D3C" w:rsidRDefault="00B04D3C" w:rsidP="00CE2DC8">
            <w:pPr>
              <w:rPr>
                <w:rFonts w:ascii="Arial" w:hAnsi="Arial" w:cs="Arial"/>
                <w:sz w:val="20"/>
                <w:szCs w:val="20"/>
              </w:rPr>
            </w:pPr>
            <w:r w:rsidRPr="00546E5A">
              <w:rPr>
                <w:rFonts w:ascii="Arial" w:hAnsi="Arial" w:cs="Arial"/>
                <w:sz w:val="20"/>
                <w:szCs w:val="20"/>
              </w:rPr>
              <w:t>Country roads that have numerous bends – current maximum is 50-60mph</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40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50</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60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70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80</w:t>
            </w:r>
          </w:p>
        </w:tc>
        <w:tc>
          <w:tcPr>
            <w:tcW w:w="769" w:type="dxa"/>
            <w:vAlign w:val="center"/>
          </w:tcPr>
          <w:p w:rsidR="0081600F" w:rsidRDefault="00B04D3C">
            <w:pPr>
              <w:jc w:val="center"/>
              <w:rPr>
                <w:rFonts w:ascii="Arial" w:hAnsi="Arial" w:cs="Arial"/>
                <w:sz w:val="20"/>
                <w:szCs w:val="20"/>
              </w:rPr>
            </w:pPr>
            <w:r w:rsidRPr="00546E5A">
              <w:rPr>
                <w:rFonts w:ascii="Arial" w:hAnsi="Arial" w:cs="Arial"/>
                <w:sz w:val="20"/>
                <w:szCs w:val="20"/>
              </w:rPr>
              <w:t>90</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100</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105+</w:t>
            </w:r>
          </w:p>
        </w:tc>
      </w:tr>
      <w:tr w:rsidR="00B04D3C" w:rsidTr="00B04D3C">
        <w:tc>
          <w:tcPr>
            <w:tcW w:w="9242" w:type="dxa"/>
            <w:gridSpan w:val="11"/>
            <w:tcBorders>
              <w:left w:val="nil"/>
              <w:right w:val="nil"/>
            </w:tcBorders>
            <w:vAlign w:val="center"/>
          </w:tcPr>
          <w:p w:rsidR="00B04D3C" w:rsidRDefault="00B04D3C" w:rsidP="00CE2DC8">
            <w:pPr>
              <w:jc w:val="center"/>
              <w:rPr>
                <w:rFonts w:ascii="Arial" w:hAnsi="Arial" w:cs="Arial"/>
                <w:sz w:val="20"/>
                <w:szCs w:val="20"/>
              </w:rPr>
            </w:pPr>
          </w:p>
        </w:tc>
      </w:tr>
      <w:tr w:rsidR="00B04D3C" w:rsidTr="00B04D3C">
        <w:tc>
          <w:tcPr>
            <w:tcW w:w="392" w:type="dxa"/>
          </w:tcPr>
          <w:p w:rsidR="00B04D3C" w:rsidRDefault="00B04D3C" w:rsidP="00CE2DC8">
            <w:pPr>
              <w:rPr>
                <w:rFonts w:ascii="Arial" w:hAnsi="Arial" w:cs="Arial"/>
                <w:sz w:val="20"/>
                <w:szCs w:val="20"/>
              </w:rPr>
            </w:pPr>
            <w:r>
              <w:rPr>
                <w:rFonts w:ascii="Arial" w:hAnsi="Arial" w:cs="Arial"/>
                <w:sz w:val="20"/>
                <w:szCs w:val="20"/>
              </w:rPr>
              <w:t>4</w:t>
            </w:r>
          </w:p>
        </w:tc>
        <w:tc>
          <w:tcPr>
            <w:tcW w:w="2693" w:type="dxa"/>
            <w:gridSpan w:val="2"/>
          </w:tcPr>
          <w:p w:rsidR="00B04D3C" w:rsidRDefault="00B04D3C" w:rsidP="00CE2DC8">
            <w:pPr>
              <w:rPr>
                <w:rFonts w:ascii="Arial" w:hAnsi="Arial" w:cs="Arial"/>
                <w:sz w:val="20"/>
                <w:szCs w:val="20"/>
              </w:rPr>
            </w:pPr>
            <w:r w:rsidRPr="00546E5A">
              <w:rPr>
                <w:rFonts w:ascii="Arial" w:hAnsi="Arial" w:cs="Arial"/>
                <w:sz w:val="20"/>
                <w:szCs w:val="20"/>
              </w:rPr>
              <w:t>Urban roads – current maximum is 40mph</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20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25</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30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35</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40</w:t>
            </w:r>
          </w:p>
        </w:tc>
        <w:tc>
          <w:tcPr>
            <w:tcW w:w="769" w:type="dxa"/>
            <w:vAlign w:val="center"/>
          </w:tcPr>
          <w:p w:rsidR="0081600F" w:rsidRDefault="00B04D3C">
            <w:pPr>
              <w:jc w:val="center"/>
              <w:rPr>
                <w:rFonts w:ascii="Arial" w:hAnsi="Arial" w:cs="Arial"/>
                <w:sz w:val="20"/>
                <w:szCs w:val="20"/>
              </w:rPr>
            </w:pPr>
            <w:r w:rsidRPr="00546E5A">
              <w:rPr>
                <w:rFonts w:ascii="Arial" w:hAnsi="Arial" w:cs="Arial"/>
                <w:sz w:val="20"/>
                <w:szCs w:val="20"/>
              </w:rPr>
              <w:t>45</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50</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55+</w:t>
            </w:r>
          </w:p>
        </w:tc>
      </w:tr>
      <w:tr w:rsidR="00B04D3C" w:rsidTr="00B04D3C">
        <w:tc>
          <w:tcPr>
            <w:tcW w:w="9242" w:type="dxa"/>
            <w:gridSpan w:val="11"/>
            <w:tcBorders>
              <w:left w:val="nil"/>
              <w:right w:val="nil"/>
            </w:tcBorders>
            <w:vAlign w:val="center"/>
          </w:tcPr>
          <w:p w:rsidR="00B04D3C" w:rsidRDefault="00B04D3C" w:rsidP="00CE2DC8">
            <w:pPr>
              <w:jc w:val="center"/>
              <w:rPr>
                <w:rFonts w:ascii="Arial" w:hAnsi="Arial" w:cs="Arial"/>
                <w:sz w:val="20"/>
                <w:szCs w:val="20"/>
              </w:rPr>
            </w:pPr>
          </w:p>
        </w:tc>
      </w:tr>
      <w:tr w:rsidR="00B04D3C" w:rsidTr="00B04D3C">
        <w:tc>
          <w:tcPr>
            <w:tcW w:w="392" w:type="dxa"/>
          </w:tcPr>
          <w:p w:rsidR="00B04D3C" w:rsidRDefault="00B04D3C" w:rsidP="00CE2DC8">
            <w:pPr>
              <w:rPr>
                <w:rFonts w:ascii="Arial" w:hAnsi="Arial" w:cs="Arial"/>
                <w:sz w:val="20"/>
                <w:szCs w:val="20"/>
              </w:rPr>
            </w:pPr>
            <w:r>
              <w:rPr>
                <w:rFonts w:ascii="Arial" w:hAnsi="Arial" w:cs="Arial"/>
                <w:sz w:val="20"/>
                <w:szCs w:val="20"/>
              </w:rPr>
              <w:t>5</w:t>
            </w:r>
          </w:p>
        </w:tc>
        <w:tc>
          <w:tcPr>
            <w:tcW w:w="2693" w:type="dxa"/>
            <w:gridSpan w:val="2"/>
          </w:tcPr>
          <w:p w:rsidR="00B04D3C" w:rsidRDefault="00B04D3C" w:rsidP="00CE2DC8">
            <w:pPr>
              <w:rPr>
                <w:rFonts w:ascii="Arial" w:hAnsi="Arial" w:cs="Arial"/>
                <w:sz w:val="20"/>
                <w:szCs w:val="20"/>
              </w:rPr>
            </w:pPr>
            <w:r w:rsidRPr="00546E5A">
              <w:rPr>
                <w:rFonts w:ascii="Arial" w:hAnsi="Arial" w:cs="Arial"/>
                <w:sz w:val="20"/>
                <w:szCs w:val="20"/>
              </w:rPr>
              <w:t>Urban roads – current maximum is 30mph</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20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25</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30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35</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40</w:t>
            </w:r>
          </w:p>
        </w:tc>
        <w:tc>
          <w:tcPr>
            <w:tcW w:w="769" w:type="dxa"/>
            <w:vAlign w:val="center"/>
          </w:tcPr>
          <w:p w:rsidR="0081600F" w:rsidRDefault="00B04D3C">
            <w:pPr>
              <w:jc w:val="center"/>
              <w:rPr>
                <w:rFonts w:ascii="Arial" w:hAnsi="Arial" w:cs="Arial"/>
                <w:sz w:val="20"/>
                <w:szCs w:val="20"/>
              </w:rPr>
            </w:pPr>
            <w:r w:rsidRPr="00546E5A">
              <w:rPr>
                <w:rFonts w:ascii="Arial" w:hAnsi="Arial" w:cs="Arial"/>
                <w:sz w:val="20"/>
                <w:szCs w:val="20"/>
              </w:rPr>
              <w:t>45</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50</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55+</w:t>
            </w:r>
          </w:p>
        </w:tc>
      </w:tr>
      <w:tr w:rsidR="00B04D3C" w:rsidTr="00B04D3C">
        <w:tc>
          <w:tcPr>
            <w:tcW w:w="9242" w:type="dxa"/>
            <w:gridSpan w:val="11"/>
            <w:tcBorders>
              <w:left w:val="nil"/>
              <w:right w:val="nil"/>
            </w:tcBorders>
            <w:vAlign w:val="center"/>
          </w:tcPr>
          <w:p w:rsidR="00B04D3C" w:rsidRDefault="00B04D3C" w:rsidP="00CE2DC8">
            <w:pPr>
              <w:jc w:val="center"/>
              <w:rPr>
                <w:rFonts w:ascii="Arial" w:hAnsi="Arial" w:cs="Arial"/>
                <w:sz w:val="20"/>
                <w:szCs w:val="20"/>
              </w:rPr>
            </w:pPr>
          </w:p>
        </w:tc>
      </w:tr>
      <w:tr w:rsidR="00B04D3C" w:rsidTr="00B04D3C">
        <w:tc>
          <w:tcPr>
            <w:tcW w:w="392" w:type="dxa"/>
          </w:tcPr>
          <w:p w:rsidR="00B04D3C" w:rsidRDefault="00B04D3C" w:rsidP="00CE2DC8">
            <w:pPr>
              <w:rPr>
                <w:rFonts w:ascii="Arial" w:hAnsi="Arial" w:cs="Arial"/>
                <w:sz w:val="20"/>
                <w:szCs w:val="20"/>
              </w:rPr>
            </w:pPr>
            <w:r>
              <w:rPr>
                <w:rFonts w:ascii="Arial" w:hAnsi="Arial" w:cs="Arial"/>
                <w:sz w:val="20"/>
                <w:szCs w:val="20"/>
              </w:rPr>
              <w:t>6</w:t>
            </w:r>
          </w:p>
        </w:tc>
        <w:tc>
          <w:tcPr>
            <w:tcW w:w="2693" w:type="dxa"/>
            <w:gridSpan w:val="2"/>
          </w:tcPr>
          <w:p w:rsidR="00B04D3C" w:rsidRDefault="00B04D3C" w:rsidP="00CE2DC8">
            <w:pPr>
              <w:rPr>
                <w:rFonts w:ascii="Arial" w:hAnsi="Arial" w:cs="Arial"/>
                <w:sz w:val="20"/>
                <w:szCs w:val="20"/>
              </w:rPr>
            </w:pPr>
            <w:r w:rsidRPr="00546E5A">
              <w:rPr>
                <w:rFonts w:ascii="Arial" w:hAnsi="Arial" w:cs="Arial"/>
                <w:sz w:val="20"/>
                <w:szCs w:val="20"/>
              </w:rPr>
              <w:t xml:space="preserve">Urban area zones – current maximum is 20mph </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10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15</w:t>
            </w:r>
          </w:p>
        </w:tc>
        <w:tc>
          <w:tcPr>
            <w:tcW w:w="769"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20</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25</w:t>
            </w:r>
          </w:p>
        </w:tc>
        <w:tc>
          <w:tcPr>
            <w:tcW w:w="770" w:type="dxa"/>
            <w:vAlign w:val="center"/>
          </w:tcPr>
          <w:p w:rsidR="00B04D3C" w:rsidRDefault="00B04D3C" w:rsidP="00CE2DC8">
            <w:pPr>
              <w:jc w:val="center"/>
              <w:rPr>
                <w:rFonts w:ascii="Arial" w:hAnsi="Arial" w:cs="Arial"/>
                <w:sz w:val="20"/>
                <w:szCs w:val="20"/>
              </w:rPr>
            </w:pPr>
            <w:r w:rsidRPr="00546E5A">
              <w:rPr>
                <w:rFonts w:ascii="Arial" w:hAnsi="Arial" w:cs="Arial"/>
                <w:sz w:val="20"/>
                <w:szCs w:val="20"/>
              </w:rPr>
              <w:t>30</w:t>
            </w:r>
          </w:p>
        </w:tc>
        <w:tc>
          <w:tcPr>
            <w:tcW w:w="769" w:type="dxa"/>
            <w:vAlign w:val="center"/>
          </w:tcPr>
          <w:p w:rsidR="0081600F" w:rsidRDefault="00B04D3C">
            <w:pPr>
              <w:jc w:val="center"/>
              <w:rPr>
                <w:rFonts w:ascii="Arial" w:hAnsi="Arial" w:cs="Arial"/>
                <w:sz w:val="20"/>
                <w:szCs w:val="20"/>
              </w:rPr>
            </w:pPr>
            <w:r w:rsidRPr="00546E5A">
              <w:rPr>
                <w:rFonts w:ascii="Arial" w:hAnsi="Arial" w:cs="Arial"/>
                <w:sz w:val="20"/>
                <w:szCs w:val="20"/>
              </w:rPr>
              <w:t>35</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40</w:t>
            </w:r>
          </w:p>
        </w:tc>
        <w:tc>
          <w:tcPr>
            <w:tcW w:w="770" w:type="dxa"/>
            <w:vAlign w:val="center"/>
          </w:tcPr>
          <w:p w:rsidR="0081600F" w:rsidRDefault="00B04D3C">
            <w:pPr>
              <w:jc w:val="center"/>
              <w:rPr>
                <w:rFonts w:ascii="Arial" w:hAnsi="Arial" w:cs="Arial"/>
                <w:sz w:val="20"/>
                <w:szCs w:val="20"/>
              </w:rPr>
            </w:pPr>
            <w:r w:rsidRPr="00546E5A">
              <w:rPr>
                <w:rFonts w:ascii="Arial" w:hAnsi="Arial" w:cs="Arial"/>
                <w:sz w:val="20"/>
                <w:szCs w:val="20"/>
              </w:rPr>
              <w:t>45+</w:t>
            </w:r>
          </w:p>
        </w:tc>
      </w:tr>
    </w:tbl>
    <w:p w:rsidR="00B04D3C" w:rsidRDefault="00B04D3C" w:rsidP="00CE2DC8">
      <w:pPr>
        <w:spacing w:after="0" w:line="240" w:lineRule="auto"/>
        <w:rPr>
          <w:rFonts w:ascii="Arial" w:hAnsi="Arial" w:cs="Arial"/>
          <w:sz w:val="20"/>
          <w:szCs w:val="20"/>
        </w:rPr>
      </w:pPr>
    </w:p>
    <w:p w:rsidR="00157F20" w:rsidRDefault="00EE0CB6"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00157F20" w:rsidRPr="00792FC8">
        <w:rPr>
          <w:rFonts w:ascii="Arial" w:eastAsia="Geneva" w:hAnsi="Arial" w:cs="Arial"/>
          <w:b/>
          <w:bCs/>
          <w:color w:val="FF0000"/>
          <w:kern w:val="24"/>
          <w:sz w:val="20"/>
          <w:szCs w:val="20"/>
        </w:rPr>
        <w:t xml:space="preserve">PROGRAMMING INSTRUCTION: ASK ALL. </w:t>
      </w:r>
      <w:r w:rsidR="00CE2DC8">
        <w:rPr>
          <w:rFonts w:ascii="Arial" w:eastAsia="Geneva" w:hAnsi="Arial" w:cs="Arial"/>
          <w:b/>
          <w:bCs/>
          <w:color w:val="FF0000"/>
          <w:kern w:val="24"/>
          <w:sz w:val="20"/>
          <w:szCs w:val="20"/>
        </w:rPr>
        <w:t>OPEN ENDED</w:t>
      </w:r>
      <w:r w:rsidR="00157F20" w:rsidRPr="00792FC8">
        <w:rPr>
          <w:rFonts w:ascii="Arial" w:eastAsia="Geneva" w:hAnsi="Arial" w:cs="Arial"/>
          <w:b/>
          <w:bCs/>
          <w:color w:val="FF0000"/>
          <w:kern w:val="24"/>
          <w:sz w:val="20"/>
          <w:szCs w:val="20"/>
        </w:rPr>
        <w:t xml:space="preserve">.] </w:t>
      </w:r>
    </w:p>
    <w:p w:rsidR="00157F20" w:rsidRDefault="00BF1AF2" w:rsidP="00CE2DC8">
      <w:pPr>
        <w:spacing w:after="0" w:line="240" w:lineRule="auto"/>
        <w:ind w:left="720" w:hanging="720"/>
        <w:rPr>
          <w:rFonts w:ascii="Arial" w:hAnsi="Arial" w:cs="Arial"/>
          <w:sz w:val="20"/>
          <w:szCs w:val="20"/>
        </w:rPr>
      </w:pPr>
      <w:r>
        <w:rPr>
          <w:rFonts w:ascii="Arial" w:hAnsi="Arial" w:cs="Arial"/>
          <w:b/>
          <w:sz w:val="20"/>
          <w:szCs w:val="20"/>
        </w:rPr>
        <w:t>QSI8</w:t>
      </w:r>
      <w:r w:rsidR="00157F20" w:rsidRPr="00792FC8">
        <w:rPr>
          <w:rFonts w:ascii="Arial" w:hAnsi="Arial" w:cs="Arial"/>
          <w:b/>
          <w:sz w:val="20"/>
          <w:szCs w:val="20"/>
        </w:rPr>
        <w:t>.</w:t>
      </w:r>
      <w:r w:rsidR="00157F20">
        <w:rPr>
          <w:rFonts w:ascii="Arial" w:hAnsi="Arial" w:cs="Arial"/>
          <w:b/>
          <w:sz w:val="20"/>
          <w:szCs w:val="20"/>
        </w:rPr>
        <w:tab/>
      </w:r>
      <w:r w:rsidR="00157F20">
        <w:rPr>
          <w:rFonts w:ascii="Arial" w:hAnsi="Arial" w:cs="Arial"/>
          <w:sz w:val="20"/>
          <w:szCs w:val="20"/>
        </w:rPr>
        <w:t xml:space="preserve">In general, why do you speed on urban roads where the maximum is </w:t>
      </w:r>
      <w:commentRangeStart w:id="14"/>
      <w:r w:rsidR="00157F20">
        <w:rPr>
          <w:rFonts w:ascii="Arial" w:hAnsi="Arial" w:cs="Arial"/>
          <w:sz w:val="20"/>
          <w:szCs w:val="20"/>
        </w:rPr>
        <w:t>30mph</w:t>
      </w:r>
      <w:commentRangeEnd w:id="14"/>
      <w:r w:rsidR="00546E5A">
        <w:rPr>
          <w:rStyle w:val="CommentReference"/>
        </w:rPr>
        <w:commentReference w:id="14"/>
      </w:r>
      <w:r w:rsidR="00157F20">
        <w:rPr>
          <w:rFonts w:ascii="Arial" w:hAnsi="Arial" w:cs="Arial"/>
          <w:sz w:val="20"/>
          <w:szCs w:val="20"/>
        </w:rPr>
        <w:t>?</w:t>
      </w:r>
      <w:r w:rsidR="00546E5A">
        <w:rPr>
          <w:rFonts w:ascii="Arial" w:hAnsi="Arial" w:cs="Arial"/>
          <w:sz w:val="20"/>
          <w:szCs w:val="20"/>
        </w:rPr>
        <w:t xml:space="preserve"> </w:t>
      </w:r>
    </w:p>
    <w:p w:rsidR="00A514EE" w:rsidRDefault="00A514EE" w:rsidP="00CE2DC8">
      <w:pPr>
        <w:spacing w:after="0" w:line="240" w:lineRule="auto"/>
        <w:ind w:left="720" w:hanging="720"/>
        <w:rPr>
          <w:rFonts w:ascii="Arial" w:hAnsi="Arial" w:cs="Arial"/>
          <w:sz w:val="20"/>
          <w:szCs w:val="20"/>
        </w:rPr>
      </w:pPr>
    </w:p>
    <w:tbl>
      <w:tblPr>
        <w:tblW w:w="9060" w:type="dxa"/>
        <w:tblCellMar>
          <w:left w:w="0" w:type="dxa"/>
          <w:right w:w="0" w:type="dxa"/>
        </w:tblCellMar>
        <w:tblLook w:val="04A0"/>
      </w:tblPr>
      <w:tblGrid>
        <w:gridCol w:w="1101"/>
        <w:gridCol w:w="7959"/>
      </w:tblGrid>
      <w:tr w:rsidR="00157F20" w:rsidRPr="0088040D" w:rsidTr="00CE2DC8">
        <w:tc>
          <w:tcPr>
            <w:tcW w:w="1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57F20" w:rsidRPr="0088040D" w:rsidRDefault="00277C3F" w:rsidP="00CE2DC8">
            <w:pPr>
              <w:spacing w:after="0" w:line="240" w:lineRule="auto"/>
              <w:rPr>
                <w:rFonts w:ascii="Arial" w:hAnsi="Arial" w:cs="Arial"/>
                <w:sz w:val="20"/>
                <w:szCs w:val="20"/>
              </w:rPr>
            </w:pPr>
            <w:r>
              <w:rPr>
                <w:rFonts w:ascii="Arial" w:hAnsi="Arial" w:cs="Arial"/>
                <w:sz w:val="20"/>
                <w:szCs w:val="20"/>
              </w:rPr>
              <w:t>98</w:t>
            </w:r>
          </w:p>
        </w:tc>
        <w:tc>
          <w:tcPr>
            <w:tcW w:w="79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7F20" w:rsidRPr="0088040D" w:rsidRDefault="00277C3F" w:rsidP="00CE2DC8">
            <w:pPr>
              <w:spacing w:after="0" w:line="240" w:lineRule="auto"/>
              <w:rPr>
                <w:rFonts w:ascii="Arial" w:hAnsi="Arial" w:cs="Arial"/>
                <w:sz w:val="20"/>
                <w:szCs w:val="20"/>
              </w:rPr>
            </w:pPr>
            <w:r>
              <w:rPr>
                <w:rFonts w:ascii="Arial" w:hAnsi="Arial" w:cs="Arial"/>
                <w:sz w:val="20"/>
                <w:szCs w:val="20"/>
              </w:rPr>
              <w:t>[WRITE IN]</w:t>
            </w:r>
          </w:p>
        </w:tc>
      </w:tr>
      <w:tr w:rsidR="00277C3F" w:rsidRPr="0088040D" w:rsidTr="00CE2DC8">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77C3F" w:rsidRPr="0088040D" w:rsidRDefault="00277C3F" w:rsidP="00CE2DC8">
            <w:pPr>
              <w:spacing w:after="0" w:line="240" w:lineRule="auto"/>
              <w:rPr>
                <w:rFonts w:ascii="Arial" w:hAnsi="Arial" w:cs="Arial"/>
                <w:sz w:val="20"/>
                <w:szCs w:val="20"/>
              </w:rPr>
            </w:pPr>
            <w:r>
              <w:rPr>
                <w:rFonts w:ascii="Arial" w:hAnsi="Arial" w:cs="Arial"/>
                <w:sz w:val="20"/>
                <w:szCs w:val="20"/>
              </w:rPr>
              <w:t>98</w:t>
            </w:r>
          </w:p>
        </w:tc>
        <w:tc>
          <w:tcPr>
            <w:tcW w:w="7959" w:type="dxa"/>
            <w:tcBorders>
              <w:top w:val="nil"/>
              <w:left w:val="nil"/>
              <w:bottom w:val="single" w:sz="8" w:space="0" w:color="auto"/>
              <w:right w:val="single" w:sz="8" w:space="0" w:color="auto"/>
            </w:tcBorders>
            <w:tcMar>
              <w:top w:w="0" w:type="dxa"/>
              <w:left w:w="108" w:type="dxa"/>
              <w:bottom w:w="0" w:type="dxa"/>
              <w:right w:w="108" w:type="dxa"/>
            </w:tcMar>
            <w:hideMark/>
          </w:tcPr>
          <w:p w:rsidR="00277C3F" w:rsidRPr="0088040D" w:rsidRDefault="00277C3F" w:rsidP="00CE2DC8">
            <w:pPr>
              <w:spacing w:after="0" w:line="240" w:lineRule="auto"/>
              <w:rPr>
                <w:rFonts w:ascii="Arial" w:hAnsi="Arial" w:cs="Arial"/>
                <w:sz w:val="20"/>
                <w:szCs w:val="20"/>
              </w:rPr>
            </w:pPr>
            <w:r>
              <w:rPr>
                <w:rFonts w:ascii="Arial" w:hAnsi="Arial" w:cs="Arial"/>
                <w:sz w:val="20"/>
                <w:szCs w:val="20"/>
              </w:rPr>
              <w:t>[WRITE IN]</w:t>
            </w:r>
          </w:p>
        </w:tc>
      </w:tr>
      <w:tr w:rsidR="00277C3F" w:rsidRPr="0088040D" w:rsidTr="00CE2DC8">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77C3F" w:rsidRPr="0088040D" w:rsidRDefault="00277C3F" w:rsidP="00CE2DC8">
            <w:pPr>
              <w:spacing w:after="0" w:line="240" w:lineRule="auto"/>
              <w:rPr>
                <w:rFonts w:ascii="Arial" w:hAnsi="Arial" w:cs="Arial"/>
                <w:sz w:val="20"/>
                <w:szCs w:val="20"/>
              </w:rPr>
            </w:pPr>
            <w:r>
              <w:rPr>
                <w:rFonts w:ascii="Arial" w:hAnsi="Arial" w:cs="Arial"/>
                <w:sz w:val="20"/>
                <w:szCs w:val="20"/>
              </w:rPr>
              <w:t>98</w:t>
            </w:r>
          </w:p>
        </w:tc>
        <w:tc>
          <w:tcPr>
            <w:tcW w:w="7959" w:type="dxa"/>
            <w:tcBorders>
              <w:top w:val="nil"/>
              <w:left w:val="nil"/>
              <w:bottom w:val="single" w:sz="8" w:space="0" w:color="auto"/>
              <w:right w:val="single" w:sz="8" w:space="0" w:color="auto"/>
            </w:tcBorders>
            <w:tcMar>
              <w:top w:w="0" w:type="dxa"/>
              <w:left w:w="108" w:type="dxa"/>
              <w:bottom w:w="0" w:type="dxa"/>
              <w:right w:w="108" w:type="dxa"/>
            </w:tcMar>
            <w:hideMark/>
          </w:tcPr>
          <w:p w:rsidR="00277C3F" w:rsidRPr="0088040D" w:rsidRDefault="00277C3F" w:rsidP="00CE2DC8">
            <w:pPr>
              <w:spacing w:after="0" w:line="240" w:lineRule="auto"/>
              <w:rPr>
                <w:rFonts w:ascii="Arial" w:hAnsi="Arial" w:cs="Arial"/>
                <w:sz w:val="20"/>
                <w:szCs w:val="20"/>
              </w:rPr>
            </w:pPr>
            <w:r>
              <w:rPr>
                <w:rFonts w:ascii="Arial" w:hAnsi="Arial" w:cs="Arial"/>
                <w:sz w:val="20"/>
                <w:szCs w:val="20"/>
              </w:rPr>
              <w:t>[WRITE IN]</w:t>
            </w:r>
          </w:p>
        </w:tc>
      </w:tr>
    </w:tbl>
    <w:p w:rsidR="00EE0CB6" w:rsidRDefault="00EE0CB6" w:rsidP="00CE2DC8">
      <w:pPr>
        <w:spacing w:after="0" w:line="240" w:lineRule="auto"/>
        <w:rPr>
          <w:rFonts w:ascii="Arial" w:eastAsia="Geneva" w:hAnsi="Arial" w:cs="Arial"/>
          <w:b/>
          <w:bCs/>
          <w:color w:val="FF0000"/>
          <w:kern w:val="24"/>
          <w:sz w:val="20"/>
          <w:szCs w:val="20"/>
        </w:rPr>
      </w:pPr>
    </w:p>
    <w:p w:rsidR="00EE0CB6" w:rsidRDefault="00EE0CB6" w:rsidP="00CE2DC8">
      <w:pPr>
        <w:spacing w:after="0" w:line="240" w:lineRule="auto"/>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00157F20" w:rsidRPr="00792FC8">
        <w:rPr>
          <w:rFonts w:ascii="Arial" w:eastAsia="Geneva" w:hAnsi="Arial" w:cs="Arial"/>
          <w:b/>
          <w:bCs/>
          <w:color w:val="FF0000"/>
          <w:kern w:val="24"/>
          <w:sz w:val="20"/>
          <w:szCs w:val="20"/>
        </w:rPr>
        <w:t xml:space="preserve">PROGRAMMING INSTRUCTION: ASK ALL. </w:t>
      </w:r>
      <w:r w:rsidR="00CE2DC8">
        <w:rPr>
          <w:rFonts w:ascii="Arial" w:eastAsia="Geneva" w:hAnsi="Arial" w:cs="Arial"/>
          <w:b/>
          <w:bCs/>
          <w:color w:val="FF0000"/>
          <w:kern w:val="24"/>
          <w:sz w:val="20"/>
          <w:szCs w:val="20"/>
        </w:rPr>
        <w:t>OPEN ENDED</w:t>
      </w:r>
      <w:r w:rsidR="00157F20" w:rsidRPr="00792FC8">
        <w:rPr>
          <w:rFonts w:ascii="Arial" w:eastAsia="Geneva" w:hAnsi="Arial" w:cs="Arial"/>
          <w:b/>
          <w:bCs/>
          <w:color w:val="FF0000"/>
          <w:kern w:val="24"/>
          <w:sz w:val="20"/>
          <w:szCs w:val="20"/>
        </w:rPr>
        <w:t xml:space="preserve">.] </w:t>
      </w:r>
    </w:p>
    <w:p w:rsidR="00157F20" w:rsidRDefault="00BF1AF2" w:rsidP="00CE2DC8">
      <w:pPr>
        <w:spacing w:after="0" w:line="240" w:lineRule="auto"/>
        <w:rPr>
          <w:rFonts w:ascii="Arial" w:hAnsi="Arial" w:cs="Arial"/>
          <w:sz w:val="20"/>
          <w:szCs w:val="20"/>
        </w:rPr>
      </w:pPr>
      <w:r>
        <w:rPr>
          <w:rFonts w:ascii="Arial" w:hAnsi="Arial" w:cs="Arial"/>
          <w:b/>
          <w:sz w:val="20"/>
          <w:szCs w:val="20"/>
        </w:rPr>
        <w:t>QSI</w:t>
      </w:r>
      <w:r w:rsidR="00391BC7">
        <w:rPr>
          <w:rFonts w:ascii="Arial" w:hAnsi="Arial" w:cs="Arial"/>
          <w:b/>
          <w:sz w:val="20"/>
          <w:szCs w:val="20"/>
        </w:rPr>
        <w:t>9</w:t>
      </w:r>
      <w:r w:rsidR="00157F20" w:rsidRPr="00792FC8">
        <w:rPr>
          <w:rFonts w:ascii="Arial" w:hAnsi="Arial" w:cs="Arial"/>
          <w:b/>
          <w:sz w:val="20"/>
          <w:szCs w:val="20"/>
        </w:rPr>
        <w:t>.</w:t>
      </w:r>
      <w:r w:rsidR="00157F20">
        <w:rPr>
          <w:rFonts w:ascii="Arial" w:hAnsi="Arial" w:cs="Arial"/>
          <w:b/>
          <w:sz w:val="20"/>
          <w:szCs w:val="20"/>
        </w:rPr>
        <w:tab/>
      </w:r>
      <w:r w:rsidR="00157F20">
        <w:rPr>
          <w:rFonts w:ascii="Arial" w:hAnsi="Arial" w:cs="Arial"/>
          <w:sz w:val="20"/>
          <w:szCs w:val="20"/>
        </w:rPr>
        <w:t>In general, why do you speed on the motorway where the maximum is 70mph?</w:t>
      </w:r>
    </w:p>
    <w:p w:rsidR="00A514EE" w:rsidRDefault="00A514EE" w:rsidP="00CE2DC8">
      <w:pPr>
        <w:spacing w:after="0" w:line="240" w:lineRule="auto"/>
        <w:ind w:left="720" w:hanging="720"/>
        <w:rPr>
          <w:rFonts w:ascii="Arial" w:hAnsi="Arial" w:cs="Arial"/>
          <w:sz w:val="20"/>
          <w:szCs w:val="20"/>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01"/>
        <w:gridCol w:w="7959"/>
      </w:tblGrid>
      <w:tr w:rsidR="00277C3F" w:rsidRPr="0088040D" w:rsidTr="00277C3F">
        <w:tc>
          <w:tcPr>
            <w:tcW w:w="1101" w:type="dxa"/>
            <w:tcMar>
              <w:top w:w="0" w:type="dxa"/>
              <w:left w:w="108" w:type="dxa"/>
              <w:bottom w:w="0" w:type="dxa"/>
              <w:right w:w="108" w:type="dxa"/>
            </w:tcMar>
            <w:vAlign w:val="center"/>
            <w:hideMark/>
          </w:tcPr>
          <w:p w:rsidR="00277C3F" w:rsidRPr="0088040D" w:rsidRDefault="00277C3F" w:rsidP="00CE2DC8">
            <w:pPr>
              <w:spacing w:after="0" w:line="240" w:lineRule="auto"/>
              <w:rPr>
                <w:rFonts w:ascii="Arial" w:hAnsi="Arial" w:cs="Arial"/>
                <w:sz w:val="20"/>
                <w:szCs w:val="20"/>
              </w:rPr>
            </w:pPr>
            <w:r>
              <w:rPr>
                <w:rFonts w:ascii="Arial" w:hAnsi="Arial" w:cs="Arial"/>
                <w:sz w:val="20"/>
                <w:szCs w:val="20"/>
              </w:rPr>
              <w:t>98</w:t>
            </w:r>
          </w:p>
        </w:tc>
        <w:tc>
          <w:tcPr>
            <w:tcW w:w="7959" w:type="dxa"/>
            <w:tcMar>
              <w:top w:w="0" w:type="dxa"/>
              <w:left w:w="108" w:type="dxa"/>
              <w:bottom w:w="0" w:type="dxa"/>
              <w:right w:w="108" w:type="dxa"/>
            </w:tcMar>
            <w:hideMark/>
          </w:tcPr>
          <w:p w:rsidR="00277C3F" w:rsidRPr="0088040D" w:rsidRDefault="00277C3F" w:rsidP="00CE2DC8">
            <w:pPr>
              <w:spacing w:after="0" w:line="240" w:lineRule="auto"/>
              <w:rPr>
                <w:rFonts w:ascii="Arial" w:hAnsi="Arial" w:cs="Arial"/>
                <w:sz w:val="20"/>
                <w:szCs w:val="20"/>
              </w:rPr>
            </w:pPr>
            <w:r>
              <w:rPr>
                <w:rFonts w:ascii="Arial" w:hAnsi="Arial" w:cs="Arial"/>
                <w:sz w:val="20"/>
                <w:szCs w:val="20"/>
              </w:rPr>
              <w:t>[WRITE IN]</w:t>
            </w:r>
          </w:p>
        </w:tc>
      </w:tr>
      <w:tr w:rsidR="00277C3F" w:rsidRPr="0088040D" w:rsidTr="00277C3F">
        <w:tc>
          <w:tcPr>
            <w:tcW w:w="1101" w:type="dxa"/>
            <w:tcMar>
              <w:top w:w="0" w:type="dxa"/>
              <w:left w:w="108" w:type="dxa"/>
              <w:bottom w:w="0" w:type="dxa"/>
              <w:right w:w="108" w:type="dxa"/>
            </w:tcMar>
            <w:vAlign w:val="center"/>
            <w:hideMark/>
          </w:tcPr>
          <w:p w:rsidR="00277C3F" w:rsidRPr="0088040D" w:rsidRDefault="00277C3F" w:rsidP="00CE2DC8">
            <w:pPr>
              <w:spacing w:after="0" w:line="240" w:lineRule="auto"/>
              <w:rPr>
                <w:rFonts w:ascii="Arial" w:hAnsi="Arial" w:cs="Arial"/>
                <w:sz w:val="20"/>
                <w:szCs w:val="20"/>
              </w:rPr>
            </w:pPr>
            <w:r>
              <w:rPr>
                <w:rFonts w:ascii="Arial" w:hAnsi="Arial" w:cs="Arial"/>
                <w:sz w:val="20"/>
                <w:szCs w:val="20"/>
              </w:rPr>
              <w:t>98</w:t>
            </w:r>
          </w:p>
        </w:tc>
        <w:tc>
          <w:tcPr>
            <w:tcW w:w="7959" w:type="dxa"/>
            <w:tcMar>
              <w:top w:w="0" w:type="dxa"/>
              <w:left w:w="108" w:type="dxa"/>
              <w:bottom w:w="0" w:type="dxa"/>
              <w:right w:w="108" w:type="dxa"/>
            </w:tcMar>
            <w:hideMark/>
          </w:tcPr>
          <w:p w:rsidR="00277C3F" w:rsidRPr="0088040D" w:rsidRDefault="00277C3F" w:rsidP="00CE2DC8">
            <w:pPr>
              <w:spacing w:after="0" w:line="240" w:lineRule="auto"/>
              <w:rPr>
                <w:rFonts w:ascii="Arial" w:hAnsi="Arial" w:cs="Arial"/>
                <w:sz w:val="20"/>
                <w:szCs w:val="20"/>
              </w:rPr>
            </w:pPr>
            <w:r>
              <w:rPr>
                <w:rFonts w:ascii="Arial" w:hAnsi="Arial" w:cs="Arial"/>
                <w:sz w:val="20"/>
                <w:szCs w:val="20"/>
              </w:rPr>
              <w:t>[WRITE IN]</w:t>
            </w:r>
          </w:p>
        </w:tc>
      </w:tr>
      <w:tr w:rsidR="00277C3F" w:rsidRPr="0088040D" w:rsidTr="00277C3F">
        <w:tc>
          <w:tcPr>
            <w:tcW w:w="1101" w:type="dxa"/>
            <w:tcMar>
              <w:top w:w="0" w:type="dxa"/>
              <w:left w:w="108" w:type="dxa"/>
              <w:bottom w:w="0" w:type="dxa"/>
              <w:right w:w="108" w:type="dxa"/>
            </w:tcMar>
            <w:vAlign w:val="center"/>
            <w:hideMark/>
          </w:tcPr>
          <w:p w:rsidR="00277C3F" w:rsidRPr="0088040D" w:rsidRDefault="00277C3F" w:rsidP="00CE2DC8">
            <w:pPr>
              <w:spacing w:after="0" w:line="240" w:lineRule="auto"/>
              <w:rPr>
                <w:rFonts w:ascii="Arial" w:hAnsi="Arial" w:cs="Arial"/>
                <w:sz w:val="20"/>
                <w:szCs w:val="20"/>
              </w:rPr>
            </w:pPr>
            <w:r>
              <w:rPr>
                <w:rFonts w:ascii="Arial" w:hAnsi="Arial" w:cs="Arial"/>
                <w:sz w:val="20"/>
                <w:szCs w:val="20"/>
              </w:rPr>
              <w:t>98</w:t>
            </w:r>
          </w:p>
        </w:tc>
        <w:tc>
          <w:tcPr>
            <w:tcW w:w="7959" w:type="dxa"/>
            <w:tcMar>
              <w:top w:w="0" w:type="dxa"/>
              <w:left w:w="108" w:type="dxa"/>
              <w:bottom w:w="0" w:type="dxa"/>
              <w:right w:w="108" w:type="dxa"/>
            </w:tcMar>
            <w:hideMark/>
          </w:tcPr>
          <w:p w:rsidR="00277C3F" w:rsidRPr="0088040D" w:rsidRDefault="00277C3F" w:rsidP="00CE2DC8">
            <w:pPr>
              <w:spacing w:after="0" w:line="240" w:lineRule="auto"/>
              <w:rPr>
                <w:rFonts w:ascii="Arial" w:hAnsi="Arial" w:cs="Arial"/>
                <w:sz w:val="20"/>
                <w:szCs w:val="20"/>
              </w:rPr>
            </w:pPr>
            <w:r>
              <w:rPr>
                <w:rFonts w:ascii="Arial" w:hAnsi="Arial" w:cs="Arial"/>
                <w:sz w:val="20"/>
                <w:szCs w:val="20"/>
              </w:rPr>
              <w:t>[WRITE IN]</w:t>
            </w:r>
          </w:p>
        </w:tc>
      </w:tr>
    </w:tbl>
    <w:p w:rsidR="00157F20" w:rsidRDefault="00157F20" w:rsidP="00CE2DC8">
      <w:pPr>
        <w:spacing w:after="0" w:line="240" w:lineRule="auto"/>
        <w:textAlignment w:val="baseline"/>
        <w:rPr>
          <w:rFonts w:ascii="Arial" w:eastAsia="Geneva" w:hAnsi="Arial" w:cs="Arial"/>
          <w:b/>
          <w:bCs/>
          <w:color w:val="FF0000"/>
          <w:kern w:val="24"/>
          <w:sz w:val="20"/>
          <w:szCs w:val="20"/>
        </w:rPr>
      </w:pPr>
    </w:p>
    <w:p w:rsidR="00A514EE" w:rsidRDefault="00A514EE" w:rsidP="00CE2DC8">
      <w:pPr>
        <w:spacing w:after="0" w:line="240" w:lineRule="auto"/>
        <w:textAlignment w:val="baseline"/>
        <w:rPr>
          <w:rFonts w:ascii="Arial" w:eastAsia="Geneva" w:hAnsi="Arial" w:cs="Arial"/>
          <w:b/>
          <w:bCs/>
          <w:color w:val="FF0000"/>
          <w:kern w:val="24"/>
          <w:sz w:val="20"/>
          <w:szCs w:val="20"/>
        </w:rPr>
      </w:pPr>
    </w:p>
    <w:p w:rsidR="00157F20" w:rsidRPr="00792FC8" w:rsidRDefault="00EE0CB6"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00157F20" w:rsidRPr="00792FC8">
        <w:rPr>
          <w:rFonts w:ascii="Arial" w:eastAsia="Geneva" w:hAnsi="Arial" w:cs="Arial"/>
          <w:b/>
          <w:bCs/>
          <w:color w:val="FF0000"/>
          <w:kern w:val="24"/>
          <w:sz w:val="20"/>
          <w:szCs w:val="20"/>
        </w:rPr>
        <w:t xml:space="preserve">PROGRAMMING INSTRUCTION: ASK ALL. </w:t>
      </w:r>
      <w:proofErr w:type="gramStart"/>
      <w:r w:rsidR="00157F20" w:rsidRPr="00792FC8">
        <w:rPr>
          <w:rFonts w:ascii="Arial" w:eastAsia="Geneva" w:hAnsi="Arial" w:cs="Arial"/>
          <w:b/>
          <w:bCs/>
          <w:color w:val="FF0000"/>
          <w:kern w:val="24"/>
          <w:sz w:val="20"/>
          <w:szCs w:val="20"/>
        </w:rPr>
        <w:t>SINGLE CODE PER ROW.]</w:t>
      </w:r>
      <w:proofErr w:type="gramEnd"/>
      <w:r w:rsidR="00157F20" w:rsidRPr="00792FC8">
        <w:rPr>
          <w:rFonts w:ascii="Arial" w:eastAsia="Geneva" w:hAnsi="Arial" w:cs="Arial"/>
          <w:b/>
          <w:bCs/>
          <w:color w:val="FF0000"/>
          <w:kern w:val="24"/>
          <w:sz w:val="20"/>
          <w:szCs w:val="20"/>
        </w:rPr>
        <w:t xml:space="preserve"> </w:t>
      </w:r>
    </w:p>
    <w:p w:rsidR="00157F20" w:rsidRPr="00391BC7" w:rsidRDefault="00BF1AF2" w:rsidP="00391BC7">
      <w:pPr>
        <w:spacing w:after="0" w:line="240" w:lineRule="auto"/>
        <w:rPr>
          <w:rFonts w:ascii="Arial" w:hAnsi="Arial" w:cs="Arial"/>
          <w:b/>
          <w:sz w:val="20"/>
          <w:szCs w:val="20"/>
        </w:rPr>
      </w:pPr>
      <w:r>
        <w:rPr>
          <w:rFonts w:ascii="Arial" w:hAnsi="Arial" w:cs="Arial"/>
          <w:b/>
          <w:sz w:val="20"/>
          <w:szCs w:val="20"/>
        </w:rPr>
        <w:t>QSI</w:t>
      </w:r>
      <w:r w:rsidR="00391BC7">
        <w:rPr>
          <w:rFonts w:ascii="Arial" w:hAnsi="Arial" w:cs="Arial"/>
          <w:b/>
          <w:sz w:val="20"/>
          <w:szCs w:val="20"/>
        </w:rPr>
        <w:t>10</w:t>
      </w:r>
      <w:r w:rsidR="00157F20" w:rsidRPr="00792FC8">
        <w:rPr>
          <w:rFonts w:ascii="Arial" w:hAnsi="Arial" w:cs="Arial"/>
          <w:b/>
          <w:sz w:val="20"/>
          <w:szCs w:val="20"/>
        </w:rPr>
        <w:t>.</w:t>
      </w:r>
      <w:r w:rsidR="00391BC7">
        <w:rPr>
          <w:rFonts w:ascii="Arial" w:hAnsi="Arial" w:cs="Arial"/>
          <w:b/>
          <w:sz w:val="20"/>
          <w:szCs w:val="20"/>
        </w:rPr>
        <w:tab/>
      </w:r>
      <w:r w:rsidR="00157F20" w:rsidRPr="00391BC7">
        <w:rPr>
          <w:rFonts w:ascii="Arial" w:hAnsi="Arial" w:cs="Arial"/>
          <w:sz w:val="20"/>
          <w:szCs w:val="20"/>
        </w:rPr>
        <w:t>What in your opinion should the maximum speed limit be on the following types of road?</w:t>
      </w:r>
    </w:p>
    <w:p w:rsidR="00EE0CB6" w:rsidRPr="00277C3F" w:rsidRDefault="00EE0CB6" w:rsidP="00277C3F">
      <w:pPr>
        <w:tabs>
          <w:tab w:val="left" w:pos="426"/>
          <w:tab w:val="right" w:pos="7740"/>
          <w:tab w:val="center" w:pos="8280"/>
          <w:tab w:val="left" w:pos="8730"/>
          <w:tab w:val="center" w:pos="9214"/>
          <w:tab w:val="left" w:pos="9630"/>
          <w:tab w:val="left" w:pos="10632"/>
          <w:tab w:val="left" w:pos="10773"/>
        </w:tabs>
        <w:spacing w:after="0" w:line="240" w:lineRule="auto"/>
        <w:ind w:left="426" w:right="27" w:hanging="426"/>
        <w:rPr>
          <w:rFonts w:ascii="Arial" w:hAnsi="Arial" w:cs="Arial"/>
          <w:b/>
          <w:sz w:val="20"/>
          <w:szCs w:val="20"/>
        </w:rPr>
      </w:pPr>
    </w:p>
    <w:tbl>
      <w:tblPr>
        <w:tblStyle w:val="TableGrid"/>
        <w:tblW w:w="0" w:type="auto"/>
        <w:tblLook w:val="04A0"/>
      </w:tblPr>
      <w:tblGrid>
        <w:gridCol w:w="392"/>
        <w:gridCol w:w="13"/>
        <w:gridCol w:w="2680"/>
        <w:gridCol w:w="769"/>
        <w:gridCol w:w="770"/>
        <w:gridCol w:w="769"/>
        <w:gridCol w:w="770"/>
        <w:gridCol w:w="770"/>
        <w:gridCol w:w="769"/>
        <w:gridCol w:w="770"/>
        <w:gridCol w:w="770"/>
      </w:tblGrid>
      <w:tr w:rsidR="00EE0CB6" w:rsidTr="009A2695">
        <w:tc>
          <w:tcPr>
            <w:tcW w:w="405" w:type="dxa"/>
            <w:gridSpan w:val="2"/>
          </w:tcPr>
          <w:p w:rsidR="00EE0CB6" w:rsidRDefault="00EE0CB6" w:rsidP="00CE2DC8">
            <w:pPr>
              <w:rPr>
                <w:rFonts w:ascii="Arial" w:hAnsi="Arial" w:cs="Arial"/>
                <w:sz w:val="20"/>
                <w:szCs w:val="20"/>
              </w:rPr>
            </w:pPr>
            <w:r>
              <w:rPr>
                <w:rFonts w:ascii="Arial" w:hAnsi="Arial" w:cs="Arial"/>
                <w:sz w:val="20"/>
                <w:szCs w:val="20"/>
              </w:rPr>
              <w:t>1</w:t>
            </w:r>
          </w:p>
          <w:p w:rsidR="00EE0CB6" w:rsidRDefault="00EE0CB6" w:rsidP="00CE2DC8">
            <w:pPr>
              <w:rPr>
                <w:rFonts w:ascii="Arial" w:hAnsi="Arial" w:cs="Arial"/>
                <w:sz w:val="20"/>
                <w:szCs w:val="20"/>
              </w:rPr>
            </w:pPr>
          </w:p>
        </w:tc>
        <w:tc>
          <w:tcPr>
            <w:tcW w:w="2680" w:type="dxa"/>
          </w:tcPr>
          <w:p w:rsidR="00EE0CB6" w:rsidRDefault="00EE0CB6" w:rsidP="00CE2DC8">
            <w:pPr>
              <w:rPr>
                <w:rFonts w:ascii="Arial" w:hAnsi="Arial" w:cs="Arial"/>
                <w:sz w:val="20"/>
                <w:szCs w:val="20"/>
              </w:rPr>
            </w:pPr>
            <w:r w:rsidRPr="00546E5A">
              <w:rPr>
                <w:rFonts w:ascii="Arial" w:hAnsi="Arial" w:cs="Arial"/>
                <w:sz w:val="20"/>
                <w:szCs w:val="20"/>
              </w:rPr>
              <w:t>Motorways –current maximum of 70mph</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60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70</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80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90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100</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105+</w:t>
            </w:r>
          </w:p>
        </w:tc>
        <w:tc>
          <w:tcPr>
            <w:tcW w:w="770" w:type="dxa"/>
            <w:vAlign w:val="center"/>
          </w:tcPr>
          <w:p w:rsidR="0081600F" w:rsidRDefault="0081600F">
            <w:pPr>
              <w:jc w:val="center"/>
              <w:rPr>
                <w:rFonts w:ascii="Arial" w:hAnsi="Arial" w:cs="Arial"/>
                <w:sz w:val="20"/>
                <w:szCs w:val="20"/>
              </w:rPr>
            </w:pPr>
          </w:p>
        </w:tc>
        <w:tc>
          <w:tcPr>
            <w:tcW w:w="770" w:type="dxa"/>
            <w:vAlign w:val="center"/>
          </w:tcPr>
          <w:p w:rsidR="0081600F" w:rsidRDefault="0081600F">
            <w:pPr>
              <w:jc w:val="center"/>
              <w:rPr>
                <w:rFonts w:ascii="Arial" w:hAnsi="Arial" w:cs="Arial"/>
                <w:sz w:val="20"/>
                <w:szCs w:val="20"/>
              </w:rPr>
            </w:pPr>
          </w:p>
        </w:tc>
      </w:tr>
      <w:tr w:rsidR="00EE0CB6" w:rsidTr="009A2695">
        <w:tc>
          <w:tcPr>
            <w:tcW w:w="9242" w:type="dxa"/>
            <w:gridSpan w:val="11"/>
            <w:tcBorders>
              <w:left w:val="nil"/>
              <w:right w:val="nil"/>
            </w:tcBorders>
            <w:vAlign w:val="center"/>
          </w:tcPr>
          <w:p w:rsidR="00EE0CB6" w:rsidRDefault="00EE0CB6" w:rsidP="00CE2DC8">
            <w:pPr>
              <w:jc w:val="center"/>
              <w:rPr>
                <w:rFonts w:ascii="Arial" w:hAnsi="Arial" w:cs="Arial"/>
                <w:sz w:val="20"/>
                <w:szCs w:val="20"/>
              </w:rPr>
            </w:pPr>
          </w:p>
        </w:tc>
      </w:tr>
      <w:tr w:rsidR="00EE0CB6" w:rsidTr="009A2695">
        <w:tc>
          <w:tcPr>
            <w:tcW w:w="392" w:type="dxa"/>
          </w:tcPr>
          <w:p w:rsidR="00EE0CB6" w:rsidRDefault="00391BC7" w:rsidP="00CE2DC8">
            <w:pPr>
              <w:rPr>
                <w:rFonts w:ascii="Arial" w:hAnsi="Arial" w:cs="Arial"/>
                <w:sz w:val="20"/>
                <w:szCs w:val="20"/>
              </w:rPr>
            </w:pPr>
            <w:r>
              <w:rPr>
                <w:rFonts w:ascii="Arial" w:hAnsi="Arial" w:cs="Arial"/>
                <w:sz w:val="20"/>
                <w:szCs w:val="20"/>
              </w:rPr>
              <w:t>2</w:t>
            </w:r>
          </w:p>
        </w:tc>
        <w:tc>
          <w:tcPr>
            <w:tcW w:w="2693" w:type="dxa"/>
            <w:gridSpan w:val="2"/>
          </w:tcPr>
          <w:p w:rsidR="00EE0CB6" w:rsidRDefault="00EE0CB6" w:rsidP="00CE2DC8">
            <w:pPr>
              <w:rPr>
                <w:rFonts w:ascii="Arial" w:hAnsi="Arial" w:cs="Arial"/>
                <w:sz w:val="20"/>
                <w:szCs w:val="20"/>
              </w:rPr>
            </w:pPr>
            <w:r w:rsidRPr="00546E5A">
              <w:rPr>
                <w:rFonts w:ascii="Arial" w:hAnsi="Arial" w:cs="Arial"/>
                <w:sz w:val="20"/>
                <w:szCs w:val="20"/>
              </w:rPr>
              <w:t>Country roads– current maximum is 50-60mph</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40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50</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60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70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80</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90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100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105+</w:t>
            </w:r>
          </w:p>
        </w:tc>
      </w:tr>
      <w:tr w:rsidR="00EE0CB6" w:rsidTr="009A2695">
        <w:tc>
          <w:tcPr>
            <w:tcW w:w="9242" w:type="dxa"/>
            <w:gridSpan w:val="11"/>
            <w:tcBorders>
              <w:left w:val="nil"/>
              <w:right w:val="nil"/>
            </w:tcBorders>
            <w:vAlign w:val="center"/>
          </w:tcPr>
          <w:p w:rsidR="00EE0CB6" w:rsidRDefault="00EE0CB6" w:rsidP="00CE2DC8">
            <w:pPr>
              <w:jc w:val="center"/>
              <w:rPr>
                <w:rFonts w:ascii="Arial" w:hAnsi="Arial" w:cs="Arial"/>
                <w:sz w:val="20"/>
                <w:szCs w:val="20"/>
              </w:rPr>
            </w:pPr>
          </w:p>
        </w:tc>
      </w:tr>
      <w:tr w:rsidR="00EE0CB6" w:rsidTr="009A2695">
        <w:tc>
          <w:tcPr>
            <w:tcW w:w="392" w:type="dxa"/>
          </w:tcPr>
          <w:p w:rsidR="00EE0CB6" w:rsidRDefault="00391BC7" w:rsidP="00CE2DC8">
            <w:pPr>
              <w:rPr>
                <w:rFonts w:ascii="Arial" w:hAnsi="Arial" w:cs="Arial"/>
                <w:sz w:val="20"/>
                <w:szCs w:val="20"/>
              </w:rPr>
            </w:pPr>
            <w:r>
              <w:rPr>
                <w:rFonts w:ascii="Arial" w:hAnsi="Arial" w:cs="Arial"/>
                <w:sz w:val="20"/>
                <w:szCs w:val="20"/>
              </w:rPr>
              <w:t>3</w:t>
            </w:r>
          </w:p>
        </w:tc>
        <w:tc>
          <w:tcPr>
            <w:tcW w:w="2693" w:type="dxa"/>
            <w:gridSpan w:val="2"/>
          </w:tcPr>
          <w:p w:rsidR="00EE0CB6" w:rsidRDefault="00EE0CB6" w:rsidP="00CE2DC8">
            <w:pPr>
              <w:rPr>
                <w:rFonts w:ascii="Arial" w:hAnsi="Arial" w:cs="Arial"/>
                <w:sz w:val="20"/>
                <w:szCs w:val="20"/>
              </w:rPr>
            </w:pPr>
            <w:r w:rsidRPr="00546E5A">
              <w:rPr>
                <w:rFonts w:ascii="Arial" w:hAnsi="Arial" w:cs="Arial"/>
                <w:sz w:val="20"/>
                <w:szCs w:val="20"/>
              </w:rPr>
              <w:t>Urban roads – current maximum is 30mph</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20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25</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30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35</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40</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45</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50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55+</w:t>
            </w:r>
          </w:p>
        </w:tc>
      </w:tr>
      <w:tr w:rsidR="00EE0CB6" w:rsidTr="009A2695">
        <w:tc>
          <w:tcPr>
            <w:tcW w:w="9242" w:type="dxa"/>
            <w:gridSpan w:val="11"/>
            <w:tcBorders>
              <w:left w:val="nil"/>
              <w:right w:val="nil"/>
            </w:tcBorders>
            <w:vAlign w:val="center"/>
          </w:tcPr>
          <w:p w:rsidR="00EE0CB6" w:rsidRDefault="00EE0CB6" w:rsidP="00CE2DC8">
            <w:pPr>
              <w:jc w:val="center"/>
              <w:rPr>
                <w:rFonts w:ascii="Arial" w:hAnsi="Arial" w:cs="Arial"/>
                <w:sz w:val="20"/>
                <w:szCs w:val="20"/>
              </w:rPr>
            </w:pPr>
          </w:p>
        </w:tc>
      </w:tr>
      <w:tr w:rsidR="00EE0CB6" w:rsidTr="009A2695">
        <w:tc>
          <w:tcPr>
            <w:tcW w:w="392" w:type="dxa"/>
          </w:tcPr>
          <w:p w:rsidR="00EE0CB6" w:rsidRDefault="00391BC7" w:rsidP="00CE2DC8">
            <w:pPr>
              <w:rPr>
                <w:rFonts w:ascii="Arial" w:hAnsi="Arial" w:cs="Arial"/>
                <w:sz w:val="20"/>
                <w:szCs w:val="20"/>
              </w:rPr>
            </w:pPr>
            <w:r>
              <w:rPr>
                <w:rFonts w:ascii="Arial" w:hAnsi="Arial" w:cs="Arial"/>
                <w:sz w:val="20"/>
                <w:szCs w:val="20"/>
              </w:rPr>
              <w:t>4</w:t>
            </w:r>
          </w:p>
        </w:tc>
        <w:tc>
          <w:tcPr>
            <w:tcW w:w="2693" w:type="dxa"/>
            <w:gridSpan w:val="2"/>
          </w:tcPr>
          <w:p w:rsidR="00EE0CB6" w:rsidRDefault="00EE0CB6" w:rsidP="00CE2DC8">
            <w:pPr>
              <w:rPr>
                <w:rFonts w:ascii="Arial" w:hAnsi="Arial" w:cs="Arial"/>
                <w:sz w:val="20"/>
                <w:szCs w:val="20"/>
              </w:rPr>
            </w:pPr>
            <w:r w:rsidRPr="00546E5A">
              <w:rPr>
                <w:rFonts w:ascii="Arial" w:hAnsi="Arial" w:cs="Arial"/>
                <w:sz w:val="20"/>
                <w:szCs w:val="20"/>
              </w:rPr>
              <w:t xml:space="preserve">Urban area zones – current maximum is 20mph </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10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15</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20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25</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30</w:t>
            </w:r>
          </w:p>
        </w:tc>
        <w:tc>
          <w:tcPr>
            <w:tcW w:w="769"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35</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40</w:t>
            </w:r>
          </w:p>
        </w:tc>
        <w:tc>
          <w:tcPr>
            <w:tcW w:w="770" w:type="dxa"/>
            <w:vAlign w:val="center"/>
          </w:tcPr>
          <w:p w:rsidR="00EE0CB6" w:rsidRDefault="00EE0CB6" w:rsidP="00CE2DC8">
            <w:pPr>
              <w:jc w:val="center"/>
              <w:rPr>
                <w:rFonts w:ascii="Arial" w:hAnsi="Arial" w:cs="Arial"/>
                <w:sz w:val="20"/>
                <w:szCs w:val="20"/>
              </w:rPr>
            </w:pPr>
            <w:r w:rsidRPr="00546E5A">
              <w:rPr>
                <w:rFonts w:ascii="Arial" w:hAnsi="Arial" w:cs="Arial"/>
                <w:sz w:val="20"/>
                <w:szCs w:val="20"/>
              </w:rPr>
              <w:t>45+</w:t>
            </w:r>
          </w:p>
        </w:tc>
      </w:tr>
    </w:tbl>
    <w:p w:rsidR="00EE0CB6" w:rsidRDefault="00EE0CB6" w:rsidP="00CE2DC8">
      <w:pPr>
        <w:spacing w:after="0" w:line="240" w:lineRule="auto"/>
        <w:rPr>
          <w:rFonts w:ascii="Arial" w:hAnsi="Arial" w:cs="Arial"/>
          <w:sz w:val="20"/>
          <w:szCs w:val="20"/>
        </w:rPr>
      </w:pPr>
    </w:p>
    <w:p w:rsidR="00157F20" w:rsidRDefault="00157F20" w:rsidP="00CE2DC8">
      <w:pPr>
        <w:spacing w:after="0" w:line="240" w:lineRule="auto"/>
        <w:ind w:left="720" w:hanging="720"/>
        <w:rPr>
          <w:rFonts w:ascii="Arial" w:hAnsi="Arial" w:cs="Arial"/>
          <w:sz w:val="20"/>
          <w:szCs w:val="20"/>
        </w:rPr>
      </w:pPr>
    </w:p>
    <w:p w:rsidR="00B978C1" w:rsidRDefault="00B978C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5F1D63" w:rsidRPr="00792FC8" w:rsidRDefault="005F1D63" w:rsidP="00CE2DC8">
      <w:pPr>
        <w:spacing w:after="0" w:line="240" w:lineRule="auto"/>
        <w:rPr>
          <w:rFonts w:ascii="Arial" w:eastAsia="Geneva" w:hAnsi="Arial" w:cs="Arial"/>
          <w:b/>
          <w:bCs/>
          <w:color w:val="FF0000"/>
          <w:kern w:val="24"/>
          <w:sz w:val="20"/>
          <w:szCs w:val="20"/>
        </w:rPr>
      </w:pPr>
      <w:r w:rsidRPr="00792FC8">
        <w:rPr>
          <w:rFonts w:ascii="Arial" w:eastAsia="Geneva" w:hAnsi="Arial" w:cs="Arial"/>
          <w:b/>
          <w:bCs/>
          <w:color w:val="FF0000"/>
          <w:kern w:val="24"/>
          <w:sz w:val="20"/>
          <w:szCs w:val="20"/>
        </w:rPr>
        <w:lastRenderedPageBreak/>
        <w:t>[PROGRAMMING INSTRUCTION: ASK ALL.</w:t>
      </w:r>
      <w:r>
        <w:rPr>
          <w:rFonts w:ascii="Arial" w:eastAsia="Geneva" w:hAnsi="Arial" w:cs="Arial"/>
          <w:b/>
          <w:bCs/>
          <w:color w:val="FF0000"/>
          <w:kern w:val="24"/>
          <w:sz w:val="20"/>
          <w:szCs w:val="20"/>
        </w:rPr>
        <w:t xml:space="preserve"> SINGLE CODE PEW ROW</w:t>
      </w:r>
      <w:r w:rsidRPr="00792FC8">
        <w:rPr>
          <w:rFonts w:ascii="Arial" w:eastAsia="Geneva" w:hAnsi="Arial" w:cs="Arial"/>
          <w:b/>
          <w:bCs/>
          <w:color w:val="FF0000"/>
          <w:kern w:val="24"/>
          <w:sz w:val="20"/>
          <w:szCs w:val="20"/>
        </w:rPr>
        <w:t xml:space="preserve">] </w:t>
      </w:r>
    </w:p>
    <w:p w:rsidR="005F1D63"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1</w:t>
      </w:r>
      <w:r w:rsidR="00391BC7">
        <w:rPr>
          <w:rFonts w:ascii="Arial" w:hAnsi="Arial" w:cs="Arial"/>
          <w:b/>
          <w:sz w:val="20"/>
          <w:szCs w:val="20"/>
        </w:rPr>
        <w:t>1</w:t>
      </w:r>
      <w:r w:rsidR="005F1D63" w:rsidRPr="00792FC8">
        <w:rPr>
          <w:rFonts w:ascii="Arial" w:hAnsi="Arial" w:cs="Arial"/>
          <w:b/>
          <w:sz w:val="20"/>
          <w:szCs w:val="20"/>
        </w:rPr>
        <w:t>.</w:t>
      </w:r>
      <w:r w:rsidR="005F1D63">
        <w:rPr>
          <w:rFonts w:ascii="Arial" w:hAnsi="Arial" w:cs="Arial"/>
          <w:b/>
          <w:sz w:val="20"/>
          <w:szCs w:val="20"/>
        </w:rPr>
        <w:tab/>
      </w:r>
      <w:r w:rsidR="005F1D63" w:rsidRPr="00546E5A">
        <w:rPr>
          <w:rFonts w:ascii="Arial" w:hAnsi="Arial" w:cs="Arial"/>
          <w:sz w:val="20"/>
          <w:szCs w:val="20"/>
        </w:rPr>
        <w:t>Local councils in the UK are implementing 20mph areas, where do</w:t>
      </w:r>
      <w:r w:rsidR="005F1D63" w:rsidRPr="00B338D3">
        <w:rPr>
          <w:rFonts w:ascii="Arial" w:hAnsi="Arial" w:cs="Arial"/>
          <w:sz w:val="20"/>
          <w:szCs w:val="20"/>
        </w:rPr>
        <w:t xml:space="preserve"> you think the 20mph speed limit should and should not be implemented?</w:t>
      </w:r>
    </w:p>
    <w:p w:rsidR="005F1D63" w:rsidRDefault="005F1D63" w:rsidP="00CE2DC8">
      <w:pPr>
        <w:spacing w:after="0" w:line="240" w:lineRule="auto"/>
        <w:ind w:left="720" w:hanging="720"/>
        <w:rPr>
          <w:rFonts w:ascii="Arial" w:hAnsi="Arial" w:cs="Arial"/>
          <w:sz w:val="20"/>
          <w:szCs w:val="20"/>
        </w:rPr>
      </w:pPr>
    </w:p>
    <w:tbl>
      <w:tblPr>
        <w:tblStyle w:val="TableGrid"/>
        <w:tblW w:w="0" w:type="auto"/>
        <w:tblLook w:val="04A0"/>
      </w:tblPr>
      <w:tblGrid>
        <w:gridCol w:w="534"/>
        <w:gridCol w:w="3868"/>
        <w:gridCol w:w="2420"/>
        <w:gridCol w:w="2420"/>
      </w:tblGrid>
      <w:tr w:rsidR="005F1D63" w:rsidTr="00546E5A">
        <w:tc>
          <w:tcPr>
            <w:tcW w:w="534" w:type="dxa"/>
          </w:tcPr>
          <w:p w:rsidR="005F1D63" w:rsidRDefault="005F1D63" w:rsidP="00CE2DC8">
            <w:pPr>
              <w:rPr>
                <w:rFonts w:ascii="Arial" w:hAnsi="Arial" w:cs="Arial"/>
                <w:sz w:val="20"/>
                <w:szCs w:val="20"/>
              </w:rPr>
            </w:pPr>
          </w:p>
        </w:tc>
        <w:tc>
          <w:tcPr>
            <w:tcW w:w="3868" w:type="dxa"/>
          </w:tcPr>
          <w:p w:rsidR="005F1D63" w:rsidRDefault="005F1D63" w:rsidP="00CE2DC8">
            <w:pPr>
              <w:rPr>
                <w:rFonts w:ascii="Arial" w:hAnsi="Arial" w:cs="Arial"/>
                <w:sz w:val="20"/>
                <w:szCs w:val="20"/>
              </w:rPr>
            </w:pP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Should be implemented</w:t>
            </w: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Should not be implemented</w:t>
            </w:r>
          </w:p>
        </w:tc>
      </w:tr>
      <w:tr w:rsidR="005F1D63" w:rsidTr="00157F20">
        <w:trPr>
          <w:trHeight w:val="93"/>
        </w:trPr>
        <w:tc>
          <w:tcPr>
            <w:tcW w:w="534" w:type="dxa"/>
          </w:tcPr>
          <w:p w:rsidR="005F1D63" w:rsidRDefault="005F1D63" w:rsidP="00CE2DC8">
            <w:pPr>
              <w:rPr>
                <w:rFonts w:ascii="Arial" w:hAnsi="Arial" w:cs="Arial"/>
                <w:sz w:val="20"/>
                <w:szCs w:val="20"/>
              </w:rPr>
            </w:pPr>
            <w:r>
              <w:rPr>
                <w:rFonts w:ascii="Arial" w:hAnsi="Arial" w:cs="Arial"/>
                <w:sz w:val="20"/>
                <w:szCs w:val="20"/>
              </w:rPr>
              <w:t>a</w:t>
            </w:r>
          </w:p>
        </w:tc>
        <w:tc>
          <w:tcPr>
            <w:tcW w:w="3868" w:type="dxa"/>
          </w:tcPr>
          <w:p w:rsidR="005F1D63" w:rsidRDefault="005F1D63" w:rsidP="00CE2DC8">
            <w:pPr>
              <w:rPr>
                <w:rFonts w:ascii="Arial" w:hAnsi="Arial" w:cs="Arial"/>
                <w:sz w:val="20"/>
                <w:szCs w:val="20"/>
              </w:rPr>
            </w:pPr>
            <w:r>
              <w:rPr>
                <w:rFonts w:ascii="Arial" w:hAnsi="Arial" w:cs="Arial"/>
                <w:sz w:val="20"/>
                <w:szCs w:val="20"/>
              </w:rPr>
              <w:t>Residential areas</w:t>
            </w: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1</w:t>
            </w: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2</w:t>
            </w:r>
          </w:p>
        </w:tc>
      </w:tr>
      <w:tr w:rsidR="005F1D63" w:rsidTr="00157F20">
        <w:tc>
          <w:tcPr>
            <w:tcW w:w="534" w:type="dxa"/>
          </w:tcPr>
          <w:p w:rsidR="005F1D63" w:rsidRDefault="005F1D63" w:rsidP="00CE2DC8">
            <w:pPr>
              <w:rPr>
                <w:rFonts w:ascii="Arial" w:hAnsi="Arial" w:cs="Arial"/>
                <w:sz w:val="20"/>
                <w:szCs w:val="20"/>
              </w:rPr>
            </w:pPr>
            <w:r>
              <w:rPr>
                <w:rFonts w:ascii="Arial" w:hAnsi="Arial" w:cs="Arial"/>
                <w:sz w:val="20"/>
                <w:szCs w:val="20"/>
              </w:rPr>
              <w:t>b</w:t>
            </w:r>
          </w:p>
        </w:tc>
        <w:tc>
          <w:tcPr>
            <w:tcW w:w="3868" w:type="dxa"/>
          </w:tcPr>
          <w:p w:rsidR="005F1D63" w:rsidRDefault="005F1D63" w:rsidP="00CE2DC8">
            <w:pPr>
              <w:rPr>
                <w:rFonts w:ascii="Arial" w:hAnsi="Arial" w:cs="Arial"/>
                <w:sz w:val="20"/>
                <w:szCs w:val="20"/>
              </w:rPr>
            </w:pPr>
            <w:r>
              <w:rPr>
                <w:rFonts w:ascii="Arial" w:hAnsi="Arial" w:cs="Arial"/>
                <w:sz w:val="20"/>
                <w:szCs w:val="20"/>
              </w:rPr>
              <w:t>Through roads</w:t>
            </w: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1</w:t>
            </w: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2</w:t>
            </w:r>
          </w:p>
        </w:tc>
      </w:tr>
      <w:tr w:rsidR="005F1D63" w:rsidTr="00157F20">
        <w:tc>
          <w:tcPr>
            <w:tcW w:w="534" w:type="dxa"/>
          </w:tcPr>
          <w:p w:rsidR="005F1D63" w:rsidRDefault="005F1D63" w:rsidP="00CE2DC8">
            <w:pPr>
              <w:rPr>
                <w:rFonts w:ascii="Arial" w:hAnsi="Arial" w:cs="Arial"/>
                <w:sz w:val="20"/>
                <w:szCs w:val="20"/>
              </w:rPr>
            </w:pPr>
            <w:r>
              <w:rPr>
                <w:rFonts w:ascii="Arial" w:hAnsi="Arial" w:cs="Arial"/>
                <w:sz w:val="20"/>
                <w:szCs w:val="20"/>
              </w:rPr>
              <w:t>c</w:t>
            </w:r>
          </w:p>
        </w:tc>
        <w:tc>
          <w:tcPr>
            <w:tcW w:w="3868" w:type="dxa"/>
          </w:tcPr>
          <w:p w:rsidR="005F1D63" w:rsidRDefault="005F1D63" w:rsidP="00CE2DC8">
            <w:pPr>
              <w:rPr>
                <w:rFonts w:ascii="Arial" w:hAnsi="Arial" w:cs="Arial"/>
                <w:sz w:val="20"/>
                <w:szCs w:val="20"/>
              </w:rPr>
            </w:pPr>
            <w:r>
              <w:rPr>
                <w:rFonts w:ascii="Arial" w:hAnsi="Arial" w:cs="Arial"/>
                <w:sz w:val="20"/>
                <w:szCs w:val="20"/>
              </w:rPr>
              <w:t>Roads near schools</w:t>
            </w: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1</w:t>
            </w: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2</w:t>
            </w:r>
          </w:p>
        </w:tc>
      </w:tr>
      <w:tr w:rsidR="00EE0CB6" w:rsidTr="00157F20">
        <w:tc>
          <w:tcPr>
            <w:tcW w:w="534" w:type="dxa"/>
          </w:tcPr>
          <w:p w:rsidR="00EE0CB6" w:rsidRDefault="00EE0CB6" w:rsidP="00CE2DC8">
            <w:pPr>
              <w:rPr>
                <w:rFonts w:ascii="Arial" w:hAnsi="Arial" w:cs="Arial"/>
                <w:sz w:val="20"/>
                <w:szCs w:val="20"/>
              </w:rPr>
            </w:pPr>
            <w:r>
              <w:rPr>
                <w:rFonts w:ascii="Arial" w:hAnsi="Arial" w:cs="Arial"/>
                <w:sz w:val="20"/>
                <w:szCs w:val="20"/>
              </w:rPr>
              <w:t>d</w:t>
            </w:r>
          </w:p>
        </w:tc>
        <w:tc>
          <w:tcPr>
            <w:tcW w:w="3868" w:type="dxa"/>
          </w:tcPr>
          <w:p w:rsidR="00EE0CB6" w:rsidRDefault="00EE0CB6" w:rsidP="00CE2DC8">
            <w:pPr>
              <w:rPr>
                <w:rFonts w:ascii="Arial" w:hAnsi="Arial" w:cs="Arial"/>
                <w:sz w:val="20"/>
                <w:szCs w:val="20"/>
              </w:rPr>
            </w:pPr>
            <w:r w:rsidRPr="00EE0CB6">
              <w:rPr>
                <w:rFonts w:ascii="Arial" w:hAnsi="Arial" w:cs="Arial"/>
                <w:sz w:val="20"/>
                <w:szCs w:val="20"/>
              </w:rPr>
              <w:t>Accident black spots</w:t>
            </w:r>
          </w:p>
        </w:tc>
        <w:tc>
          <w:tcPr>
            <w:tcW w:w="2420" w:type="dxa"/>
            <w:vAlign w:val="center"/>
          </w:tcPr>
          <w:p w:rsidR="00EE0CB6" w:rsidRDefault="00EE0CB6" w:rsidP="00CE2DC8">
            <w:pPr>
              <w:jc w:val="center"/>
              <w:rPr>
                <w:rFonts w:ascii="Arial" w:hAnsi="Arial" w:cs="Arial"/>
                <w:sz w:val="20"/>
                <w:szCs w:val="20"/>
              </w:rPr>
            </w:pPr>
            <w:r>
              <w:rPr>
                <w:rFonts w:ascii="Arial" w:hAnsi="Arial" w:cs="Arial"/>
                <w:sz w:val="20"/>
                <w:szCs w:val="20"/>
              </w:rPr>
              <w:t>1</w:t>
            </w:r>
          </w:p>
        </w:tc>
        <w:tc>
          <w:tcPr>
            <w:tcW w:w="2420" w:type="dxa"/>
            <w:vAlign w:val="center"/>
          </w:tcPr>
          <w:p w:rsidR="00EE0CB6" w:rsidRDefault="00EE0CB6" w:rsidP="00CE2DC8">
            <w:pPr>
              <w:jc w:val="center"/>
              <w:rPr>
                <w:rFonts w:ascii="Arial" w:hAnsi="Arial" w:cs="Arial"/>
                <w:sz w:val="20"/>
                <w:szCs w:val="20"/>
              </w:rPr>
            </w:pPr>
            <w:r>
              <w:rPr>
                <w:rFonts w:ascii="Arial" w:hAnsi="Arial" w:cs="Arial"/>
                <w:sz w:val="20"/>
                <w:szCs w:val="20"/>
              </w:rPr>
              <w:t>2</w:t>
            </w:r>
          </w:p>
        </w:tc>
      </w:tr>
      <w:tr w:rsidR="005F1D63" w:rsidTr="00157F20">
        <w:tc>
          <w:tcPr>
            <w:tcW w:w="534" w:type="dxa"/>
          </w:tcPr>
          <w:p w:rsidR="005F1D63" w:rsidRDefault="00EE0CB6" w:rsidP="00CE2DC8">
            <w:pPr>
              <w:rPr>
                <w:rFonts w:ascii="Arial" w:hAnsi="Arial" w:cs="Arial"/>
                <w:sz w:val="20"/>
                <w:szCs w:val="20"/>
              </w:rPr>
            </w:pPr>
            <w:r>
              <w:rPr>
                <w:rFonts w:ascii="Arial" w:hAnsi="Arial" w:cs="Arial"/>
                <w:sz w:val="20"/>
                <w:szCs w:val="20"/>
              </w:rPr>
              <w:t>e</w:t>
            </w:r>
          </w:p>
        </w:tc>
        <w:tc>
          <w:tcPr>
            <w:tcW w:w="3868" w:type="dxa"/>
          </w:tcPr>
          <w:p w:rsidR="005F1D63" w:rsidRDefault="005F1D63" w:rsidP="00CE2DC8">
            <w:pPr>
              <w:rPr>
                <w:rFonts w:ascii="Arial" w:hAnsi="Arial" w:cs="Arial"/>
                <w:sz w:val="20"/>
                <w:szCs w:val="20"/>
              </w:rPr>
            </w:pPr>
            <w:r>
              <w:rPr>
                <w:rFonts w:ascii="Arial" w:hAnsi="Arial" w:cs="Arial"/>
                <w:sz w:val="20"/>
                <w:szCs w:val="20"/>
              </w:rPr>
              <w:t>Other (Please specify)</w:t>
            </w: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1</w:t>
            </w: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2</w:t>
            </w:r>
          </w:p>
        </w:tc>
      </w:tr>
      <w:tr w:rsidR="005F1D63" w:rsidTr="00157F20">
        <w:tc>
          <w:tcPr>
            <w:tcW w:w="534" w:type="dxa"/>
          </w:tcPr>
          <w:p w:rsidR="005F1D63" w:rsidRDefault="00EE0CB6" w:rsidP="00CE2DC8">
            <w:pPr>
              <w:rPr>
                <w:rFonts w:ascii="Arial" w:hAnsi="Arial" w:cs="Arial"/>
                <w:sz w:val="20"/>
                <w:szCs w:val="20"/>
              </w:rPr>
            </w:pPr>
            <w:r>
              <w:rPr>
                <w:rFonts w:ascii="Arial" w:hAnsi="Arial" w:cs="Arial"/>
                <w:sz w:val="20"/>
                <w:szCs w:val="20"/>
              </w:rPr>
              <w:t>f</w:t>
            </w:r>
          </w:p>
        </w:tc>
        <w:tc>
          <w:tcPr>
            <w:tcW w:w="3868" w:type="dxa"/>
          </w:tcPr>
          <w:p w:rsidR="005F1D63" w:rsidRDefault="005F1D63" w:rsidP="00CE2DC8">
            <w:pPr>
              <w:rPr>
                <w:rFonts w:ascii="Arial" w:hAnsi="Arial" w:cs="Arial"/>
                <w:sz w:val="20"/>
                <w:szCs w:val="20"/>
              </w:rPr>
            </w:pPr>
            <w:r>
              <w:rPr>
                <w:rFonts w:ascii="Arial" w:hAnsi="Arial" w:cs="Arial"/>
                <w:sz w:val="20"/>
                <w:szCs w:val="20"/>
              </w:rPr>
              <w:t>This limit is too low and should not be implemented anywhere</w:t>
            </w:r>
          </w:p>
        </w:tc>
        <w:tc>
          <w:tcPr>
            <w:tcW w:w="2420" w:type="dxa"/>
          </w:tcPr>
          <w:p w:rsidR="005F1D63" w:rsidRDefault="005F1D63" w:rsidP="00CE2DC8">
            <w:pPr>
              <w:rPr>
                <w:rFonts w:ascii="Arial" w:hAnsi="Arial" w:cs="Arial"/>
                <w:sz w:val="20"/>
                <w:szCs w:val="20"/>
              </w:rPr>
            </w:pPr>
            <w:r>
              <w:rPr>
                <w:rFonts w:ascii="Arial" w:hAnsi="Arial" w:cs="Arial"/>
                <w:sz w:val="20"/>
                <w:szCs w:val="20"/>
              </w:rPr>
              <w:t>[DO NOT ALLOW TO SELECT THIS OPTION]</w:t>
            </w:r>
          </w:p>
        </w:tc>
        <w:tc>
          <w:tcPr>
            <w:tcW w:w="2420" w:type="dxa"/>
            <w:vAlign w:val="center"/>
          </w:tcPr>
          <w:p w:rsidR="005F1D63" w:rsidRDefault="005F1D63" w:rsidP="00CE2DC8">
            <w:pPr>
              <w:jc w:val="center"/>
              <w:rPr>
                <w:rFonts w:ascii="Arial" w:hAnsi="Arial" w:cs="Arial"/>
                <w:sz w:val="20"/>
                <w:szCs w:val="20"/>
              </w:rPr>
            </w:pPr>
            <w:r>
              <w:rPr>
                <w:rFonts w:ascii="Arial" w:hAnsi="Arial" w:cs="Arial"/>
                <w:sz w:val="20"/>
                <w:szCs w:val="20"/>
              </w:rPr>
              <w:t>2</w:t>
            </w:r>
          </w:p>
        </w:tc>
      </w:tr>
    </w:tbl>
    <w:p w:rsidR="005F1D63" w:rsidRDefault="005F1D63" w:rsidP="00CE2DC8">
      <w:pPr>
        <w:spacing w:after="0" w:line="240" w:lineRule="auto"/>
        <w:rPr>
          <w:rFonts w:ascii="Arial" w:hAnsi="Arial" w:cs="Arial"/>
          <w:sz w:val="20"/>
          <w:szCs w:val="20"/>
        </w:rPr>
      </w:pPr>
    </w:p>
    <w:p w:rsidR="00273B33" w:rsidRPr="00792FC8" w:rsidRDefault="00273B33" w:rsidP="00CE2DC8">
      <w:pPr>
        <w:spacing w:after="0" w:line="240" w:lineRule="auto"/>
        <w:textAlignment w:val="baseline"/>
        <w:rPr>
          <w:rFonts w:ascii="Arial" w:eastAsia="Geneva" w:hAnsi="Arial" w:cs="Arial"/>
          <w:b/>
          <w:bCs/>
          <w:color w:val="FF0000"/>
          <w:kern w:val="24"/>
          <w:sz w:val="20"/>
          <w:szCs w:val="20"/>
        </w:rPr>
      </w:pPr>
      <w:r w:rsidRPr="00792FC8">
        <w:rPr>
          <w:rFonts w:ascii="Arial" w:eastAsia="Geneva" w:hAnsi="Arial" w:cs="Arial"/>
          <w:b/>
          <w:bCs/>
          <w:color w:val="FF0000"/>
          <w:kern w:val="24"/>
          <w:sz w:val="20"/>
          <w:szCs w:val="20"/>
        </w:rPr>
        <w:t>[PROGRAMMING INSTRUCTION: ASK ALL.</w:t>
      </w:r>
      <w:r>
        <w:rPr>
          <w:rFonts w:ascii="Arial" w:eastAsia="Geneva" w:hAnsi="Arial" w:cs="Arial"/>
          <w:b/>
          <w:bCs/>
          <w:color w:val="FF0000"/>
          <w:kern w:val="24"/>
          <w:sz w:val="20"/>
          <w:szCs w:val="20"/>
        </w:rPr>
        <w:t xml:space="preserve"> SINGLE CODE PEW ROW</w:t>
      </w:r>
      <w:r w:rsidRPr="00792FC8">
        <w:rPr>
          <w:rFonts w:ascii="Arial" w:eastAsia="Geneva" w:hAnsi="Arial" w:cs="Arial"/>
          <w:b/>
          <w:bCs/>
          <w:color w:val="FF0000"/>
          <w:kern w:val="24"/>
          <w:sz w:val="20"/>
          <w:szCs w:val="20"/>
        </w:rPr>
        <w:t xml:space="preserve">] </w:t>
      </w:r>
    </w:p>
    <w:p w:rsidR="00273B33"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1</w:t>
      </w:r>
      <w:r w:rsidR="00391BC7">
        <w:rPr>
          <w:rFonts w:ascii="Arial" w:hAnsi="Arial" w:cs="Arial"/>
          <w:b/>
          <w:sz w:val="20"/>
          <w:szCs w:val="20"/>
        </w:rPr>
        <w:t>2</w:t>
      </w:r>
      <w:r w:rsidR="00273B33" w:rsidRPr="00792FC8">
        <w:rPr>
          <w:rFonts w:ascii="Arial" w:hAnsi="Arial" w:cs="Arial"/>
          <w:b/>
          <w:sz w:val="20"/>
          <w:szCs w:val="20"/>
        </w:rPr>
        <w:t>.</w:t>
      </w:r>
      <w:r w:rsidR="00273B33">
        <w:rPr>
          <w:rFonts w:ascii="Arial" w:hAnsi="Arial" w:cs="Arial"/>
          <w:b/>
          <w:sz w:val="20"/>
          <w:szCs w:val="20"/>
        </w:rPr>
        <w:tab/>
      </w:r>
      <w:r w:rsidR="00273B33">
        <w:rPr>
          <w:rFonts w:ascii="Arial" w:hAnsi="Arial" w:cs="Arial"/>
          <w:sz w:val="20"/>
          <w:szCs w:val="20"/>
        </w:rPr>
        <w:t xml:space="preserve">Thinking about </w:t>
      </w:r>
      <w:r w:rsidR="008051E0">
        <w:rPr>
          <w:rFonts w:ascii="Arial" w:hAnsi="Arial" w:cs="Arial"/>
          <w:sz w:val="20"/>
          <w:szCs w:val="20"/>
        </w:rPr>
        <w:t xml:space="preserve">your </w:t>
      </w:r>
      <w:r w:rsidR="00273B33">
        <w:rPr>
          <w:rFonts w:ascii="Arial" w:hAnsi="Arial" w:cs="Arial"/>
          <w:sz w:val="20"/>
          <w:szCs w:val="20"/>
        </w:rPr>
        <w:t>[insert car brand]</w:t>
      </w:r>
      <w:r w:rsidR="008051E0">
        <w:rPr>
          <w:rFonts w:ascii="Arial" w:hAnsi="Arial" w:cs="Arial"/>
          <w:sz w:val="20"/>
          <w:szCs w:val="20"/>
        </w:rPr>
        <w:t>,</w:t>
      </w:r>
      <w:r w:rsidR="00273B33">
        <w:rPr>
          <w:rFonts w:ascii="Arial" w:hAnsi="Arial" w:cs="Arial"/>
          <w:sz w:val="20"/>
          <w:szCs w:val="20"/>
        </w:rPr>
        <w:t xml:space="preserve"> what built in technology do you have in your </w:t>
      </w:r>
      <w:commentRangeStart w:id="15"/>
      <w:r w:rsidR="00273B33">
        <w:rPr>
          <w:rFonts w:ascii="Arial" w:hAnsi="Arial" w:cs="Arial"/>
          <w:sz w:val="20"/>
          <w:szCs w:val="20"/>
        </w:rPr>
        <w:t>car</w:t>
      </w:r>
      <w:commentRangeEnd w:id="15"/>
      <w:r w:rsidR="00273B33">
        <w:rPr>
          <w:rStyle w:val="CommentReference"/>
        </w:rPr>
        <w:commentReference w:id="15"/>
      </w:r>
      <w:r w:rsidR="00273B33" w:rsidRPr="00B338D3">
        <w:rPr>
          <w:rFonts w:ascii="Arial" w:hAnsi="Arial" w:cs="Arial"/>
          <w:sz w:val="20"/>
          <w:szCs w:val="20"/>
        </w:rPr>
        <w:t>?</w:t>
      </w:r>
      <w:r w:rsidR="00273B33">
        <w:rPr>
          <w:rFonts w:ascii="Arial" w:hAnsi="Arial" w:cs="Arial"/>
          <w:sz w:val="20"/>
          <w:szCs w:val="20"/>
        </w:rPr>
        <w:t xml:space="preserve"> </w:t>
      </w:r>
    </w:p>
    <w:p w:rsidR="00273B33" w:rsidRDefault="00273B33" w:rsidP="00CE2DC8">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273B33" w:rsidRPr="00FD39F8" w:rsidTr="00273B33">
        <w:tc>
          <w:tcPr>
            <w:tcW w:w="1101" w:type="dxa"/>
          </w:tcPr>
          <w:p w:rsidR="00273B33" w:rsidRDefault="00273B33" w:rsidP="00CE2DC8">
            <w:pPr>
              <w:rPr>
                <w:rFonts w:ascii="Arial" w:hAnsi="Arial" w:cs="Arial"/>
                <w:sz w:val="20"/>
                <w:szCs w:val="20"/>
              </w:rPr>
            </w:pPr>
            <w:r>
              <w:rPr>
                <w:rFonts w:ascii="Arial" w:hAnsi="Arial" w:cs="Arial"/>
                <w:sz w:val="20"/>
                <w:szCs w:val="20"/>
              </w:rPr>
              <w:t>1</w:t>
            </w:r>
          </w:p>
        </w:tc>
        <w:tc>
          <w:tcPr>
            <w:tcW w:w="8141" w:type="dxa"/>
          </w:tcPr>
          <w:p w:rsidR="00273B33" w:rsidRPr="00FD39F8" w:rsidRDefault="00273B33" w:rsidP="00CE2DC8">
            <w:pPr>
              <w:rPr>
                <w:rFonts w:ascii="Arial" w:hAnsi="Arial" w:cs="Arial"/>
                <w:sz w:val="20"/>
                <w:szCs w:val="20"/>
              </w:rPr>
            </w:pPr>
            <w:r>
              <w:rPr>
                <w:rFonts w:ascii="Arial" w:hAnsi="Arial" w:cs="Arial"/>
                <w:sz w:val="20"/>
                <w:szCs w:val="20"/>
              </w:rPr>
              <w:t>Keyless entry/fob</w:t>
            </w:r>
          </w:p>
        </w:tc>
      </w:tr>
      <w:tr w:rsidR="00273B33" w:rsidRPr="00FD39F8" w:rsidTr="00273B33">
        <w:tc>
          <w:tcPr>
            <w:tcW w:w="1101" w:type="dxa"/>
          </w:tcPr>
          <w:p w:rsidR="00273B33" w:rsidRDefault="00273B33" w:rsidP="00CE2DC8">
            <w:pPr>
              <w:rPr>
                <w:rFonts w:ascii="Arial" w:hAnsi="Arial" w:cs="Arial"/>
                <w:sz w:val="20"/>
                <w:szCs w:val="20"/>
              </w:rPr>
            </w:pPr>
            <w:r>
              <w:rPr>
                <w:rFonts w:ascii="Arial" w:hAnsi="Arial" w:cs="Arial"/>
                <w:sz w:val="20"/>
                <w:szCs w:val="20"/>
              </w:rPr>
              <w:t>2</w:t>
            </w:r>
          </w:p>
        </w:tc>
        <w:tc>
          <w:tcPr>
            <w:tcW w:w="8141" w:type="dxa"/>
          </w:tcPr>
          <w:p w:rsidR="00273B33" w:rsidRPr="00FD39F8" w:rsidRDefault="00273B33" w:rsidP="00CE2DC8">
            <w:pPr>
              <w:rPr>
                <w:rFonts w:ascii="Arial" w:hAnsi="Arial" w:cs="Arial"/>
                <w:sz w:val="20"/>
                <w:szCs w:val="20"/>
              </w:rPr>
            </w:pPr>
            <w:r>
              <w:rPr>
                <w:rFonts w:ascii="Arial" w:hAnsi="Arial" w:cs="Arial"/>
                <w:sz w:val="20"/>
                <w:szCs w:val="20"/>
              </w:rPr>
              <w:t>Keyless start</w:t>
            </w:r>
          </w:p>
        </w:tc>
      </w:tr>
      <w:tr w:rsidR="00273B33" w:rsidRPr="00FD39F8" w:rsidTr="00273B33">
        <w:tc>
          <w:tcPr>
            <w:tcW w:w="1101" w:type="dxa"/>
          </w:tcPr>
          <w:p w:rsidR="00273B33" w:rsidRDefault="00273B33" w:rsidP="00CE2DC8">
            <w:pPr>
              <w:rPr>
                <w:rFonts w:ascii="Arial" w:hAnsi="Arial" w:cs="Arial"/>
                <w:sz w:val="20"/>
                <w:szCs w:val="20"/>
              </w:rPr>
            </w:pPr>
            <w:r>
              <w:rPr>
                <w:rFonts w:ascii="Arial" w:hAnsi="Arial" w:cs="Arial"/>
                <w:sz w:val="20"/>
                <w:szCs w:val="20"/>
              </w:rPr>
              <w:t>3</w:t>
            </w:r>
          </w:p>
        </w:tc>
        <w:tc>
          <w:tcPr>
            <w:tcW w:w="8141" w:type="dxa"/>
          </w:tcPr>
          <w:p w:rsidR="00273B33" w:rsidRPr="00FD39F8" w:rsidRDefault="00273B33" w:rsidP="00CE2DC8">
            <w:pPr>
              <w:rPr>
                <w:rFonts w:ascii="Arial" w:hAnsi="Arial" w:cs="Arial"/>
                <w:sz w:val="20"/>
                <w:szCs w:val="20"/>
              </w:rPr>
            </w:pPr>
            <w:r w:rsidRPr="00FD39F8">
              <w:rPr>
                <w:rFonts w:ascii="Arial" w:hAnsi="Arial" w:cs="Arial"/>
                <w:sz w:val="20"/>
                <w:szCs w:val="20"/>
              </w:rPr>
              <w:t xml:space="preserve">Satellite </w:t>
            </w:r>
            <w:r>
              <w:rPr>
                <w:rFonts w:ascii="Arial" w:hAnsi="Arial" w:cs="Arial"/>
                <w:sz w:val="20"/>
                <w:szCs w:val="20"/>
              </w:rPr>
              <w:t>n</w:t>
            </w:r>
            <w:r w:rsidRPr="00FD39F8">
              <w:rPr>
                <w:rFonts w:ascii="Arial" w:hAnsi="Arial" w:cs="Arial"/>
                <w:sz w:val="20"/>
                <w:szCs w:val="20"/>
              </w:rPr>
              <w:t>avigation system</w:t>
            </w:r>
          </w:p>
        </w:tc>
      </w:tr>
      <w:tr w:rsidR="00273B33" w:rsidRPr="00FD39F8" w:rsidTr="00273B33">
        <w:tc>
          <w:tcPr>
            <w:tcW w:w="1101" w:type="dxa"/>
          </w:tcPr>
          <w:p w:rsidR="00273B33" w:rsidRDefault="00273B33" w:rsidP="00CE2DC8">
            <w:pPr>
              <w:rPr>
                <w:rFonts w:ascii="Arial" w:hAnsi="Arial" w:cs="Arial"/>
                <w:sz w:val="20"/>
                <w:szCs w:val="20"/>
              </w:rPr>
            </w:pPr>
            <w:r>
              <w:rPr>
                <w:rFonts w:ascii="Arial" w:hAnsi="Arial" w:cs="Arial"/>
                <w:sz w:val="20"/>
                <w:szCs w:val="20"/>
              </w:rPr>
              <w:t>4</w:t>
            </w:r>
          </w:p>
        </w:tc>
        <w:tc>
          <w:tcPr>
            <w:tcW w:w="8141" w:type="dxa"/>
          </w:tcPr>
          <w:p w:rsidR="00273B33" w:rsidRPr="00FD39F8" w:rsidRDefault="00273B33" w:rsidP="00CE2DC8">
            <w:pPr>
              <w:rPr>
                <w:rFonts w:ascii="Arial" w:hAnsi="Arial" w:cs="Arial"/>
                <w:sz w:val="20"/>
                <w:szCs w:val="20"/>
              </w:rPr>
            </w:pPr>
            <w:r w:rsidRPr="00FD39F8">
              <w:rPr>
                <w:rFonts w:ascii="Arial" w:hAnsi="Arial" w:cs="Arial"/>
                <w:sz w:val="20"/>
                <w:szCs w:val="20"/>
              </w:rPr>
              <w:t xml:space="preserve">DVD </w:t>
            </w:r>
            <w:r>
              <w:rPr>
                <w:rFonts w:ascii="Arial" w:hAnsi="Arial" w:cs="Arial"/>
                <w:sz w:val="20"/>
                <w:szCs w:val="20"/>
              </w:rPr>
              <w:t>player</w:t>
            </w:r>
          </w:p>
        </w:tc>
      </w:tr>
      <w:tr w:rsidR="00273B33" w:rsidRPr="00FD39F8" w:rsidTr="00273B33">
        <w:tc>
          <w:tcPr>
            <w:tcW w:w="1101" w:type="dxa"/>
          </w:tcPr>
          <w:p w:rsidR="00273B33" w:rsidRDefault="00273B33" w:rsidP="00CE2DC8">
            <w:pPr>
              <w:rPr>
                <w:rFonts w:ascii="Arial" w:hAnsi="Arial" w:cs="Arial"/>
                <w:sz w:val="20"/>
                <w:szCs w:val="20"/>
              </w:rPr>
            </w:pPr>
            <w:r>
              <w:rPr>
                <w:rFonts w:ascii="Arial" w:hAnsi="Arial" w:cs="Arial"/>
                <w:sz w:val="20"/>
                <w:szCs w:val="20"/>
              </w:rPr>
              <w:t>5</w:t>
            </w:r>
          </w:p>
        </w:tc>
        <w:tc>
          <w:tcPr>
            <w:tcW w:w="8141" w:type="dxa"/>
          </w:tcPr>
          <w:p w:rsidR="00273B33" w:rsidRPr="00FD39F8" w:rsidRDefault="00273B33" w:rsidP="00CE2DC8">
            <w:pPr>
              <w:rPr>
                <w:rFonts w:ascii="Arial" w:hAnsi="Arial" w:cs="Arial"/>
                <w:sz w:val="20"/>
                <w:szCs w:val="20"/>
              </w:rPr>
            </w:pPr>
            <w:r w:rsidRPr="00FD39F8">
              <w:rPr>
                <w:rFonts w:ascii="Arial" w:hAnsi="Arial" w:cs="Arial"/>
                <w:sz w:val="20"/>
                <w:szCs w:val="20"/>
              </w:rPr>
              <w:t>iPod/MP3 holder or player</w:t>
            </w:r>
          </w:p>
        </w:tc>
      </w:tr>
      <w:tr w:rsidR="00273B33" w:rsidRPr="008E6001" w:rsidTr="00273B33">
        <w:tc>
          <w:tcPr>
            <w:tcW w:w="1101" w:type="dxa"/>
          </w:tcPr>
          <w:p w:rsidR="00273B33" w:rsidRDefault="00273B33" w:rsidP="00CE2DC8">
            <w:pPr>
              <w:rPr>
                <w:rFonts w:ascii="Arial" w:hAnsi="Arial" w:cs="Arial"/>
                <w:sz w:val="20"/>
                <w:szCs w:val="20"/>
              </w:rPr>
            </w:pPr>
            <w:r>
              <w:rPr>
                <w:rFonts w:ascii="Arial" w:hAnsi="Arial" w:cs="Arial"/>
                <w:sz w:val="20"/>
                <w:szCs w:val="20"/>
              </w:rPr>
              <w:t>6</w:t>
            </w:r>
          </w:p>
        </w:tc>
        <w:tc>
          <w:tcPr>
            <w:tcW w:w="8141" w:type="dxa"/>
          </w:tcPr>
          <w:p w:rsidR="00273B33" w:rsidRPr="008E6001" w:rsidRDefault="00273B33" w:rsidP="00CE2DC8">
            <w:pPr>
              <w:rPr>
                <w:rFonts w:ascii="Arial" w:hAnsi="Arial" w:cs="Arial"/>
                <w:sz w:val="20"/>
                <w:szCs w:val="20"/>
              </w:rPr>
            </w:pPr>
            <w:r w:rsidRPr="008E6001">
              <w:rPr>
                <w:rFonts w:ascii="Arial" w:hAnsi="Arial" w:cs="Arial"/>
                <w:sz w:val="20"/>
                <w:szCs w:val="20"/>
              </w:rPr>
              <w:t xml:space="preserve">Hands-free car kit  </w:t>
            </w:r>
          </w:p>
        </w:tc>
      </w:tr>
      <w:tr w:rsidR="00273B33" w:rsidRPr="008E6001" w:rsidTr="00273B33">
        <w:tc>
          <w:tcPr>
            <w:tcW w:w="1101" w:type="dxa"/>
          </w:tcPr>
          <w:p w:rsidR="00273B33" w:rsidRDefault="008051E0" w:rsidP="00CE2DC8">
            <w:pPr>
              <w:rPr>
                <w:rFonts w:ascii="Arial" w:hAnsi="Arial" w:cs="Arial"/>
                <w:sz w:val="20"/>
                <w:szCs w:val="20"/>
              </w:rPr>
            </w:pPr>
            <w:r>
              <w:rPr>
                <w:rFonts w:ascii="Arial" w:hAnsi="Arial" w:cs="Arial"/>
                <w:sz w:val="20"/>
                <w:szCs w:val="20"/>
              </w:rPr>
              <w:t>7</w:t>
            </w:r>
          </w:p>
        </w:tc>
        <w:tc>
          <w:tcPr>
            <w:tcW w:w="8141" w:type="dxa"/>
          </w:tcPr>
          <w:p w:rsidR="00273B33" w:rsidRPr="008E6001" w:rsidRDefault="00273B33" w:rsidP="00CE2DC8">
            <w:pPr>
              <w:rPr>
                <w:rFonts w:ascii="Arial" w:hAnsi="Arial" w:cs="Arial"/>
                <w:sz w:val="20"/>
                <w:szCs w:val="20"/>
              </w:rPr>
            </w:pPr>
            <w:r w:rsidRPr="008E6001">
              <w:rPr>
                <w:rFonts w:ascii="Arial" w:hAnsi="Arial" w:cs="Arial"/>
                <w:sz w:val="20"/>
                <w:szCs w:val="20"/>
              </w:rPr>
              <w:t>Integrated phone system (i.e. hands free , no need to unlock, plugged into car system, voice activated)</w:t>
            </w:r>
          </w:p>
        </w:tc>
      </w:tr>
      <w:tr w:rsidR="00273B33" w:rsidRPr="00FD39F8" w:rsidTr="00273B33">
        <w:tc>
          <w:tcPr>
            <w:tcW w:w="1101" w:type="dxa"/>
          </w:tcPr>
          <w:p w:rsidR="00273B33" w:rsidRDefault="008051E0" w:rsidP="00CE2DC8">
            <w:pPr>
              <w:rPr>
                <w:rFonts w:ascii="Arial" w:hAnsi="Arial" w:cs="Arial"/>
                <w:sz w:val="20"/>
                <w:szCs w:val="20"/>
              </w:rPr>
            </w:pPr>
            <w:r>
              <w:rPr>
                <w:rFonts w:ascii="Arial" w:hAnsi="Arial" w:cs="Arial"/>
                <w:sz w:val="20"/>
                <w:szCs w:val="20"/>
              </w:rPr>
              <w:t>8</w:t>
            </w:r>
          </w:p>
        </w:tc>
        <w:tc>
          <w:tcPr>
            <w:tcW w:w="8141" w:type="dxa"/>
          </w:tcPr>
          <w:p w:rsidR="00273B33" w:rsidRPr="008051E0" w:rsidRDefault="00273B33" w:rsidP="00CE2DC8">
            <w:pPr>
              <w:rPr>
                <w:rFonts w:ascii="Arial" w:hAnsi="Arial" w:cs="Arial"/>
                <w:sz w:val="20"/>
                <w:szCs w:val="20"/>
              </w:rPr>
            </w:pPr>
            <w:r w:rsidRPr="008051E0">
              <w:rPr>
                <w:rFonts w:ascii="Arial" w:hAnsi="Arial" w:cs="Arial"/>
                <w:sz w:val="20"/>
                <w:szCs w:val="20"/>
              </w:rPr>
              <w:t>Parking sensors (These assist when parking, either by using small cameras or a radar to tell you how close you are to the curb/other cars)</w:t>
            </w:r>
          </w:p>
        </w:tc>
      </w:tr>
      <w:tr w:rsidR="00273B33" w:rsidRPr="00FD39F8" w:rsidTr="00273B33">
        <w:tc>
          <w:tcPr>
            <w:tcW w:w="1101" w:type="dxa"/>
          </w:tcPr>
          <w:p w:rsidR="00273B33" w:rsidRDefault="008051E0" w:rsidP="00CE2DC8">
            <w:pPr>
              <w:rPr>
                <w:rFonts w:ascii="Arial" w:hAnsi="Arial" w:cs="Arial"/>
                <w:sz w:val="20"/>
                <w:szCs w:val="20"/>
              </w:rPr>
            </w:pPr>
            <w:r>
              <w:rPr>
                <w:rFonts w:ascii="Arial" w:hAnsi="Arial" w:cs="Arial"/>
                <w:sz w:val="20"/>
                <w:szCs w:val="20"/>
              </w:rPr>
              <w:t>9</w:t>
            </w:r>
          </w:p>
        </w:tc>
        <w:tc>
          <w:tcPr>
            <w:tcW w:w="8141" w:type="dxa"/>
          </w:tcPr>
          <w:p w:rsidR="00273B33" w:rsidRPr="008051E0" w:rsidRDefault="00273B33" w:rsidP="00CE2DC8">
            <w:pPr>
              <w:rPr>
                <w:rFonts w:ascii="Arial" w:hAnsi="Arial" w:cs="Arial"/>
                <w:sz w:val="20"/>
                <w:szCs w:val="20"/>
              </w:rPr>
            </w:pPr>
            <w:r w:rsidRPr="008051E0">
              <w:rPr>
                <w:rFonts w:ascii="Arial" w:hAnsi="Arial" w:cs="Arial"/>
                <w:sz w:val="20"/>
                <w:szCs w:val="20"/>
              </w:rPr>
              <w:t>Speed limiters (These can be set so that cars can’t go above a certain speed)</w:t>
            </w:r>
          </w:p>
        </w:tc>
      </w:tr>
      <w:tr w:rsidR="00273B33" w:rsidRPr="00FD39F8" w:rsidTr="00273B33">
        <w:tc>
          <w:tcPr>
            <w:tcW w:w="1101" w:type="dxa"/>
          </w:tcPr>
          <w:p w:rsidR="00273B33" w:rsidRDefault="008051E0" w:rsidP="00CE2DC8">
            <w:pPr>
              <w:rPr>
                <w:rFonts w:ascii="Arial" w:hAnsi="Arial" w:cs="Arial"/>
                <w:sz w:val="20"/>
                <w:szCs w:val="20"/>
              </w:rPr>
            </w:pPr>
            <w:r>
              <w:rPr>
                <w:rFonts w:ascii="Arial" w:hAnsi="Arial" w:cs="Arial"/>
                <w:sz w:val="20"/>
                <w:szCs w:val="20"/>
              </w:rPr>
              <w:t>10</w:t>
            </w:r>
          </w:p>
        </w:tc>
        <w:tc>
          <w:tcPr>
            <w:tcW w:w="8141" w:type="dxa"/>
          </w:tcPr>
          <w:p w:rsidR="00273B33" w:rsidRPr="008051E0" w:rsidRDefault="00273B33" w:rsidP="00CE2DC8">
            <w:pPr>
              <w:rPr>
                <w:rFonts w:ascii="Arial" w:hAnsi="Arial" w:cs="Arial"/>
                <w:sz w:val="20"/>
                <w:szCs w:val="20"/>
              </w:rPr>
            </w:pPr>
            <w:r w:rsidRPr="008051E0">
              <w:rPr>
                <w:rFonts w:ascii="Arial" w:hAnsi="Arial" w:cs="Arial"/>
                <w:sz w:val="20"/>
                <w:szCs w:val="20"/>
              </w:rPr>
              <w:t>Blind spot indicator</w:t>
            </w:r>
          </w:p>
        </w:tc>
      </w:tr>
      <w:tr w:rsidR="00273B33" w:rsidRPr="00FD39F8" w:rsidTr="00273B33">
        <w:tc>
          <w:tcPr>
            <w:tcW w:w="1101" w:type="dxa"/>
          </w:tcPr>
          <w:p w:rsidR="00273B33" w:rsidRDefault="008051E0" w:rsidP="00CE2DC8">
            <w:pPr>
              <w:rPr>
                <w:rFonts w:ascii="Arial" w:hAnsi="Arial" w:cs="Arial"/>
                <w:sz w:val="20"/>
                <w:szCs w:val="20"/>
              </w:rPr>
            </w:pPr>
            <w:r>
              <w:rPr>
                <w:rFonts w:ascii="Arial" w:hAnsi="Arial" w:cs="Arial"/>
                <w:sz w:val="20"/>
                <w:szCs w:val="20"/>
              </w:rPr>
              <w:t>11</w:t>
            </w:r>
          </w:p>
        </w:tc>
        <w:tc>
          <w:tcPr>
            <w:tcW w:w="8141" w:type="dxa"/>
          </w:tcPr>
          <w:p w:rsidR="00273B33" w:rsidRPr="008051E0" w:rsidRDefault="00273B33" w:rsidP="00CE2DC8">
            <w:pPr>
              <w:rPr>
                <w:rFonts w:ascii="Arial" w:hAnsi="Arial" w:cs="Arial"/>
                <w:sz w:val="20"/>
                <w:szCs w:val="20"/>
              </w:rPr>
            </w:pPr>
            <w:r w:rsidRPr="008051E0">
              <w:rPr>
                <w:rFonts w:ascii="Arial" w:hAnsi="Arial" w:cs="Arial"/>
                <w:sz w:val="20"/>
                <w:szCs w:val="20"/>
              </w:rPr>
              <w:t>Lane departure warning system (This alerts you if your vehicle moves out of its lane on a dual carriageway or motorway. It does not alert you if an indicator is on)</w:t>
            </w:r>
          </w:p>
        </w:tc>
      </w:tr>
      <w:tr w:rsidR="00273B33" w:rsidRPr="00FD39F8" w:rsidTr="00273B33">
        <w:tc>
          <w:tcPr>
            <w:tcW w:w="1101" w:type="dxa"/>
          </w:tcPr>
          <w:p w:rsidR="00273B33" w:rsidRDefault="008051E0" w:rsidP="00CE2DC8">
            <w:pPr>
              <w:rPr>
                <w:rFonts w:ascii="Arial" w:hAnsi="Arial" w:cs="Arial"/>
                <w:sz w:val="20"/>
                <w:szCs w:val="20"/>
              </w:rPr>
            </w:pPr>
            <w:r>
              <w:rPr>
                <w:rFonts w:ascii="Arial" w:hAnsi="Arial" w:cs="Arial"/>
                <w:sz w:val="20"/>
                <w:szCs w:val="20"/>
              </w:rPr>
              <w:t>12</w:t>
            </w:r>
          </w:p>
        </w:tc>
        <w:tc>
          <w:tcPr>
            <w:tcW w:w="8141" w:type="dxa"/>
          </w:tcPr>
          <w:p w:rsidR="00273B33" w:rsidRPr="00FD39F8" w:rsidRDefault="00273B33" w:rsidP="00CE2DC8">
            <w:pPr>
              <w:rPr>
                <w:rFonts w:ascii="Arial" w:hAnsi="Arial" w:cs="Arial"/>
                <w:sz w:val="20"/>
                <w:szCs w:val="20"/>
              </w:rPr>
            </w:pPr>
            <w:r>
              <w:rPr>
                <w:rFonts w:ascii="Arial" w:hAnsi="Arial" w:cs="Arial"/>
                <w:sz w:val="20"/>
                <w:szCs w:val="20"/>
              </w:rPr>
              <w:t>Self-parking feature</w:t>
            </w:r>
          </w:p>
        </w:tc>
      </w:tr>
      <w:tr w:rsidR="00273B33" w:rsidRPr="00FD39F8" w:rsidTr="00273B33">
        <w:tc>
          <w:tcPr>
            <w:tcW w:w="1101" w:type="dxa"/>
          </w:tcPr>
          <w:p w:rsidR="00273B33" w:rsidRDefault="008051E0" w:rsidP="00CE2DC8">
            <w:pPr>
              <w:rPr>
                <w:rFonts w:ascii="Arial" w:hAnsi="Arial" w:cs="Arial"/>
                <w:sz w:val="20"/>
                <w:szCs w:val="20"/>
              </w:rPr>
            </w:pPr>
            <w:r>
              <w:rPr>
                <w:rFonts w:ascii="Arial" w:hAnsi="Arial" w:cs="Arial"/>
                <w:sz w:val="20"/>
                <w:szCs w:val="20"/>
              </w:rPr>
              <w:t>13</w:t>
            </w:r>
          </w:p>
        </w:tc>
        <w:tc>
          <w:tcPr>
            <w:tcW w:w="8141" w:type="dxa"/>
          </w:tcPr>
          <w:p w:rsidR="00273B33" w:rsidRPr="00FD39F8" w:rsidRDefault="00273B33" w:rsidP="00CE2DC8">
            <w:pPr>
              <w:rPr>
                <w:rFonts w:ascii="Arial" w:hAnsi="Arial" w:cs="Arial"/>
                <w:sz w:val="20"/>
                <w:szCs w:val="20"/>
              </w:rPr>
            </w:pPr>
            <w:r>
              <w:rPr>
                <w:rFonts w:ascii="Arial" w:hAnsi="Arial" w:cs="Arial"/>
                <w:sz w:val="20"/>
                <w:szCs w:val="20"/>
              </w:rPr>
              <w:t xml:space="preserve">Auto-braking systems </w:t>
            </w:r>
            <w:r w:rsidRPr="00AD01E2">
              <w:rPr>
                <w:rFonts w:ascii="Arial" w:hAnsi="Arial" w:cs="Arial"/>
                <w:sz w:val="20"/>
                <w:szCs w:val="20"/>
              </w:rPr>
              <w:t xml:space="preserve">(This is designed to prevent low speed impacts by using a sensor to automatically apply the brakes when a </w:t>
            </w:r>
            <w:r>
              <w:rPr>
                <w:rFonts w:ascii="Arial" w:hAnsi="Arial" w:cs="Arial"/>
                <w:sz w:val="20"/>
                <w:szCs w:val="20"/>
              </w:rPr>
              <w:t>low speed collision is imminent)</w:t>
            </w:r>
          </w:p>
        </w:tc>
      </w:tr>
      <w:tr w:rsidR="000A108E" w:rsidRPr="00FD39F8" w:rsidTr="00273B33">
        <w:tc>
          <w:tcPr>
            <w:tcW w:w="1101" w:type="dxa"/>
          </w:tcPr>
          <w:p w:rsidR="000A108E" w:rsidRDefault="000A108E" w:rsidP="00CE2DC8">
            <w:pPr>
              <w:rPr>
                <w:rFonts w:ascii="Arial" w:hAnsi="Arial" w:cs="Arial"/>
                <w:sz w:val="20"/>
                <w:szCs w:val="20"/>
              </w:rPr>
            </w:pPr>
            <w:r>
              <w:rPr>
                <w:rFonts w:ascii="Arial" w:hAnsi="Arial" w:cs="Arial"/>
                <w:sz w:val="20"/>
                <w:szCs w:val="20"/>
              </w:rPr>
              <w:t>14</w:t>
            </w:r>
          </w:p>
        </w:tc>
        <w:tc>
          <w:tcPr>
            <w:tcW w:w="8141" w:type="dxa"/>
          </w:tcPr>
          <w:p w:rsidR="000A108E" w:rsidRPr="00FD39F8" w:rsidRDefault="000A108E" w:rsidP="00CE2DC8">
            <w:pPr>
              <w:rPr>
                <w:rFonts w:ascii="Arial" w:hAnsi="Arial" w:cs="Arial"/>
                <w:sz w:val="20"/>
                <w:szCs w:val="20"/>
              </w:rPr>
            </w:pPr>
            <w:commentRangeStart w:id="16"/>
            <w:r>
              <w:rPr>
                <w:rFonts w:ascii="Arial" w:hAnsi="Arial" w:cs="Arial"/>
                <w:sz w:val="20"/>
                <w:szCs w:val="20"/>
              </w:rPr>
              <w:t>Heads up dis</w:t>
            </w:r>
            <w:commentRangeStart w:id="17"/>
            <w:r>
              <w:rPr>
                <w:rFonts w:ascii="Arial" w:hAnsi="Arial" w:cs="Arial"/>
                <w:sz w:val="20"/>
                <w:szCs w:val="20"/>
              </w:rPr>
              <w:t>play</w:t>
            </w:r>
            <w:commentRangeEnd w:id="16"/>
            <w:r w:rsidR="00713E0E">
              <w:rPr>
                <w:rStyle w:val="CommentReference"/>
              </w:rPr>
              <w:commentReference w:id="16"/>
            </w:r>
            <w:commentRangeEnd w:id="17"/>
            <w:ins w:id="18" w:author="Martyna.Elliot-Cooke" w:date="2014-01-14T11:09:00Z">
              <w:r w:rsidR="00214231">
                <w:rPr>
                  <w:rFonts w:ascii="Arial" w:hAnsi="Arial" w:cs="Arial"/>
                  <w:sz w:val="20"/>
                  <w:szCs w:val="20"/>
                </w:rPr>
                <w:t xml:space="preserve"> (</w:t>
              </w:r>
            </w:ins>
            <w:ins w:id="19" w:author="Martyna.Elliot-Cooke" w:date="2014-01-14T11:11:00Z">
              <w:r w:rsidR="00214231">
                <w:rPr>
                  <w:rFonts w:ascii="Arial" w:hAnsi="Arial" w:cs="Arial"/>
                  <w:sz w:val="20"/>
                  <w:szCs w:val="20"/>
                </w:rPr>
                <w:t xml:space="preserve">HUD, </w:t>
              </w:r>
            </w:ins>
            <w:ins w:id="20" w:author="Martyna.Elliot-Cooke" w:date="2014-01-14T11:09:00Z">
              <w:r w:rsidR="00214231">
                <w:rPr>
                  <w:rFonts w:ascii="Arial" w:hAnsi="Arial" w:cs="Arial"/>
                  <w:sz w:val="20"/>
                  <w:szCs w:val="20"/>
                </w:rPr>
                <w:t>Active driving display)</w:t>
              </w:r>
            </w:ins>
            <w:r w:rsidR="00214231">
              <w:rPr>
                <w:rStyle w:val="CommentReference"/>
              </w:rPr>
              <w:commentReference w:id="17"/>
            </w:r>
          </w:p>
        </w:tc>
      </w:tr>
      <w:tr w:rsidR="000A108E" w:rsidRPr="00FD39F8" w:rsidTr="00273B33">
        <w:tc>
          <w:tcPr>
            <w:tcW w:w="1101" w:type="dxa"/>
          </w:tcPr>
          <w:p w:rsidR="000A108E" w:rsidRDefault="000A108E" w:rsidP="00CE2DC8">
            <w:pPr>
              <w:rPr>
                <w:rFonts w:ascii="Arial" w:hAnsi="Arial" w:cs="Arial"/>
                <w:sz w:val="20"/>
                <w:szCs w:val="20"/>
              </w:rPr>
            </w:pPr>
            <w:r>
              <w:rPr>
                <w:rFonts w:ascii="Arial" w:hAnsi="Arial" w:cs="Arial"/>
                <w:sz w:val="20"/>
                <w:szCs w:val="20"/>
              </w:rPr>
              <w:t>15</w:t>
            </w:r>
          </w:p>
        </w:tc>
        <w:tc>
          <w:tcPr>
            <w:tcW w:w="8141" w:type="dxa"/>
          </w:tcPr>
          <w:p w:rsidR="000A108E" w:rsidRPr="00FD39F8" w:rsidRDefault="000A108E" w:rsidP="00CE2DC8">
            <w:pPr>
              <w:rPr>
                <w:rFonts w:ascii="Arial" w:hAnsi="Arial" w:cs="Arial"/>
                <w:sz w:val="20"/>
                <w:szCs w:val="20"/>
              </w:rPr>
            </w:pPr>
            <w:commentRangeStart w:id="21"/>
            <w:r>
              <w:rPr>
                <w:rFonts w:ascii="Arial" w:hAnsi="Arial" w:cs="Arial"/>
                <w:sz w:val="20"/>
                <w:szCs w:val="20"/>
              </w:rPr>
              <w:t>Self closing boo</w:t>
            </w:r>
            <w:commentRangeStart w:id="22"/>
            <w:r>
              <w:rPr>
                <w:rFonts w:ascii="Arial" w:hAnsi="Arial" w:cs="Arial"/>
                <w:sz w:val="20"/>
                <w:szCs w:val="20"/>
              </w:rPr>
              <w:t>t</w:t>
            </w:r>
            <w:commentRangeEnd w:id="21"/>
            <w:r w:rsidR="00713E0E">
              <w:rPr>
                <w:rStyle w:val="CommentReference"/>
              </w:rPr>
              <w:commentReference w:id="21"/>
            </w:r>
            <w:ins w:id="23" w:author="Martyna.Elliot-Cooke" w:date="2014-01-14T11:12:00Z">
              <w:r w:rsidR="00214231">
                <w:rPr>
                  <w:rFonts w:ascii="Arial" w:hAnsi="Arial" w:cs="Arial"/>
                  <w:sz w:val="20"/>
                  <w:szCs w:val="20"/>
                </w:rPr>
                <w:t xml:space="preserve"> </w:t>
              </w:r>
            </w:ins>
            <w:commentRangeEnd w:id="22"/>
            <w:ins w:id="24" w:author="Martyna.Elliot-Cooke" w:date="2014-01-14T11:13:00Z">
              <w:r w:rsidR="00895274">
                <w:rPr>
                  <w:rStyle w:val="CommentReference"/>
                </w:rPr>
                <w:commentReference w:id="22"/>
              </w:r>
            </w:ins>
            <w:ins w:id="25" w:author="Martyna.Elliot-Cooke" w:date="2014-01-14T11:12:00Z">
              <w:r w:rsidR="00214231">
                <w:rPr>
                  <w:rFonts w:ascii="Arial" w:hAnsi="Arial" w:cs="Arial"/>
                  <w:sz w:val="20"/>
                  <w:szCs w:val="20"/>
                </w:rPr>
                <w:t>(Boot closing assist system)</w:t>
              </w:r>
            </w:ins>
          </w:p>
        </w:tc>
      </w:tr>
      <w:tr w:rsidR="000119E4" w:rsidRPr="00FD39F8" w:rsidTr="00273B33">
        <w:tc>
          <w:tcPr>
            <w:tcW w:w="1101" w:type="dxa"/>
          </w:tcPr>
          <w:p w:rsidR="000119E4" w:rsidRDefault="000119E4" w:rsidP="00CE2DC8">
            <w:pPr>
              <w:rPr>
                <w:rFonts w:ascii="Arial" w:hAnsi="Arial" w:cs="Arial"/>
                <w:sz w:val="20"/>
                <w:szCs w:val="20"/>
              </w:rPr>
            </w:pPr>
            <w:r>
              <w:rPr>
                <w:rFonts w:ascii="Arial" w:hAnsi="Arial" w:cs="Arial"/>
                <w:sz w:val="20"/>
                <w:szCs w:val="20"/>
              </w:rPr>
              <w:t>16</w:t>
            </w:r>
          </w:p>
        </w:tc>
        <w:tc>
          <w:tcPr>
            <w:tcW w:w="8141" w:type="dxa"/>
          </w:tcPr>
          <w:p w:rsidR="000119E4" w:rsidRPr="00FD39F8" w:rsidRDefault="000119E4" w:rsidP="00CE2DC8">
            <w:pPr>
              <w:rPr>
                <w:rFonts w:ascii="Arial" w:hAnsi="Arial" w:cs="Arial"/>
                <w:sz w:val="20"/>
                <w:szCs w:val="20"/>
              </w:rPr>
            </w:pPr>
            <w:r>
              <w:rPr>
                <w:rFonts w:ascii="Arial" w:hAnsi="Arial" w:cs="Arial"/>
                <w:sz w:val="20"/>
                <w:szCs w:val="20"/>
              </w:rPr>
              <w:t>Start stop engine</w:t>
            </w:r>
          </w:p>
        </w:tc>
      </w:tr>
      <w:tr w:rsidR="00273B33" w:rsidRPr="00FD39F8" w:rsidTr="00273B33">
        <w:tc>
          <w:tcPr>
            <w:tcW w:w="1101" w:type="dxa"/>
          </w:tcPr>
          <w:p w:rsidR="00273B33" w:rsidRDefault="00273B33" w:rsidP="00CE2DC8">
            <w:pPr>
              <w:rPr>
                <w:rFonts w:ascii="Arial" w:hAnsi="Arial" w:cs="Arial"/>
                <w:sz w:val="20"/>
                <w:szCs w:val="20"/>
              </w:rPr>
            </w:pPr>
            <w:r>
              <w:rPr>
                <w:rFonts w:ascii="Arial" w:hAnsi="Arial" w:cs="Arial"/>
                <w:sz w:val="20"/>
                <w:szCs w:val="20"/>
              </w:rPr>
              <w:t>96</w:t>
            </w:r>
          </w:p>
        </w:tc>
        <w:tc>
          <w:tcPr>
            <w:tcW w:w="8141" w:type="dxa"/>
          </w:tcPr>
          <w:p w:rsidR="00273B33" w:rsidRPr="00FD39F8" w:rsidRDefault="00273B33" w:rsidP="00CE2DC8">
            <w:pPr>
              <w:rPr>
                <w:rFonts w:ascii="Arial" w:hAnsi="Arial" w:cs="Arial"/>
                <w:sz w:val="20"/>
                <w:szCs w:val="20"/>
              </w:rPr>
            </w:pPr>
            <w:r w:rsidRPr="00FD39F8">
              <w:rPr>
                <w:rFonts w:ascii="Arial" w:hAnsi="Arial" w:cs="Arial"/>
                <w:sz w:val="20"/>
                <w:szCs w:val="20"/>
              </w:rPr>
              <w:t>None of these</w:t>
            </w:r>
          </w:p>
        </w:tc>
      </w:tr>
    </w:tbl>
    <w:p w:rsidR="00273B33" w:rsidRDefault="00273B33" w:rsidP="00CE2DC8">
      <w:pPr>
        <w:spacing w:after="0" w:line="240" w:lineRule="auto"/>
        <w:ind w:left="720" w:hanging="720"/>
        <w:rPr>
          <w:rFonts w:ascii="Arial" w:hAnsi="Arial" w:cs="Arial"/>
          <w:sz w:val="20"/>
          <w:szCs w:val="20"/>
        </w:rPr>
      </w:pPr>
    </w:p>
    <w:p w:rsidR="008051E0" w:rsidRPr="00792FC8" w:rsidRDefault="00277C3F"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008051E0" w:rsidRPr="00792FC8">
        <w:rPr>
          <w:rFonts w:ascii="Arial" w:eastAsia="Geneva" w:hAnsi="Arial" w:cs="Arial"/>
          <w:b/>
          <w:bCs/>
          <w:color w:val="FF0000"/>
          <w:kern w:val="24"/>
          <w:sz w:val="20"/>
          <w:szCs w:val="20"/>
        </w:rPr>
        <w:t>PROGRAMMING INSTRUCTION: ASK ALL.</w:t>
      </w:r>
      <w:r w:rsidR="008051E0">
        <w:rPr>
          <w:rFonts w:ascii="Arial" w:eastAsia="Geneva" w:hAnsi="Arial" w:cs="Arial"/>
          <w:b/>
          <w:bCs/>
          <w:color w:val="FF0000"/>
          <w:kern w:val="24"/>
          <w:sz w:val="20"/>
          <w:szCs w:val="20"/>
        </w:rPr>
        <w:t xml:space="preserve"> SINGLE CODE PEW ROW</w:t>
      </w:r>
      <w:r w:rsidR="008051E0" w:rsidRPr="00792FC8">
        <w:rPr>
          <w:rFonts w:ascii="Arial" w:eastAsia="Geneva" w:hAnsi="Arial" w:cs="Arial"/>
          <w:b/>
          <w:bCs/>
          <w:color w:val="FF0000"/>
          <w:kern w:val="24"/>
          <w:sz w:val="20"/>
          <w:szCs w:val="20"/>
        </w:rPr>
        <w:t xml:space="preserve">] </w:t>
      </w:r>
    </w:p>
    <w:p w:rsidR="008051E0"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1</w:t>
      </w:r>
      <w:r w:rsidR="00391BC7">
        <w:rPr>
          <w:rFonts w:ascii="Arial" w:hAnsi="Arial" w:cs="Arial"/>
          <w:b/>
          <w:sz w:val="20"/>
          <w:szCs w:val="20"/>
        </w:rPr>
        <w:t>3</w:t>
      </w:r>
      <w:r w:rsidR="008051E0" w:rsidRPr="00792FC8">
        <w:rPr>
          <w:rFonts w:ascii="Arial" w:hAnsi="Arial" w:cs="Arial"/>
          <w:b/>
          <w:sz w:val="20"/>
          <w:szCs w:val="20"/>
        </w:rPr>
        <w:t>.</w:t>
      </w:r>
      <w:r w:rsidR="008051E0">
        <w:rPr>
          <w:rFonts w:ascii="Arial" w:hAnsi="Arial" w:cs="Arial"/>
          <w:b/>
          <w:sz w:val="20"/>
          <w:szCs w:val="20"/>
        </w:rPr>
        <w:tab/>
      </w:r>
      <w:r w:rsidR="000A108E">
        <w:rPr>
          <w:rFonts w:ascii="Arial" w:hAnsi="Arial" w:cs="Arial"/>
          <w:sz w:val="20"/>
          <w:szCs w:val="20"/>
        </w:rPr>
        <w:t xml:space="preserve">Of the technology you have in your </w:t>
      </w:r>
      <w:r w:rsidR="00277C3F" w:rsidRPr="00277C3F">
        <w:rPr>
          <w:rFonts w:ascii="Arial" w:hAnsi="Arial" w:cs="Arial"/>
          <w:b/>
          <w:sz w:val="20"/>
          <w:szCs w:val="20"/>
          <w:u w:val="single"/>
        </w:rPr>
        <w:t>current</w:t>
      </w:r>
      <w:r w:rsidR="00277C3F">
        <w:rPr>
          <w:rFonts w:ascii="Arial" w:hAnsi="Arial" w:cs="Arial"/>
          <w:sz w:val="20"/>
          <w:szCs w:val="20"/>
        </w:rPr>
        <w:t xml:space="preserve"> </w:t>
      </w:r>
      <w:r w:rsidR="000A108E">
        <w:rPr>
          <w:rFonts w:ascii="Arial" w:hAnsi="Arial" w:cs="Arial"/>
          <w:sz w:val="20"/>
          <w:szCs w:val="20"/>
        </w:rPr>
        <w:t>vehicle</w:t>
      </w:r>
      <w:r w:rsidR="009A373D">
        <w:rPr>
          <w:rFonts w:ascii="Arial" w:hAnsi="Arial" w:cs="Arial"/>
          <w:sz w:val="20"/>
          <w:szCs w:val="20"/>
        </w:rPr>
        <w:t>, w</w:t>
      </w:r>
      <w:r w:rsidR="00277C3F">
        <w:rPr>
          <w:rFonts w:ascii="Arial" w:hAnsi="Arial" w:cs="Arial"/>
          <w:sz w:val="20"/>
          <w:szCs w:val="20"/>
        </w:rPr>
        <w:t>hich of these features would you not be able to go without</w:t>
      </w:r>
      <w:r w:rsidR="009A373D">
        <w:rPr>
          <w:rFonts w:ascii="Arial" w:hAnsi="Arial" w:cs="Arial"/>
          <w:sz w:val="20"/>
          <w:szCs w:val="20"/>
        </w:rPr>
        <w:t xml:space="preserve"> in your </w:t>
      </w:r>
      <w:r w:rsidR="009A373D" w:rsidRPr="00277C3F">
        <w:rPr>
          <w:rFonts w:ascii="Arial" w:hAnsi="Arial" w:cs="Arial"/>
          <w:b/>
          <w:sz w:val="20"/>
          <w:szCs w:val="20"/>
          <w:u w:val="single"/>
        </w:rPr>
        <w:t>next</w:t>
      </w:r>
      <w:r w:rsidR="009A373D">
        <w:rPr>
          <w:rFonts w:ascii="Arial" w:hAnsi="Arial" w:cs="Arial"/>
          <w:sz w:val="20"/>
          <w:szCs w:val="20"/>
        </w:rPr>
        <w:t xml:space="preserve"> vehicle? </w:t>
      </w:r>
    </w:p>
    <w:p w:rsidR="009A373D" w:rsidRDefault="009A373D" w:rsidP="00CE2DC8">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9A373D" w:rsidRPr="00FD39F8" w:rsidTr="004A189C">
        <w:tc>
          <w:tcPr>
            <w:tcW w:w="1101" w:type="dxa"/>
          </w:tcPr>
          <w:p w:rsidR="009A373D" w:rsidRDefault="009A373D" w:rsidP="00CE2DC8">
            <w:pPr>
              <w:rPr>
                <w:rFonts w:ascii="Arial" w:hAnsi="Arial" w:cs="Arial"/>
                <w:sz w:val="20"/>
                <w:szCs w:val="20"/>
              </w:rPr>
            </w:pPr>
          </w:p>
        </w:tc>
        <w:tc>
          <w:tcPr>
            <w:tcW w:w="8141" w:type="dxa"/>
          </w:tcPr>
          <w:p w:rsidR="009A373D" w:rsidRPr="00FD39F8" w:rsidRDefault="00277C3F" w:rsidP="00277C3F">
            <w:pPr>
              <w:rPr>
                <w:rFonts w:ascii="Arial" w:hAnsi="Arial" w:cs="Arial"/>
                <w:sz w:val="20"/>
                <w:szCs w:val="20"/>
              </w:rPr>
            </w:pPr>
            <w:r>
              <w:rPr>
                <w:rFonts w:ascii="Arial" w:hAnsi="Arial" w:cs="Arial"/>
                <w:sz w:val="20"/>
                <w:szCs w:val="20"/>
              </w:rPr>
              <w:t>[</w:t>
            </w:r>
            <w:r w:rsidR="009A373D">
              <w:rPr>
                <w:rFonts w:ascii="Arial" w:hAnsi="Arial" w:cs="Arial"/>
                <w:sz w:val="20"/>
                <w:szCs w:val="20"/>
              </w:rPr>
              <w:t xml:space="preserve">INSERT FEATURES SELECTED IN </w:t>
            </w:r>
            <w:r w:rsidR="00BF1AF2">
              <w:rPr>
                <w:rFonts w:ascii="Arial" w:hAnsi="Arial" w:cs="Arial"/>
                <w:sz w:val="20"/>
                <w:szCs w:val="20"/>
              </w:rPr>
              <w:t>QSI</w:t>
            </w:r>
            <w:r>
              <w:rPr>
                <w:rFonts w:ascii="Arial" w:hAnsi="Arial" w:cs="Arial"/>
                <w:sz w:val="20"/>
                <w:szCs w:val="20"/>
              </w:rPr>
              <w:t>11]</w:t>
            </w:r>
          </w:p>
        </w:tc>
      </w:tr>
    </w:tbl>
    <w:p w:rsidR="008051E0" w:rsidRDefault="008051E0" w:rsidP="00CE2DC8">
      <w:pPr>
        <w:spacing w:after="0" w:line="240" w:lineRule="auto"/>
        <w:ind w:left="720" w:hanging="720"/>
        <w:rPr>
          <w:rFonts w:ascii="Arial" w:hAnsi="Arial" w:cs="Arial"/>
          <w:sz w:val="20"/>
          <w:szCs w:val="20"/>
        </w:rPr>
      </w:pPr>
    </w:p>
    <w:p w:rsidR="009A373D" w:rsidRDefault="00277C3F"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009A373D" w:rsidRPr="00792FC8">
        <w:rPr>
          <w:rFonts w:ascii="Arial" w:eastAsia="Geneva" w:hAnsi="Arial" w:cs="Arial"/>
          <w:b/>
          <w:bCs/>
          <w:color w:val="FF0000"/>
          <w:kern w:val="24"/>
          <w:sz w:val="20"/>
          <w:szCs w:val="20"/>
        </w:rPr>
        <w:t>PROGRAMMING INSTRUCTION: ASK ALL.</w:t>
      </w:r>
      <w:r w:rsidR="009A373D">
        <w:rPr>
          <w:rFonts w:ascii="Arial" w:eastAsia="Geneva" w:hAnsi="Arial" w:cs="Arial"/>
          <w:b/>
          <w:bCs/>
          <w:color w:val="FF0000"/>
          <w:kern w:val="24"/>
          <w:sz w:val="20"/>
          <w:szCs w:val="20"/>
        </w:rPr>
        <w:t xml:space="preserve"> SINGLE CODE PEW ROW</w:t>
      </w:r>
      <w:r w:rsidR="009A373D" w:rsidRPr="00792FC8">
        <w:rPr>
          <w:rFonts w:ascii="Arial" w:eastAsia="Geneva" w:hAnsi="Arial" w:cs="Arial"/>
          <w:b/>
          <w:bCs/>
          <w:color w:val="FF0000"/>
          <w:kern w:val="24"/>
          <w:sz w:val="20"/>
          <w:szCs w:val="20"/>
        </w:rPr>
        <w:t xml:space="preserve">] </w:t>
      </w:r>
    </w:p>
    <w:p w:rsidR="009A373D"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1</w:t>
      </w:r>
      <w:r w:rsidR="00391BC7">
        <w:rPr>
          <w:rFonts w:ascii="Arial" w:hAnsi="Arial" w:cs="Arial"/>
          <w:b/>
          <w:sz w:val="20"/>
          <w:szCs w:val="20"/>
        </w:rPr>
        <w:t>4</w:t>
      </w:r>
      <w:r w:rsidR="009A373D" w:rsidRPr="00792FC8">
        <w:rPr>
          <w:rFonts w:ascii="Arial" w:hAnsi="Arial" w:cs="Arial"/>
          <w:b/>
          <w:sz w:val="20"/>
          <w:szCs w:val="20"/>
        </w:rPr>
        <w:t>.</w:t>
      </w:r>
      <w:r w:rsidR="009A373D">
        <w:rPr>
          <w:rFonts w:ascii="Arial" w:hAnsi="Arial" w:cs="Arial"/>
          <w:b/>
          <w:sz w:val="20"/>
          <w:szCs w:val="20"/>
        </w:rPr>
        <w:tab/>
      </w:r>
      <w:r w:rsidR="009A373D">
        <w:rPr>
          <w:rFonts w:ascii="Arial" w:hAnsi="Arial" w:cs="Arial"/>
          <w:sz w:val="20"/>
          <w:szCs w:val="20"/>
        </w:rPr>
        <w:t xml:space="preserve">Of the technology you currently have in your vehicle, do you think they make motoring more or less safe? </w:t>
      </w:r>
    </w:p>
    <w:p w:rsidR="009A373D" w:rsidRDefault="009A373D" w:rsidP="00CE2DC8">
      <w:pPr>
        <w:spacing w:after="0" w:line="240" w:lineRule="auto"/>
        <w:ind w:left="720" w:hanging="720"/>
        <w:rPr>
          <w:rFonts w:ascii="Arial" w:hAnsi="Arial" w:cs="Arial"/>
          <w:sz w:val="20"/>
          <w:szCs w:val="20"/>
        </w:rPr>
      </w:pPr>
    </w:p>
    <w:tbl>
      <w:tblPr>
        <w:tblStyle w:val="TableGrid"/>
        <w:tblW w:w="9242" w:type="dxa"/>
        <w:tblLook w:val="04A0"/>
      </w:tblPr>
      <w:tblGrid>
        <w:gridCol w:w="817"/>
        <w:gridCol w:w="1997"/>
        <w:gridCol w:w="1607"/>
        <w:gridCol w:w="1607"/>
        <w:gridCol w:w="1607"/>
        <w:gridCol w:w="1607"/>
      </w:tblGrid>
      <w:tr w:rsidR="009A373D" w:rsidRPr="00FD39F8" w:rsidTr="009A373D">
        <w:tc>
          <w:tcPr>
            <w:tcW w:w="817" w:type="dxa"/>
          </w:tcPr>
          <w:p w:rsidR="009A373D" w:rsidRDefault="009A373D" w:rsidP="00CE2DC8">
            <w:pPr>
              <w:rPr>
                <w:rFonts w:ascii="Arial" w:hAnsi="Arial" w:cs="Arial"/>
                <w:sz w:val="20"/>
                <w:szCs w:val="20"/>
              </w:rPr>
            </w:pPr>
          </w:p>
        </w:tc>
        <w:tc>
          <w:tcPr>
            <w:tcW w:w="1997" w:type="dxa"/>
          </w:tcPr>
          <w:p w:rsidR="009A373D" w:rsidRDefault="009A373D" w:rsidP="00CE2DC8">
            <w:pPr>
              <w:rPr>
                <w:rFonts w:ascii="Arial" w:hAnsi="Arial" w:cs="Arial"/>
                <w:sz w:val="20"/>
                <w:szCs w:val="20"/>
              </w:rPr>
            </w:pPr>
          </w:p>
        </w:tc>
        <w:tc>
          <w:tcPr>
            <w:tcW w:w="1607" w:type="dxa"/>
            <w:vAlign w:val="center"/>
          </w:tcPr>
          <w:p w:rsidR="009A373D" w:rsidRDefault="009A373D" w:rsidP="00CE2DC8">
            <w:pPr>
              <w:jc w:val="center"/>
              <w:rPr>
                <w:rFonts w:ascii="Arial" w:hAnsi="Arial" w:cs="Arial"/>
                <w:sz w:val="20"/>
                <w:szCs w:val="20"/>
              </w:rPr>
            </w:pPr>
            <w:r>
              <w:rPr>
                <w:rFonts w:ascii="Arial" w:hAnsi="Arial" w:cs="Arial"/>
                <w:sz w:val="20"/>
                <w:szCs w:val="20"/>
              </w:rPr>
              <w:t>Less safe</w:t>
            </w:r>
          </w:p>
        </w:tc>
        <w:tc>
          <w:tcPr>
            <w:tcW w:w="1607" w:type="dxa"/>
            <w:vAlign w:val="center"/>
          </w:tcPr>
          <w:p w:rsidR="009A373D" w:rsidRDefault="009A373D" w:rsidP="00CE2DC8">
            <w:pPr>
              <w:jc w:val="center"/>
              <w:rPr>
                <w:rFonts w:ascii="Arial" w:hAnsi="Arial" w:cs="Arial"/>
                <w:sz w:val="20"/>
                <w:szCs w:val="20"/>
              </w:rPr>
            </w:pPr>
            <w:r>
              <w:rPr>
                <w:rFonts w:ascii="Arial" w:hAnsi="Arial" w:cs="Arial"/>
                <w:sz w:val="20"/>
                <w:szCs w:val="20"/>
              </w:rPr>
              <w:t>Makes no difference</w:t>
            </w:r>
          </w:p>
        </w:tc>
        <w:tc>
          <w:tcPr>
            <w:tcW w:w="1607" w:type="dxa"/>
            <w:vAlign w:val="center"/>
          </w:tcPr>
          <w:p w:rsidR="009A373D" w:rsidRDefault="009A373D" w:rsidP="00CE2DC8">
            <w:pPr>
              <w:jc w:val="center"/>
              <w:rPr>
                <w:rFonts w:ascii="Arial" w:hAnsi="Arial" w:cs="Arial"/>
                <w:sz w:val="20"/>
                <w:szCs w:val="20"/>
              </w:rPr>
            </w:pPr>
            <w:r>
              <w:rPr>
                <w:rFonts w:ascii="Arial" w:hAnsi="Arial" w:cs="Arial"/>
                <w:sz w:val="20"/>
                <w:szCs w:val="20"/>
              </w:rPr>
              <w:t>More safe</w:t>
            </w:r>
          </w:p>
        </w:tc>
        <w:tc>
          <w:tcPr>
            <w:tcW w:w="1607" w:type="dxa"/>
            <w:vAlign w:val="center"/>
          </w:tcPr>
          <w:p w:rsidR="00536400" w:rsidRDefault="009A373D">
            <w:pPr>
              <w:jc w:val="center"/>
              <w:rPr>
                <w:rFonts w:ascii="Arial" w:hAnsi="Arial" w:cs="Arial"/>
                <w:sz w:val="20"/>
                <w:szCs w:val="20"/>
              </w:rPr>
            </w:pPr>
            <w:r>
              <w:rPr>
                <w:rFonts w:ascii="Arial" w:hAnsi="Arial" w:cs="Arial"/>
                <w:sz w:val="20"/>
                <w:szCs w:val="20"/>
              </w:rPr>
              <w:t>Don’t know</w:t>
            </w:r>
          </w:p>
        </w:tc>
      </w:tr>
      <w:tr w:rsidR="009A373D" w:rsidRPr="00FD39F8" w:rsidTr="00287AB3">
        <w:tc>
          <w:tcPr>
            <w:tcW w:w="817" w:type="dxa"/>
          </w:tcPr>
          <w:p w:rsidR="009A373D" w:rsidRDefault="009A373D" w:rsidP="00CE2DC8">
            <w:pPr>
              <w:rPr>
                <w:rFonts w:ascii="Arial" w:hAnsi="Arial" w:cs="Arial"/>
                <w:sz w:val="20"/>
                <w:szCs w:val="20"/>
              </w:rPr>
            </w:pPr>
          </w:p>
        </w:tc>
        <w:tc>
          <w:tcPr>
            <w:tcW w:w="1997" w:type="dxa"/>
          </w:tcPr>
          <w:p w:rsidR="009A373D" w:rsidRPr="00FD39F8" w:rsidRDefault="00277C3F" w:rsidP="00277C3F">
            <w:pPr>
              <w:rPr>
                <w:rFonts w:ascii="Arial" w:hAnsi="Arial" w:cs="Arial"/>
                <w:sz w:val="20"/>
                <w:szCs w:val="20"/>
              </w:rPr>
            </w:pPr>
            <w:r>
              <w:rPr>
                <w:rFonts w:ascii="Arial" w:hAnsi="Arial" w:cs="Arial"/>
                <w:sz w:val="20"/>
                <w:szCs w:val="20"/>
              </w:rPr>
              <w:t>[</w:t>
            </w:r>
            <w:r w:rsidR="009A373D">
              <w:rPr>
                <w:rFonts w:ascii="Arial" w:hAnsi="Arial" w:cs="Arial"/>
                <w:sz w:val="20"/>
                <w:szCs w:val="20"/>
              </w:rPr>
              <w:t xml:space="preserve">INSERT FEATURES SELECTED IN </w:t>
            </w:r>
            <w:r w:rsidR="00BF1AF2">
              <w:rPr>
                <w:rFonts w:ascii="Arial" w:hAnsi="Arial" w:cs="Arial"/>
                <w:sz w:val="20"/>
                <w:szCs w:val="20"/>
              </w:rPr>
              <w:t>QSI</w:t>
            </w:r>
            <w:r>
              <w:rPr>
                <w:rFonts w:ascii="Arial" w:hAnsi="Arial" w:cs="Arial"/>
                <w:sz w:val="20"/>
                <w:szCs w:val="20"/>
              </w:rPr>
              <w:t>11]</w:t>
            </w:r>
          </w:p>
        </w:tc>
        <w:tc>
          <w:tcPr>
            <w:tcW w:w="1607" w:type="dxa"/>
            <w:vAlign w:val="center"/>
          </w:tcPr>
          <w:p w:rsidR="009A373D" w:rsidRDefault="00277C3F" w:rsidP="00287AB3">
            <w:pPr>
              <w:jc w:val="center"/>
              <w:rPr>
                <w:rFonts w:ascii="Arial" w:hAnsi="Arial" w:cs="Arial"/>
                <w:sz w:val="20"/>
                <w:szCs w:val="20"/>
              </w:rPr>
            </w:pPr>
            <w:r>
              <w:rPr>
                <w:rFonts w:ascii="Arial" w:hAnsi="Arial" w:cs="Arial"/>
                <w:sz w:val="20"/>
                <w:szCs w:val="20"/>
              </w:rPr>
              <w:t>1</w:t>
            </w:r>
          </w:p>
        </w:tc>
        <w:tc>
          <w:tcPr>
            <w:tcW w:w="1607" w:type="dxa"/>
            <w:vAlign w:val="center"/>
          </w:tcPr>
          <w:p w:rsidR="009A373D" w:rsidRDefault="00277C3F" w:rsidP="00287AB3">
            <w:pPr>
              <w:jc w:val="center"/>
              <w:rPr>
                <w:rFonts w:ascii="Arial" w:hAnsi="Arial" w:cs="Arial"/>
                <w:sz w:val="20"/>
                <w:szCs w:val="20"/>
              </w:rPr>
            </w:pPr>
            <w:r>
              <w:rPr>
                <w:rFonts w:ascii="Arial" w:hAnsi="Arial" w:cs="Arial"/>
                <w:sz w:val="20"/>
                <w:szCs w:val="20"/>
              </w:rPr>
              <w:t>2</w:t>
            </w:r>
          </w:p>
        </w:tc>
        <w:tc>
          <w:tcPr>
            <w:tcW w:w="1607" w:type="dxa"/>
            <w:vAlign w:val="center"/>
          </w:tcPr>
          <w:p w:rsidR="009A373D" w:rsidRDefault="00277C3F" w:rsidP="00287AB3">
            <w:pPr>
              <w:jc w:val="center"/>
              <w:rPr>
                <w:rFonts w:ascii="Arial" w:hAnsi="Arial" w:cs="Arial"/>
                <w:sz w:val="20"/>
                <w:szCs w:val="20"/>
              </w:rPr>
            </w:pPr>
            <w:r>
              <w:rPr>
                <w:rFonts w:ascii="Arial" w:hAnsi="Arial" w:cs="Arial"/>
                <w:sz w:val="20"/>
                <w:szCs w:val="20"/>
              </w:rPr>
              <w:t>3</w:t>
            </w:r>
          </w:p>
        </w:tc>
        <w:tc>
          <w:tcPr>
            <w:tcW w:w="1607" w:type="dxa"/>
            <w:vAlign w:val="center"/>
          </w:tcPr>
          <w:p w:rsidR="009A373D" w:rsidRDefault="00277C3F" w:rsidP="00287AB3">
            <w:pPr>
              <w:jc w:val="center"/>
              <w:rPr>
                <w:rFonts w:ascii="Arial" w:hAnsi="Arial" w:cs="Arial"/>
                <w:sz w:val="20"/>
                <w:szCs w:val="20"/>
              </w:rPr>
            </w:pPr>
            <w:r>
              <w:rPr>
                <w:rFonts w:ascii="Arial" w:hAnsi="Arial" w:cs="Arial"/>
                <w:sz w:val="20"/>
                <w:szCs w:val="20"/>
              </w:rPr>
              <w:t>4</w:t>
            </w:r>
          </w:p>
        </w:tc>
      </w:tr>
    </w:tbl>
    <w:p w:rsidR="000119E4" w:rsidRDefault="000119E4" w:rsidP="00CE2DC8">
      <w:pPr>
        <w:spacing w:after="0" w:line="240" w:lineRule="auto"/>
        <w:textAlignment w:val="baseline"/>
        <w:rPr>
          <w:rFonts w:ascii="Arial" w:hAnsi="Arial" w:cs="Arial"/>
          <w:sz w:val="20"/>
          <w:szCs w:val="20"/>
        </w:rPr>
      </w:pPr>
    </w:p>
    <w:p w:rsidR="00287AB3" w:rsidRDefault="00287AB3">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D06BE6" w:rsidRPr="00792FC8" w:rsidRDefault="00277C3F" w:rsidP="00CE2DC8">
      <w:pPr>
        <w:spacing w:after="0" w:line="240" w:lineRule="auto"/>
        <w:rPr>
          <w:rFonts w:ascii="Arial" w:eastAsia="Geneva" w:hAnsi="Arial" w:cs="Arial"/>
          <w:b/>
          <w:bCs/>
          <w:color w:val="FF0000"/>
          <w:kern w:val="24"/>
          <w:sz w:val="20"/>
          <w:szCs w:val="20"/>
        </w:rPr>
      </w:pPr>
      <w:r>
        <w:rPr>
          <w:rFonts w:ascii="Arial" w:eastAsia="Geneva" w:hAnsi="Arial" w:cs="Arial"/>
          <w:b/>
          <w:bCs/>
          <w:color w:val="FF0000"/>
          <w:kern w:val="24"/>
          <w:sz w:val="20"/>
          <w:szCs w:val="20"/>
        </w:rPr>
        <w:lastRenderedPageBreak/>
        <w:t>[</w:t>
      </w:r>
      <w:r w:rsidR="00D06BE6" w:rsidRPr="00792FC8">
        <w:rPr>
          <w:rFonts w:ascii="Arial" w:eastAsia="Geneva" w:hAnsi="Arial" w:cs="Arial"/>
          <w:b/>
          <w:bCs/>
          <w:color w:val="FF0000"/>
          <w:kern w:val="24"/>
          <w:sz w:val="20"/>
          <w:szCs w:val="20"/>
        </w:rPr>
        <w:t>PROGRAMMING INSTRUCTION: ASK ALL.</w:t>
      </w:r>
      <w:r w:rsidR="00D06BE6">
        <w:rPr>
          <w:rFonts w:ascii="Arial" w:eastAsia="Geneva" w:hAnsi="Arial" w:cs="Arial"/>
          <w:b/>
          <w:bCs/>
          <w:color w:val="FF0000"/>
          <w:kern w:val="24"/>
          <w:sz w:val="20"/>
          <w:szCs w:val="20"/>
        </w:rPr>
        <w:t xml:space="preserve"> </w:t>
      </w:r>
      <w:proofErr w:type="gramStart"/>
      <w:r w:rsidR="00D06BE6">
        <w:rPr>
          <w:rFonts w:ascii="Arial" w:eastAsia="Geneva" w:hAnsi="Arial" w:cs="Arial"/>
          <w:b/>
          <w:bCs/>
          <w:color w:val="FF0000"/>
          <w:kern w:val="24"/>
          <w:sz w:val="20"/>
          <w:szCs w:val="20"/>
        </w:rPr>
        <w:t>SINGLE CODE</w:t>
      </w:r>
      <w:r w:rsidR="0060170D">
        <w:rPr>
          <w:rFonts w:ascii="Arial" w:eastAsia="Geneva" w:hAnsi="Arial" w:cs="Arial"/>
          <w:b/>
          <w:bCs/>
          <w:color w:val="FF0000"/>
          <w:kern w:val="24"/>
          <w:sz w:val="20"/>
          <w:szCs w:val="20"/>
        </w:rPr>
        <w:t>.</w:t>
      </w:r>
      <w:proofErr w:type="gramEnd"/>
      <w:r w:rsidR="0060170D">
        <w:rPr>
          <w:rFonts w:ascii="Arial" w:eastAsia="Geneva" w:hAnsi="Arial" w:cs="Arial"/>
          <w:b/>
          <w:bCs/>
          <w:color w:val="FF0000"/>
          <w:kern w:val="24"/>
          <w:sz w:val="20"/>
          <w:szCs w:val="20"/>
        </w:rPr>
        <w:t xml:space="preserve"> RANDOMISE.</w:t>
      </w:r>
      <w:r w:rsidR="00D06BE6" w:rsidRPr="00792FC8">
        <w:rPr>
          <w:rFonts w:ascii="Arial" w:eastAsia="Geneva" w:hAnsi="Arial" w:cs="Arial"/>
          <w:b/>
          <w:bCs/>
          <w:color w:val="FF0000"/>
          <w:kern w:val="24"/>
          <w:sz w:val="20"/>
          <w:szCs w:val="20"/>
        </w:rPr>
        <w:t xml:space="preserve">] </w:t>
      </w:r>
    </w:p>
    <w:p w:rsidR="00D06BE6"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1</w:t>
      </w:r>
      <w:r w:rsidR="00391BC7">
        <w:rPr>
          <w:rFonts w:ascii="Arial" w:hAnsi="Arial" w:cs="Arial"/>
          <w:b/>
          <w:sz w:val="20"/>
          <w:szCs w:val="20"/>
        </w:rPr>
        <w:t>5</w:t>
      </w:r>
      <w:r w:rsidR="00D06BE6" w:rsidRPr="00792FC8">
        <w:rPr>
          <w:rFonts w:ascii="Arial" w:hAnsi="Arial" w:cs="Arial"/>
          <w:b/>
          <w:sz w:val="20"/>
          <w:szCs w:val="20"/>
        </w:rPr>
        <w:t>.</w:t>
      </w:r>
      <w:r w:rsidR="00D06BE6">
        <w:rPr>
          <w:rFonts w:ascii="Arial" w:hAnsi="Arial" w:cs="Arial"/>
          <w:b/>
          <w:sz w:val="20"/>
          <w:szCs w:val="20"/>
        </w:rPr>
        <w:tab/>
      </w:r>
      <w:r w:rsidR="0060170D">
        <w:rPr>
          <w:rFonts w:ascii="Arial" w:hAnsi="Arial" w:cs="Arial"/>
          <w:sz w:val="20"/>
          <w:szCs w:val="20"/>
        </w:rPr>
        <w:t xml:space="preserve">Below are list of things that people may or may not do whilst driving. There are many things people do that could cause ‘careless driving’ or ‘not being in control of your vehicle’ which are offences under the </w:t>
      </w:r>
      <w:proofErr w:type="gramStart"/>
      <w:r w:rsidR="0060170D">
        <w:rPr>
          <w:rFonts w:ascii="Arial" w:hAnsi="Arial" w:cs="Arial"/>
          <w:sz w:val="20"/>
          <w:szCs w:val="20"/>
        </w:rPr>
        <w:t>law,</w:t>
      </w:r>
      <w:proofErr w:type="gramEnd"/>
      <w:r w:rsidR="0060170D">
        <w:rPr>
          <w:rFonts w:ascii="Arial" w:hAnsi="Arial" w:cs="Arial"/>
          <w:sz w:val="20"/>
          <w:szCs w:val="20"/>
        </w:rPr>
        <w:t xml:space="preserve"> however, some things have specific regulations against them, usually resulting in a fine. Which of the following do you believe are against the law? </w:t>
      </w:r>
    </w:p>
    <w:p w:rsidR="00287AB3" w:rsidRDefault="00287AB3" w:rsidP="00CE2DC8">
      <w:pPr>
        <w:spacing w:after="0" w:line="240" w:lineRule="auto"/>
        <w:ind w:left="720" w:hanging="720"/>
        <w:rPr>
          <w:rFonts w:ascii="Arial" w:hAnsi="Arial" w:cs="Arial"/>
          <w:sz w:val="20"/>
          <w:szCs w:val="20"/>
        </w:rPr>
      </w:pPr>
    </w:p>
    <w:tbl>
      <w:tblPr>
        <w:tblStyle w:val="TableGrid"/>
        <w:tblW w:w="0" w:type="auto"/>
        <w:tblLook w:val="04A0"/>
      </w:tblPr>
      <w:tblGrid>
        <w:gridCol w:w="1101"/>
        <w:gridCol w:w="8141"/>
      </w:tblGrid>
      <w:tr w:rsidR="00D06BE6" w:rsidTr="0051124D">
        <w:trPr>
          <w:trHeight w:val="93"/>
        </w:trPr>
        <w:tc>
          <w:tcPr>
            <w:tcW w:w="1101" w:type="dxa"/>
          </w:tcPr>
          <w:p w:rsidR="00D06BE6" w:rsidRDefault="00D06BE6" w:rsidP="00CE2DC8">
            <w:pPr>
              <w:rPr>
                <w:rFonts w:ascii="Arial" w:hAnsi="Arial" w:cs="Arial"/>
                <w:sz w:val="20"/>
                <w:szCs w:val="20"/>
              </w:rPr>
            </w:pPr>
            <w:r>
              <w:rPr>
                <w:rFonts w:ascii="Arial" w:hAnsi="Arial" w:cs="Arial"/>
                <w:sz w:val="20"/>
                <w:szCs w:val="20"/>
              </w:rPr>
              <w:t>1</w:t>
            </w:r>
          </w:p>
        </w:tc>
        <w:tc>
          <w:tcPr>
            <w:tcW w:w="8141" w:type="dxa"/>
          </w:tcPr>
          <w:p w:rsidR="00D06BE6" w:rsidRDefault="004A189C" w:rsidP="00CE2DC8">
            <w:pPr>
              <w:rPr>
                <w:rFonts w:ascii="Arial" w:hAnsi="Arial" w:cs="Arial"/>
                <w:sz w:val="20"/>
                <w:szCs w:val="20"/>
              </w:rPr>
            </w:pPr>
            <w:r>
              <w:rPr>
                <w:rFonts w:ascii="Arial" w:hAnsi="Arial" w:cs="Arial"/>
                <w:sz w:val="20"/>
                <w:szCs w:val="20"/>
              </w:rPr>
              <w:t>T</w:t>
            </w:r>
            <w:r w:rsidR="00D06BE6">
              <w:rPr>
                <w:rFonts w:ascii="Arial" w:hAnsi="Arial" w:cs="Arial"/>
                <w:sz w:val="20"/>
                <w:szCs w:val="20"/>
              </w:rPr>
              <w:t>ailgating</w:t>
            </w:r>
          </w:p>
        </w:tc>
      </w:tr>
      <w:tr w:rsidR="00D06BE6" w:rsidTr="0051124D">
        <w:tc>
          <w:tcPr>
            <w:tcW w:w="1101" w:type="dxa"/>
          </w:tcPr>
          <w:p w:rsidR="00D06BE6" w:rsidRDefault="00D06BE6" w:rsidP="00CE2DC8">
            <w:pPr>
              <w:rPr>
                <w:rFonts w:ascii="Arial" w:hAnsi="Arial" w:cs="Arial"/>
                <w:sz w:val="20"/>
                <w:szCs w:val="20"/>
              </w:rPr>
            </w:pPr>
            <w:r>
              <w:rPr>
                <w:rFonts w:ascii="Arial" w:hAnsi="Arial" w:cs="Arial"/>
                <w:sz w:val="20"/>
                <w:szCs w:val="20"/>
              </w:rPr>
              <w:t>2</w:t>
            </w:r>
          </w:p>
        </w:tc>
        <w:tc>
          <w:tcPr>
            <w:tcW w:w="8141" w:type="dxa"/>
          </w:tcPr>
          <w:p w:rsidR="00D06BE6" w:rsidRDefault="004A189C" w:rsidP="00CE2DC8">
            <w:pPr>
              <w:rPr>
                <w:rFonts w:ascii="Arial" w:hAnsi="Arial" w:cs="Arial"/>
                <w:sz w:val="20"/>
                <w:szCs w:val="20"/>
              </w:rPr>
            </w:pPr>
            <w:r>
              <w:rPr>
                <w:rFonts w:ascii="Arial" w:hAnsi="Arial" w:cs="Arial"/>
                <w:sz w:val="20"/>
                <w:szCs w:val="20"/>
              </w:rPr>
              <w:t>A</w:t>
            </w:r>
            <w:r w:rsidR="00D06BE6">
              <w:rPr>
                <w:rFonts w:ascii="Arial" w:hAnsi="Arial" w:cs="Arial"/>
                <w:sz w:val="20"/>
                <w:szCs w:val="20"/>
              </w:rPr>
              <w:t>ggressive driving</w:t>
            </w:r>
          </w:p>
        </w:tc>
      </w:tr>
      <w:tr w:rsidR="00D06BE6" w:rsidTr="0051124D">
        <w:tc>
          <w:tcPr>
            <w:tcW w:w="1101" w:type="dxa"/>
          </w:tcPr>
          <w:p w:rsidR="00D06BE6" w:rsidRDefault="00D06BE6" w:rsidP="00CE2DC8">
            <w:pPr>
              <w:rPr>
                <w:rFonts w:ascii="Arial" w:hAnsi="Arial" w:cs="Arial"/>
                <w:sz w:val="20"/>
                <w:szCs w:val="20"/>
              </w:rPr>
            </w:pPr>
            <w:r>
              <w:rPr>
                <w:rFonts w:ascii="Arial" w:hAnsi="Arial" w:cs="Arial"/>
                <w:sz w:val="20"/>
                <w:szCs w:val="20"/>
              </w:rPr>
              <w:t>3</w:t>
            </w:r>
          </w:p>
        </w:tc>
        <w:tc>
          <w:tcPr>
            <w:tcW w:w="8141" w:type="dxa"/>
          </w:tcPr>
          <w:p w:rsidR="00D06BE6" w:rsidRDefault="004A189C" w:rsidP="00CE2DC8">
            <w:pPr>
              <w:rPr>
                <w:rFonts w:ascii="Arial" w:hAnsi="Arial" w:cs="Arial"/>
                <w:sz w:val="20"/>
                <w:szCs w:val="20"/>
              </w:rPr>
            </w:pPr>
            <w:r>
              <w:rPr>
                <w:rFonts w:ascii="Arial" w:hAnsi="Arial" w:cs="Arial"/>
                <w:sz w:val="20"/>
                <w:szCs w:val="20"/>
              </w:rPr>
              <w:t>U</w:t>
            </w:r>
            <w:r w:rsidR="00D06BE6">
              <w:rPr>
                <w:rFonts w:ascii="Arial" w:hAnsi="Arial" w:cs="Arial"/>
                <w:sz w:val="20"/>
                <w:szCs w:val="20"/>
              </w:rPr>
              <w:t>ndertaking</w:t>
            </w:r>
          </w:p>
        </w:tc>
      </w:tr>
      <w:tr w:rsidR="004A189C" w:rsidTr="0051124D">
        <w:tc>
          <w:tcPr>
            <w:tcW w:w="1101" w:type="dxa"/>
          </w:tcPr>
          <w:p w:rsidR="004A189C" w:rsidRDefault="004A189C" w:rsidP="00CE2DC8">
            <w:pPr>
              <w:rPr>
                <w:rFonts w:ascii="Arial" w:hAnsi="Arial" w:cs="Arial"/>
                <w:sz w:val="20"/>
                <w:szCs w:val="20"/>
              </w:rPr>
            </w:pPr>
            <w:r>
              <w:rPr>
                <w:rFonts w:ascii="Arial" w:hAnsi="Arial" w:cs="Arial"/>
                <w:sz w:val="20"/>
                <w:szCs w:val="20"/>
              </w:rPr>
              <w:t>4</w:t>
            </w:r>
          </w:p>
        </w:tc>
        <w:tc>
          <w:tcPr>
            <w:tcW w:w="8141" w:type="dxa"/>
          </w:tcPr>
          <w:p w:rsidR="004A189C" w:rsidRDefault="004A189C" w:rsidP="00CE2DC8">
            <w:pPr>
              <w:rPr>
                <w:rFonts w:ascii="Arial" w:hAnsi="Arial" w:cs="Arial"/>
                <w:sz w:val="20"/>
                <w:szCs w:val="20"/>
              </w:rPr>
            </w:pPr>
            <w:r>
              <w:rPr>
                <w:rFonts w:ascii="Arial" w:hAnsi="Arial" w:cs="Arial"/>
                <w:sz w:val="20"/>
                <w:szCs w:val="20"/>
              </w:rPr>
              <w:t>Texting</w:t>
            </w:r>
            <w:r w:rsidR="009A72F4">
              <w:rPr>
                <w:rFonts w:ascii="Arial" w:hAnsi="Arial" w:cs="Arial"/>
                <w:sz w:val="20"/>
                <w:szCs w:val="20"/>
              </w:rPr>
              <w:t xml:space="preserve"> or visiting social media sites whilst driving</w:t>
            </w:r>
          </w:p>
        </w:tc>
      </w:tr>
      <w:tr w:rsidR="009A72F4" w:rsidTr="0051124D">
        <w:tc>
          <w:tcPr>
            <w:tcW w:w="1101" w:type="dxa"/>
          </w:tcPr>
          <w:p w:rsidR="009A72F4" w:rsidRDefault="009A72F4" w:rsidP="00CE2DC8">
            <w:pPr>
              <w:rPr>
                <w:rFonts w:ascii="Arial" w:hAnsi="Arial" w:cs="Arial"/>
                <w:sz w:val="20"/>
                <w:szCs w:val="20"/>
              </w:rPr>
            </w:pPr>
            <w:r>
              <w:rPr>
                <w:rFonts w:ascii="Arial" w:hAnsi="Arial" w:cs="Arial"/>
                <w:sz w:val="20"/>
                <w:szCs w:val="20"/>
              </w:rPr>
              <w:t>5</w:t>
            </w:r>
          </w:p>
        </w:tc>
        <w:tc>
          <w:tcPr>
            <w:tcW w:w="8141" w:type="dxa"/>
          </w:tcPr>
          <w:p w:rsidR="009A72F4" w:rsidRDefault="009A72F4" w:rsidP="00CE2DC8">
            <w:pPr>
              <w:rPr>
                <w:rFonts w:ascii="Arial" w:hAnsi="Arial" w:cs="Arial"/>
                <w:sz w:val="20"/>
                <w:szCs w:val="20"/>
              </w:rPr>
            </w:pPr>
            <w:r>
              <w:rPr>
                <w:rFonts w:ascii="Arial" w:hAnsi="Arial" w:cs="Arial"/>
                <w:sz w:val="20"/>
                <w:szCs w:val="20"/>
              </w:rPr>
              <w:t>Texting whilst stationary</w:t>
            </w:r>
          </w:p>
        </w:tc>
      </w:tr>
      <w:tr w:rsidR="009A72F4" w:rsidTr="0051124D">
        <w:tc>
          <w:tcPr>
            <w:tcW w:w="1101" w:type="dxa"/>
          </w:tcPr>
          <w:p w:rsidR="009A72F4" w:rsidRDefault="009A72F4" w:rsidP="00CE2DC8">
            <w:pPr>
              <w:rPr>
                <w:rFonts w:ascii="Arial" w:hAnsi="Arial" w:cs="Arial"/>
                <w:sz w:val="20"/>
                <w:szCs w:val="20"/>
              </w:rPr>
            </w:pPr>
            <w:r>
              <w:rPr>
                <w:rFonts w:ascii="Arial" w:hAnsi="Arial" w:cs="Arial"/>
                <w:sz w:val="20"/>
                <w:szCs w:val="20"/>
              </w:rPr>
              <w:t>6</w:t>
            </w:r>
          </w:p>
        </w:tc>
        <w:tc>
          <w:tcPr>
            <w:tcW w:w="8141" w:type="dxa"/>
          </w:tcPr>
          <w:p w:rsidR="009A72F4" w:rsidRDefault="009A72F4" w:rsidP="00CE2DC8">
            <w:pPr>
              <w:rPr>
                <w:rFonts w:ascii="Arial" w:hAnsi="Arial" w:cs="Arial"/>
                <w:sz w:val="20"/>
                <w:szCs w:val="20"/>
              </w:rPr>
            </w:pPr>
            <w:r>
              <w:rPr>
                <w:rFonts w:ascii="Arial" w:hAnsi="Arial" w:cs="Arial"/>
                <w:sz w:val="20"/>
                <w:szCs w:val="20"/>
              </w:rPr>
              <w:t>Checking social media sites such as Facebook or Twitter</w:t>
            </w:r>
          </w:p>
        </w:tc>
      </w:tr>
      <w:tr w:rsidR="009A72F4" w:rsidTr="0051124D">
        <w:tc>
          <w:tcPr>
            <w:tcW w:w="1101" w:type="dxa"/>
          </w:tcPr>
          <w:p w:rsidR="009A72F4" w:rsidRDefault="009A72F4" w:rsidP="00CE2DC8">
            <w:pPr>
              <w:rPr>
                <w:rFonts w:ascii="Arial" w:hAnsi="Arial" w:cs="Arial"/>
                <w:sz w:val="20"/>
                <w:szCs w:val="20"/>
              </w:rPr>
            </w:pPr>
            <w:r>
              <w:rPr>
                <w:rFonts w:ascii="Arial" w:hAnsi="Arial" w:cs="Arial"/>
                <w:sz w:val="20"/>
                <w:szCs w:val="20"/>
              </w:rPr>
              <w:t>7</w:t>
            </w:r>
          </w:p>
        </w:tc>
        <w:tc>
          <w:tcPr>
            <w:tcW w:w="8141" w:type="dxa"/>
          </w:tcPr>
          <w:p w:rsidR="009A72F4" w:rsidRDefault="009A72F4" w:rsidP="00CE2DC8">
            <w:pPr>
              <w:rPr>
                <w:rFonts w:ascii="Arial" w:hAnsi="Arial" w:cs="Arial"/>
                <w:sz w:val="20"/>
                <w:szCs w:val="20"/>
              </w:rPr>
            </w:pPr>
            <w:r>
              <w:rPr>
                <w:rFonts w:ascii="Arial" w:hAnsi="Arial" w:cs="Arial"/>
                <w:sz w:val="20"/>
                <w:szCs w:val="20"/>
              </w:rPr>
              <w:t>Driving persistently in the middle lane of the motorway</w:t>
            </w:r>
          </w:p>
        </w:tc>
      </w:tr>
      <w:tr w:rsidR="009A72F4" w:rsidTr="0051124D">
        <w:tc>
          <w:tcPr>
            <w:tcW w:w="1101" w:type="dxa"/>
          </w:tcPr>
          <w:p w:rsidR="009A72F4" w:rsidRDefault="009A72F4" w:rsidP="00CE2DC8">
            <w:pPr>
              <w:rPr>
                <w:rFonts w:ascii="Arial" w:hAnsi="Arial" w:cs="Arial"/>
                <w:sz w:val="20"/>
                <w:szCs w:val="20"/>
              </w:rPr>
            </w:pPr>
            <w:r>
              <w:rPr>
                <w:rFonts w:ascii="Arial" w:hAnsi="Arial" w:cs="Arial"/>
                <w:sz w:val="20"/>
                <w:szCs w:val="20"/>
              </w:rPr>
              <w:t>8</w:t>
            </w:r>
          </w:p>
        </w:tc>
        <w:tc>
          <w:tcPr>
            <w:tcW w:w="8141" w:type="dxa"/>
          </w:tcPr>
          <w:p w:rsidR="009A72F4" w:rsidRDefault="009A72F4" w:rsidP="00CE2DC8">
            <w:pPr>
              <w:rPr>
                <w:rFonts w:ascii="Arial" w:hAnsi="Arial" w:cs="Arial"/>
                <w:sz w:val="20"/>
                <w:szCs w:val="20"/>
              </w:rPr>
            </w:pPr>
            <w:r>
              <w:rPr>
                <w:rFonts w:ascii="Arial" w:hAnsi="Arial" w:cs="Arial"/>
                <w:sz w:val="20"/>
                <w:szCs w:val="20"/>
              </w:rPr>
              <w:t>Running a red light</w:t>
            </w:r>
          </w:p>
        </w:tc>
      </w:tr>
      <w:tr w:rsidR="009A72F4" w:rsidTr="0051124D">
        <w:tc>
          <w:tcPr>
            <w:tcW w:w="1101" w:type="dxa"/>
          </w:tcPr>
          <w:p w:rsidR="009A72F4" w:rsidRDefault="009A72F4" w:rsidP="00CE2DC8">
            <w:pPr>
              <w:rPr>
                <w:rFonts w:ascii="Arial" w:hAnsi="Arial" w:cs="Arial"/>
                <w:sz w:val="20"/>
                <w:szCs w:val="20"/>
              </w:rPr>
            </w:pPr>
            <w:r>
              <w:rPr>
                <w:rFonts w:ascii="Arial" w:hAnsi="Arial" w:cs="Arial"/>
                <w:sz w:val="20"/>
                <w:szCs w:val="20"/>
              </w:rPr>
              <w:t>9</w:t>
            </w:r>
          </w:p>
        </w:tc>
        <w:tc>
          <w:tcPr>
            <w:tcW w:w="8141" w:type="dxa"/>
          </w:tcPr>
          <w:p w:rsidR="009A72F4" w:rsidRDefault="009A72F4" w:rsidP="00CE2DC8">
            <w:pPr>
              <w:rPr>
                <w:rFonts w:ascii="Arial" w:hAnsi="Arial" w:cs="Arial"/>
                <w:sz w:val="20"/>
                <w:szCs w:val="20"/>
              </w:rPr>
            </w:pPr>
            <w:r>
              <w:rPr>
                <w:rFonts w:ascii="Arial" w:hAnsi="Arial" w:cs="Arial"/>
                <w:sz w:val="20"/>
                <w:szCs w:val="20"/>
              </w:rPr>
              <w:t>Speeding</w:t>
            </w:r>
          </w:p>
        </w:tc>
      </w:tr>
      <w:tr w:rsidR="0060170D" w:rsidTr="0051124D">
        <w:tc>
          <w:tcPr>
            <w:tcW w:w="1101" w:type="dxa"/>
          </w:tcPr>
          <w:p w:rsidR="0060170D" w:rsidRDefault="0060170D" w:rsidP="00CE2DC8">
            <w:pPr>
              <w:rPr>
                <w:rFonts w:ascii="Arial" w:hAnsi="Arial" w:cs="Arial"/>
                <w:sz w:val="20"/>
                <w:szCs w:val="20"/>
              </w:rPr>
            </w:pPr>
            <w:r>
              <w:rPr>
                <w:rFonts w:ascii="Arial" w:hAnsi="Arial" w:cs="Arial"/>
                <w:sz w:val="20"/>
                <w:szCs w:val="20"/>
              </w:rPr>
              <w:t>10</w:t>
            </w:r>
          </w:p>
        </w:tc>
        <w:tc>
          <w:tcPr>
            <w:tcW w:w="8141" w:type="dxa"/>
          </w:tcPr>
          <w:p w:rsidR="0060170D" w:rsidRDefault="0060170D" w:rsidP="00CE2DC8">
            <w:pPr>
              <w:rPr>
                <w:rFonts w:ascii="Arial" w:hAnsi="Arial" w:cs="Arial"/>
                <w:sz w:val="20"/>
                <w:szCs w:val="20"/>
              </w:rPr>
            </w:pPr>
            <w:r>
              <w:rPr>
                <w:rFonts w:ascii="Arial" w:hAnsi="Arial" w:cs="Arial"/>
                <w:sz w:val="20"/>
                <w:szCs w:val="20"/>
              </w:rPr>
              <w:t>Driving in bare feet</w:t>
            </w:r>
          </w:p>
        </w:tc>
      </w:tr>
      <w:tr w:rsidR="0060170D" w:rsidTr="0051124D">
        <w:tc>
          <w:tcPr>
            <w:tcW w:w="1101" w:type="dxa"/>
          </w:tcPr>
          <w:p w:rsidR="0060170D" w:rsidRDefault="0060170D" w:rsidP="00CE2DC8">
            <w:pPr>
              <w:rPr>
                <w:rFonts w:ascii="Arial" w:hAnsi="Arial" w:cs="Arial"/>
                <w:sz w:val="20"/>
                <w:szCs w:val="20"/>
              </w:rPr>
            </w:pPr>
            <w:r>
              <w:rPr>
                <w:rFonts w:ascii="Arial" w:hAnsi="Arial" w:cs="Arial"/>
                <w:sz w:val="20"/>
                <w:szCs w:val="20"/>
              </w:rPr>
              <w:t>11</w:t>
            </w:r>
          </w:p>
        </w:tc>
        <w:tc>
          <w:tcPr>
            <w:tcW w:w="8141" w:type="dxa"/>
          </w:tcPr>
          <w:p w:rsidR="0060170D" w:rsidRDefault="0060170D" w:rsidP="00CE2DC8">
            <w:pPr>
              <w:rPr>
                <w:rFonts w:ascii="Arial" w:hAnsi="Arial" w:cs="Arial"/>
                <w:sz w:val="20"/>
                <w:szCs w:val="20"/>
              </w:rPr>
            </w:pPr>
            <w:r>
              <w:rPr>
                <w:rFonts w:ascii="Arial" w:hAnsi="Arial" w:cs="Arial"/>
                <w:sz w:val="20"/>
                <w:szCs w:val="20"/>
              </w:rPr>
              <w:t>Driving with a partially cracked windscreen</w:t>
            </w:r>
          </w:p>
        </w:tc>
      </w:tr>
      <w:tr w:rsidR="0060170D" w:rsidTr="0051124D">
        <w:tc>
          <w:tcPr>
            <w:tcW w:w="1101" w:type="dxa"/>
          </w:tcPr>
          <w:p w:rsidR="0060170D" w:rsidRDefault="0060170D" w:rsidP="00CE2DC8">
            <w:pPr>
              <w:rPr>
                <w:rFonts w:ascii="Arial" w:hAnsi="Arial" w:cs="Arial"/>
                <w:sz w:val="20"/>
                <w:szCs w:val="20"/>
              </w:rPr>
            </w:pPr>
            <w:r>
              <w:rPr>
                <w:rFonts w:ascii="Arial" w:hAnsi="Arial" w:cs="Arial"/>
                <w:sz w:val="20"/>
                <w:szCs w:val="20"/>
              </w:rPr>
              <w:t>12</w:t>
            </w:r>
          </w:p>
        </w:tc>
        <w:tc>
          <w:tcPr>
            <w:tcW w:w="8141" w:type="dxa"/>
          </w:tcPr>
          <w:p w:rsidR="0060170D" w:rsidRDefault="0060170D" w:rsidP="00CE2DC8">
            <w:pPr>
              <w:rPr>
                <w:rFonts w:ascii="Arial" w:hAnsi="Arial" w:cs="Arial"/>
                <w:sz w:val="20"/>
                <w:szCs w:val="20"/>
              </w:rPr>
            </w:pPr>
            <w:r>
              <w:rPr>
                <w:rFonts w:ascii="Arial" w:hAnsi="Arial" w:cs="Arial"/>
                <w:sz w:val="20"/>
                <w:szCs w:val="20"/>
              </w:rPr>
              <w:t>Stopping on the hard shoulder to sleep</w:t>
            </w:r>
          </w:p>
        </w:tc>
      </w:tr>
      <w:tr w:rsidR="0060170D" w:rsidTr="0051124D">
        <w:tc>
          <w:tcPr>
            <w:tcW w:w="1101" w:type="dxa"/>
          </w:tcPr>
          <w:p w:rsidR="0060170D" w:rsidRDefault="0060170D" w:rsidP="00CE2DC8">
            <w:pPr>
              <w:rPr>
                <w:rFonts w:ascii="Arial" w:hAnsi="Arial" w:cs="Arial"/>
                <w:sz w:val="20"/>
                <w:szCs w:val="20"/>
              </w:rPr>
            </w:pPr>
            <w:r>
              <w:rPr>
                <w:rFonts w:ascii="Arial" w:hAnsi="Arial" w:cs="Arial"/>
                <w:sz w:val="20"/>
                <w:szCs w:val="20"/>
              </w:rPr>
              <w:t>13</w:t>
            </w:r>
          </w:p>
        </w:tc>
        <w:tc>
          <w:tcPr>
            <w:tcW w:w="8141" w:type="dxa"/>
          </w:tcPr>
          <w:p w:rsidR="0060170D" w:rsidRDefault="0060170D" w:rsidP="00CE2DC8">
            <w:pPr>
              <w:rPr>
                <w:rFonts w:ascii="Arial" w:hAnsi="Arial" w:cs="Arial"/>
                <w:sz w:val="20"/>
                <w:szCs w:val="20"/>
              </w:rPr>
            </w:pPr>
            <w:r>
              <w:rPr>
                <w:rFonts w:ascii="Arial" w:hAnsi="Arial" w:cs="Arial"/>
                <w:sz w:val="20"/>
                <w:szCs w:val="20"/>
              </w:rPr>
              <w:t>Having a TV/DVD screen in the front seat</w:t>
            </w:r>
          </w:p>
        </w:tc>
      </w:tr>
      <w:tr w:rsidR="0060170D" w:rsidTr="0051124D">
        <w:tc>
          <w:tcPr>
            <w:tcW w:w="1101" w:type="dxa"/>
          </w:tcPr>
          <w:p w:rsidR="0060170D" w:rsidRDefault="0060170D" w:rsidP="00CE2DC8">
            <w:pPr>
              <w:rPr>
                <w:rFonts w:ascii="Arial" w:hAnsi="Arial" w:cs="Arial"/>
                <w:sz w:val="20"/>
                <w:szCs w:val="20"/>
              </w:rPr>
            </w:pPr>
            <w:r>
              <w:rPr>
                <w:rFonts w:ascii="Arial" w:hAnsi="Arial" w:cs="Arial"/>
                <w:sz w:val="20"/>
                <w:szCs w:val="20"/>
              </w:rPr>
              <w:t>14</w:t>
            </w:r>
          </w:p>
        </w:tc>
        <w:tc>
          <w:tcPr>
            <w:tcW w:w="8141" w:type="dxa"/>
          </w:tcPr>
          <w:p w:rsidR="0060170D" w:rsidRDefault="00050FBF" w:rsidP="00CE2DC8">
            <w:pPr>
              <w:rPr>
                <w:rFonts w:ascii="Arial" w:hAnsi="Arial" w:cs="Arial"/>
                <w:sz w:val="20"/>
                <w:szCs w:val="20"/>
              </w:rPr>
            </w:pPr>
            <w:r>
              <w:rPr>
                <w:rFonts w:ascii="Arial" w:hAnsi="Arial" w:cs="Arial"/>
                <w:sz w:val="20"/>
                <w:szCs w:val="20"/>
              </w:rPr>
              <w:t>Programming</w:t>
            </w:r>
            <w:r w:rsidR="0060170D">
              <w:rPr>
                <w:rFonts w:ascii="Arial" w:hAnsi="Arial" w:cs="Arial"/>
                <w:sz w:val="20"/>
                <w:szCs w:val="20"/>
              </w:rPr>
              <w:t xml:space="preserve"> your sat </w:t>
            </w:r>
            <w:proofErr w:type="spellStart"/>
            <w:r w:rsidR="0060170D">
              <w:rPr>
                <w:rFonts w:ascii="Arial" w:hAnsi="Arial" w:cs="Arial"/>
                <w:sz w:val="20"/>
                <w:szCs w:val="20"/>
              </w:rPr>
              <w:t>nav</w:t>
            </w:r>
            <w:proofErr w:type="spellEnd"/>
            <w:r w:rsidR="0060170D">
              <w:rPr>
                <w:rFonts w:ascii="Arial" w:hAnsi="Arial" w:cs="Arial"/>
                <w:sz w:val="20"/>
                <w:szCs w:val="20"/>
              </w:rPr>
              <w:t xml:space="preserve"> whilst driving</w:t>
            </w:r>
          </w:p>
        </w:tc>
      </w:tr>
      <w:tr w:rsidR="0060170D" w:rsidTr="0051124D">
        <w:tc>
          <w:tcPr>
            <w:tcW w:w="1101" w:type="dxa"/>
          </w:tcPr>
          <w:p w:rsidR="0060170D" w:rsidRDefault="0060170D" w:rsidP="00CE2DC8">
            <w:pPr>
              <w:rPr>
                <w:rFonts w:ascii="Arial" w:hAnsi="Arial" w:cs="Arial"/>
                <w:sz w:val="20"/>
                <w:szCs w:val="20"/>
              </w:rPr>
            </w:pPr>
            <w:r>
              <w:rPr>
                <w:rFonts w:ascii="Arial" w:hAnsi="Arial" w:cs="Arial"/>
                <w:sz w:val="20"/>
                <w:szCs w:val="20"/>
              </w:rPr>
              <w:t>15</w:t>
            </w:r>
          </w:p>
        </w:tc>
        <w:tc>
          <w:tcPr>
            <w:tcW w:w="8141" w:type="dxa"/>
          </w:tcPr>
          <w:p w:rsidR="0060170D" w:rsidRDefault="00050FBF" w:rsidP="00CE2DC8">
            <w:pPr>
              <w:rPr>
                <w:rFonts w:ascii="Arial" w:hAnsi="Arial" w:cs="Arial"/>
                <w:sz w:val="20"/>
                <w:szCs w:val="20"/>
              </w:rPr>
            </w:pPr>
            <w:r>
              <w:rPr>
                <w:rFonts w:ascii="Arial" w:hAnsi="Arial" w:cs="Arial"/>
                <w:sz w:val="20"/>
                <w:szCs w:val="20"/>
              </w:rPr>
              <w:t>Smoking</w:t>
            </w:r>
            <w:r w:rsidR="0060170D">
              <w:rPr>
                <w:rFonts w:ascii="Arial" w:hAnsi="Arial" w:cs="Arial"/>
                <w:sz w:val="20"/>
                <w:szCs w:val="20"/>
              </w:rPr>
              <w:t xml:space="preserve"> a cigarette</w:t>
            </w:r>
          </w:p>
        </w:tc>
      </w:tr>
      <w:tr w:rsidR="0060170D" w:rsidTr="0060170D">
        <w:tc>
          <w:tcPr>
            <w:tcW w:w="1101" w:type="dxa"/>
          </w:tcPr>
          <w:p w:rsidR="0060170D" w:rsidRDefault="0060170D" w:rsidP="00CE2DC8">
            <w:pPr>
              <w:rPr>
                <w:rFonts w:ascii="Arial" w:hAnsi="Arial" w:cs="Arial"/>
                <w:sz w:val="20"/>
                <w:szCs w:val="20"/>
              </w:rPr>
            </w:pPr>
            <w:r>
              <w:rPr>
                <w:rFonts w:ascii="Arial" w:hAnsi="Arial" w:cs="Arial"/>
                <w:sz w:val="20"/>
                <w:szCs w:val="20"/>
              </w:rPr>
              <w:t>16</w:t>
            </w:r>
          </w:p>
        </w:tc>
        <w:tc>
          <w:tcPr>
            <w:tcW w:w="8141" w:type="dxa"/>
            <w:vAlign w:val="center"/>
          </w:tcPr>
          <w:p w:rsidR="0060170D" w:rsidRDefault="0060170D" w:rsidP="00CE2DC8">
            <w:pPr>
              <w:rPr>
                <w:rFonts w:ascii="Arial" w:hAnsi="Arial" w:cs="Arial"/>
                <w:sz w:val="20"/>
                <w:szCs w:val="20"/>
              </w:rPr>
            </w:pPr>
            <w:r>
              <w:rPr>
                <w:rFonts w:ascii="Arial" w:hAnsi="Arial" w:cs="Arial"/>
                <w:sz w:val="20"/>
                <w:szCs w:val="20"/>
              </w:rPr>
              <w:t>Items hanging from the rear view mirror</w:t>
            </w:r>
          </w:p>
        </w:tc>
      </w:tr>
      <w:tr w:rsidR="009A72F4" w:rsidTr="0051124D">
        <w:tc>
          <w:tcPr>
            <w:tcW w:w="1101" w:type="dxa"/>
          </w:tcPr>
          <w:p w:rsidR="009A72F4" w:rsidRDefault="0060170D" w:rsidP="0060170D">
            <w:pPr>
              <w:rPr>
                <w:rFonts w:ascii="Arial" w:hAnsi="Arial" w:cs="Arial"/>
                <w:sz w:val="20"/>
                <w:szCs w:val="20"/>
              </w:rPr>
            </w:pPr>
            <w:r>
              <w:rPr>
                <w:rFonts w:ascii="Arial" w:hAnsi="Arial" w:cs="Arial"/>
                <w:sz w:val="20"/>
                <w:szCs w:val="20"/>
              </w:rPr>
              <w:t>96</w:t>
            </w:r>
          </w:p>
        </w:tc>
        <w:tc>
          <w:tcPr>
            <w:tcW w:w="8141" w:type="dxa"/>
          </w:tcPr>
          <w:p w:rsidR="009A72F4" w:rsidRDefault="0060170D" w:rsidP="00CE2DC8">
            <w:pPr>
              <w:rPr>
                <w:rFonts w:ascii="Arial" w:hAnsi="Arial" w:cs="Arial"/>
                <w:sz w:val="20"/>
                <w:szCs w:val="20"/>
              </w:rPr>
            </w:pPr>
            <w:r>
              <w:rPr>
                <w:rFonts w:ascii="Arial" w:hAnsi="Arial" w:cs="Arial"/>
                <w:sz w:val="20"/>
                <w:szCs w:val="20"/>
              </w:rPr>
              <w:t>None of these are against the law or offences</w:t>
            </w:r>
          </w:p>
        </w:tc>
      </w:tr>
      <w:tr w:rsidR="00050FBF" w:rsidTr="0051124D">
        <w:tc>
          <w:tcPr>
            <w:tcW w:w="1101" w:type="dxa"/>
          </w:tcPr>
          <w:p w:rsidR="00050FBF" w:rsidDel="0060170D" w:rsidRDefault="00050FBF" w:rsidP="0060170D">
            <w:pPr>
              <w:rPr>
                <w:rFonts w:ascii="Arial" w:hAnsi="Arial" w:cs="Arial"/>
                <w:sz w:val="20"/>
                <w:szCs w:val="20"/>
              </w:rPr>
            </w:pPr>
            <w:r>
              <w:rPr>
                <w:rFonts w:ascii="Arial" w:hAnsi="Arial" w:cs="Arial"/>
                <w:sz w:val="20"/>
                <w:szCs w:val="20"/>
              </w:rPr>
              <w:t>99</w:t>
            </w:r>
          </w:p>
        </w:tc>
        <w:tc>
          <w:tcPr>
            <w:tcW w:w="8141" w:type="dxa"/>
          </w:tcPr>
          <w:p w:rsidR="00050FBF" w:rsidRDefault="00050FBF" w:rsidP="00CE2DC8">
            <w:pPr>
              <w:rPr>
                <w:rFonts w:ascii="Arial" w:hAnsi="Arial" w:cs="Arial"/>
                <w:sz w:val="20"/>
                <w:szCs w:val="20"/>
              </w:rPr>
            </w:pPr>
            <w:r>
              <w:rPr>
                <w:rFonts w:ascii="Arial" w:hAnsi="Arial" w:cs="Arial"/>
                <w:sz w:val="20"/>
                <w:szCs w:val="20"/>
              </w:rPr>
              <w:t>Don’t know</w:t>
            </w:r>
          </w:p>
        </w:tc>
      </w:tr>
    </w:tbl>
    <w:p w:rsidR="00D06BE6" w:rsidRDefault="00D06BE6" w:rsidP="00CE2DC8">
      <w:pPr>
        <w:spacing w:after="0" w:line="240" w:lineRule="auto"/>
        <w:rPr>
          <w:rFonts w:ascii="Arial" w:hAnsi="Arial" w:cs="Arial"/>
          <w:sz w:val="20"/>
          <w:szCs w:val="20"/>
        </w:rPr>
      </w:pPr>
    </w:p>
    <w:p w:rsidR="00050FBF" w:rsidRDefault="00050FBF" w:rsidP="00CE2DC8">
      <w:pPr>
        <w:spacing w:after="0" w:line="240" w:lineRule="auto"/>
        <w:rPr>
          <w:rFonts w:ascii="Arial" w:hAnsi="Arial" w:cs="Arial"/>
          <w:sz w:val="20"/>
          <w:szCs w:val="20"/>
        </w:rPr>
      </w:pPr>
    </w:p>
    <w:p w:rsidR="00050FBF" w:rsidRPr="00792FC8" w:rsidRDefault="00050FBF" w:rsidP="00050FBF">
      <w:pPr>
        <w:spacing w:after="0" w:line="240" w:lineRule="auto"/>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792FC8">
        <w:rPr>
          <w:rFonts w:ascii="Arial" w:eastAsia="Geneva" w:hAnsi="Arial" w:cs="Arial"/>
          <w:b/>
          <w:bCs/>
          <w:color w:val="FF0000"/>
          <w:kern w:val="24"/>
          <w:sz w:val="20"/>
          <w:szCs w:val="20"/>
        </w:rPr>
        <w:t>PROGRAMMING INSTRUCTION: ASK ALL.</w:t>
      </w:r>
      <w:r>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SINGLE CODE.</w:t>
      </w:r>
      <w:proofErr w:type="gramEnd"/>
      <w:r>
        <w:rPr>
          <w:rFonts w:ascii="Arial" w:eastAsia="Geneva" w:hAnsi="Arial" w:cs="Arial"/>
          <w:b/>
          <w:bCs/>
          <w:color w:val="FF0000"/>
          <w:kern w:val="24"/>
          <w:sz w:val="20"/>
          <w:szCs w:val="20"/>
        </w:rPr>
        <w:t xml:space="preserve"> RANDOMISE.</w:t>
      </w:r>
      <w:r w:rsidRPr="00792FC8">
        <w:rPr>
          <w:rFonts w:ascii="Arial" w:eastAsia="Geneva" w:hAnsi="Arial" w:cs="Arial"/>
          <w:b/>
          <w:bCs/>
          <w:color w:val="FF0000"/>
          <w:kern w:val="24"/>
          <w:sz w:val="20"/>
          <w:szCs w:val="20"/>
        </w:rPr>
        <w:t xml:space="preserve">] </w:t>
      </w:r>
    </w:p>
    <w:p w:rsidR="00050FBF" w:rsidRDefault="00050FBF" w:rsidP="00050FBF">
      <w:pPr>
        <w:spacing w:after="0" w:line="240" w:lineRule="auto"/>
        <w:ind w:left="720" w:hanging="720"/>
        <w:rPr>
          <w:rFonts w:ascii="Arial" w:hAnsi="Arial" w:cs="Arial"/>
          <w:sz w:val="20"/>
          <w:szCs w:val="20"/>
        </w:rPr>
      </w:pPr>
      <w:r>
        <w:rPr>
          <w:rFonts w:ascii="Arial" w:hAnsi="Arial" w:cs="Arial"/>
          <w:b/>
          <w:sz w:val="20"/>
          <w:szCs w:val="20"/>
        </w:rPr>
        <w:t>QSI16</w:t>
      </w:r>
      <w:r w:rsidRPr="00792FC8">
        <w:rPr>
          <w:rFonts w:ascii="Arial" w:hAnsi="Arial" w:cs="Arial"/>
          <w:b/>
          <w:sz w:val="20"/>
          <w:szCs w:val="20"/>
        </w:rPr>
        <w:t>.</w:t>
      </w:r>
      <w:r>
        <w:rPr>
          <w:rFonts w:ascii="Arial" w:hAnsi="Arial" w:cs="Arial"/>
          <w:b/>
          <w:sz w:val="20"/>
          <w:szCs w:val="20"/>
        </w:rPr>
        <w:tab/>
      </w:r>
      <w:r>
        <w:rPr>
          <w:rFonts w:ascii="Arial" w:hAnsi="Arial" w:cs="Arial"/>
          <w:sz w:val="20"/>
          <w:szCs w:val="20"/>
        </w:rPr>
        <w:t>Are you aware of any of the following having had new penalties introduced in the past year in the UK? Please select all those that you are aware of having new penalties.</w:t>
      </w:r>
    </w:p>
    <w:p w:rsidR="00050FBF" w:rsidRDefault="00050FBF" w:rsidP="00050FBF">
      <w:pPr>
        <w:spacing w:after="0" w:line="240" w:lineRule="auto"/>
        <w:ind w:left="720" w:hanging="720"/>
        <w:rPr>
          <w:rFonts w:ascii="Arial" w:hAnsi="Arial" w:cs="Arial"/>
          <w:sz w:val="20"/>
          <w:szCs w:val="20"/>
        </w:rPr>
      </w:pPr>
    </w:p>
    <w:tbl>
      <w:tblPr>
        <w:tblStyle w:val="TableGrid"/>
        <w:tblW w:w="0" w:type="auto"/>
        <w:tblLook w:val="04A0"/>
      </w:tblPr>
      <w:tblGrid>
        <w:gridCol w:w="1101"/>
        <w:gridCol w:w="8141"/>
      </w:tblGrid>
      <w:tr w:rsidR="00050FBF" w:rsidTr="00050FBF">
        <w:trPr>
          <w:trHeight w:val="93"/>
        </w:trPr>
        <w:tc>
          <w:tcPr>
            <w:tcW w:w="1101" w:type="dxa"/>
          </w:tcPr>
          <w:p w:rsidR="00050FBF" w:rsidRDefault="00050FBF" w:rsidP="00050FBF">
            <w:pPr>
              <w:rPr>
                <w:rFonts w:ascii="Arial" w:hAnsi="Arial" w:cs="Arial"/>
                <w:sz w:val="20"/>
                <w:szCs w:val="20"/>
              </w:rPr>
            </w:pPr>
            <w:r>
              <w:rPr>
                <w:rFonts w:ascii="Arial" w:hAnsi="Arial" w:cs="Arial"/>
                <w:sz w:val="20"/>
                <w:szCs w:val="20"/>
              </w:rPr>
              <w:t>1</w:t>
            </w:r>
          </w:p>
        </w:tc>
        <w:tc>
          <w:tcPr>
            <w:tcW w:w="8141" w:type="dxa"/>
          </w:tcPr>
          <w:p w:rsidR="00050FBF" w:rsidRDefault="00050FBF" w:rsidP="00050FBF">
            <w:pPr>
              <w:rPr>
                <w:rFonts w:ascii="Arial" w:hAnsi="Arial" w:cs="Arial"/>
                <w:sz w:val="20"/>
                <w:szCs w:val="20"/>
              </w:rPr>
            </w:pPr>
            <w:r>
              <w:rPr>
                <w:rFonts w:ascii="Arial" w:hAnsi="Arial" w:cs="Arial"/>
                <w:sz w:val="20"/>
                <w:szCs w:val="20"/>
              </w:rPr>
              <w:t>Tailgating</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2</w:t>
            </w:r>
          </w:p>
        </w:tc>
        <w:tc>
          <w:tcPr>
            <w:tcW w:w="8141" w:type="dxa"/>
          </w:tcPr>
          <w:p w:rsidR="00050FBF" w:rsidRDefault="00050FBF" w:rsidP="00050FBF">
            <w:pPr>
              <w:rPr>
                <w:rFonts w:ascii="Arial" w:hAnsi="Arial" w:cs="Arial"/>
                <w:sz w:val="20"/>
                <w:szCs w:val="20"/>
              </w:rPr>
            </w:pPr>
            <w:r>
              <w:rPr>
                <w:rFonts w:ascii="Arial" w:hAnsi="Arial" w:cs="Arial"/>
                <w:sz w:val="20"/>
                <w:szCs w:val="20"/>
              </w:rPr>
              <w:t>Aggressive driving</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3</w:t>
            </w:r>
          </w:p>
        </w:tc>
        <w:tc>
          <w:tcPr>
            <w:tcW w:w="8141" w:type="dxa"/>
          </w:tcPr>
          <w:p w:rsidR="00050FBF" w:rsidRDefault="00050FBF" w:rsidP="00050FBF">
            <w:pPr>
              <w:rPr>
                <w:rFonts w:ascii="Arial" w:hAnsi="Arial" w:cs="Arial"/>
                <w:sz w:val="20"/>
                <w:szCs w:val="20"/>
              </w:rPr>
            </w:pPr>
            <w:r>
              <w:rPr>
                <w:rFonts w:ascii="Arial" w:hAnsi="Arial" w:cs="Arial"/>
                <w:sz w:val="20"/>
                <w:szCs w:val="20"/>
              </w:rPr>
              <w:t>Undertaking</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4</w:t>
            </w:r>
          </w:p>
        </w:tc>
        <w:tc>
          <w:tcPr>
            <w:tcW w:w="8141" w:type="dxa"/>
          </w:tcPr>
          <w:p w:rsidR="00050FBF" w:rsidRDefault="00050FBF" w:rsidP="00050FBF">
            <w:pPr>
              <w:rPr>
                <w:rFonts w:ascii="Arial" w:hAnsi="Arial" w:cs="Arial"/>
                <w:sz w:val="20"/>
                <w:szCs w:val="20"/>
              </w:rPr>
            </w:pPr>
            <w:r>
              <w:rPr>
                <w:rFonts w:ascii="Arial" w:hAnsi="Arial" w:cs="Arial"/>
                <w:sz w:val="20"/>
                <w:szCs w:val="20"/>
              </w:rPr>
              <w:t>Texting or visiting social media sites whilst driving</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5</w:t>
            </w:r>
          </w:p>
        </w:tc>
        <w:tc>
          <w:tcPr>
            <w:tcW w:w="8141" w:type="dxa"/>
          </w:tcPr>
          <w:p w:rsidR="00050FBF" w:rsidRDefault="00050FBF" w:rsidP="00050FBF">
            <w:pPr>
              <w:rPr>
                <w:rFonts w:ascii="Arial" w:hAnsi="Arial" w:cs="Arial"/>
                <w:sz w:val="20"/>
                <w:szCs w:val="20"/>
              </w:rPr>
            </w:pPr>
            <w:r>
              <w:rPr>
                <w:rFonts w:ascii="Arial" w:hAnsi="Arial" w:cs="Arial"/>
                <w:sz w:val="20"/>
                <w:szCs w:val="20"/>
              </w:rPr>
              <w:t>Texting whilst stationary</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6</w:t>
            </w:r>
          </w:p>
        </w:tc>
        <w:tc>
          <w:tcPr>
            <w:tcW w:w="8141" w:type="dxa"/>
          </w:tcPr>
          <w:p w:rsidR="00050FBF" w:rsidRDefault="00050FBF" w:rsidP="00050FBF">
            <w:pPr>
              <w:rPr>
                <w:rFonts w:ascii="Arial" w:hAnsi="Arial" w:cs="Arial"/>
                <w:sz w:val="20"/>
                <w:szCs w:val="20"/>
              </w:rPr>
            </w:pPr>
            <w:r>
              <w:rPr>
                <w:rFonts w:ascii="Arial" w:hAnsi="Arial" w:cs="Arial"/>
                <w:sz w:val="20"/>
                <w:szCs w:val="20"/>
              </w:rPr>
              <w:t>Checking social media sites such as Facebook or Twitter</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7</w:t>
            </w:r>
          </w:p>
        </w:tc>
        <w:tc>
          <w:tcPr>
            <w:tcW w:w="8141" w:type="dxa"/>
          </w:tcPr>
          <w:p w:rsidR="00050FBF" w:rsidRDefault="00050FBF" w:rsidP="00050FBF">
            <w:pPr>
              <w:rPr>
                <w:rFonts w:ascii="Arial" w:hAnsi="Arial" w:cs="Arial"/>
                <w:sz w:val="20"/>
                <w:szCs w:val="20"/>
              </w:rPr>
            </w:pPr>
            <w:r>
              <w:rPr>
                <w:rFonts w:ascii="Arial" w:hAnsi="Arial" w:cs="Arial"/>
                <w:sz w:val="20"/>
                <w:szCs w:val="20"/>
              </w:rPr>
              <w:t>Driving persistently in the middle lane of the motorway</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8</w:t>
            </w:r>
          </w:p>
        </w:tc>
        <w:tc>
          <w:tcPr>
            <w:tcW w:w="8141" w:type="dxa"/>
          </w:tcPr>
          <w:p w:rsidR="00050FBF" w:rsidRDefault="00050FBF" w:rsidP="00050FBF">
            <w:pPr>
              <w:rPr>
                <w:rFonts w:ascii="Arial" w:hAnsi="Arial" w:cs="Arial"/>
                <w:sz w:val="20"/>
                <w:szCs w:val="20"/>
              </w:rPr>
            </w:pPr>
            <w:r>
              <w:rPr>
                <w:rFonts w:ascii="Arial" w:hAnsi="Arial" w:cs="Arial"/>
                <w:sz w:val="20"/>
                <w:szCs w:val="20"/>
              </w:rPr>
              <w:t>Running a red light</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9</w:t>
            </w:r>
          </w:p>
        </w:tc>
        <w:tc>
          <w:tcPr>
            <w:tcW w:w="8141" w:type="dxa"/>
          </w:tcPr>
          <w:p w:rsidR="00050FBF" w:rsidRDefault="00050FBF" w:rsidP="00050FBF">
            <w:pPr>
              <w:rPr>
                <w:rFonts w:ascii="Arial" w:hAnsi="Arial" w:cs="Arial"/>
                <w:sz w:val="20"/>
                <w:szCs w:val="20"/>
              </w:rPr>
            </w:pPr>
            <w:r>
              <w:rPr>
                <w:rFonts w:ascii="Arial" w:hAnsi="Arial" w:cs="Arial"/>
                <w:sz w:val="20"/>
                <w:szCs w:val="20"/>
              </w:rPr>
              <w:t>Speeding</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10</w:t>
            </w:r>
          </w:p>
        </w:tc>
        <w:tc>
          <w:tcPr>
            <w:tcW w:w="8141" w:type="dxa"/>
          </w:tcPr>
          <w:p w:rsidR="00050FBF" w:rsidRDefault="00050FBF" w:rsidP="00050FBF">
            <w:pPr>
              <w:rPr>
                <w:rFonts w:ascii="Arial" w:hAnsi="Arial" w:cs="Arial"/>
                <w:sz w:val="20"/>
                <w:szCs w:val="20"/>
              </w:rPr>
            </w:pPr>
            <w:r>
              <w:rPr>
                <w:rFonts w:ascii="Arial" w:hAnsi="Arial" w:cs="Arial"/>
                <w:sz w:val="20"/>
                <w:szCs w:val="20"/>
              </w:rPr>
              <w:t>Driving in bare feet</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11</w:t>
            </w:r>
          </w:p>
        </w:tc>
        <w:tc>
          <w:tcPr>
            <w:tcW w:w="8141" w:type="dxa"/>
          </w:tcPr>
          <w:p w:rsidR="00050FBF" w:rsidRDefault="00050FBF" w:rsidP="00050FBF">
            <w:pPr>
              <w:rPr>
                <w:rFonts w:ascii="Arial" w:hAnsi="Arial" w:cs="Arial"/>
                <w:sz w:val="20"/>
                <w:szCs w:val="20"/>
              </w:rPr>
            </w:pPr>
            <w:r>
              <w:rPr>
                <w:rFonts w:ascii="Arial" w:hAnsi="Arial" w:cs="Arial"/>
                <w:sz w:val="20"/>
                <w:szCs w:val="20"/>
              </w:rPr>
              <w:t>Driving with a partially cracked windscreen</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12</w:t>
            </w:r>
          </w:p>
        </w:tc>
        <w:tc>
          <w:tcPr>
            <w:tcW w:w="8141" w:type="dxa"/>
          </w:tcPr>
          <w:p w:rsidR="00050FBF" w:rsidRDefault="00050FBF" w:rsidP="00050FBF">
            <w:pPr>
              <w:rPr>
                <w:rFonts w:ascii="Arial" w:hAnsi="Arial" w:cs="Arial"/>
                <w:sz w:val="20"/>
                <w:szCs w:val="20"/>
              </w:rPr>
            </w:pPr>
            <w:r>
              <w:rPr>
                <w:rFonts w:ascii="Arial" w:hAnsi="Arial" w:cs="Arial"/>
                <w:sz w:val="20"/>
                <w:szCs w:val="20"/>
              </w:rPr>
              <w:t>Stopping on the hard shoulder to sleep</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13</w:t>
            </w:r>
          </w:p>
        </w:tc>
        <w:tc>
          <w:tcPr>
            <w:tcW w:w="8141" w:type="dxa"/>
          </w:tcPr>
          <w:p w:rsidR="00050FBF" w:rsidRDefault="00050FBF" w:rsidP="00050FBF">
            <w:pPr>
              <w:rPr>
                <w:rFonts w:ascii="Arial" w:hAnsi="Arial" w:cs="Arial"/>
                <w:sz w:val="20"/>
                <w:szCs w:val="20"/>
              </w:rPr>
            </w:pPr>
            <w:r>
              <w:rPr>
                <w:rFonts w:ascii="Arial" w:hAnsi="Arial" w:cs="Arial"/>
                <w:sz w:val="20"/>
                <w:szCs w:val="20"/>
              </w:rPr>
              <w:t>Having a TV/DVD screen in the front seat</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14</w:t>
            </w:r>
          </w:p>
        </w:tc>
        <w:tc>
          <w:tcPr>
            <w:tcW w:w="8141" w:type="dxa"/>
          </w:tcPr>
          <w:p w:rsidR="00050FBF" w:rsidRDefault="00050FBF" w:rsidP="00050FBF">
            <w:pPr>
              <w:rPr>
                <w:rFonts w:ascii="Arial" w:hAnsi="Arial" w:cs="Arial"/>
                <w:sz w:val="20"/>
                <w:szCs w:val="20"/>
              </w:rPr>
            </w:pPr>
            <w:r>
              <w:rPr>
                <w:rFonts w:ascii="Arial" w:hAnsi="Arial" w:cs="Arial"/>
                <w:sz w:val="20"/>
                <w:szCs w:val="20"/>
              </w:rPr>
              <w:t xml:space="preserve">Programming your sat </w:t>
            </w:r>
            <w:proofErr w:type="spellStart"/>
            <w:r>
              <w:rPr>
                <w:rFonts w:ascii="Arial" w:hAnsi="Arial" w:cs="Arial"/>
                <w:sz w:val="20"/>
                <w:szCs w:val="20"/>
              </w:rPr>
              <w:t>nav</w:t>
            </w:r>
            <w:proofErr w:type="spellEnd"/>
            <w:r>
              <w:rPr>
                <w:rFonts w:ascii="Arial" w:hAnsi="Arial" w:cs="Arial"/>
                <w:sz w:val="20"/>
                <w:szCs w:val="20"/>
              </w:rPr>
              <w:t xml:space="preserve"> whilst driving</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15</w:t>
            </w:r>
          </w:p>
        </w:tc>
        <w:tc>
          <w:tcPr>
            <w:tcW w:w="8141" w:type="dxa"/>
          </w:tcPr>
          <w:p w:rsidR="00050FBF" w:rsidRDefault="00050FBF" w:rsidP="00050FBF">
            <w:pPr>
              <w:rPr>
                <w:rFonts w:ascii="Arial" w:hAnsi="Arial" w:cs="Arial"/>
                <w:sz w:val="20"/>
                <w:szCs w:val="20"/>
              </w:rPr>
            </w:pPr>
            <w:r>
              <w:rPr>
                <w:rFonts w:ascii="Arial" w:hAnsi="Arial" w:cs="Arial"/>
                <w:sz w:val="20"/>
                <w:szCs w:val="20"/>
              </w:rPr>
              <w:t>Smoking a cigarette</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16</w:t>
            </w:r>
          </w:p>
        </w:tc>
        <w:tc>
          <w:tcPr>
            <w:tcW w:w="8141" w:type="dxa"/>
            <w:vAlign w:val="center"/>
          </w:tcPr>
          <w:p w:rsidR="00050FBF" w:rsidRDefault="00050FBF" w:rsidP="00050FBF">
            <w:pPr>
              <w:rPr>
                <w:rFonts w:ascii="Arial" w:hAnsi="Arial" w:cs="Arial"/>
                <w:sz w:val="20"/>
                <w:szCs w:val="20"/>
              </w:rPr>
            </w:pPr>
            <w:r>
              <w:rPr>
                <w:rFonts w:ascii="Arial" w:hAnsi="Arial" w:cs="Arial"/>
                <w:sz w:val="20"/>
                <w:szCs w:val="20"/>
              </w:rPr>
              <w:t>Items hanging from the rear view mirror</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96</w:t>
            </w:r>
          </w:p>
        </w:tc>
        <w:tc>
          <w:tcPr>
            <w:tcW w:w="8141" w:type="dxa"/>
          </w:tcPr>
          <w:p w:rsidR="00050FBF" w:rsidRDefault="00050FBF" w:rsidP="00050FBF">
            <w:pPr>
              <w:rPr>
                <w:rFonts w:ascii="Arial" w:hAnsi="Arial" w:cs="Arial"/>
                <w:sz w:val="20"/>
                <w:szCs w:val="20"/>
              </w:rPr>
            </w:pPr>
            <w:r>
              <w:rPr>
                <w:rFonts w:ascii="Arial" w:hAnsi="Arial" w:cs="Arial"/>
                <w:sz w:val="20"/>
                <w:szCs w:val="20"/>
              </w:rPr>
              <w:t>None of these</w:t>
            </w:r>
          </w:p>
        </w:tc>
      </w:tr>
      <w:tr w:rsidR="00050FBF" w:rsidTr="00050FBF">
        <w:tc>
          <w:tcPr>
            <w:tcW w:w="1101" w:type="dxa"/>
          </w:tcPr>
          <w:p w:rsidR="00050FBF" w:rsidRDefault="00050FBF" w:rsidP="00050FBF">
            <w:pPr>
              <w:rPr>
                <w:rFonts w:ascii="Arial" w:hAnsi="Arial" w:cs="Arial"/>
                <w:sz w:val="20"/>
                <w:szCs w:val="20"/>
              </w:rPr>
            </w:pPr>
            <w:r>
              <w:rPr>
                <w:rFonts w:ascii="Arial" w:hAnsi="Arial" w:cs="Arial"/>
                <w:sz w:val="20"/>
                <w:szCs w:val="20"/>
              </w:rPr>
              <w:t>99</w:t>
            </w:r>
          </w:p>
        </w:tc>
        <w:tc>
          <w:tcPr>
            <w:tcW w:w="8141" w:type="dxa"/>
          </w:tcPr>
          <w:p w:rsidR="00050FBF" w:rsidRDefault="00050FBF" w:rsidP="00050FBF">
            <w:pPr>
              <w:rPr>
                <w:rFonts w:ascii="Arial" w:hAnsi="Arial" w:cs="Arial"/>
                <w:sz w:val="20"/>
                <w:szCs w:val="20"/>
              </w:rPr>
            </w:pPr>
            <w:r>
              <w:rPr>
                <w:rFonts w:ascii="Arial" w:hAnsi="Arial" w:cs="Arial"/>
                <w:sz w:val="20"/>
                <w:szCs w:val="20"/>
              </w:rPr>
              <w:t>Don’t know</w:t>
            </w:r>
          </w:p>
        </w:tc>
      </w:tr>
    </w:tbl>
    <w:p w:rsidR="00050FBF" w:rsidRDefault="00050FBF" w:rsidP="00CE2DC8">
      <w:pPr>
        <w:spacing w:after="0" w:line="240" w:lineRule="auto"/>
        <w:rPr>
          <w:rFonts w:ascii="Arial" w:hAnsi="Arial" w:cs="Arial"/>
          <w:sz w:val="20"/>
          <w:szCs w:val="20"/>
        </w:rPr>
      </w:pPr>
    </w:p>
    <w:p w:rsidR="00A514EE" w:rsidRDefault="00A514EE" w:rsidP="00CE2DC8">
      <w:pPr>
        <w:spacing w:after="0" w:line="240" w:lineRule="auto"/>
        <w:textAlignment w:val="baseline"/>
        <w:rPr>
          <w:rFonts w:ascii="Arial" w:eastAsia="Geneva" w:hAnsi="Arial" w:cs="Arial"/>
          <w:b/>
          <w:bCs/>
          <w:color w:val="FF0000"/>
          <w:kern w:val="24"/>
          <w:sz w:val="20"/>
          <w:szCs w:val="20"/>
        </w:rPr>
      </w:pPr>
    </w:p>
    <w:p w:rsidR="00B978C1" w:rsidRDefault="00B978C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D06BE6" w:rsidRDefault="00D06BE6" w:rsidP="00CE2DC8">
      <w:pPr>
        <w:spacing w:after="0" w:line="240" w:lineRule="auto"/>
        <w:textAlignment w:val="baseline"/>
        <w:rPr>
          <w:rFonts w:ascii="Arial" w:eastAsia="Geneva" w:hAnsi="Arial" w:cs="Arial"/>
          <w:b/>
          <w:bCs/>
          <w:color w:val="FF0000"/>
          <w:kern w:val="24"/>
          <w:sz w:val="20"/>
          <w:szCs w:val="20"/>
        </w:rPr>
      </w:pPr>
      <w:r w:rsidRPr="00792FC8">
        <w:rPr>
          <w:rFonts w:ascii="Arial" w:eastAsia="Geneva" w:hAnsi="Arial" w:cs="Arial"/>
          <w:b/>
          <w:bCs/>
          <w:color w:val="FF0000"/>
          <w:kern w:val="24"/>
          <w:sz w:val="20"/>
          <w:szCs w:val="20"/>
        </w:rPr>
        <w:lastRenderedPageBreak/>
        <w:t>[PROGRAMMING INSTRUCTION: ASK ALL.</w:t>
      </w:r>
      <w:r>
        <w:rPr>
          <w:rFonts w:ascii="Arial" w:eastAsia="Geneva" w:hAnsi="Arial" w:cs="Arial"/>
          <w:b/>
          <w:bCs/>
          <w:color w:val="FF0000"/>
          <w:kern w:val="24"/>
          <w:sz w:val="20"/>
          <w:szCs w:val="20"/>
        </w:rPr>
        <w:t xml:space="preserve"> SINGLE CODE PER ROW</w:t>
      </w:r>
      <w:r w:rsidRPr="00792FC8">
        <w:rPr>
          <w:rFonts w:ascii="Arial" w:eastAsia="Geneva" w:hAnsi="Arial" w:cs="Arial"/>
          <w:b/>
          <w:bCs/>
          <w:color w:val="FF0000"/>
          <w:kern w:val="24"/>
          <w:sz w:val="20"/>
          <w:szCs w:val="20"/>
        </w:rPr>
        <w:t xml:space="preserve">] </w:t>
      </w:r>
    </w:p>
    <w:p w:rsidR="00D06BE6"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1</w:t>
      </w:r>
      <w:r w:rsidR="00391BC7">
        <w:rPr>
          <w:rFonts w:ascii="Arial" w:hAnsi="Arial" w:cs="Arial"/>
          <w:b/>
          <w:sz w:val="20"/>
          <w:szCs w:val="20"/>
        </w:rPr>
        <w:t>6</w:t>
      </w:r>
      <w:r w:rsidR="00D06BE6" w:rsidRPr="00792FC8">
        <w:rPr>
          <w:rFonts w:ascii="Arial" w:hAnsi="Arial" w:cs="Arial"/>
          <w:b/>
          <w:sz w:val="20"/>
          <w:szCs w:val="20"/>
        </w:rPr>
        <w:t>.</w:t>
      </w:r>
      <w:r w:rsidR="00D06BE6">
        <w:rPr>
          <w:rFonts w:ascii="Arial" w:hAnsi="Arial" w:cs="Arial"/>
          <w:b/>
          <w:sz w:val="20"/>
          <w:szCs w:val="20"/>
        </w:rPr>
        <w:tab/>
      </w:r>
      <w:r w:rsidR="00D06BE6">
        <w:rPr>
          <w:rFonts w:ascii="Arial" w:hAnsi="Arial" w:cs="Arial"/>
          <w:sz w:val="20"/>
          <w:szCs w:val="20"/>
        </w:rPr>
        <w:t xml:space="preserve">How likely do you think you would be to </w:t>
      </w:r>
      <w:r w:rsidR="00D06BE6" w:rsidRPr="006139A2">
        <w:rPr>
          <w:rFonts w:ascii="Arial" w:hAnsi="Arial" w:cs="Arial"/>
          <w:b/>
          <w:sz w:val="20"/>
          <w:szCs w:val="20"/>
          <w:u w:val="single"/>
        </w:rPr>
        <w:t>get caught</w:t>
      </w:r>
      <w:r w:rsidR="00D06BE6">
        <w:rPr>
          <w:rFonts w:ascii="Arial" w:hAnsi="Arial" w:cs="Arial"/>
          <w:sz w:val="20"/>
          <w:szCs w:val="20"/>
        </w:rPr>
        <w:t xml:space="preserve"> if you were to do </w:t>
      </w:r>
      <w:r w:rsidR="00A514EE">
        <w:rPr>
          <w:rFonts w:ascii="Arial" w:hAnsi="Arial" w:cs="Arial"/>
          <w:sz w:val="20"/>
          <w:szCs w:val="20"/>
        </w:rPr>
        <w:t>any of these</w:t>
      </w:r>
      <w:r w:rsidR="00D06BE6" w:rsidRPr="00B338D3">
        <w:rPr>
          <w:rFonts w:ascii="Arial" w:hAnsi="Arial" w:cs="Arial"/>
          <w:sz w:val="20"/>
          <w:szCs w:val="20"/>
        </w:rPr>
        <w:t>?</w:t>
      </w:r>
    </w:p>
    <w:p w:rsidR="00D06BE6" w:rsidRDefault="00D06BE6" w:rsidP="00CE2DC8">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D06BE6" w:rsidRPr="00B3030B" w:rsidTr="00684350">
        <w:tc>
          <w:tcPr>
            <w:tcW w:w="1101" w:type="dxa"/>
          </w:tcPr>
          <w:p w:rsidR="00D06BE6" w:rsidRPr="00B3030B" w:rsidRDefault="00D06BE6" w:rsidP="00CE2DC8">
            <w:pPr>
              <w:rPr>
                <w:rFonts w:ascii="Arial" w:hAnsi="Arial" w:cs="Arial"/>
                <w:sz w:val="20"/>
                <w:szCs w:val="20"/>
              </w:rPr>
            </w:pPr>
            <w:r w:rsidRPr="00B3030B">
              <w:rPr>
                <w:rFonts w:ascii="Arial" w:hAnsi="Arial" w:cs="Arial"/>
                <w:sz w:val="20"/>
                <w:szCs w:val="20"/>
              </w:rPr>
              <w:t>1</w:t>
            </w:r>
          </w:p>
        </w:tc>
        <w:tc>
          <w:tcPr>
            <w:tcW w:w="8141" w:type="dxa"/>
          </w:tcPr>
          <w:p w:rsidR="00D06BE6" w:rsidRPr="00B3030B" w:rsidRDefault="00D06BE6" w:rsidP="00CE2DC8">
            <w:pPr>
              <w:rPr>
                <w:rFonts w:ascii="Arial" w:hAnsi="Arial" w:cs="Arial"/>
                <w:sz w:val="20"/>
                <w:szCs w:val="20"/>
              </w:rPr>
            </w:pPr>
            <w:r>
              <w:rPr>
                <w:rFonts w:ascii="Arial" w:hAnsi="Arial" w:cs="Arial"/>
                <w:sz w:val="20"/>
                <w:szCs w:val="20"/>
              </w:rPr>
              <w:t>Extremely unlikely</w:t>
            </w:r>
          </w:p>
        </w:tc>
      </w:tr>
      <w:tr w:rsidR="00D06BE6" w:rsidRPr="00B3030B" w:rsidTr="00684350">
        <w:tc>
          <w:tcPr>
            <w:tcW w:w="1101" w:type="dxa"/>
          </w:tcPr>
          <w:p w:rsidR="00D06BE6" w:rsidRPr="00B3030B" w:rsidRDefault="00D06BE6" w:rsidP="00CE2DC8">
            <w:pPr>
              <w:rPr>
                <w:rFonts w:ascii="Arial" w:hAnsi="Arial" w:cs="Arial"/>
                <w:sz w:val="20"/>
                <w:szCs w:val="20"/>
              </w:rPr>
            </w:pPr>
            <w:r w:rsidRPr="00B3030B">
              <w:rPr>
                <w:rFonts w:ascii="Arial" w:hAnsi="Arial" w:cs="Arial"/>
                <w:sz w:val="20"/>
                <w:szCs w:val="20"/>
              </w:rPr>
              <w:t>2</w:t>
            </w:r>
          </w:p>
        </w:tc>
        <w:tc>
          <w:tcPr>
            <w:tcW w:w="8141" w:type="dxa"/>
          </w:tcPr>
          <w:p w:rsidR="00D06BE6" w:rsidRPr="00B3030B" w:rsidRDefault="00D06BE6" w:rsidP="00CE2DC8">
            <w:pPr>
              <w:rPr>
                <w:rFonts w:ascii="Arial" w:hAnsi="Arial" w:cs="Arial"/>
                <w:sz w:val="20"/>
                <w:szCs w:val="20"/>
              </w:rPr>
            </w:pPr>
            <w:r>
              <w:rPr>
                <w:rFonts w:ascii="Arial" w:hAnsi="Arial" w:cs="Arial"/>
                <w:sz w:val="20"/>
                <w:szCs w:val="20"/>
              </w:rPr>
              <w:t>Quite unlikely</w:t>
            </w:r>
          </w:p>
        </w:tc>
      </w:tr>
      <w:tr w:rsidR="00D06BE6" w:rsidRPr="00B3030B" w:rsidTr="00684350">
        <w:tc>
          <w:tcPr>
            <w:tcW w:w="1101" w:type="dxa"/>
          </w:tcPr>
          <w:p w:rsidR="00D06BE6" w:rsidRPr="00B3030B" w:rsidRDefault="00D06BE6" w:rsidP="00CE2DC8">
            <w:pPr>
              <w:rPr>
                <w:rFonts w:ascii="Arial" w:hAnsi="Arial" w:cs="Arial"/>
                <w:sz w:val="20"/>
                <w:szCs w:val="20"/>
              </w:rPr>
            </w:pPr>
            <w:r w:rsidRPr="00B3030B">
              <w:rPr>
                <w:rFonts w:ascii="Arial" w:hAnsi="Arial" w:cs="Arial"/>
                <w:sz w:val="20"/>
                <w:szCs w:val="20"/>
              </w:rPr>
              <w:t>3</w:t>
            </w:r>
          </w:p>
        </w:tc>
        <w:tc>
          <w:tcPr>
            <w:tcW w:w="8141" w:type="dxa"/>
          </w:tcPr>
          <w:p w:rsidR="00D06BE6" w:rsidRPr="00B3030B" w:rsidRDefault="00D06BE6" w:rsidP="00CE2DC8">
            <w:pPr>
              <w:rPr>
                <w:rFonts w:ascii="Arial" w:hAnsi="Arial" w:cs="Arial"/>
                <w:sz w:val="20"/>
                <w:szCs w:val="20"/>
              </w:rPr>
            </w:pPr>
            <w:r>
              <w:rPr>
                <w:rFonts w:ascii="Arial" w:hAnsi="Arial" w:cs="Arial"/>
                <w:sz w:val="20"/>
                <w:szCs w:val="20"/>
              </w:rPr>
              <w:t>Neither likely nor unlikely</w:t>
            </w:r>
          </w:p>
        </w:tc>
      </w:tr>
      <w:tr w:rsidR="00D06BE6" w:rsidRPr="00B3030B" w:rsidTr="00684350">
        <w:tc>
          <w:tcPr>
            <w:tcW w:w="1101" w:type="dxa"/>
          </w:tcPr>
          <w:p w:rsidR="00D06BE6" w:rsidRPr="00B3030B" w:rsidRDefault="00D06BE6" w:rsidP="00CE2DC8">
            <w:pPr>
              <w:rPr>
                <w:rFonts w:ascii="Arial" w:hAnsi="Arial" w:cs="Arial"/>
                <w:sz w:val="20"/>
                <w:szCs w:val="20"/>
              </w:rPr>
            </w:pPr>
            <w:r w:rsidRPr="00B3030B">
              <w:rPr>
                <w:rFonts w:ascii="Arial" w:hAnsi="Arial" w:cs="Arial"/>
                <w:sz w:val="20"/>
                <w:szCs w:val="20"/>
              </w:rPr>
              <w:t>4</w:t>
            </w:r>
          </w:p>
        </w:tc>
        <w:tc>
          <w:tcPr>
            <w:tcW w:w="8141" w:type="dxa"/>
          </w:tcPr>
          <w:p w:rsidR="00D06BE6" w:rsidRPr="00B3030B" w:rsidRDefault="00D06BE6" w:rsidP="00CE2DC8">
            <w:pPr>
              <w:rPr>
                <w:rFonts w:ascii="Arial" w:hAnsi="Arial" w:cs="Arial"/>
                <w:sz w:val="20"/>
                <w:szCs w:val="20"/>
              </w:rPr>
            </w:pPr>
            <w:r>
              <w:rPr>
                <w:rFonts w:ascii="Arial" w:hAnsi="Arial" w:cs="Arial"/>
                <w:sz w:val="20"/>
                <w:szCs w:val="20"/>
              </w:rPr>
              <w:t>Quite likely</w:t>
            </w:r>
          </w:p>
        </w:tc>
      </w:tr>
      <w:tr w:rsidR="00D06BE6" w:rsidRPr="00B3030B" w:rsidTr="00684350">
        <w:tc>
          <w:tcPr>
            <w:tcW w:w="1101" w:type="dxa"/>
          </w:tcPr>
          <w:p w:rsidR="00D06BE6" w:rsidRPr="00B3030B" w:rsidRDefault="00D06BE6" w:rsidP="00CE2DC8">
            <w:pPr>
              <w:rPr>
                <w:rFonts w:ascii="Arial" w:hAnsi="Arial" w:cs="Arial"/>
                <w:sz w:val="20"/>
                <w:szCs w:val="20"/>
              </w:rPr>
            </w:pPr>
            <w:r w:rsidRPr="00B3030B">
              <w:rPr>
                <w:rFonts w:ascii="Arial" w:hAnsi="Arial" w:cs="Arial"/>
                <w:sz w:val="20"/>
                <w:szCs w:val="20"/>
              </w:rPr>
              <w:t>5</w:t>
            </w:r>
          </w:p>
        </w:tc>
        <w:tc>
          <w:tcPr>
            <w:tcW w:w="8141" w:type="dxa"/>
          </w:tcPr>
          <w:p w:rsidR="00D06BE6" w:rsidRPr="00B3030B" w:rsidRDefault="00D06BE6" w:rsidP="00CE2DC8">
            <w:pPr>
              <w:rPr>
                <w:rFonts w:ascii="Arial" w:hAnsi="Arial" w:cs="Arial"/>
                <w:sz w:val="20"/>
                <w:szCs w:val="20"/>
              </w:rPr>
            </w:pPr>
            <w:r>
              <w:rPr>
                <w:rFonts w:ascii="Arial" w:hAnsi="Arial" w:cs="Arial"/>
                <w:sz w:val="20"/>
                <w:szCs w:val="20"/>
              </w:rPr>
              <w:t>Extremely likely</w:t>
            </w:r>
          </w:p>
        </w:tc>
      </w:tr>
      <w:tr w:rsidR="00D06BE6" w:rsidRPr="00B3030B" w:rsidTr="00684350">
        <w:tc>
          <w:tcPr>
            <w:tcW w:w="1101" w:type="dxa"/>
          </w:tcPr>
          <w:p w:rsidR="00D06BE6" w:rsidRPr="00B3030B" w:rsidRDefault="00D06BE6" w:rsidP="00CE2DC8">
            <w:pPr>
              <w:rPr>
                <w:rFonts w:ascii="Arial" w:hAnsi="Arial" w:cs="Arial"/>
                <w:sz w:val="20"/>
                <w:szCs w:val="20"/>
              </w:rPr>
            </w:pPr>
            <w:r>
              <w:rPr>
                <w:rFonts w:ascii="Arial" w:hAnsi="Arial" w:cs="Arial"/>
                <w:sz w:val="20"/>
                <w:szCs w:val="20"/>
              </w:rPr>
              <w:t>99</w:t>
            </w:r>
          </w:p>
        </w:tc>
        <w:tc>
          <w:tcPr>
            <w:tcW w:w="8141" w:type="dxa"/>
            <w:vAlign w:val="center"/>
          </w:tcPr>
          <w:p w:rsidR="00D06BE6" w:rsidRPr="00B3030B" w:rsidRDefault="00D06BE6" w:rsidP="00CE2DC8">
            <w:pPr>
              <w:rPr>
                <w:rFonts w:ascii="Arial" w:hAnsi="Arial" w:cs="Arial"/>
                <w:sz w:val="20"/>
                <w:szCs w:val="20"/>
              </w:rPr>
            </w:pPr>
            <w:r>
              <w:rPr>
                <w:rFonts w:ascii="Arial" w:hAnsi="Arial" w:cs="Arial"/>
                <w:sz w:val="20"/>
                <w:szCs w:val="20"/>
              </w:rPr>
              <w:t>Don’t know</w:t>
            </w:r>
          </w:p>
        </w:tc>
      </w:tr>
    </w:tbl>
    <w:p w:rsidR="00D06BE6" w:rsidRDefault="00D06BE6" w:rsidP="00CE2DC8">
      <w:pPr>
        <w:spacing w:after="0" w:line="240" w:lineRule="auto"/>
        <w:ind w:left="720" w:hanging="720"/>
        <w:rPr>
          <w:rFonts w:ascii="Arial" w:hAnsi="Arial" w:cs="Arial"/>
          <w:sz w:val="20"/>
          <w:szCs w:val="20"/>
        </w:rPr>
      </w:pPr>
    </w:p>
    <w:tbl>
      <w:tblPr>
        <w:tblStyle w:val="TableGrid"/>
        <w:tblW w:w="0" w:type="auto"/>
        <w:tblLook w:val="04A0"/>
      </w:tblPr>
      <w:tblGrid>
        <w:gridCol w:w="1101"/>
        <w:gridCol w:w="8141"/>
      </w:tblGrid>
      <w:tr w:rsidR="009A72F4" w:rsidTr="00053933">
        <w:trPr>
          <w:trHeight w:val="93"/>
        </w:trPr>
        <w:tc>
          <w:tcPr>
            <w:tcW w:w="1101" w:type="dxa"/>
          </w:tcPr>
          <w:p w:rsidR="009A72F4" w:rsidRDefault="00EE0CB6" w:rsidP="00CE2DC8">
            <w:pPr>
              <w:rPr>
                <w:rFonts w:ascii="Arial" w:hAnsi="Arial" w:cs="Arial"/>
                <w:sz w:val="20"/>
                <w:szCs w:val="20"/>
              </w:rPr>
            </w:pPr>
            <w:r>
              <w:rPr>
                <w:rFonts w:ascii="Arial" w:hAnsi="Arial" w:cs="Arial"/>
                <w:sz w:val="20"/>
                <w:szCs w:val="20"/>
              </w:rPr>
              <w:t>a</w:t>
            </w:r>
          </w:p>
        </w:tc>
        <w:tc>
          <w:tcPr>
            <w:tcW w:w="8141" w:type="dxa"/>
          </w:tcPr>
          <w:p w:rsidR="009A72F4" w:rsidRDefault="009A72F4" w:rsidP="00CE2DC8">
            <w:pPr>
              <w:rPr>
                <w:rFonts w:ascii="Arial" w:hAnsi="Arial" w:cs="Arial"/>
                <w:sz w:val="20"/>
                <w:szCs w:val="20"/>
              </w:rPr>
            </w:pPr>
            <w:r>
              <w:rPr>
                <w:rFonts w:ascii="Arial" w:hAnsi="Arial" w:cs="Arial"/>
                <w:sz w:val="20"/>
                <w:szCs w:val="20"/>
              </w:rPr>
              <w:t>Tailgating</w:t>
            </w:r>
          </w:p>
        </w:tc>
      </w:tr>
      <w:tr w:rsidR="009A72F4" w:rsidTr="00053933">
        <w:tc>
          <w:tcPr>
            <w:tcW w:w="1101" w:type="dxa"/>
          </w:tcPr>
          <w:p w:rsidR="009A72F4" w:rsidRDefault="00EE0CB6" w:rsidP="00CE2DC8">
            <w:pPr>
              <w:rPr>
                <w:rFonts w:ascii="Arial" w:hAnsi="Arial" w:cs="Arial"/>
                <w:sz w:val="20"/>
                <w:szCs w:val="20"/>
              </w:rPr>
            </w:pPr>
            <w:r>
              <w:rPr>
                <w:rFonts w:ascii="Arial" w:hAnsi="Arial" w:cs="Arial"/>
                <w:sz w:val="20"/>
                <w:szCs w:val="20"/>
              </w:rPr>
              <w:t>b</w:t>
            </w:r>
          </w:p>
        </w:tc>
        <w:tc>
          <w:tcPr>
            <w:tcW w:w="8141" w:type="dxa"/>
          </w:tcPr>
          <w:p w:rsidR="009A72F4" w:rsidRDefault="009A72F4" w:rsidP="00CE2DC8">
            <w:pPr>
              <w:rPr>
                <w:rFonts w:ascii="Arial" w:hAnsi="Arial" w:cs="Arial"/>
                <w:sz w:val="20"/>
                <w:szCs w:val="20"/>
              </w:rPr>
            </w:pPr>
            <w:r>
              <w:rPr>
                <w:rFonts w:ascii="Arial" w:hAnsi="Arial" w:cs="Arial"/>
                <w:sz w:val="20"/>
                <w:szCs w:val="20"/>
              </w:rPr>
              <w:t>Aggressive driving</w:t>
            </w:r>
          </w:p>
        </w:tc>
      </w:tr>
      <w:tr w:rsidR="009A72F4" w:rsidTr="00053933">
        <w:tc>
          <w:tcPr>
            <w:tcW w:w="1101" w:type="dxa"/>
          </w:tcPr>
          <w:p w:rsidR="009A72F4" w:rsidRDefault="00EE0CB6" w:rsidP="00CE2DC8">
            <w:pPr>
              <w:rPr>
                <w:rFonts w:ascii="Arial" w:hAnsi="Arial" w:cs="Arial"/>
                <w:sz w:val="20"/>
                <w:szCs w:val="20"/>
              </w:rPr>
            </w:pPr>
            <w:r>
              <w:rPr>
                <w:rFonts w:ascii="Arial" w:hAnsi="Arial" w:cs="Arial"/>
                <w:sz w:val="20"/>
                <w:szCs w:val="20"/>
              </w:rPr>
              <w:t>c</w:t>
            </w:r>
          </w:p>
        </w:tc>
        <w:tc>
          <w:tcPr>
            <w:tcW w:w="8141" w:type="dxa"/>
          </w:tcPr>
          <w:p w:rsidR="009A72F4" w:rsidRDefault="009A72F4" w:rsidP="00CE2DC8">
            <w:pPr>
              <w:rPr>
                <w:rFonts w:ascii="Arial" w:hAnsi="Arial" w:cs="Arial"/>
                <w:sz w:val="20"/>
                <w:szCs w:val="20"/>
              </w:rPr>
            </w:pPr>
            <w:r>
              <w:rPr>
                <w:rFonts w:ascii="Arial" w:hAnsi="Arial" w:cs="Arial"/>
                <w:sz w:val="20"/>
                <w:szCs w:val="20"/>
              </w:rPr>
              <w:t>Undertaking</w:t>
            </w:r>
          </w:p>
        </w:tc>
      </w:tr>
      <w:tr w:rsidR="009A72F4" w:rsidTr="00053933">
        <w:tc>
          <w:tcPr>
            <w:tcW w:w="1101" w:type="dxa"/>
          </w:tcPr>
          <w:p w:rsidR="009A72F4" w:rsidRDefault="00EE0CB6" w:rsidP="00CE2DC8">
            <w:pPr>
              <w:rPr>
                <w:rFonts w:ascii="Arial" w:hAnsi="Arial" w:cs="Arial"/>
                <w:sz w:val="20"/>
                <w:szCs w:val="20"/>
              </w:rPr>
            </w:pPr>
            <w:r>
              <w:rPr>
                <w:rFonts w:ascii="Arial" w:hAnsi="Arial" w:cs="Arial"/>
                <w:sz w:val="20"/>
                <w:szCs w:val="20"/>
              </w:rPr>
              <w:t>d</w:t>
            </w:r>
          </w:p>
        </w:tc>
        <w:tc>
          <w:tcPr>
            <w:tcW w:w="8141" w:type="dxa"/>
          </w:tcPr>
          <w:p w:rsidR="009A72F4" w:rsidRDefault="009A72F4" w:rsidP="00CE2DC8">
            <w:pPr>
              <w:rPr>
                <w:rFonts w:ascii="Arial" w:hAnsi="Arial" w:cs="Arial"/>
                <w:sz w:val="20"/>
                <w:szCs w:val="20"/>
              </w:rPr>
            </w:pPr>
            <w:r>
              <w:rPr>
                <w:rFonts w:ascii="Arial" w:hAnsi="Arial" w:cs="Arial"/>
                <w:sz w:val="20"/>
                <w:szCs w:val="20"/>
              </w:rPr>
              <w:t>Texting whilst driving</w:t>
            </w:r>
          </w:p>
        </w:tc>
      </w:tr>
      <w:tr w:rsidR="009A72F4" w:rsidTr="00053933">
        <w:tc>
          <w:tcPr>
            <w:tcW w:w="1101" w:type="dxa"/>
          </w:tcPr>
          <w:p w:rsidR="009A72F4" w:rsidRDefault="00EE0CB6" w:rsidP="00CE2DC8">
            <w:pPr>
              <w:rPr>
                <w:rFonts w:ascii="Arial" w:hAnsi="Arial" w:cs="Arial"/>
                <w:sz w:val="20"/>
                <w:szCs w:val="20"/>
              </w:rPr>
            </w:pPr>
            <w:r>
              <w:rPr>
                <w:rFonts w:ascii="Arial" w:hAnsi="Arial" w:cs="Arial"/>
                <w:sz w:val="20"/>
                <w:szCs w:val="20"/>
              </w:rPr>
              <w:t>e</w:t>
            </w:r>
          </w:p>
        </w:tc>
        <w:tc>
          <w:tcPr>
            <w:tcW w:w="8141" w:type="dxa"/>
          </w:tcPr>
          <w:p w:rsidR="009A72F4" w:rsidRDefault="009A72F4" w:rsidP="00CE2DC8">
            <w:pPr>
              <w:rPr>
                <w:rFonts w:ascii="Arial" w:hAnsi="Arial" w:cs="Arial"/>
                <w:sz w:val="20"/>
                <w:szCs w:val="20"/>
              </w:rPr>
            </w:pPr>
            <w:r>
              <w:rPr>
                <w:rFonts w:ascii="Arial" w:hAnsi="Arial" w:cs="Arial"/>
                <w:sz w:val="20"/>
                <w:szCs w:val="20"/>
              </w:rPr>
              <w:t>Texting whilst stationary</w:t>
            </w:r>
          </w:p>
        </w:tc>
      </w:tr>
      <w:tr w:rsidR="009A72F4" w:rsidTr="00053933">
        <w:tc>
          <w:tcPr>
            <w:tcW w:w="1101" w:type="dxa"/>
          </w:tcPr>
          <w:p w:rsidR="009A72F4" w:rsidRDefault="00EE0CB6" w:rsidP="00CE2DC8">
            <w:pPr>
              <w:rPr>
                <w:rFonts w:ascii="Arial" w:hAnsi="Arial" w:cs="Arial"/>
                <w:sz w:val="20"/>
                <w:szCs w:val="20"/>
              </w:rPr>
            </w:pPr>
            <w:r>
              <w:rPr>
                <w:rFonts w:ascii="Arial" w:hAnsi="Arial" w:cs="Arial"/>
                <w:sz w:val="20"/>
                <w:szCs w:val="20"/>
              </w:rPr>
              <w:t>f</w:t>
            </w:r>
          </w:p>
        </w:tc>
        <w:tc>
          <w:tcPr>
            <w:tcW w:w="8141" w:type="dxa"/>
          </w:tcPr>
          <w:p w:rsidR="009A72F4" w:rsidRDefault="009A72F4" w:rsidP="00CE2DC8">
            <w:pPr>
              <w:rPr>
                <w:rFonts w:ascii="Arial" w:hAnsi="Arial" w:cs="Arial"/>
                <w:sz w:val="20"/>
                <w:szCs w:val="20"/>
              </w:rPr>
            </w:pPr>
            <w:r>
              <w:rPr>
                <w:rFonts w:ascii="Arial" w:hAnsi="Arial" w:cs="Arial"/>
                <w:sz w:val="20"/>
                <w:szCs w:val="20"/>
              </w:rPr>
              <w:t>Driving persistently in the middle lane of the motorway</w:t>
            </w:r>
          </w:p>
        </w:tc>
      </w:tr>
      <w:tr w:rsidR="009A72F4" w:rsidTr="00053933">
        <w:tc>
          <w:tcPr>
            <w:tcW w:w="1101" w:type="dxa"/>
          </w:tcPr>
          <w:p w:rsidR="009A72F4" w:rsidRDefault="00EE0CB6" w:rsidP="00CE2DC8">
            <w:pPr>
              <w:rPr>
                <w:rFonts w:ascii="Arial" w:hAnsi="Arial" w:cs="Arial"/>
                <w:sz w:val="20"/>
                <w:szCs w:val="20"/>
              </w:rPr>
            </w:pPr>
            <w:r>
              <w:rPr>
                <w:rFonts w:ascii="Arial" w:hAnsi="Arial" w:cs="Arial"/>
                <w:sz w:val="20"/>
                <w:szCs w:val="20"/>
              </w:rPr>
              <w:t>g</w:t>
            </w:r>
          </w:p>
        </w:tc>
        <w:tc>
          <w:tcPr>
            <w:tcW w:w="8141" w:type="dxa"/>
          </w:tcPr>
          <w:p w:rsidR="009A72F4" w:rsidRDefault="009A72F4" w:rsidP="00CE2DC8">
            <w:pPr>
              <w:rPr>
                <w:rFonts w:ascii="Arial" w:hAnsi="Arial" w:cs="Arial"/>
                <w:sz w:val="20"/>
                <w:szCs w:val="20"/>
              </w:rPr>
            </w:pPr>
            <w:r>
              <w:rPr>
                <w:rFonts w:ascii="Arial" w:hAnsi="Arial" w:cs="Arial"/>
                <w:sz w:val="20"/>
                <w:szCs w:val="20"/>
              </w:rPr>
              <w:t>Running a red light</w:t>
            </w:r>
          </w:p>
        </w:tc>
      </w:tr>
      <w:tr w:rsidR="009A72F4" w:rsidTr="00053933">
        <w:tc>
          <w:tcPr>
            <w:tcW w:w="1101" w:type="dxa"/>
          </w:tcPr>
          <w:p w:rsidR="009A72F4" w:rsidRDefault="00EE0CB6" w:rsidP="00CE2DC8">
            <w:pPr>
              <w:rPr>
                <w:rFonts w:ascii="Arial" w:hAnsi="Arial" w:cs="Arial"/>
                <w:sz w:val="20"/>
                <w:szCs w:val="20"/>
              </w:rPr>
            </w:pPr>
            <w:r>
              <w:rPr>
                <w:rFonts w:ascii="Arial" w:hAnsi="Arial" w:cs="Arial"/>
                <w:sz w:val="20"/>
                <w:szCs w:val="20"/>
              </w:rPr>
              <w:t>h</w:t>
            </w:r>
          </w:p>
        </w:tc>
        <w:tc>
          <w:tcPr>
            <w:tcW w:w="8141" w:type="dxa"/>
          </w:tcPr>
          <w:p w:rsidR="009A72F4" w:rsidRDefault="009A72F4" w:rsidP="00CE2DC8">
            <w:pPr>
              <w:rPr>
                <w:rFonts w:ascii="Arial" w:hAnsi="Arial" w:cs="Arial"/>
                <w:sz w:val="20"/>
                <w:szCs w:val="20"/>
              </w:rPr>
            </w:pPr>
            <w:r>
              <w:rPr>
                <w:rFonts w:ascii="Arial" w:hAnsi="Arial" w:cs="Arial"/>
                <w:sz w:val="20"/>
                <w:szCs w:val="20"/>
              </w:rPr>
              <w:t>Speeding</w:t>
            </w:r>
          </w:p>
        </w:tc>
      </w:tr>
      <w:tr w:rsidR="009A72F4" w:rsidTr="00053933">
        <w:tc>
          <w:tcPr>
            <w:tcW w:w="1101" w:type="dxa"/>
          </w:tcPr>
          <w:p w:rsidR="009A72F4" w:rsidRDefault="00EE0CB6" w:rsidP="00CE2DC8">
            <w:pPr>
              <w:rPr>
                <w:rFonts w:ascii="Arial" w:hAnsi="Arial" w:cs="Arial"/>
                <w:sz w:val="20"/>
                <w:szCs w:val="20"/>
              </w:rPr>
            </w:pPr>
            <w:proofErr w:type="spellStart"/>
            <w:r>
              <w:rPr>
                <w:rFonts w:ascii="Arial" w:hAnsi="Arial" w:cs="Arial"/>
                <w:sz w:val="20"/>
                <w:szCs w:val="20"/>
              </w:rPr>
              <w:t>i</w:t>
            </w:r>
            <w:proofErr w:type="spellEnd"/>
          </w:p>
        </w:tc>
        <w:tc>
          <w:tcPr>
            <w:tcW w:w="8141" w:type="dxa"/>
          </w:tcPr>
          <w:p w:rsidR="009A72F4" w:rsidRDefault="009A72F4" w:rsidP="00CE2DC8">
            <w:pPr>
              <w:rPr>
                <w:rFonts w:ascii="Arial" w:hAnsi="Arial" w:cs="Arial"/>
                <w:sz w:val="20"/>
                <w:szCs w:val="20"/>
              </w:rPr>
            </w:pPr>
            <w:r>
              <w:rPr>
                <w:rFonts w:ascii="Arial" w:hAnsi="Arial" w:cs="Arial"/>
                <w:sz w:val="20"/>
                <w:szCs w:val="20"/>
              </w:rPr>
              <w:t>None of these</w:t>
            </w:r>
          </w:p>
        </w:tc>
      </w:tr>
    </w:tbl>
    <w:p w:rsidR="0051124D" w:rsidRDefault="0051124D" w:rsidP="00CE2DC8">
      <w:pPr>
        <w:spacing w:after="0" w:line="240" w:lineRule="auto"/>
        <w:ind w:left="720" w:hanging="720"/>
        <w:rPr>
          <w:rFonts w:ascii="Arial" w:hAnsi="Arial" w:cs="Arial"/>
          <w:sz w:val="20"/>
          <w:szCs w:val="20"/>
        </w:rPr>
      </w:pPr>
    </w:p>
    <w:p w:rsidR="00D06BE6" w:rsidRDefault="00D06BE6" w:rsidP="00CE2DC8">
      <w:pPr>
        <w:spacing w:after="0" w:line="240" w:lineRule="auto"/>
        <w:rPr>
          <w:rFonts w:ascii="Arial" w:hAnsi="Arial" w:cs="Arial"/>
          <w:b/>
          <w:sz w:val="20"/>
          <w:szCs w:val="20"/>
        </w:rPr>
      </w:pPr>
    </w:p>
    <w:p w:rsidR="009135DA" w:rsidRPr="009135DA" w:rsidRDefault="00D06BE6" w:rsidP="00CE2DC8">
      <w:pPr>
        <w:spacing w:after="0" w:line="240" w:lineRule="auto"/>
        <w:textAlignment w:val="baseline"/>
        <w:rPr>
          <w:rFonts w:ascii="Arial" w:eastAsia="Geneva" w:hAnsi="Arial" w:cs="Arial"/>
          <w:b/>
          <w:bCs/>
          <w:color w:val="FF0000"/>
          <w:kern w:val="24"/>
          <w:sz w:val="20"/>
          <w:szCs w:val="20"/>
        </w:rPr>
      </w:pPr>
      <w:r w:rsidRPr="009135DA">
        <w:rPr>
          <w:rFonts w:ascii="Arial" w:eastAsia="Geneva" w:hAnsi="Arial" w:cs="Arial"/>
          <w:b/>
          <w:bCs/>
          <w:color w:val="FF0000"/>
          <w:kern w:val="24"/>
          <w:sz w:val="20"/>
          <w:szCs w:val="20"/>
        </w:rPr>
        <w:t xml:space="preserve"> </w:t>
      </w:r>
      <w:r w:rsidR="009135DA" w:rsidRPr="009135DA">
        <w:rPr>
          <w:rFonts w:ascii="Arial" w:eastAsia="Geneva" w:hAnsi="Arial" w:cs="Arial"/>
          <w:b/>
          <w:bCs/>
          <w:color w:val="FF0000"/>
          <w:kern w:val="24"/>
          <w:sz w:val="20"/>
          <w:szCs w:val="20"/>
        </w:rPr>
        <w:t xml:space="preserve">[PROGRAMMING INSTRUCTION: ASK ALL.  </w:t>
      </w:r>
      <w:proofErr w:type="gramStart"/>
      <w:r w:rsidR="009135DA" w:rsidRPr="009135DA">
        <w:rPr>
          <w:rFonts w:ascii="Arial" w:eastAsia="Geneva" w:hAnsi="Arial" w:cs="Arial"/>
          <w:b/>
          <w:bCs/>
          <w:color w:val="FF0000"/>
          <w:kern w:val="24"/>
          <w:sz w:val="20"/>
          <w:szCs w:val="20"/>
        </w:rPr>
        <w:t>SINGLE CODE.]</w:t>
      </w:r>
      <w:proofErr w:type="gramEnd"/>
      <w:r w:rsidR="009135DA" w:rsidRPr="009135DA">
        <w:rPr>
          <w:rFonts w:ascii="Arial" w:eastAsia="Geneva" w:hAnsi="Arial" w:cs="Arial"/>
          <w:b/>
          <w:bCs/>
          <w:color w:val="FF0000"/>
          <w:kern w:val="24"/>
          <w:sz w:val="20"/>
          <w:szCs w:val="20"/>
        </w:rPr>
        <w:t xml:space="preserve"> </w:t>
      </w:r>
    </w:p>
    <w:p w:rsidR="009135DA" w:rsidRPr="009135DA" w:rsidRDefault="00BF1AF2" w:rsidP="00CE2DC8">
      <w:pPr>
        <w:spacing w:after="0" w:line="240" w:lineRule="auto"/>
        <w:ind w:left="720" w:hanging="720"/>
        <w:rPr>
          <w:rFonts w:ascii="Arial" w:hAnsi="Arial" w:cs="Arial"/>
          <w:b/>
          <w:sz w:val="20"/>
          <w:szCs w:val="20"/>
        </w:rPr>
      </w:pPr>
      <w:r>
        <w:rPr>
          <w:rFonts w:ascii="Arial" w:hAnsi="Arial" w:cs="Arial"/>
          <w:b/>
          <w:sz w:val="20"/>
          <w:szCs w:val="20"/>
        </w:rPr>
        <w:t>QSI</w:t>
      </w:r>
      <w:r w:rsidR="00A514EE">
        <w:rPr>
          <w:rFonts w:ascii="Arial" w:hAnsi="Arial" w:cs="Arial"/>
          <w:b/>
          <w:sz w:val="20"/>
          <w:szCs w:val="20"/>
        </w:rPr>
        <w:t>1</w:t>
      </w:r>
      <w:r w:rsidR="00391BC7">
        <w:rPr>
          <w:rFonts w:ascii="Arial" w:hAnsi="Arial" w:cs="Arial"/>
          <w:b/>
          <w:sz w:val="20"/>
          <w:szCs w:val="20"/>
        </w:rPr>
        <w:t>7</w:t>
      </w:r>
      <w:r w:rsidR="009135DA">
        <w:rPr>
          <w:rFonts w:ascii="Arial" w:hAnsi="Arial" w:cs="Arial"/>
          <w:b/>
          <w:sz w:val="20"/>
          <w:szCs w:val="20"/>
        </w:rPr>
        <w:t>.</w:t>
      </w:r>
      <w:r w:rsidR="009135DA">
        <w:rPr>
          <w:rFonts w:ascii="Arial" w:hAnsi="Arial" w:cs="Arial"/>
          <w:b/>
          <w:sz w:val="20"/>
          <w:szCs w:val="20"/>
        </w:rPr>
        <w:tab/>
      </w:r>
      <w:r w:rsidR="002B3F07">
        <w:rPr>
          <w:rFonts w:ascii="Arial" w:hAnsi="Arial" w:cs="Arial"/>
          <w:sz w:val="20"/>
          <w:szCs w:val="20"/>
        </w:rPr>
        <w:t>Thinking about</w:t>
      </w:r>
      <w:r w:rsidR="002B3F07" w:rsidRPr="00053933">
        <w:rPr>
          <w:rFonts w:ascii="Arial" w:hAnsi="Arial" w:cs="Arial"/>
          <w:sz w:val="20"/>
          <w:szCs w:val="20"/>
        </w:rPr>
        <w:t xml:space="preserve"> </w:t>
      </w:r>
      <w:r w:rsidR="00053933" w:rsidRPr="00053933">
        <w:rPr>
          <w:rFonts w:ascii="Arial" w:hAnsi="Arial" w:cs="Arial"/>
          <w:sz w:val="20"/>
          <w:szCs w:val="20"/>
        </w:rPr>
        <w:t>an average journey</w:t>
      </w:r>
      <w:r w:rsidR="002B3F07">
        <w:rPr>
          <w:rFonts w:ascii="Arial" w:hAnsi="Arial" w:cs="Arial"/>
          <w:sz w:val="20"/>
          <w:szCs w:val="20"/>
        </w:rPr>
        <w:t xml:space="preserve"> you make regularly,</w:t>
      </w:r>
      <w:r w:rsidR="00053933" w:rsidRPr="00053933">
        <w:rPr>
          <w:rFonts w:ascii="Arial" w:hAnsi="Arial" w:cs="Arial"/>
          <w:sz w:val="20"/>
          <w:szCs w:val="20"/>
        </w:rPr>
        <w:t xml:space="preserve"> </w:t>
      </w:r>
      <w:r w:rsidR="00B25ED2">
        <w:rPr>
          <w:rFonts w:ascii="Arial" w:hAnsi="Arial" w:cs="Arial"/>
          <w:sz w:val="20"/>
          <w:szCs w:val="20"/>
        </w:rPr>
        <w:t xml:space="preserve">how often do you see </w:t>
      </w:r>
      <w:r w:rsidR="00B25ED2" w:rsidRPr="00B25ED2">
        <w:rPr>
          <w:rFonts w:ascii="Arial" w:hAnsi="Arial" w:cs="Arial"/>
          <w:sz w:val="20"/>
          <w:szCs w:val="20"/>
        </w:rPr>
        <w:t>other drivers</w:t>
      </w:r>
      <w:r w:rsidR="00B25ED2">
        <w:rPr>
          <w:rFonts w:ascii="Arial" w:hAnsi="Arial" w:cs="Arial"/>
          <w:sz w:val="20"/>
          <w:szCs w:val="20"/>
        </w:rPr>
        <w:t xml:space="preserve"> doing the following whilst driving...</w:t>
      </w:r>
      <w:r w:rsidR="009135DA" w:rsidRPr="009135DA">
        <w:rPr>
          <w:rFonts w:ascii="Arial" w:hAnsi="Arial" w:cs="Arial"/>
          <w:sz w:val="20"/>
          <w:szCs w:val="20"/>
        </w:rPr>
        <w:t>?</w:t>
      </w:r>
    </w:p>
    <w:p w:rsidR="009135DA" w:rsidRDefault="009135DA" w:rsidP="00CE2DC8">
      <w:pPr>
        <w:spacing w:after="0" w:line="240" w:lineRule="auto"/>
        <w:rPr>
          <w:rFonts w:ascii="Arial" w:hAnsi="Arial" w:cs="Arial"/>
          <w:sz w:val="20"/>
          <w:szCs w:val="20"/>
        </w:rPr>
      </w:pPr>
    </w:p>
    <w:tbl>
      <w:tblPr>
        <w:tblStyle w:val="TableGrid"/>
        <w:tblW w:w="0" w:type="auto"/>
        <w:tblLook w:val="04A0"/>
      </w:tblPr>
      <w:tblGrid>
        <w:gridCol w:w="2279"/>
        <w:gridCol w:w="2321"/>
        <w:gridCol w:w="2321"/>
        <w:gridCol w:w="2321"/>
      </w:tblGrid>
      <w:tr w:rsidR="00B25ED2" w:rsidTr="00A514EE">
        <w:tc>
          <w:tcPr>
            <w:tcW w:w="2279" w:type="dxa"/>
          </w:tcPr>
          <w:p w:rsidR="00B25ED2" w:rsidRDefault="00B25ED2" w:rsidP="00CE2DC8">
            <w:pPr>
              <w:rPr>
                <w:rFonts w:ascii="Arial" w:hAnsi="Arial" w:cs="Arial"/>
                <w:sz w:val="20"/>
                <w:szCs w:val="20"/>
              </w:rPr>
            </w:pPr>
          </w:p>
        </w:tc>
        <w:tc>
          <w:tcPr>
            <w:tcW w:w="2321" w:type="dxa"/>
            <w:vAlign w:val="center"/>
          </w:tcPr>
          <w:p w:rsidR="00B25ED2" w:rsidRPr="00B25ED2" w:rsidRDefault="00B25ED2" w:rsidP="00CE2DC8">
            <w:pPr>
              <w:jc w:val="center"/>
              <w:rPr>
                <w:rFonts w:ascii="Arial" w:hAnsi="Arial" w:cs="Arial"/>
                <w:sz w:val="20"/>
                <w:szCs w:val="20"/>
              </w:rPr>
            </w:pPr>
            <w:r w:rsidRPr="00B25ED2">
              <w:rPr>
                <w:rFonts w:ascii="Arial" w:hAnsi="Arial" w:cs="Arial"/>
                <w:sz w:val="20"/>
                <w:szCs w:val="20"/>
              </w:rPr>
              <w:t>Talking hands-free</w:t>
            </w:r>
          </w:p>
        </w:tc>
        <w:tc>
          <w:tcPr>
            <w:tcW w:w="2321" w:type="dxa"/>
            <w:vAlign w:val="center"/>
          </w:tcPr>
          <w:p w:rsidR="00B25ED2" w:rsidRPr="00B25ED2" w:rsidRDefault="00B25ED2" w:rsidP="00CE2DC8">
            <w:pPr>
              <w:jc w:val="center"/>
              <w:rPr>
                <w:rFonts w:ascii="Arial" w:hAnsi="Arial" w:cs="Arial"/>
                <w:sz w:val="20"/>
                <w:szCs w:val="20"/>
              </w:rPr>
            </w:pPr>
            <w:r>
              <w:rPr>
                <w:rFonts w:ascii="Arial" w:hAnsi="Arial" w:cs="Arial"/>
                <w:sz w:val="20"/>
                <w:szCs w:val="20"/>
              </w:rPr>
              <w:t>Talking not hands-free on mobile phone</w:t>
            </w:r>
          </w:p>
        </w:tc>
        <w:tc>
          <w:tcPr>
            <w:tcW w:w="2321" w:type="dxa"/>
            <w:vAlign w:val="center"/>
          </w:tcPr>
          <w:p w:rsidR="00B25ED2" w:rsidRDefault="00B25ED2" w:rsidP="00CE2DC8">
            <w:pPr>
              <w:jc w:val="center"/>
              <w:rPr>
                <w:rFonts w:ascii="Arial" w:hAnsi="Arial" w:cs="Arial"/>
                <w:sz w:val="20"/>
                <w:szCs w:val="20"/>
              </w:rPr>
            </w:pPr>
            <w:r>
              <w:rPr>
                <w:rFonts w:ascii="Arial" w:hAnsi="Arial" w:cs="Arial"/>
                <w:sz w:val="20"/>
                <w:szCs w:val="20"/>
              </w:rPr>
              <w:t>Texting or checking social media (with hands)</w:t>
            </w:r>
          </w:p>
        </w:tc>
      </w:tr>
      <w:tr w:rsidR="002B3F07" w:rsidTr="002B3F07">
        <w:tc>
          <w:tcPr>
            <w:tcW w:w="2279" w:type="dxa"/>
          </w:tcPr>
          <w:p w:rsidR="002B3F07" w:rsidRDefault="002B3F07" w:rsidP="00CE2DC8">
            <w:pPr>
              <w:rPr>
                <w:rFonts w:ascii="Arial" w:hAnsi="Arial" w:cs="Arial"/>
                <w:sz w:val="20"/>
                <w:szCs w:val="20"/>
              </w:rPr>
            </w:pPr>
            <w:r>
              <w:rPr>
                <w:rFonts w:ascii="Arial" w:hAnsi="Arial" w:cs="Arial"/>
                <w:sz w:val="20"/>
                <w:szCs w:val="20"/>
              </w:rPr>
              <w:t>During every journey</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r>
      <w:tr w:rsidR="002B3F07" w:rsidTr="002B3F07">
        <w:tc>
          <w:tcPr>
            <w:tcW w:w="2279" w:type="dxa"/>
          </w:tcPr>
          <w:p w:rsidR="002B3F07" w:rsidRDefault="002B3F07" w:rsidP="00CE2DC8">
            <w:pPr>
              <w:rPr>
                <w:rFonts w:ascii="Arial" w:hAnsi="Arial" w:cs="Arial"/>
                <w:sz w:val="20"/>
                <w:szCs w:val="20"/>
              </w:rPr>
            </w:pPr>
            <w:r>
              <w:rPr>
                <w:rFonts w:ascii="Arial" w:hAnsi="Arial" w:cs="Arial"/>
                <w:sz w:val="20"/>
                <w:szCs w:val="20"/>
              </w:rPr>
              <w:t>During most journeys</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r>
      <w:tr w:rsidR="002B3F07" w:rsidTr="002B3F07">
        <w:tc>
          <w:tcPr>
            <w:tcW w:w="2279" w:type="dxa"/>
          </w:tcPr>
          <w:p w:rsidR="002B3F07" w:rsidRDefault="002B3F07" w:rsidP="00CE2DC8">
            <w:pPr>
              <w:rPr>
                <w:rFonts w:ascii="Arial" w:hAnsi="Arial" w:cs="Arial"/>
                <w:sz w:val="20"/>
                <w:szCs w:val="20"/>
              </w:rPr>
            </w:pPr>
            <w:r>
              <w:rPr>
                <w:rFonts w:ascii="Arial" w:hAnsi="Arial" w:cs="Arial"/>
                <w:sz w:val="20"/>
                <w:szCs w:val="20"/>
              </w:rPr>
              <w:t>During some/ about half of my journeys</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r>
      <w:tr w:rsidR="002B3F07" w:rsidTr="002B3F07">
        <w:tc>
          <w:tcPr>
            <w:tcW w:w="2279" w:type="dxa"/>
          </w:tcPr>
          <w:p w:rsidR="002B3F07" w:rsidRDefault="002B3F07" w:rsidP="00CE2DC8">
            <w:pPr>
              <w:rPr>
                <w:rFonts w:ascii="Arial" w:hAnsi="Arial" w:cs="Arial"/>
                <w:sz w:val="20"/>
                <w:szCs w:val="20"/>
              </w:rPr>
            </w:pPr>
            <w:r>
              <w:rPr>
                <w:rFonts w:ascii="Arial" w:hAnsi="Arial" w:cs="Arial"/>
                <w:sz w:val="20"/>
                <w:szCs w:val="20"/>
              </w:rPr>
              <w:t>Hardly ever</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r>
      <w:tr w:rsidR="002B3F07" w:rsidTr="002B3F07">
        <w:tc>
          <w:tcPr>
            <w:tcW w:w="2279" w:type="dxa"/>
          </w:tcPr>
          <w:p w:rsidR="002B3F07" w:rsidDel="00B25ED2" w:rsidRDefault="002B3F07" w:rsidP="00CE2DC8">
            <w:pPr>
              <w:rPr>
                <w:rFonts w:ascii="Arial" w:hAnsi="Arial" w:cs="Arial"/>
                <w:sz w:val="20"/>
                <w:szCs w:val="20"/>
              </w:rPr>
            </w:pPr>
            <w:r>
              <w:rPr>
                <w:rFonts w:ascii="Arial" w:hAnsi="Arial" w:cs="Arial"/>
                <w:sz w:val="20"/>
                <w:szCs w:val="20"/>
              </w:rPr>
              <w:t>Never</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r>
      <w:tr w:rsidR="002B3F07" w:rsidTr="002B3F07">
        <w:tc>
          <w:tcPr>
            <w:tcW w:w="2279" w:type="dxa"/>
          </w:tcPr>
          <w:p w:rsidR="002B3F07" w:rsidRDefault="002B3F07" w:rsidP="00CE2DC8">
            <w:pPr>
              <w:rPr>
                <w:rFonts w:ascii="Arial" w:hAnsi="Arial" w:cs="Arial"/>
                <w:sz w:val="20"/>
                <w:szCs w:val="20"/>
              </w:rPr>
            </w:pPr>
            <w:r>
              <w:rPr>
                <w:rFonts w:ascii="Arial" w:hAnsi="Arial" w:cs="Arial"/>
                <w:sz w:val="20"/>
                <w:szCs w:val="20"/>
              </w:rPr>
              <w:t>Don’t know</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c>
          <w:tcPr>
            <w:tcW w:w="2321"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r>
    </w:tbl>
    <w:p w:rsidR="009135DA" w:rsidRDefault="009135DA" w:rsidP="00CE2DC8">
      <w:pPr>
        <w:spacing w:after="0" w:line="240" w:lineRule="auto"/>
        <w:rPr>
          <w:rFonts w:ascii="Arial" w:hAnsi="Arial" w:cs="Arial"/>
          <w:sz w:val="20"/>
          <w:szCs w:val="20"/>
        </w:rPr>
      </w:pPr>
    </w:p>
    <w:p w:rsidR="00BC5E8C" w:rsidRDefault="00BC5E8C" w:rsidP="00CE2DC8">
      <w:pPr>
        <w:spacing w:after="0" w:line="240" w:lineRule="auto"/>
        <w:rPr>
          <w:rFonts w:ascii="Arial" w:hAnsi="Arial" w:cs="Arial"/>
          <w:sz w:val="20"/>
          <w:szCs w:val="20"/>
        </w:rPr>
      </w:pPr>
    </w:p>
    <w:p w:rsidR="00B978C1" w:rsidRDefault="00B978C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B25ED2" w:rsidRPr="009135DA" w:rsidRDefault="00B25ED2" w:rsidP="00CE2DC8">
      <w:pPr>
        <w:spacing w:after="0" w:line="240" w:lineRule="auto"/>
        <w:textAlignment w:val="baseline"/>
        <w:rPr>
          <w:rFonts w:ascii="Arial" w:eastAsia="Geneva" w:hAnsi="Arial" w:cs="Arial"/>
          <w:b/>
          <w:bCs/>
          <w:color w:val="FF0000"/>
          <w:kern w:val="24"/>
          <w:sz w:val="20"/>
          <w:szCs w:val="20"/>
        </w:rPr>
      </w:pPr>
      <w:r w:rsidRPr="009135DA">
        <w:rPr>
          <w:rFonts w:ascii="Arial" w:eastAsia="Geneva" w:hAnsi="Arial" w:cs="Arial"/>
          <w:b/>
          <w:bCs/>
          <w:color w:val="FF0000"/>
          <w:kern w:val="24"/>
          <w:sz w:val="20"/>
          <w:szCs w:val="20"/>
        </w:rPr>
        <w:lastRenderedPageBreak/>
        <w:t xml:space="preserve">[PROGRAMMING INSTRUCTION: ASK ALL.  </w:t>
      </w:r>
      <w:proofErr w:type="gramStart"/>
      <w:r w:rsidRPr="009135DA">
        <w:rPr>
          <w:rFonts w:ascii="Arial" w:eastAsia="Geneva" w:hAnsi="Arial" w:cs="Arial"/>
          <w:b/>
          <w:bCs/>
          <w:color w:val="FF0000"/>
          <w:kern w:val="24"/>
          <w:sz w:val="20"/>
          <w:szCs w:val="20"/>
        </w:rPr>
        <w:t>SINGLE CODE.]</w:t>
      </w:r>
      <w:proofErr w:type="gramEnd"/>
      <w:r w:rsidRPr="009135DA">
        <w:rPr>
          <w:rFonts w:ascii="Arial" w:eastAsia="Geneva" w:hAnsi="Arial" w:cs="Arial"/>
          <w:b/>
          <w:bCs/>
          <w:color w:val="FF0000"/>
          <w:kern w:val="24"/>
          <w:sz w:val="20"/>
          <w:szCs w:val="20"/>
        </w:rPr>
        <w:t xml:space="preserve"> </w:t>
      </w:r>
    </w:p>
    <w:p w:rsidR="00B25ED2" w:rsidRPr="009135DA" w:rsidRDefault="00BF1AF2" w:rsidP="00CE2DC8">
      <w:pPr>
        <w:spacing w:after="0" w:line="240" w:lineRule="auto"/>
        <w:ind w:left="720" w:hanging="720"/>
        <w:rPr>
          <w:rFonts w:ascii="Arial" w:hAnsi="Arial" w:cs="Arial"/>
          <w:b/>
          <w:sz w:val="20"/>
          <w:szCs w:val="20"/>
        </w:rPr>
      </w:pPr>
      <w:r>
        <w:rPr>
          <w:rFonts w:ascii="Arial" w:hAnsi="Arial" w:cs="Arial"/>
          <w:b/>
          <w:sz w:val="20"/>
          <w:szCs w:val="20"/>
        </w:rPr>
        <w:t>QSI</w:t>
      </w:r>
      <w:r w:rsidR="00A514EE">
        <w:rPr>
          <w:rFonts w:ascii="Arial" w:hAnsi="Arial" w:cs="Arial"/>
          <w:b/>
          <w:sz w:val="20"/>
          <w:szCs w:val="20"/>
        </w:rPr>
        <w:t>1</w:t>
      </w:r>
      <w:r w:rsidR="00391BC7">
        <w:rPr>
          <w:rFonts w:ascii="Arial" w:hAnsi="Arial" w:cs="Arial"/>
          <w:b/>
          <w:sz w:val="20"/>
          <w:szCs w:val="20"/>
        </w:rPr>
        <w:t>8</w:t>
      </w:r>
      <w:r w:rsidR="00B25ED2">
        <w:rPr>
          <w:rFonts w:ascii="Arial" w:hAnsi="Arial" w:cs="Arial"/>
          <w:b/>
          <w:sz w:val="20"/>
          <w:szCs w:val="20"/>
        </w:rPr>
        <w:t>.</w:t>
      </w:r>
      <w:r w:rsidR="00B25ED2">
        <w:rPr>
          <w:rFonts w:ascii="Arial" w:hAnsi="Arial" w:cs="Arial"/>
          <w:b/>
          <w:sz w:val="20"/>
          <w:szCs w:val="20"/>
        </w:rPr>
        <w:tab/>
      </w:r>
      <w:r w:rsidR="002B3F07">
        <w:rPr>
          <w:rFonts w:ascii="Arial" w:hAnsi="Arial" w:cs="Arial"/>
          <w:sz w:val="20"/>
          <w:szCs w:val="20"/>
        </w:rPr>
        <w:t>Thinking about</w:t>
      </w:r>
      <w:r w:rsidR="002B3F07" w:rsidRPr="00053933">
        <w:rPr>
          <w:rFonts w:ascii="Arial" w:hAnsi="Arial" w:cs="Arial"/>
          <w:sz w:val="20"/>
          <w:szCs w:val="20"/>
        </w:rPr>
        <w:t xml:space="preserve"> </w:t>
      </w:r>
      <w:r w:rsidR="00B25ED2" w:rsidRPr="00053933">
        <w:rPr>
          <w:rFonts w:ascii="Arial" w:hAnsi="Arial" w:cs="Arial"/>
          <w:sz w:val="20"/>
          <w:szCs w:val="20"/>
        </w:rPr>
        <w:t xml:space="preserve">an </w:t>
      </w:r>
      <w:proofErr w:type="gramStart"/>
      <w:r w:rsidR="00B25ED2" w:rsidRPr="00053933">
        <w:rPr>
          <w:rFonts w:ascii="Arial" w:hAnsi="Arial" w:cs="Arial"/>
          <w:sz w:val="20"/>
          <w:szCs w:val="20"/>
        </w:rPr>
        <w:t xml:space="preserve">average </w:t>
      </w:r>
      <w:r w:rsidR="002B3F07">
        <w:rPr>
          <w:rFonts w:ascii="Arial" w:hAnsi="Arial" w:cs="Arial"/>
          <w:sz w:val="20"/>
          <w:szCs w:val="20"/>
        </w:rPr>
        <w:t xml:space="preserve"> short</w:t>
      </w:r>
      <w:proofErr w:type="gramEnd"/>
      <w:r w:rsidR="002B3F07">
        <w:rPr>
          <w:rFonts w:ascii="Arial" w:hAnsi="Arial" w:cs="Arial"/>
          <w:sz w:val="20"/>
          <w:szCs w:val="20"/>
        </w:rPr>
        <w:t xml:space="preserve"> </w:t>
      </w:r>
      <w:r w:rsidR="00B25ED2" w:rsidRPr="00053933">
        <w:rPr>
          <w:rFonts w:ascii="Arial" w:hAnsi="Arial" w:cs="Arial"/>
          <w:sz w:val="20"/>
          <w:szCs w:val="20"/>
        </w:rPr>
        <w:t xml:space="preserve">journey </w:t>
      </w:r>
      <w:r w:rsidR="002B3F07">
        <w:rPr>
          <w:rFonts w:ascii="Arial" w:hAnsi="Arial" w:cs="Arial"/>
          <w:sz w:val="20"/>
          <w:szCs w:val="20"/>
        </w:rPr>
        <w:t xml:space="preserve">you make regularly, </w:t>
      </w:r>
      <w:r w:rsidR="00B25ED2">
        <w:rPr>
          <w:rFonts w:ascii="Arial" w:hAnsi="Arial" w:cs="Arial"/>
          <w:sz w:val="20"/>
          <w:szCs w:val="20"/>
        </w:rPr>
        <w:t xml:space="preserve">how often do you do the following whilst </w:t>
      </w:r>
      <w:r w:rsidR="00B25ED2" w:rsidRPr="002B3F07">
        <w:rPr>
          <w:rFonts w:ascii="Arial" w:hAnsi="Arial" w:cs="Arial"/>
          <w:b/>
          <w:sz w:val="20"/>
          <w:szCs w:val="20"/>
          <w:u w:val="single"/>
        </w:rPr>
        <w:t>driving</w:t>
      </w:r>
      <w:r w:rsidR="00B25ED2">
        <w:rPr>
          <w:rFonts w:ascii="Arial" w:hAnsi="Arial" w:cs="Arial"/>
          <w:sz w:val="20"/>
          <w:szCs w:val="20"/>
        </w:rPr>
        <w:t>...</w:t>
      </w:r>
      <w:r w:rsidR="00B25ED2" w:rsidRPr="009135DA">
        <w:rPr>
          <w:rFonts w:ascii="Arial" w:hAnsi="Arial" w:cs="Arial"/>
          <w:sz w:val="20"/>
          <w:szCs w:val="20"/>
        </w:rPr>
        <w:t>?</w:t>
      </w:r>
    </w:p>
    <w:p w:rsidR="00B25ED2" w:rsidRDefault="00B25ED2" w:rsidP="00CE2DC8">
      <w:pPr>
        <w:spacing w:after="0" w:line="240" w:lineRule="auto"/>
        <w:rPr>
          <w:rFonts w:ascii="Arial" w:hAnsi="Arial" w:cs="Arial"/>
          <w:sz w:val="20"/>
          <w:szCs w:val="20"/>
        </w:rPr>
      </w:pPr>
    </w:p>
    <w:tbl>
      <w:tblPr>
        <w:tblStyle w:val="TableGrid"/>
        <w:tblW w:w="9249" w:type="dxa"/>
        <w:tblLook w:val="04A0"/>
      </w:tblPr>
      <w:tblGrid>
        <w:gridCol w:w="2278"/>
        <w:gridCol w:w="1742"/>
        <w:gridCol w:w="1743"/>
        <w:gridCol w:w="1743"/>
        <w:gridCol w:w="1743"/>
      </w:tblGrid>
      <w:tr w:rsidR="00B25ED2" w:rsidTr="00A514EE">
        <w:tc>
          <w:tcPr>
            <w:tcW w:w="2278" w:type="dxa"/>
          </w:tcPr>
          <w:p w:rsidR="00B25ED2" w:rsidRDefault="00B25ED2" w:rsidP="00CE2DC8">
            <w:pPr>
              <w:rPr>
                <w:rFonts w:ascii="Arial" w:hAnsi="Arial" w:cs="Arial"/>
                <w:sz w:val="20"/>
                <w:szCs w:val="20"/>
              </w:rPr>
            </w:pPr>
          </w:p>
        </w:tc>
        <w:tc>
          <w:tcPr>
            <w:tcW w:w="1742" w:type="dxa"/>
            <w:vAlign w:val="center"/>
          </w:tcPr>
          <w:p w:rsidR="00B25ED2" w:rsidRPr="00B25ED2" w:rsidRDefault="00B25ED2" w:rsidP="00CE2DC8">
            <w:pPr>
              <w:jc w:val="center"/>
              <w:rPr>
                <w:rFonts w:ascii="Arial" w:hAnsi="Arial" w:cs="Arial"/>
                <w:sz w:val="20"/>
                <w:szCs w:val="20"/>
              </w:rPr>
            </w:pPr>
            <w:r w:rsidRPr="00B25ED2">
              <w:rPr>
                <w:rFonts w:ascii="Arial" w:hAnsi="Arial" w:cs="Arial"/>
                <w:sz w:val="20"/>
                <w:szCs w:val="20"/>
              </w:rPr>
              <w:t>Talking hands-free</w:t>
            </w:r>
          </w:p>
        </w:tc>
        <w:tc>
          <w:tcPr>
            <w:tcW w:w="1743" w:type="dxa"/>
            <w:vAlign w:val="center"/>
          </w:tcPr>
          <w:p w:rsidR="00B25ED2" w:rsidRPr="00B25ED2" w:rsidRDefault="00B25ED2" w:rsidP="00CE2DC8">
            <w:pPr>
              <w:jc w:val="center"/>
              <w:rPr>
                <w:rFonts w:ascii="Arial" w:hAnsi="Arial" w:cs="Arial"/>
                <w:sz w:val="20"/>
                <w:szCs w:val="20"/>
              </w:rPr>
            </w:pPr>
            <w:r>
              <w:rPr>
                <w:rFonts w:ascii="Arial" w:hAnsi="Arial" w:cs="Arial"/>
                <w:sz w:val="20"/>
                <w:szCs w:val="20"/>
              </w:rPr>
              <w:t>Talking on mobile phone not hands-free</w:t>
            </w:r>
          </w:p>
        </w:tc>
        <w:tc>
          <w:tcPr>
            <w:tcW w:w="1743" w:type="dxa"/>
            <w:vAlign w:val="center"/>
          </w:tcPr>
          <w:p w:rsidR="00B25ED2" w:rsidRDefault="00B25ED2" w:rsidP="00CE2DC8">
            <w:pPr>
              <w:jc w:val="center"/>
              <w:rPr>
                <w:rFonts w:ascii="Arial" w:hAnsi="Arial" w:cs="Arial"/>
                <w:sz w:val="20"/>
                <w:szCs w:val="20"/>
              </w:rPr>
            </w:pPr>
            <w:r>
              <w:rPr>
                <w:rFonts w:ascii="Arial" w:hAnsi="Arial" w:cs="Arial"/>
                <w:sz w:val="20"/>
                <w:szCs w:val="20"/>
              </w:rPr>
              <w:t>Texting</w:t>
            </w:r>
          </w:p>
        </w:tc>
        <w:tc>
          <w:tcPr>
            <w:tcW w:w="1743" w:type="dxa"/>
            <w:vAlign w:val="center"/>
          </w:tcPr>
          <w:p w:rsidR="00B25ED2" w:rsidRDefault="00B25ED2" w:rsidP="00CE2DC8">
            <w:pPr>
              <w:jc w:val="center"/>
              <w:rPr>
                <w:rFonts w:ascii="Arial" w:hAnsi="Arial" w:cs="Arial"/>
                <w:sz w:val="20"/>
                <w:szCs w:val="20"/>
              </w:rPr>
            </w:pPr>
            <w:r>
              <w:rPr>
                <w:rFonts w:ascii="Arial" w:hAnsi="Arial" w:cs="Arial"/>
                <w:sz w:val="20"/>
                <w:szCs w:val="20"/>
              </w:rPr>
              <w:t>Checking social media (e.g. Facebook</w:t>
            </w:r>
            <w:r w:rsidR="006D5336">
              <w:rPr>
                <w:rFonts w:ascii="Arial" w:hAnsi="Arial" w:cs="Arial"/>
                <w:sz w:val="20"/>
                <w:szCs w:val="20"/>
              </w:rPr>
              <w:t>, Twitter)</w:t>
            </w:r>
          </w:p>
        </w:tc>
      </w:tr>
      <w:tr w:rsidR="002B3F07" w:rsidTr="002B3F07">
        <w:tc>
          <w:tcPr>
            <w:tcW w:w="2278" w:type="dxa"/>
          </w:tcPr>
          <w:p w:rsidR="002B3F07" w:rsidRDefault="002B3F07" w:rsidP="00CE2DC8">
            <w:pPr>
              <w:rPr>
                <w:rFonts w:ascii="Arial" w:hAnsi="Arial" w:cs="Arial"/>
                <w:sz w:val="20"/>
                <w:szCs w:val="20"/>
              </w:rPr>
            </w:pPr>
            <w:r>
              <w:rPr>
                <w:rFonts w:ascii="Arial" w:hAnsi="Arial" w:cs="Arial"/>
                <w:sz w:val="20"/>
                <w:szCs w:val="20"/>
              </w:rPr>
              <w:t>During every journey</w:t>
            </w:r>
          </w:p>
        </w:tc>
        <w:tc>
          <w:tcPr>
            <w:tcW w:w="1742"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r>
      <w:tr w:rsidR="002B3F07" w:rsidTr="002B3F07">
        <w:tc>
          <w:tcPr>
            <w:tcW w:w="2278" w:type="dxa"/>
          </w:tcPr>
          <w:p w:rsidR="002B3F07" w:rsidRDefault="002B3F07" w:rsidP="00CE2DC8">
            <w:pPr>
              <w:rPr>
                <w:rFonts w:ascii="Arial" w:hAnsi="Arial" w:cs="Arial"/>
                <w:sz w:val="20"/>
                <w:szCs w:val="20"/>
              </w:rPr>
            </w:pPr>
            <w:r>
              <w:rPr>
                <w:rFonts w:ascii="Arial" w:hAnsi="Arial" w:cs="Arial"/>
                <w:sz w:val="20"/>
                <w:szCs w:val="20"/>
              </w:rPr>
              <w:t>During most journeys</w:t>
            </w:r>
          </w:p>
        </w:tc>
        <w:tc>
          <w:tcPr>
            <w:tcW w:w="1742"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r>
      <w:tr w:rsidR="002B3F07" w:rsidTr="002B3F07">
        <w:tc>
          <w:tcPr>
            <w:tcW w:w="2278" w:type="dxa"/>
          </w:tcPr>
          <w:p w:rsidR="002B3F07" w:rsidRDefault="002B3F07" w:rsidP="00CE2DC8">
            <w:pPr>
              <w:rPr>
                <w:rFonts w:ascii="Arial" w:hAnsi="Arial" w:cs="Arial"/>
                <w:sz w:val="20"/>
                <w:szCs w:val="20"/>
              </w:rPr>
            </w:pPr>
            <w:r>
              <w:rPr>
                <w:rFonts w:ascii="Arial" w:hAnsi="Arial" w:cs="Arial"/>
                <w:sz w:val="20"/>
                <w:szCs w:val="20"/>
              </w:rPr>
              <w:t>During some/ about half of my journeys</w:t>
            </w:r>
          </w:p>
        </w:tc>
        <w:tc>
          <w:tcPr>
            <w:tcW w:w="1742"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r>
      <w:tr w:rsidR="002B3F07" w:rsidTr="002B3F07">
        <w:tc>
          <w:tcPr>
            <w:tcW w:w="2278" w:type="dxa"/>
          </w:tcPr>
          <w:p w:rsidR="002B3F07" w:rsidRDefault="002B3F07" w:rsidP="00CE2DC8">
            <w:pPr>
              <w:rPr>
                <w:rFonts w:ascii="Arial" w:hAnsi="Arial" w:cs="Arial"/>
                <w:sz w:val="20"/>
                <w:szCs w:val="20"/>
              </w:rPr>
            </w:pPr>
            <w:r>
              <w:rPr>
                <w:rFonts w:ascii="Arial" w:hAnsi="Arial" w:cs="Arial"/>
                <w:sz w:val="20"/>
                <w:szCs w:val="20"/>
              </w:rPr>
              <w:t>Hardly ever</w:t>
            </w:r>
          </w:p>
        </w:tc>
        <w:tc>
          <w:tcPr>
            <w:tcW w:w="1742"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r>
      <w:tr w:rsidR="002B3F07" w:rsidTr="002B3F07">
        <w:tc>
          <w:tcPr>
            <w:tcW w:w="2278" w:type="dxa"/>
          </w:tcPr>
          <w:p w:rsidR="002B3F07" w:rsidDel="00B25ED2" w:rsidRDefault="002B3F07" w:rsidP="00CE2DC8">
            <w:pPr>
              <w:rPr>
                <w:rFonts w:ascii="Arial" w:hAnsi="Arial" w:cs="Arial"/>
                <w:sz w:val="20"/>
                <w:szCs w:val="20"/>
              </w:rPr>
            </w:pPr>
            <w:r>
              <w:rPr>
                <w:rFonts w:ascii="Arial" w:hAnsi="Arial" w:cs="Arial"/>
                <w:sz w:val="20"/>
                <w:szCs w:val="20"/>
              </w:rPr>
              <w:t>Never</w:t>
            </w:r>
          </w:p>
        </w:tc>
        <w:tc>
          <w:tcPr>
            <w:tcW w:w="1742"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r>
      <w:tr w:rsidR="002B3F07" w:rsidTr="002B3F07">
        <w:tc>
          <w:tcPr>
            <w:tcW w:w="2278" w:type="dxa"/>
          </w:tcPr>
          <w:p w:rsidR="002B3F07" w:rsidDel="002B3F07" w:rsidRDefault="002B3F07" w:rsidP="00CE2DC8">
            <w:pPr>
              <w:rPr>
                <w:rFonts w:ascii="Arial" w:hAnsi="Arial" w:cs="Arial"/>
                <w:sz w:val="20"/>
                <w:szCs w:val="20"/>
              </w:rPr>
            </w:pPr>
            <w:r>
              <w:rPr>
                <w:rFonts w:ascii="Arial" w:hAnsi="Arial" w:cs="Arial"/>
                <w:sz w:val="20"/>
                <w:szCs w:val="20"/>
              </w:rPr>
              <w:t>Don’t know</w:t>
            </w:r>
          </w:p>
        </w:tc>
        <w:tc>
          <w:tcPr>
            <w:tcW w:w="1742"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c>
          <w:tcPr>
            <w:tcW w:w="1743"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r>
    </w:tbl>
    <w:p w:rsidR="00B25ED2" w:rsidRDefault="00B25ED2" w:rsidP="00CE2DC8">
      <w:pPr>
        <w:spacing w:after="0" w:line="240" w:lineRule="auto"/>
        <w:rPr>
          <w:rFonts w:ascii="Arial" w:hAnsi="Arial" w:cs="Arial"/>
          <w:sz w:val="20"/>
          <w:szCs w:val="20"/>
        </w:rPr>
      </w:pPr>
    </w:p>
    <w:p w:rsidR="00B25ED2" w:rsidRDefault="00B25ED2" w:rsidP="00CE2DC8">
      <w:pPr>
        <w:spacing w:after="0" w:line="240" w:lineRule="auto"/>
        <w:textAlignment w:val="baseline"/>
        <w:rPr>
          <w:rFonts w:ascii="Arial" w:eastAsia="Geneva" w:hAnsi="Arial" w:cs="Arial"/>
          <w:b/>
          <w:bCs/>
          <w:color w:val="FF0000"/>
          <w:kern w:val="24"/>
          <w:sz w:val="20"/>
          <w:szCs w:val="20"/>
        </w:rPr>
      </w:pPr>
      <w:r w:rsidRPr="009135DA">
        <w:rPr>
          <w:rFonts w:ascii="Arial" w:eastAsia="Geneva" w:hAnsi="Arial" w:cs="Arial"/>
          <w:b/>
          <w:bCs/>
          <w:color w:val="FF0000"/>
          <w:kern w:val="24"/>
          <w:sz w:val="20"/>
          <w:szCs w:val="20"/>
        </w:rPr>
        <w:t xml:space="preserve">[PROGRAMMING INSTRUCTION: ASK ALL.  </w:t>
      </w:r>
      <w:proofErr w:type="gramStart"/>
      <w:r w:rsidRPr="009135DA">
        <w:rPr>
          <w:rFonts w:ascii="Arial" w:eastAsia="Geneva" w:hAnsi="Arial" w:cs="Arial"/>
          <w:b/>
          <w:bCs/>
          <w:color w:val="FF0000"/>
          <w:kern w:val="24"/>
          <w:sz w:val="20"/>
          <w:szCs w:val="20"/>
        </w:rPr>
        <w:t>SINGLE CODE.]</w:t>
      </w:r>
      <w:proofErr w:type="gramEnd"/>
      <w:r w:rsidRPr="009135DA">
        <w:rPr>
          <w:rFonts w:ascii="Arial" w:eastAsia="Geneva" w:hAnsi="Arial" w:cs="Arial"/>
          <w:b/>
          <w:bCs/>
          <w:color w:val="FF0000"/>
          <w:kern w:val="24"/>
          <w:sz w:val="20"/>
          <w:szCs w:val="20"/>
        </w:rPr>
        <w:t xml:space="preserve"> </w:t>
      </w:r>
    </w:p>
    <w:p w:rsidR="00B25ED2"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1</w:t>
      </w:r>
      <w:r w:rsidR="00391BC7">
        <w:rPr>
          <w:rFonts w:ascii="Arial" w:hAnsi="Arial" w:cs="Arial"/>
          <w:b/>
          <w:sz w:val="20"/>
          <w:szCs w:val="20"/>
        </w:rPr>
        <w:t>9</w:t>
      </w:r>
      <w:r w:rsidR="00B25ED2">
        <w:rPr>
          <w:rFonts w:ascii="Arial" w:hAnsi="Arial" w:cs="Arial"/>
          <w:b/>
          <w:sz w:val="20"/>
          <w:szCs w:val="20"/>
        </w:rPr>
        <w:t>.</w:t>
      </w:r>
      <w:r w:rsidR="00B25ED2">
        <w:rPr>
          <w:rFonts w:ascii="Arial" w:hAnsi="Arial" w:cs="Arial"/>
          <w:b/>
          <w:sz w:val="20"/>
          <w:szCs w:val="20"/>
        </w:rPr>
        <w:tab/>
      </w:r>
      <w:r w:rsidR="002B3F07">
        <w:rPr>
          <w:rFonts w:ascii="Arial" w:hAnsi="Arial" w:cs="Arial"/>
          <w:sz w:val="20"/>
          <w:szCs w:val="20"/>
        </w:rPr>
        <w:t>Thinking about</w:t>
      </w:r>
      <w:r w:rsidR="002B3F07" w:rsidRPr="00053933">
        <w:rPr>
          <w:rFonts w:ascii="Arial" w:hAnsi="Arial" w:cs="Arial"/>
          <w:sz w:val="20"/>
          <w:szCs w:val="20"/>
        </w:rPr>
        <w:t xml:space="preserve"> </w:t>
      </w:r>
      <w:r w:rsidR="00B25ED2" w:rsidRPr="00053933">
        <w:rPr>
          <w:rFonts w:ascii="Arial" w:hAnsi="Arial" w:cs="Arial"/>
          <w:sz w:val="20"/>
          <w:szCs w:val="20"/>
        </w:rPr>
        <w:t xml:space="preserve">an average </w:t>
      </w:r>
      <w:r w:rsidR="002B3F07">
        <w:rPr>
          <w:rFonts w:ascii="Arial" w:hAnsi="Arial" w:cs="Arial"/>
          <w:sz w:val="20"/>
          <w:szCs w:val="20"/>
        </w:rPr>
        <w:t>short</w:t>
      </w:r>
      <w:r w:rsidR="00B25ED2" w:rsidRPr="00053933">
        <w:rPr>
          <w:rFonts w:ascii="Arial" w:hAnsi="Arial" w:cs="Arial"/>
          <w:sz w:val="20"/>
          <w:szCs w:val="20"/>
        </w:rPr>
        <w:t xml:space="preserve"> journey</w:t>
      </w:r>
      <w:r w:rsidR="002B3F07">
        <w:rPr>
          <w:rFonts w:ascii="Arial" w:hAnsi="Arial" w:cs="Arial"/>
          <w:sz w:val="20"/>
          <w:szCs w:val="20"/>
        </w:rPr>
        <w:t xml:space="preserve"> you make </w:t>
      </w:r>
      <w:r w:rsidR="00214231">
        <w:rPr>
          <w:rFonts w:ascii="Arial" w:hAnsi="Arial" w:cs="Arial"/>
          <w:sz w:val="20"/>
          <w:szCs w:val="20"/>
        </w:rPr>
        <w:t>regularly</w:t>
      </w:r>
      <w:r w:rsidR="002B3F07">
        <w:rPr>
          <w:rFonts w:ascii="Arial" w:hAnsi="Arial" w:cs="Arial"/>
          <w:sz w:val="20"/>
          <w:szCs w:val="20"/>
        </w:rPr>
        <w:t>,</w:t>
      </w:r>
      <w:r w:rsidR="00B25ED2" w:rsidRPr="00053933">
        <w:rPr>
          <w:rFonts w:ascii="Arial" w:hAnsi="Arial" w:cs="Arial"/>
          <w:sz w:val="20"/>
          <w:szCs w:val="20"/>
        </w:rPr>
        <w:t xml:space="preserve"> </w:t>
      </w:r>
      <w:r w:rsidR="00B25ED2">
        <w:rPr>
          <w:rFonts w:ascii="Arial" w:hAnsi="Arial" w:cs="Arial"/>
          <w:sz w:val="20"/>
          <w:szCs w:val="20"/>
        </w:rPr>
        <w:t xml:space="preserve">how often do you do the following whilst </w:t>
      </w:r>
      <w:r w:rsidR="00B25ED2" w:rsidRPr="00B25ED2">
        <w:rPr>
          <w:rFonts w:ascii="Arial" w:hAnsi="Arial" w:cs="Arial"/>
          <w:sz w:val="20"/>
          <w:szCs w:val="20"/>
          <w:u w:val="single"/>
        </w:rPr>
        <w:t>stationary</w:t>
      </w:r>
      <w:r w:rsidR="00B25ED2">
        <w:rPr>
          <w:rFonts w:ascii="Arial" w:hAnsi="Arial" w:cs="Arial"/>
          <w:sz w:val="20"/>
          <w:szCs w:val="20"/>
        </w:rPr>
        <w:t>...</w:t>
      </w:r>
      <w:r w:rsidR="00B25ED2" w:rsidRPr="009135DA">
        <w:rPr>
          <w:rFonts w:ascii="Arial" w:hAnsi="Arial" w:cs="Arial"/>
          <w:sz w:val="20"/>
          <w:szCs w:val="20"/>
        </w:rPr>
        <w:t>?</w:t>
      </w:r>
    </w:p>
    <w:p w:rsidR="006D5336" w:rsidRDefault="006D5336" w:rsidP="00CE2DC8">
      <w:pPr>
        <w:spacing w:after="0" w:line="240" w:lineRule="auto"/>
        <w:ind w:left="720" w:hanging="720"/>
        <w:rPr>
          <w:rFonts w:ascii="Arial" w:hAnsi="Arial" w:cs="Arial"/>
          <w:b/>
          <w:sz w:val="20"/>
          <w:szCs w:val="20"/>
        </w:rPr>
      </w:pPr>
    </w:p>
    <w:tbl>
      <w:tblPr>
        <w:tblStyle w:val="TableGrid"/>
        <w:tblW w:w="9249" w:type="dxa"/>
        <w:tblLook w:val="04A0"/>
      </w:tblPr>
      <w:tblGrid>
        <w:gridCol w:w="2278"/>
        <w:gridCol w:w="1394"/>
        <w:gridCol w:w="1394"/>
        <w:gridCol w:w="1394"/>
        <w:gridCol w:w="1394"/>
        <w:gridCol w:w="1395"/>
      </w:tblGrid>
      <w:tr w:rsidR="00DD0EF6" w:rsidTr="00DD0EF6">
        <w:tc>
          <w:tcPr>
            <w:tcW w:w="2278" w:type="dxa"/>
          </w:tcPr>
          <w:p w:rsidR="00DD0EF6" w:rsidRDefault="00DD0EF6" w:rsidP="00CE2DC8">
            <w:pPr>
              <w:rPr>
                <w:rFonts w:ascii="Arial" w:hAnsi="Arial" w:cs="Arial"/>
                <w:sz w:val="20"/>
                <w:szCs w:val="20"/>
              </w:rPr>
            </w:pPr>
          </w:p>
        </w:tc>
        <w:tc>
          <w:tcPr>
            <w:tcW w:w="1394" w:type="dxa"/>
            <w:vAlign w:val="center"/>
          </w:tcPr>
          <w:p w:rsidR="00DD0EF6" w:rsidRPr="00B25ED2" w:rsidRDefault="00DD0EF6" w:rsidP="00CE2DC8">
            <w:pPr>
              <w:jc w:val="center"/>
              <w:rPr>
                <w:rFonts w:ascii="Arial" w:hAnsi="Arial" w:cs="Arial"/>
                <w:sz w:val="20"/>
                <w:szCs w:val="20"/>
              </w:rPr>
            </w:pPr>
            <w:r w:rsidRPr="00B25ED2">
              <w:rPr>
                <w:rFonts w:ascii="Arial" w:hAnsi="Arial" w:cs="Arial"/>
                <w:sz w:val="20"/>
                <w:szCs w:val="20"/>
              </w:rPr>
              <w:t>Talking hands-free</w:t>
            </w:r>
          </w:p>
        </w:tc>
        <w:tc>
          <w:tcPr>
            <w:tcW w:w="1394" w:type="dxa"/>
            <w:vAlign w:val="center"/>
          </w:tcPr>
          <w:p w:rsidR="00DD0EF6" w:rsidRPr="00B25ED2" w:rsidRDefault="00DD0EF6" w:rsidP="00CE2DC8">
            <w:pPr>
              <w:jc w:val="center"/>
              <w:rPr>
                <w:rFonts w:ascii="Arial" w:hAnsi="Arial" w:cs="Arial"/>
                <w:sz w:val="20"/>
                <w:szCs w:val="20"/>
              </w:rPr>
            </w:pPr>
            <w:r>
              <w:rPr>
                <w:rFonts w:ascii="Arial" w:hAnsi="Arial" w:cs="Arial"/>
                <w:sz w:val="20"/>
                <w:szCs w:val="20"/>
              </w:rPr>
              <w:t>Talking on mobile phone not hands-free</w:t>
            </w:r>
          </w:p>
        </w:tc>
        <w:tc>
          <w:tcPr>
            <w:tcW w:w="1394" w:type="dxa"/>
            <w:vAlign w:val="center"/>
          </w:tcPr>
          <w:p w:rsidR="00DD0EF6" w:rsidRDefault="00DD0EF6" w:rsidP="00CE2DC8">
            <w:pPr>
              <w:jc w:val="center"/>
              <w:rPr>
                <w:rFonts w:ascii="Arial" w:hAnsi="Arial" w:cs="Arial"/>
                <w:sz w:val="20"/>
                <w:szCs w:val="20"/>
              </w:rPr>
            </w:pPr>
            <w:r>
              <w:rPr>
                <w:rFonts w:ascii="Arial" w:hAnsi="Arial" w:cs="Arial"/>
                <w:sz w:val="20"/>
                <w:szCs w:val="20"/>
              </w:rPr>
              <w:t>Texting</w:t>
            </w:r>
          </w:p>
        </w:tc>
        <w:tc>
          <w:tcPr>
            <w:tcW w:w="1394" w:type="dxa"/>
            <w:vAlign w:val="center"/>
          </w:tcPr>
          <w:p w:rsidR="00DD0EF6" w:rsidRDefault="00DD0EF6" w:rsidP="00CE2DC8">
            <w:pPr>
              <w:jc w:val="center"/>
              <w:rPr>
                <w:rFonts w:ascii="Arial" w:hAnsi="Arial" w:cs="Arial"/>
                <w:sz w:val="20"/>
                <w:szCs w:val="20"/>
              </w:rPr>
            </w:pPr>
            <w:r>
              <w:rPr>
                <w:rFonts w:ascii="Arial" w:hAnsi="Arial" w:cs="Arial"/>
                <w:sz w:val="20"/>
                <w:szCs w:val="20"/>
              </w:rPr>
              <w:t>Checking social media (e.g. Facebook, Twitter)</w:t>
            </w:r>
          </w:p>
        </w:tc>
        <w:tc>
          <w:tcPr>
            <w:tcW w:w="1395" w:type="dxa"/>
            <w:vAlign w:val="center"/>
          </w:tcPr>
          <w:p w:rsidR="00DD0EF6" w:rsidRDefault="00DD0EF6" w:rsidP="00CE2DC8">
            <w:pPr>
              <w:jc w:val="center"/>
              <w:rPr>
                <w:rFonts w:ascii="Arial" w:hAnsi="Arial" w:cs="Arial"/>
                <w:sz w:val="20"/>
                <w:szCs w:val="20"/>
              </w:rPr>
            </w:pPr>
            <w:r>
              <w:rPr>
                <w:rFonts w:ascii="Arial" w:hAnsi="Arial" w:cs="Arial"/>
                <w:sz w:val="20"/>
                <w:szCs w:val="20"/>
              </w:rPr>
              <w:t>Looked at the internet or apps</w:t>
            </w:r>
          </w:p>
        </w:tc>
      </w:tr>
      <w:tr w:rsidR="002B3F07" w:rsidTr="002B3F07">
        <w:tc>
          <w:tcPr>
            <w:tcW w:w="2278" w:type="dxa"/>
          </w:tcPr>
          <w:p w:rsidR="002B3F07" w:rsidRDefault="002B3F07" w:rsidP="00CE2DC8">
            <w:pPr>
              <w:rPr>
                <w:rFonts w:ascii="Arial" w:hAnsi="Arial" w:cs="Arial"/>
                <w:sz w:val="20"/>
                <w:szCs w:val="20"/>
              </w:rPr>
            </w:pPr>
            <w:r>
              <w:rPr>
                <w:rFonts w:ascii="Arial" w:hAnsi="Arial" w:cs="Arial"/>
                <w:sz w:val="20"/>
                <w:szCs w:val="20"/>
              </w:rPr>
              <w:t>During every journey</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c>
          <w:tcPr>
            <w:tcW w:w="1395" w:type="dxa"/>
            <w:vAlign w:val="center"/>
          </w:tcPr>
          <w:p w:rsidR="002B3F07" w:rsidRDefault="002B3F07" w:rsidP="00CE2DC8">
            <w:pPr>
              <w:jc w:val="center"/>
              <w:rPr>
                <w:rFonts w:ascii="Arial" w:hAnsi="Arial" w:cs="Arial"/>
                <w:sz w:val="20"/>
                <w:szCs w:val="20"/>
              </w:rPr>
            </w:pPr>
            <w:r>
              <w:rPr>
                <w:rFonts w:ascii="Arial" w:hAnsi="Arial" w:cs="Arial"/>
                <w:sz w:val="20"/>
                <w:szCs w:val="20"/>
              </w:rPr>
              <w:t>1</w:t>
            </w:r>
          </w:p>
        </w:tc>
      </w:tr>
      <w:tr w:rsidR="002B3F07" w:rsidTr="002B3F07">
        <w:tc>
          <w:tcPr>
            <w:tcW w:w="2278" w:type="dxa"/>
          </w:tcPr>
          <w:p w:rsidR="002B3F07" w:rsidRDefault="002B3F07" w:rsidP="00CE2DC8">
            <w:pPr>
              <w:rPr>
                <w:rFonts w:ascii="Arial" w:hAnsi="Arial" w:cs="Arial"/>
                <w:sz w:val="20"/>
                <w:szCs w:val="20"/>
              </w:rPr>
            </w:pPr>
            <w:r>
              <w:rPr>
                <w:rFonts w:ascii="Arial" w:hAnsi="Arial" w:cs="Arial"/>
                <w:sz w:val="20"/>
                <w:szCs w:val="20"/>
              </w:rPr>
              <w:t>During most journeys</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c>
          <w:tcPr>
            <w:tcW w:w="1395" w:type="dxa"/>
            <w:vAlign w:val="center"/>
          </w:tcPr>
          <w:p w:rsidR="002B3F07" w:rsidRDefault="002B3F07" w:rsidP="00CE2DC8">
            <w:pPr>
              <w:jc w:val="center"/>
              <w:rPr>
                <w:rFonts w:ascii="Arial" w:hAnsi="Arial" w:cs="Arial"/>
                <w:sz w:val="20"/>
                <w:szCs w:val="20"/>
              </w:rPr>
            </w:pPr>
            <w:r>
              <w:rPr>
                <w:rFonts w:ascii="Arial" w:hAnsi="Arial" w:cs="Arial"/>
                <w:sz w:val="20"/>
                <w:szCs w:val="20"/>
              </w:rPr>
              <w:t>2</w:t>
            </w:r>
          </w:p>
        </w:tc>
      </w:tr>
      <w:tr w:rsidR="002B3F07" w:rsidTr="002B3F07">
        <w:tc>
          <w:tcPr>
            <w:tcW w:w="2278" w:type="dxa"/>
          </w:tcPr>
          <w:p w:rsidR="002B3F07" w:rsidRDefault="002B3F07" w:rsidP="00CE2DC8">
            <w:pPr>
              <w:rPr>
                <w:rFonts w:ascii="Arial" w:hAnsi="Arial" w:cs="Arial"/>
                <w:sz w:val="20"/>
                <w:szCs w:val="20"/>
              </w:rPr>
            </w:pPr>
            <w:r>
              <w:rPr>
                <w:rFonts w:ascii="Arial" w:hAnsi="Arial" w:cs="Arial"/>
                <w:sz w:val="20"/>
                <w:szCs w:val="20"/>
              </w:rPr>
              <w:t>During some/ about half of my journeys</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c>
          <w:tcPr>
            <w:tcW w:w="1395" w:type="dxa"/>
            <w:vAlign w:val="center"/>
          </w:tcPr>
          <w:p w:rsidR="002B3F07" w:rsidRDefault="002B3F07" w:rsidP="00CE2DC8">
            <w:pPr>
              <w:jc w:val="center"/>
              <w:rPr>
                <w:rFonts w:ascii="Arial" w:hAnsi="Arial" w:cs="Arial"/>
                <w:sz w:val="20"/>
                <w:szCs w:val="20"/>
              </w:rPr>
            </w:pPr>
            <w:r>
              <w:rPr>
                <w:rFonts w:ascii="Arial" w:hAnsi="Arial" w:cs="Arial"/>
                <w:sz w:val="20"/>
                <w:szCs w:val="20"/>
              </w:rPr>
              <w:t>3</w:t>
            </w:r>
          </w:p>
        </w:tc>
      </w:tr>
      <w:tr w:rsidR="002B3F07" w:rsidTr="002B3F07">
        <w:tc>
          <w:tcPr>
            <w:tcW w:w="2278" w:type="dxa"/>
          </w:tcPr>
          <w:p w:rsidR="002B3F07" w:rsidRDefault="002B3F07" w:rsidP="00CE2DC8">
            <w:pPr>
              <w:rPr>
                <w:rFonts w:ascii="Arial" w:hAnsi="Arial" w:cs="Arial"/>
                <w:sz w:val="20"/>
                <w:szCs w:val="20"/>
              </w:rPr>
            </w:pPr>
            <w:r>
              <w:rPr>
                <w:rFonts w:ascii="Arial" w:hAnsi="Arial" w:cs="Arial"/>
                <w:sz w:val="20"/>
                <w:szCs w:val="20"/>
              </w:rPr>
              <w:t>Hardly ever</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c>
          <w:tcPr>
            <w:tcW w:w="1395" w:type="dxa"/>
            <w:vAlign w:val="center"/>
          </w:tcPr>
          <w:p w:rsidR="002B3F07" w:rsidRDefault="002B3F07" w:rsidP="00CE2DC8">
            <w:pPr>
              <w:jc w:val="center"/>
              <w:rPr>
                <w:rFonts w:ascii="Arial" w:hAnsi="Arial" w:cs="Arial"/>
                <w:sz w:val="20"/>
                <w:szCs w:val="20"/>
              </w:rPr>
            </w:pPr>
            <w:r>
              <w:rPr>
                <w:rFonts w:ascii="Arial" w:hAnsi="Arial" w:cs="Arial"/>
                <w:sz w:val="20"/>
                <w:szCs w:val="20"/>
              </w:rPr>
              <w:t>4</w:t>
            </w:r>
          </w:p>
        </w:tc>
      </w:tr>
      <w:tr w:rsidR="002B3F07" w:rsidTr="002B3F07">
        <w:tc>
          <w:tcPr>
            <w:tcW w:w="2278" w:type="dxa"/>
          </w:tcPr>
          <w:p w:rsidR="002B3F07" w:rsidDel="00B25ED2" w:rsidRDefault="002B3F07" w:rsidP="00CE2DC8">
            <w:pPr>
              <w:rPr>
                <w:rFonts w:ascii="Arial" w:hAnsi="Arial" w:cs="Arial"/>
                <w:sz w:val="20"/>
                <w:szCs w:val="20"/>
              </w:rPr>
            </w:pPr>
            <w:r>
              <w:rPr>
                <w:rFonts w:ascii="Arial" w:hAnsi="Arial" w:cs="Arial"/>
                <w:sz w:val="20"/>
                <w:szCs w:val="20"/>
              </w:rPr>
              <w:t>Never</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c>
          <w:tcPr>
            <w:tcW w:w="1395" w:type="dxa"/>
            <w:vAlign w:val="center"/>
          </w:tcPr>
          <w:p w:rsidR="002B3F07" w:rsidRDefault="002B3F07" w:rsidP="00CE2DC8">
            <w:pPr>
              <w:jc w:val="center"/>
              <w:rPr>
                <w:rFonts w:ascii="Arial" w:hAnsi="Arial" w:cs="Arial"/>
                <w:sz w:val="20"/>
                <w:szCs w:val="20"/>
              </w:rPr>
            </w:pPr>
            <w:r>
              <w:rPr>
                <w:rFonts w:ascii="Arial" w:hAnsi="Arial" w:cs="Arial"/>
                <w:sz w:val="20"/>
                <w:szCs w:val="20"/>
              </w:rPr>
              <w:t>5</w:t>
            </w:r>
          </w:p>
        </w:tc>
      </w:tr>
      <w:tr w:rsidR="002B3F07" w:rsidTr="002B3F07">
        <w:tc>
          <w:tcPr>
            <w:tcW w:w="2278" w:type="dxa"/>
          </w:tcPr>
          <w:p w:rsidR="002B3F07" w:rsidRDefault="002B3F07" w:rsidP="00CE2DC8">
            <w:pPr>
              <w:rPr>
                <w:rFonts w:ascii="Arial" w:hAnsi="Arial" w:cs="Arial"/>
                <w:sz w:val="20"/>
                <w:szCs w:val="20"/>
              </w:rPr>
            </w:pPr>
            <w:r>
              <w:rPr>
                <w:rFonts w:ascii="Arial" w:hAnsi="Arial" w:cs="Arial"/>
                <w:sz w:val="20"/>
                <w:szCs w:val="20"/>
              </w:rPr>
              <w:t>Don’t know</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c>
          <w:tcPr>
            <w:tcW w:w="1394"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c>
          <w:tcPr>
            <w:tcW w:w="1395" w:type="dxa"/>
            <w:vAlign w:val="center"/>
          </w:tcPr>
          <w:p w:rsidR="002B3F07" w:rsidRDefault="002B3F07" w:rsidP="00CE2DC8">
            <w:pPr>
              <w:jc w:val="center"/>
              <w:rPr>
                <w:rFonts w:ascii="Arial" w:hAnsi="Arial" w:cs="Arial"/>
                <w:sz w:val="20"/>
                <w:szCs w:val="20"/>
              </w:rPr>
            </w:pPr>
            <w:r>
              <w:rPr>
                <w:rFonts w:ascii="Arial" w:hAnsi="Arial" w:cs="Arial"/>
                <w:sz w:val="20"/>
                <w:szCs w:val="20"/>
              </w:rPr>
              <w:t>99</w:t>
            </w:r>
          </w:p>
        </w:tc>
      </w:tr>
    </w:tbl>
    <w:p w:rsidR="006D5336" w:rsidRDefault="006D5336" w:rsidP="00CE2DC8">
      <w:pPr>
        <w:spacing w:after="0" w:line="240" w:lineRule="auto"/>
        <w:ind w:left="720" w:hanging="720"/>
        <w:rPr>
          <w:rFonts w:ascii="Arial" w:hAnsi="Arial" w:cs="Arial"/>
          <w:b/>
          <w:sz w:val="20"/>
          <w:szCs w:val="20"/>
        </w:rPr>
      </w:pPr>
    </w:p>
    <w:p w:rsidR="00DD0EF6" w:rsidRPr="0012272D" w:rsidRDefault="00DD0EF6" w:rsidP="0002207B">
      <w:pPr>
        <w:spacing w:after="0" w:line="240" w:lineRule="auto"/>
        <w:rPr>
          <w:rFonts w:ascii="Arial" w:eastAsia="Geneva" w:hAnsi="Arial" w:cs="Arial"/>
          <w:b/>
          <w:bCs/>
          <w:color w:val="FF0000"/>
          <w:kern w:val="24"/>
          <w:sz w:val="20"/>
          <w:szCs w:val="20"/>
        </w:rPr>
      </w:pPr>
      <w:r w:rsidRPr="0012272D">
        <w:rPr>
          <w:rFonts w:ascii="Arial" w:eastAsia="Geneva" w:hAnsi="Arial" w:cs="Arial"/>
          <w:b/>
          <w:bCs/>
          <w:color w:val="FF0000"/>
          <w:kern w:val="24"/>
          <w:sz w:val="20"/>
          <w:szCs w:val="20"/>
        </w:rPr>
        <w:t xml:space="preserve">[PROGRAMMING INSTRUCTION: ASK ALL. </w:t>
      </w:r>
      <w:r>
        <w:rPr>
          <w:rFonts w:ascii="Arial" w:eastAsia="Geneva" w:hAnsi="Arial" w:cs="Arial"/>
          <w:b/>
          <w:bCs/>
          <w:color w:val="FF0000"/>
          <w:kern w:val="24"/>
          <w:sz w:val="20"/>
          <w:szCs w:val="20"/>
        </w:rPr>
        <w:t>SINGLE CODE</w:t>
      </w:r>
      <w:r w:rsidRPr="0012272D">
        <w:rPr>
          <w:rFonts w:ascii="Arial" w:eastAsia="Geneva" w:hAnsi="Arial" w:cs="Arial"/>
          <w:b/>
          <w:bCs/>
          <w:color w:val="FF0000"/>
          <w:kern w:val="24"/>
          <w:sz w:val="20"/>
          <w:szCs w:val="20"/>
        </w:rPr>
        <w:t xml:space="preserve">] </w:t>
      </w:r>
    </w:p>
    <w:p w:rsidR="006D5336"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391BC7">
        <w:rPr>
          <w:rFonts w:ascii="Arial" w:hAnsi="Arial" w:cs="Arial"/>
          <w:b/>
          <w:sz w:val="20"/>
          <w:szCs w:val="20"/>
        </w:rPr>
        <w:t>20</w:t>
      </w:r>
      <w:r w:rsidR="006D5336">
        <w:rPr>
          <w:rFonts w:ascii="Arial" w:hAnsi="Arial" w:cs="Arial"/>
          <w:b/>
          <w:sz w:val="20"/>
          <w:szCs w:val="20"/>
        </w:rPr>
        <w:t>.</w:t>
      </w:r>
      <w:r w:rsidR="006D5336">
        <w:rPr>
          <w:rFonts w:ascii="Arial" w:hAnsi="Arial" w:cs="Arial"/>
          <w:b/>
          <w:sz w:val="20"/>
          <w:szCs w:val="20"/>
        </w:rPr>
        <w:tab/>
      </w:r>
      <w:r w:rsidR="006D5336">
        <w:rPr>
          <w:rFonts w:ascii="Arial" w:hAnsi="Arial" w:cs="Arial"/>
          <w:sz w:val="20"/>
          <w:szCs w:val="20"/>
        </w:rPr>
        <w:t xml:space="preserve">When driving, </w:t>
      </w:r>
      <w:r w:rsidR="00DD0EF6">
        <w:rPr>
          <w:rFonts w:ascii="Arial" w:hAnsi="Arial" w:cs="Arial"/>
          <w:sz w:val="20"/>
          <w:szCs w:val="20"/>
        </w:rPr>
        <w:t>where do you generally keep your mobile phone</w:t>
      </w:r>
      <w:r w:rsidR="006D5336" w:rsidRPr="009135DA">
        <w:rPr>
          <w:rFonts w:ascii="Arial" w:hAnsi="Arial" w:cs="Arial"/>
          <w:sz w:val="20"/>
          <w:szCs w:val="20"/>
        </w:rPr>
        <w:t>?</w:t>
      </w:r>
    </w:p>
    <w:p w:rsidR="00DD0EF6" w:rsidRDefault="00DD0EF6" w:rsidP="00CE2DC8">
      <w:pPr>
        <w:spacing w:after="0" w:line="240" w:lineRule="auto"/>
        <w:ind w:left="720" w:hanging="720"/>
        <w:rPr>
          <w:rFonts w:ascii="Arial" w:hAnsi="Arial" w:cs="Arial"/>
          <w:sz w:val="20"/>
          <w:szCs w:val="20"/>
        </w:rPr>
      </w:pPr>
    </w:p>
    <w:tbl>
      <w:tblPr>
        <w:tblStyle w:val="TableGrid"/>
        <w:tblW w:w="0" w:type="auto"/>
        <w:tblLook w:val="04A0"/>
      </w:tblPr>
      <w:tblGrid>
        <w:gridCol w:w="1101"/>
        <w:gridCol w:w="8141"/>
      </w:tblGrid>
      <w:tr w:rsidR="00DD0EF6" w:rsidTr="00DD0EF6">
        <w:tc>
          <w:tcPr>
            <w:tcW w:w="1101" w:type="dxa"/>
          </w:tcPr>
          <w:p w:rsidR="00DD0EF6" w:rsidRPr="005502CE" w:rsidRDefault="00DD0EF6" w:rsidP="00CE2DC8">
            <w:pPr>
              <w:rPr>
                <w:rFonts w:ascii="Arial" w:hAnsi="Arial" w:cs="Arial"/>
                <w:sz w:val="20"/>
                <w:szCs w:val="20"/>
              </w:rPr>
            </w:pPr>
            <w:r w:rsidRPr="005502CE">
              <w:rPr>
                <w:rFonts w:ascii="Arial" w:hAnsi="Arial" w:cs="Arial"/>
                <w:sz w:val="20"/>
                <w:szCs w:val="20"/>
              </w:rPr>
              <w:t>1</w:t>
            </w:r>
          </w:p>
        </w:tc>
        <w:tc>
          <w:tcPr>
            <w:tcW w:w="8141" w:type="dxa"/>
          </w:tcPr>
          <w:p w:rsidR="00DD0EF6" w:rsidRPr="005502CE" w:rsidRDefault="00DD0EF6" w:rsidP="00CE2DC8">
            <w:pPr>
              <w:rPr>
                <w:rFonts w:ascii="Arial" w:hAnsi="Arial" w:cs="Arial"/>
                <w:sz w:val="20"/>
                <w:szCs w:val="20"/>
              </w:rPr>
            </w:pPr>
            <w:r>
              <w:rPr>
                <w:rFonts w:ascii="Arial" w:hAnsi="Arial" w:cs="Arial"/>
                <w:sz w:val="20"/>
                <w:szCs w:val="20"/>
              </w:rPr>
              <w:t>On the passenger seat or centre compartment</w:t>
            </w:r>
          </w:p>
        </w:tc>
      </w:tr>
      <w:tr w:rsidR="00DD0EF6" w:rsidTr="00DD0EF6">
        <w:tc>
          <w:tcPr>
            <w:tcW w:w="1101" w:type="dxa"/>
          </w:tcPr>
          <w:p w:rsidR="00DD0EF6" w:rsidRPr="005502CE" w:rsidRDefault="00DD0EF6" w:rsidP="00CE2DC8">
            <w:pPr>
              <w:rPr>
                <w:rFonts w:ascii="Arial" w:hAnsi="Arial" w:cs="Arial"/>
                <w:sz w:val="20"/>
                <w:szCs w:val="20"/>
              </w:rPr>
            </w:pPr>
            <w:r w:rsidRPr="005502CE">
              <w:rPr>
                <w:rFonts w:ascii="Arial" w:hAnsi="Arial" w:cs="Arial"/>
                <w:sz w:val="20"/>
                <w:szCs w:val="20"/>
              </w:rPr>
              <w:t>2</w:t>
            </w:r>
          </w:p>
        </w:tc>
        <w:tc>
          <w:tcPr>
            <w:tcW w:w="8141" w:type="dxa"/>
          </w:tcPr>
          <w:p w:rsidR="00DD0EF6" w:rsidRPr="005502CE" w:rsidRDefault="00DD0EF6" w:rsidP="00CE2DC8">
            <w:pPr>
              <w:rPr>
                <w:rFonts w:ascii="Arial" w:hAnsi="Arial" w:cs="Arial"/>
                <w:sz w:val="20"/>
                <w:szCs w:val="20"/>
              </w:rPr>
            </w:pPr>
            <w:r>
              <w:rPr>
                <w:rFonts w:ascii="Arial" w:hAnsi="Arial" w:cs="Arial"/>
                <w:sz w:val="20"/>
                <w:szCs w:val="20"/>
              </w:rPr>
              <w:t>In pocket</w:t>
            </w:r>
          </w:p>
        </w:tc>
      </w:tr>
      <w:tr w:rsidR="00DD0EF6" w:rsidTr="00DD0EF6">
        <w:tc>
          <w:tcPr>
            <w:tcW w:w="1101" w:type="dxa"/>
          </w:tcPr>
          <w:p w:rsidR="00DD0EF6" w:rsidRPr="005502CE" w:rsidRDefault="00DD0EF6" w:rsidP="00CE2DC8">
            <w:pPr>
              <w:rPr>
                <w:rFonts w:ascii="Arial" w:hAnsi="Arial" w:cs="Arial"/>
                <w:sz w:val="20"/>
                <w:szCs w:val="20"/>
              </w:rPr>
            </w:pPr>
            <w:r>
              <w:rPr>
                <w:rFonts w:ascii="Arial" w:hAnsi="Arial" w:cs="Arial"/>
                <w:sz w:val="20"/>
                <w:szCs w:val="20"/>
              </w:rPr>
              <w:t>3</w:t>
            </w:r>
          </w:p>
        </w:tc>
        <w:tc>
          <w:tcPr>
            <w:tcW w:w="8141" w:type="dxa"/>
          </w:tcPr>
          <w:p w:rsidR="00DD0EF6" w:rsidRDefault="00DD0EF6" w:rsidP="00CE2DC8">
            <w:pPr>
              <w:rPr>
                <w:rFonts w:ascii="Arial" w:hAnsi="Arial" w:cs="Arial"/>
                <w:sz w:val="20"/>
                <w:szCs w:val="20"/>
              </w:rPr>
            </w:pPr>
            <w:r>
              <w:rPr>
                <w:rFonts w:ascii="Arial" w:hAnsi="Arial" w:cs="Arial"/>
                <w:sz w:val="20"/>
                <w:szCs w:val="20"/>
              </w:rPr>
              <w:t>In bag</w:t>
            </w:r>
          </w:p>
        </w:tc>
      </w:tr>
      <w:tr w:rsidR="00DD0EF6" w:rsidTr="00DD0EF6">
        <w:tc>
          <w:tcPr>
            <w:tcW w:w="1101" w:type="dxa"/>
          </w:tcPr>
          <w:p w:rsidR="00DD0EF6" w:rsidRPr="005502CE" w:rsidRDefault="00DD0EF6" w:rsidP="00CE2DC8">
            <w:pPr>
              <w:rPr>
                <w:rFonts w:ascii="Arial" w:hAnsi="Arial" w:cs="Arial"/>
                <w:sz w:val="20"/>
                <w:szCs w:val="20"/>
              </w:rPr>
            </w:pPr>
            <w:r>
              <w:rPr>
                <w:rFonts w:ascii="Arial" w:hAnsi="Arial" w:cs="Arial"/>
                <w:sz w:val="20"/>
                <w:szCs w:val="20"/>
              </w:rPr>
              <w:t>4</w:t>
            </w:r>
          </w:p>
        </w:tc>
        <w:tc>
          <w:tcPr>
            <w:tcW w:w="8141" w:type="dxa"/>
          </w:tcPr>
          <w:p w:rsidR="00DD0EF6" w:rsidRDefault="00DD0EF6" w:rsidP="00CE2DC8">
            <w:pPr>
              <w:rPr>
                <w:rFonts w:ascii="Arial" w:hAnsi="Arial" w:cs="Arial"/>
                <w:sz w:val="20"/>
                <w:szCs w:val="20"/>
              </w:rPr>
            </w:pPr>
            <w:r>
              <w:rPr>
                <w:rFonts w:ascii="Arial" w:hAnsi="Arial" w:cs="Arial"/>
                <w:sz w:val="20"/>
                <w:szCs w:val="20"/>
              </w:rPr>
              <w:t>In boot</w:t>
            </w:r>
          </w:p>
        </w:tc>
      </w:tr>
      <w:tr w:rsidR="00DD0EF6" w:rsidTr="00DD0EF6">
        <w:tc>
          <w:tcPr>
            <w:tcW w:w="1101" w:type="dxa"/>
          </w:tcPr>
          <w:p w:rsidR="00DD0EF6" w:rsidRPr="005502CE" w:rsidRDefault="00DD0EF6" w:rsidP="00CE2DC8">
            <w:pPr>
              <w:rPr>
                <w:rFonts w:ascii="Arial" w:hAnsi="Arial" w:cs="Arial"/>
                <w:sz w:val="20"/>
                <w:szCs w:val="20"/>
              </w:rPr>
            </w:pPr>
            <w:r>
              <w:rPr>
                <w:rFonts w:ascii="Arial" w:hAnsi="Arial" w:cs="Arial"/>
                <w:sz w:val="20"/>
                <w:szCs w:val="20"/>
              </w:rPr>
              <w:t>5</w:t>
            </w:r>
          </w:p>
        </w:tc>
        <w:tc>
          <w:tcPr>
            <w:tcW w:w="8141" w:type="dxa"/>
          </w:tcPr>
          <w:p w:rsidR="00DD0EF6" w:rsidRDefault="00DD0EF6" w:rsidP="00CE2DC8">
            <w:pPr>
              <w:rPr>
                <w:rFonts w:ascii="Arial" w:hAnsi="Arial" w:cs="Arial"/>
                <w:sz w:val="20"/>
                <w:szCs w:val="20"/>
              </w:rPr>
            </w:pPr>
            <w:r>
              <w:rPr>
                <w:rFonts w:ascii="Arial" w:hAnsi="Arial" w:cs="Arial"/>
                <w:sz w:val="20"/>
                <w:szCs w:val="20"/>
              </w:rPr>
              <w:t>In backseat</w:t>
            </w:r>
          </w:p>
        </w:tc>
      </w:tr>
      <w:tr w:rsidR="00DD0EF6" w:rsidTr="00DD0EF6">
        <w:tc>
          <w:tcPr>
            <w:tcW w:w="1101" w:type="dxa"/>
          </w:tcPr>
          <w:p w:rsidR="00DD0EF6" w:rsidRPr="005502CE" w:rsidRDefault="00DD0EF6" w:rsidP="00CE2DC8">
            <w:pPr>
              <w:rPr>
                <w:rFonts w:ascii="Arial" w:hAnsi="Arial" w:cs="Arial"/>
                <w:sz w:val="20"/>
                <w:szCs w:val="20"/>
              </w:rPr>
            </w:pPr>
            <w:r>
              <w:rPr>
                <w:rFonts w:ascii="Arial" w:hAnsi="Arial" w:cs="Arial"/>
                <w:sz w:val="20"/>
                <w:szCs w:val="20"/>
              </w:rPr>
              <w:t>6</w:t>
            </w:r>
          </w:p>
        </w:tc>
        <w:tc>
          <w:tcPr>
            <w:tcW w:w="8141" w:type="dxa"/>
          </w:tcPr>
          <w:p w:rsidR="00DD0EF6" w:rsidRDefault="00DD0EF6" w:rsidP="00391BC7">
            <w:pPr>
              <w:rPr>
                <w:rFonts w:ascii="Arial" w:hAnsi="Arial" w:cs="Arial"/>
                <w:sz w:val="20"/>
                <w:szCs w:val="20"/>
              </w:rPr>
            </w:pPr>
            <w:r>
              <w:rPr>
                <w:rFonts w:ascii="Arial" w:hAnsi="Arial" w:cs="Arial"/>
                <w:sz w:val="20"/>
                <w:szCs w:val="20"/>
              </w:rPr>
              <w:t>In cradle/dock</w:t>
            </w:r>
          </w:p>
        </w:tc>
      </w:tr>
      <w:tr w:rsidR="00391BC7" w:rsidTr="00DD0EF6">
        <w:tc>
          <w:tcPr>
            <w:tcW w:w="1101" w:type="dxa"/>
          </w:tcPr>
          <w:p w:rsidR="00391BC7" w:rsidRDefault="00391BC7" w:rsidP="00CE2DC8">
            <w:pPr>
              <w:rPr>
                <w:rFonts w:ascii="Arial" w:hAnsi="Arial" w:cs="Arial"/>
                <w:sz w:val="20"/>
                <w:szCs w:val="20"/>
              </w:rPr>
            </w:pPr>
            <w:r>
              <w:rPr>
                <w:rFonts w:ascii="Arial" w:hAnsi="Arial" w:cs="Arial"/>
                <w:sz w:val="20"/>
                <w:szCs w:val="20"/>
              </w:rPr>
              <w:t>7</w:t>
            </w:r>
          </w:p>
        </w:tc>
        <w:tc>
          <w:tcPr>
            <w:tcW w:w="8141" w:type="dxa"/>
          </w:tcPr>
          <w:p w:rsidR="00391BC7" w:rsidRDefault="00391BC7" w:rsidP="00CE2DC8">
            <w:pPr>
              <w:rPr>
                <w:rFonts w:ascii="Arial" w:hAnsi="Arial" w:cs="Arial"/>
                <w:sz w:val="20"/>
                <w:szCs w:val="20"/>
              </w:rPr>
            </w:pPr>
            <w:r>
              <w:rPr>
                <w:rFonts w:ascii="Arial" w:hAnsi="Arial" w:cs="Arial"/>
                <w:sz w:val="20"/>
                <w:szCs w:val="20"/>
              </w:rPr>
              <w:t>Plugged into the vehicle via a USB port</w:t>
            </w:r>
          </w:p>
        </w:tc>
      </w:tr>
      <w:tr w:rsidR="00391BC7" w:rsidTr="00DD0EF6">
        <w:tc>
          <w:tcPr>
            <w:tcW w:w="1101" w:type="dxa"/>
          </w:tcPr>
          <w:p w:rsidR="00391BC7" w:rsidRDefault="00391BC7" w:rsidP="00CE2DC8">
            <w:pPr>
              <w:rPr>
                <w:rFonts w:ascii="Arial" w:hAnsi="Arial" w:cs="Arial"/>
                <w:sz w:val="20"/>
                <w:szCs w:val="20"/>
              </w:rPr>
            </w:pPr>
            <w:r>
              <w:rPr>
                <w:rFonts w:ascii="Arial" w:hAnsi="Arial" w:cs="Arial"/>
                <w:sz w:val="20"/>
                <w:szCs w:val="20"/>
              </w:rPr>
              <w:t>8</w:t>
            </w:r>
          </w:p>
        </w:tc>
        <w:tc>
          <w:tcPr>
            <w:tcW w:w="8141" w:type="dxa"/>
          </w:tcPr>
          <w:p w:rsidR="00391BC7" w:rsidRDefault="00391BC7" w:rsidP="00CE2DC8">
            <w:pPr>
              <w:rPr>
                <w:rFonts w:ascii="Arial" w:hAnsi="Arial" w:cs="Arial"/>
                <w:sz w:val="20"/>
                <w:szCs w:val="20"/>
              </w:rPr>
            </w:pPr>
            <w:r>
              <w:rPr>
                <w:rFonts w:ascii="Arial" w:hAnsi="Arial" w:cs="Arial"/>
                <w:sz w:val="20"/>
                <w:szCs w:val="20"/>
              </w:rPr>
              <w:t>Connected to the vehicle via Bluetooth</w:t>
            </w:r>
          </w:p>
        </w:tc>
      </w:tr>
      <w:tr w:rsidR="00DD0EF6" w:rsidTr="00DD0EF6">
        <w:tc>
          <w:tcPr>
            <w:tcW w:w="1101" w:type="dxa"/>
          </w:tcPr>
          <w:p w:rsidR="00DD0EF6" w:rsidRPr="005502CE" w:rsidRDefault="00DD0EF6" w:rsidP="00CE2DC8">
            <w:pPr>
              <w:rPr>
                <w:rFonts w:ascii="Arial" w:hAnsi="Arial" w:cs="Arial"/>
                <w:sz w:val="20"/>
                <w:szCs w:val="20"/>
              </w:rPr>
            </w:pPr>
            <w:r>
              <w:rPr>
                <w:rFonts w:ascii="Arial" w:hAnsi="Arial" w:cs="Arial"/>
                <w:sz w:val="20"/>
                <w:szCs w:val="20"/>
              </w:rPr>
              <w:t>99</w:t>
            </w:r>
          </w:p>
        </w:tc>
        <w:tc>
          <w:tcPr>
            <w:tcW w:w="8141" w:type="dxa"/>
          </w:tcPr>
          <w:p w:rsidR="00DD0EF6" w:rsidRDefault="00DD0EF6" w:rsidP="00CE2DC8">
            <w:pPr>
              <w:rPr>
                <w:rFonts w:ascii="Arial" w:hAnsi="Arial" w:cs="Arial"/>
                <w:sz w:val="20"/>
                <w:szCs w:val="20"/>
              </w:rPr>
            </w:pPr>
            <w:r>
              <w:rPr>
                <w:rFonts w:ascii="Arial" w:hAnsi="Arial" w:cs="Arial"/>
                <w:sz w:val="20"/>
                <w:szCs w:val="20"/>
              </w:rPr>
              <w:t>Other</w:t>
            </w:r>
          </w:p>
        </w:tc>
      </w:tr>
    </w:tbl>
    <w:p w:rsidR="006D5336" w:rsidRDefault="006D5336" w:rsidP="00CE2DC8">
      <w:pPr>
        <w:spacing w:after="0" w:line="240" w:lineRule="auto"/>
        <w:ind w:left="720" w:hanging="720"/>
        <w:rPr>
          <w:rFonts w:ascii="Arial" w:hAnsi="Arial" w:cs="Arial"/>
          <w:b/>
          <w:sz w:val="20"/>
          <w:szCs w:val="20"/>
        </w:rPr>
      </w:pPr>
    </w:p>
    <w:p w:rsidR="00EF6D1D" w:rsidRDefault="00EF6D1D" w:rsidP="00CE2DC8">
      <w:pPr>
        <w:spacing w:after="0" w:line="240" w:lineRule="auto"/>
        <w:rPr>
          <w:rFonts w:ascii="Arial" w:hAnsi="Arial" w:cs="Arial"/>
          <w:sz w:val="20"/>
          <w:szCs w:val="20"/>
        </w:rPr>
      </w:pPr>
    </w:p>
    <w:p w:rsidR="00B978C1" w:rsidRDefault="00B978C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2D59C5" w:rsidRPr="0012272D" w:rsidRDefault="0002207B"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lastRenderedPageBreak/>
        <w:t>[</w:t>
      </w:r>
      <w:r w:rsidR="002D59C5" w:rsidRPr="0012272D">
        <w:rPr>
          <w:rFonts w:ascii="Arial" w:eastAsia="Geneva" w:hAnsi="Arial" w:cs="Arial"/>
          <w:b/>
          <w:bCs/>
          <w:color w:val="FF0000"/>
          <w:kern w:val="24"/>
          <w:sz w:val="20"/>
          <w:szCs w:val="20"/>
        </w:rPr>
        <w:t xml:space="preserve">PROGRAMMING INSTRUCTION: ASK ALL. </w:t>
      </w:r>
      <w:r w:rsidR="002D59C5">
        <w:rPr>
          <w:rFonts w:ascii="Arial" w:eastAsia="Geneva" w:hAnsi="Arial" w:cs="Arial"/>
          <w:b/>
          <w:bCs/>
          <w:color w:val="FF0000"/>
          <w:kern w:val="24"/>
          <w:sz w:val="20"/>
          <w:szCs w:val="20"/>
        </w:rPr>
        <w:t>SINGLE CODE</w:t>
      </w:r>
      <w:r w:rsidR="002D59C5" w:rsidRPr="0012272D">
        <w:rPr>
          <w:rFonts w:ascii="Arial" w:eastAsia="Geneva" w:hAnsi="Arial" w:cs="Arial"/>
          <w:b/>
          <w:bCs/>
          <w:color w:val="FF0000"/>
          <w:kern w:val="24"/>
          <w:sz w:val="20"/>
          <w:szCs w:val="20"/>
        </w:rPr>
        <w:t xml:space="preserve">] </w:t>
      </w:r>
    </w:p>
    <w:p w:rsidR="002D59C5"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2</w:t>
      </w:r>
      <w:r w:rsidR="00391BC7">
        <w:rPr>
          <w:rFonts w:ascii="Arial" w:hAnsi="Arial" w:cs="Arial"/>
          <w:b/>
          <w:sz w:val="20"/>
          <w:szCs w:val="20"/>
        </w:rPr>
        <w:t>1</w:t>
      </w:r>
      <w:r w:rsidR="002D59C5">
        <w:rPr>
          <w:rFonts w:ascii="Arial" w:hAnsi="Arial" w:cs="Arial"/>
          <w:b/>
          <w:sz w:val="20"/>
          <w:szCs w:val="20"/>
        </w:rPr>
        <w:t>.</w:t>
      </w:r>
      <w:r w:rsidR="0002207B">
        <w:rPr>
          <w:rFonts w:ascii="Arial" w:hAnsi="Arial" w:cs="Arial"/>
          <w:b/>
          <w:sz w:val="20"/>
          <w:szCs w:val="20"/>
        </w:rPr>
        <w:tab/>
      </w:r>
      <w:r w:rsidR="002D59C5">
        <w:rPr>
          <w:rFonts w:ascii="Arial" w:hAnsi="Arial" w:cs="Arial"/>
          <w:sz w:val="20"/>
          <w:szCs w:val="20"/>
        </w:rPr>
        <w:t>Do you feel you are being an unsafe driver when you do the following</w:t>
      </w:r>
      <w:r w:rsidR="0002207B">
        <w:rPr>
          <w:rFonts w:ascii="Arial" w:hAnsi="Arial" w:cs="Arial"/>
          <w:sz w:val="20"/>
          <w:szCs w:val="20"/>
        </w:rPr>
        <w:t xml:space="preserve"> whilst driving</w:t>
      </w:r>
      <w:r w:rsidR="0002207B" w:rsidRPr="009135DA">
        <w:rPr>
          <w:rFonts w:ascii="Arial" w:hAnsi="Arial" w:cs="Arial"/>
          <w:sz w:val="20"/>
          <w:szCs w:val="20"/>
        </w:rPr>
        <w:t>?</w:t>
      </w:r>
    </w:p>
    <w:p w:rsidR="00440EE4" w:rsidRDefault="00440EE4" w:rsidP="00CE2DC8">
      <w:pPr>
        <w:spacing w:after="0" w:line="240" w:lineRule="auto"/>
        <w:textAlignment w:val="baseline"/>
        <w:rPr>
          <w:rFonts w:ascii="Arial" w:hAnsi="Arial" w:cs="Arial"/>
          <w:sz w:val="20"/>
          <w:szCs w:val="20"/>
        </w:rPr>
      </w:pPr>
    </w:p>
    <w:p w:rsidR="002D59C5" w:rsidRDefault="002D59C5" w:rsidP="00CE2DC8">
      <w:pPr>
        <w:spacing w:after="0" w:line="240" w:lineRule="auto"/>
        <w:textAlignment w:val="baseline"/>
        <w:rPr>
          <w:rFonts w:ascii="Arial" w:hAnsi="Arial" w:cs="Arial"/>
          <w:sz w:val="20"/>
          <w:szCs w:val="20"/>
        </w:rPr>
      </w:pPr>
    </w:p>
    <w:p w:rsidR="002B3F07" w:rsidRDefault="002B3F07" w:rsidP="00CE2DC8">
      <w:pPr>
        <w:spacing w:after="0" w:line="240" w:lineRule="auto"/>
        <w:textAlignment w:val="baseline"/>
        <w:rPr>
          <w:rFonts w:ascii="Arial" w:hAnsi="Arial" w:cs="Arial"/>
          <w:sz w:val="20"/>
          <w:szCs w:val="20"/>
        </w:rPr>
      </w:pPr>
    </w:p>
    <w:tbl>
      <w:tblPr>
        <w:tblStyle w:val="TableGrid"/>
        <w:tblW w:w="0" w:type="auto"/>
        <w:tblLook w:val="04A0"/>
      </w:tblPr>
      <w:tblGrid>
        <w:gridCol w:w="675"/>
        <w:gridCol w:w="2405"/>
        <w:gridCol w:w="1540"/>
        <w:gridCol w:w="1540"/>
        <w:gridCol w:w="1541"/>
        <w:gridCol w:w="1541"/>
      </w:tblGrid>
      <w:tr w:rsidR="002B3F07" w:rsidTr="00EE5DE8">
        <w:tc>
          <w:tcPr>
            <w:tcW w:w="675" w:type="dxa"/>
          </w:tcPr>
          <w:p w:rsidR="002B3F07" w:rsidRDefault="002B3F07" w:rsidP="00CE2DC8">
            <w:pPr>
              <w:textAlignment w:val="baseline"/>
              <w:rPr>
                <w:rFonts w:ascii="Arial" w:hAnsi="Arial" w:cs="Arial"/>
                <w:sz w:val="20"/>
                <w:szCs w:val="20"/>
              </w:rPr>
            </w:pPr>
          </w:p>
        </w:tc>
        <w:tc>
          <w:tcPr>
            <w:tcW w:w="2405" w:type="dxa"/>
          </w:tcPr>
          <w:p w:rsidR="002B3F07" w:rsidRDefault="002B3F07" w:rsidP="00CE2DC8">
            <w:pPr>
              <w:textAlignment w:val="baseline"/>
              <w:rPr>
                <w:rFonts w:ascii="Arial" w:hAnsi="Arial" w:cs="Arial"/>
                <w:sz w:val="20"/>
                <w:szCs w:val="20"/>
              </w:rPr>
            </w:pPr>
          </w:p>
        </w:tc>
        <w:tc>
          <w:tcPr>
            <w:tcW w:w="1540" w:type="dxa"/>
          </w:tcPr>
          <w:p w:rsidR="002B3F07" w:rsidRDefault="0002207B" w:rsidP="00CE2DC8">
            <w:pPr>
              <w:textAlignment w:val="baseline"/>
              <w:rPr>
                <w:rFonts w:ascii="Arial" w:hAnsi="Arial" w:cs="Arial"/>
                <w:sz w:val="20"/>
                <w:szCs w:val="20"/>
              </w:rPr>
            </w:pPr>
            <w:r>
              <w:rPr>
                <w:rFonts w:ascii="Arial" w:hAnsi="Arial" w:cs="Arial"/>
                <w:sz w:val="20"/>
                <w:szCs w:val="20"/>
              </w:rPr>
              <w:t>No, not an unsafe driver</w:t>
            </w:r>
          </w:p>
        </w:tc>
        <w:tc>
          <w:tcPr>
            <w:tcW w:w="1540" w:type="dxa"/>
          </w:tcPr>
          <w:p w:rsidR="002B3F07" w:rsidRDefault="0002207B" w:rsidP="00CE2DC8">
            <w:pPr>
              <w:textAlignment w:val="baseline"/>
              <w:rPr>
                <w:rFonts w:ascii="Arial" w:hAnsi="Arial" w:cs="Arial"/>
                <w:sz w:val="20"/>
                <w:szCs w:val="20"/>
              </w:rPr>
            </w:pPr>
            <w:r>
              <w:rPr>
                <w:rFonts w:ascii="Arial" w:hAnsi="Arial" w:cs="Arial"/>
                <w:sz w:val="20"/>
                <w:szCs w:val="20"/>
              </w:rPr>
              <w:t>A little unsafe</w:t>
            </w:r>
          </w:p>
        </w:tc>
        <w:tc>
          <w:tcPr>
            <w:tcW w:w="1541" w:type="dxa"/>
          </w:tcPr>
          <w:p w:rsidR="002B3F07" w:rsidRDefault="0002207B" w:rsidP="00CE2DC8">
            <w:pPr>
              <w:textAlignment w:val="baseline"/>
              <w:rPr>
                <w:rFonts w:ascii="Arial" w:hAnsi="Arial" w:cs="Arial"/>
                <w:sz w:val="20"/>
                <w:szCs w:val="20"/>
              </w:rPr>
            </w:pPr>
            <w:r>
              <w:rPr>
                <w:rFonts w:ascii="Arial" w:hAnsi="Arial" w:cs="Arial"/>
                <w:sz w:val="20"/>
                <w:szCs w:val="20"/>
              </w:rPr>
              <w:t>Unsafe</w:t>
            </w:r>
          </w:p>
        </w:tc>
        <w:tc>
          <w:tcPr>
            <w:tcW w:w="1541" w:type="dxa"/>
          </w:tcPr>
          <w:p w:rsidR="002B3F07" w:rsidRDefault="0002207B" w:rsidP="00CE2DC8">
            <w:pPr>
              <w:textAlignment w:val="baseline"/>
              <w:rPr>
                <w:rFonts w:ascii="Arial" w:hAnsi="Arial" w:cs="Arial"/>
                <w:sz w:val="20"/>
                <w:szCs w:val="20"/>
              </w:rPr>
            </w:pPr>
            <w:r>
              <w:rPr>
                <w:rFonts w:ascii="Arial" w:hAnsi="Arial" w:cs="Arial"/>
                <w:sz w:val="20"/>
                <w:szCs w:val="20"/>
              </w:rPr>
              <w:t>It’s risky</w:t>
            </w:r>
          </w:p>
        </w:tc>
      </w:tr>
      <w:tr w:rsidR="0002207B" w:rsidTr="00EE5DE8">
        <w:tc>
          <w:tcPr>
            <w:tcW w:w="675" w:type="dxa"/>
            <w:vAlign w:val="bottom"/>
          </w:tcPr>
          <w:p w:rsidR="0002207B" w:rsidRDefault="0002207B" w:rsidP="002B3F07">
            <w:pPr>
              <w:rPr>
                <w:rFonts w:ascii="Arial" w:hAnsi="Arial" w:cs="Arial"/>
                <w:sz w:val="20"/>
                <w:szCs w:val="20"/>
              </w:rPr>
            </w:pPr>
            <w:r>
              <w:rPr>
                <w:rFonts w:ascii="Arial" w:hAnsi="Arial" w:cs="Arial"/>
                <w:sz w:val="20"/>
                <w:szCs w:val="20"/>
              </w:rPr>
              <w:t>a</w:t>
            </w:r>
          </w:p>
        </w:tc>
        <w:tc>
          <w:tcPr>
            <w:tcW w:w="2405" w:type="dxa"/>
            <w:vAlign w:val="bottom"/>
          </w:tcPr>
          <w:p w:rsidR="0002207B" w:rsidRDefault="0002207B" w:rsidP="002B3F07">
            <w:pPr>
              <w:rPr>
                <w:rFonts w:ascii="Arial" w:hAnsi="Arial" w:cs="Arial"/>
                <w:sz w:val="20"/>
                <w:szCs w:val="20"/>
              </w:rPr>
            </w:pPr>
            <w:r w:rsidRPr="002B3F07">
              <w:rPr>
                <w:rFonts w:ascii="Arial" w:hAnsi="Arial" w:cs="Arial"/>
                <w:sz w:val="20"/>
                <w:szCs w:val="20"/>
              </w:rPr>
              <w:t>Talking hands-free</w:t>
            </w:r>
          </w:p>
        </w:tc>
        <w:tc>
          <w:tcPr>
            <w:tcW w:w="1540" w:type="dxa"/>
            <w:vAlign w:val="center"/>
          </w:tcPr>
          <w:p w:rsidR="0002207B" w:rsidRDefault="0002207B" w:rsidP="0002207B">
            <w:pPr>
              <w:jc w:val="center"/>
              <w:rPr>
                <w:rFonts w:ascii="Arial" w:hAnsi="Arial" w:cs="Arial"/>
                <w:sz w:val="20"/>
                <w:szCs w:val="20"/>
              </w:rPr>
            </w:pPr>
            <w:r>
              <w:rPr>
                <w:rFonts w:ascii="Arial" w:hAnsi="Arial" w:cs="Arial"/>
                <w:sz w:val="20"/>
                <w:szCs w:val="20"/>
              </w:rPr>
              <w:t>1</w:t>
            </w:r>
          </w:p>
        </w:tc>
        <w:tc>
          <w:tcPr>
            <w:tcW w:w="1540"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2</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3</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4</w:t>
            </w:r>
          </w:p>
        </w:tc>
      </w:tr>
      <w:tr w:rsidR="0002207B" w:rsidTr="00EE5DE8">
        <w:tc>
          <w:tcPr>
            <w:tcW w:w="675" w:type="dxa"/>
            <w:vAlign w:val="bottom"/>
          </w:tcPr>
          <w:p w:rsidR="0002207B" w:rsidRDefault="0002207B" w:rsidP="002B3F07">
            <w:pPr>
              <w:rPr>
                <w:rFonts w:ascii="Arial" w:hAnsi="Arial" w:cs="Arial"/>
                <w:sz w:val="20"/>
                <w:szCs w:val="20"/>
              </w:rPr>
            </w:pPr>
            <w:r>
              <w:rPr>
                <w:rFonts w:ascii="Arial" w:hAnsi="Arial" w:cs="Arial"/>
                <w:sz w:val="20"/>
                <w:szCs w:val="20"/>
              </w:rPr>
              <w:t>b</w:t>
            </w:r>
          </w:p>
        </w:tc>
        <w:tc>
          <w:tcPr>
            <w:tcW w:w="2405" w:type="dxa"/>
            <w:vAlign w:val="bottom"/>
          </w:tcPr>
          <w:p w:rsidR="0002207B" w:rsidRDefault="0002207B" w:rsidP="002B3F07">
            <w:pPr>
              <w:rPr>
                <w:rFonts w:ascii="Arial" w:hAnsi="Arial" w:cs="Arial"/>
                <w:sz w:val="20"/>
                <w:szCs w:val="20"/>
              </w:rPr>
            </w:pPr>
            <w:r w:rsidRPr="002B3F07">
              <w:rPr>
                <w:rFonts w:ascii="Arial" w:hAnsi="Arial" w:cs="Arial"/>
                <w:sz w:val="20"/>
                <w:szCs w:val="20"/>
              </w:rPr>
              <w:t>Talking on mobile phone not hands-free</w:t>
            </w:r>
          </w:p>
        </w:tc>
        <w:tc>
          <w:tcPr>
            <w:tcW w:w="1540" w:type="dxa"/>
            <w:vAlign w:val="center"/>
          </w:tcPr>
          <w:p w:rsidR="0002207B" w:rsidRDefault="0002207B" w:rsidP="0002207B">
            <w:pPr>
              <w:jc w:val="center"/>
              <w:rPr>
                <w:rFonts w:ascii="Arial" w:hAnsi="Arial" w:cs="Arial"/>
                <w:sz w:val="20"/>
                <w:szCs w:val="20"/>
              </w:rPr>
            </w:pPr>
            <w:r>
              <w:rPr>
                <w:rFonts w:ascii="Arial" w:hAnsi="Arial" w:cs="Arial"/>
                <w:sz w:val="20"/>
                <w:szCs w:val="20"/>
              </w:rPr>
              <w:t>1</w:t>
            </w:r>
          </w:p>
        </w:tc>
        <w:tc>
          <w:tcPr>
            <w:tcW w:w="1540"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2</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3</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4</w:t>
            </w:r>
          </w:p>
        </w:tc>
      </w:tr>
      <w:tr w:rsidR="0002207B" w:rsidTr="00EE5DE8">
        <w:tc>
          <w:tcPr>
            <w:tcW w:w="675" w:type="dxa"/>
            <w:vAlign w:val="bottom"/>
          </w:tcPr>
          <w:p w:rsidR="0002207B" w:rsidRDefault="0002207B" w:rsidP="002B3F07">
            <w:pPr>
              <w:rPr>
                <w:rFonts w:ascii="Arial" w:hAnsi="Arial" w:cs="Arial"/>
                <w:sz w:val="20"/>
                <w:szCs w:val="20"/>
              </w:rPr>
            </w:pPr>
            <w:r>
              <w:rPr>
                <w:rFonts w:ascii="Arial" w:hAnsi="Arial" w:cs="Arial"/>
                <w:sz w:val="20"/>
                <w:szCs w:val="20"/>
              </w:rPr>
              <w:t>c</w:t>
            </w:r>
          </w:p>
        </w:tc>
        <w:tc>
          <w:tcPr>
            <w:tcW w:w="2405" w:type="dxa"/>
            <w:vAlign w:val="bottom"/>
          </w:tcPr>
          <w:p w:rsidR="0002207B" w:rsidRDefault="0002207B" w:rsidP="002B3F07">
            <w:pPr>
              <w:rPr>
                <w:rFonts w:ascii="Arial" w:hAnsi="Arial" w:cs="Arial"/>
                <w:sz w:val="20"/>
                <w:szCs w:val="20"/>
              </w:rPr>
            </w:pPr>
            <w:r w:rsidRPr="002B3F07">
              <w:rPr>
                <w:rFonts w:ascii="Arial" w:hAnsi="Arial" w:cs="Arial"/>
                <w:sz w:val="20"/>
                <w:szCs w:val="20"/>
              </w:rPr>
              <w:t>Texting</w:t>
            </w:r>
          </w:p>
        </w:tc>
        <w:tc>
          <w:tcPr>
            <w:tcW w:w="1540" w:type="dxa"/>
            <w:vAlign w:val="center"/>
          </w:tcPr>
          <w:p w:rsidR="0002207B" w:rsidRDefault="0002207B" w:rsidP="0002207B">
            <w:pPr>
              <w:jc w:val="center"/>
              <w:rPr>
                <w:rFonts w:ascii="Arial" w:hAnsi="Arial" w:cs="Arial"/>
                <w:sz w:val="20"/>
                <w:szCs w:val="20"/>
              </w:rPr>
            </w:pPr>
            <w:r>
              <w:rPr>
                <w:rFonts w:ascii="Arial" w:hAnsi="Arial" w:cs="Arial"/>
                <w:sz w:val="20"/>
                <w:szCs w:val="20"/>
              </w:rPr>
              <w:t>1</w:t>
            </w:r>
          </w:p>
        </w:tc>
        <w:tc>
          <w:tcPr>
            <w:tcW w:w="1540"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2</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3</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4</w:t>
            </w:r>
          </w:p>
        </w:tc>
      </w:tr>
      <w:tr w:rsidR="0002207B" w:rsidTr="00EE5DE8">
        <w:tc>
          <w:tcPr>
            <w:tcW w:w="675" w:type="dxa"/>
            <w:vAlign w:val="bottom"/>
          </w:tcPr>
          <w:p w:rsidR="0002207B" w:rsidRDefault="0002207B" w:rsidP="002B3F07">
            <w:pPr>
              <w:rPr>
                <w:rFonts w:ascii="Arial" w:hAnsi="Arial" w:cs="Arial"/>
                <w:sz w:val="20"/>
                <w:szCs w:val="20"/>
              </w:rPr>
            </w:pPr>
            <w:r>
              <w:rPr>
                <w:rFonts w:ascii="Arial" w:hAnsi="Arial" w:cs="Arial"/>
                <w:sz w:val="20"/>
                <w:szCs w:val="20"/>
              </w:rPr>
              <w:t>d</w:t>
            </w:r>
          </w:p>
        </w:tc>
        <w:tc>
          <w:tcPr>
            <w:tcW w:w="2405" w:type="dxa"/>
            <w:vAlign w:val="bottom"/>
          </w:tcPr>
          <w:p w:rsidR="0002207B" w:rsidRDefault="0002207B" w:rsidP="002B3F07">
            <w:pPr>
              <w:rPr>
                <w:rFonts w:ascii="Arial" w:hAnsi="Arial" w:cs="Arial"/>
                <w:sz w:val="20"/>
                <w:szCs w:val="20"/>
              </w:rPr>
            </w:pPr>
            <w:r w:rsidRPr="002B3F07">
              <w:rPr>
                <w:rFonts w:ascii="Arial" w:hAnsi="Arial" w:cs="Arial"/>
                <w:sz w:val="20"/>
                <w:szCs w:val="20"/>
              </w:rPr>
              <w:t>Checking social media (e.g. Facebook, Twitter)</w:t>
            </w:r>
          </w:p>
        </w:tc>
        <w:tc>
          <w:tcPr>
            <w:tcW w:w="1540" w:type="dxa"/>
            <w:vAlign w:val="center"/>
          </w:tcPr>
          <w:p w:rsidR="0002207B" w:rsidRDefault="0002207B" w:rsidP="0002207B">
            <w:pPr>
              <w:jc w:val="center"/>
              <w:rPr>
                <w:rFonts w:ascii="Arial" w:hAnsi="Arial" w:cs="Arial"/>
                <w:sz w:val="20"/>
                <w:szCs w:val="20"/>
              </w:rPr>
            </w:pPr>
            <w:r>
              <w:rPr>
                <w:rFonts w:ascii="Arial" w:hAnsi="Arial" w:cs="Arial"/>
                <w:sz w:val="20"/>
                <w:szCs w:val="20"/>
              </w:rPr>
              <w:t>1</w:t>
            </w:r>
          </w:p>
        </w:tc>
        <w:tc>
          <w:tcPr>
            <w:tcW w:w="1540"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2</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3</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4</w:t>
            </w:r>
          </w:p>
        </w:tc>
      </w:tr>
      <w:tr w:rsidR="0002207B" w:rsidTr="00EE5DE8">
        <w:tc>
          <w:tcPr>
            <w:tcW w:w="675" w:type="dxa"/>
            <w:vAlign w:val="bottom"/>
          </w:tcPr>
          <w:p w:rsidR="0002207B" w:rsidRDefault="0002207B" w:rsidP="002B3F07">
            <w:pPr>
              <w:rPr>
                <w:rFonts w:ascii="Arial" w:hAnsi="Arial" w:cs="Arial"/>
                <w:sz w:val="20"/>
                <w:szCs w:val="20"/>
              </w:rPr>
            </w:pPr>
            <w:r>
              <w:rPr>
                <w:rFonts w:ascii="Arial" w:hAnsi="Arial" w:cs="Arial"/>
                <w:sz w:val="20"/>
                <w:szCs w:val="20"/>
              </w:rPr>
              <w:t>e</w:t>
            </w:r>
          </w:p>
        </w:tc>
        <w:tc>
          <w:tcPr>
            <w:tcW w:w="2405" w:type="dxa"/>
            <w:vAlign w:val="bottom"/>
          </w:tcPr>
          <w:p w:rsidR="0002207B" w:rsidRDefault="0002207B" w:rsidP="002B3F07">
            <w:pPr>
              <w:rPr>
                <w:rFonts w:ascii="Arial" w:hAnsi="Arial" w:cs="Arial"/>
                <w:sz w:val="20"/>
                <w:szCs w:val="20"/>
              </w:rPr>
            </w:pPr>
            <w:r w:rsidRPr="002B3F07">
              <w:rPr>
                <w:rFonts w:ascii="Arial" w:hAnsi="Arial" w:cs="Arial"/>
                <w:sz w:val="20"/>
                <w:szCs w:val="20"/>
              </w:rPr>
              <w:t>Looked at the internet or apps</w:t>
            </w:r>
          </w:p>
        </w:tc>
        <w:tc>
          <w:tcPr>
            <w:tcW w:w="1540" w:type="dxa"/>
            <w:vAlign w:val="center"/>
          </w:tcPr>
          <w:p w:rsidR="0002207B" w:rsidRDefault="0002207B" w:rsidP="0002207B">
            <w:pPr>
              <w:jc w:val="center"/>
              <w:rPr>
                <w:rFonts w:ascii="Arial" w:hAnsi="Arial" w:cs="Arial"/>
                <w:sz w:val="20"/>
                <w:szCs w:val="20"/>
              </w:rPr>
            </w:pPr>
            <w:r>
              <w:rPr>
                <w:rFonts w:ascii="Arial" w:hAnsi="Arial" w:cs="Arial"/>
                <w:sz w:val="20"/>
                <w:szCs w:val="20"/>
              </w:rPr>
              <w:t>1</w:t>
            </w:r>
          </w:p>
        </w:tc>
        <w:tc>
          <w:tcPr>
            <w:tcW w:w="1540"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2</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3</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4</w:t>
            </w:r>
          </w:p>
        </w:tc>
      </w:tr>
    </w:tbl>
    <w:p w:rsidR="002B3F07" w:rsidRDefault="002B3F07" w:rsidP="00CE2DC8">
      <w:pPr>
        <w:spacing w:after="0" w:line="240" w:lineRule="auto"/>
        <w:textAlignment w:val="baseline"/>
        <w:rPr>
          <w:rFonts w:ascii="Arial" w:hAnsi="Arial" w:cs="Arial"/>
          <w:sz w:val="20"/>
          <w:szCs w:val="20"/>
        </w:rPr>
      </w:pPr>
    </w:p>
    <w:p w:rsidR="00EE5DE8" w:rsidRDefault="00EE5DE8" w:rsidP="00CE2DC8">
      <w:pPr>
        <w:spacing w:after="0" w:line="240" w:lineRule="auto"/>
        <w:textAlignment w:val="baseline"/>
        <w:rPr>
          <w:rFonts w:ascii="Arial" w:hAnsi="Arial" w:cs="Arial"/>
          <w:sz w:val="20"/>
          <w:szCs w:val="20"/>
        </w:rPr>
      </w:pPr>
    </w:p>
    <w:p w:rsidR="0002207B" w:rsidRPr="0012272D" w:rsidRDefault="0002207B" w:rsidP="0002207B">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12272D">
        <w:rPr>
          <w:rFonts w:ascii="Arial" w:eastAsia="Geneva" w:hAnsi="Arial" w:cs="Arial"/>
          <w:b/>
          <w:bCs/>
          <w:color w:val="FF0000"/>
          <w:kern w:val="24"/>
          <w:sz w:val="20"/>
          <w:szCs w:val="20"/>
        </w:rPr>
        <w:t xml:space="preserve">PROGRAMMING INSTRUCTION: ASK ALL. </w:t>
      </w:r>
      <w:r>
        <w:rPr>
          <w:rFonts w:ascii="Arial" w:eastAsia="Geneva" w:hAnsi="Arial" w:cs="Arial"/>
          <w:b/>
          <w:bCs/>
          <w:color w:val="FF0000"/>
          <w:kern w:val="24"/>
          <w:sz w:val="20"/>
          <w:szCs w:val="20"/>
        </w:rPr>
        <w:t>SINGLE CODE</w:t>
      </w:r>
      <w:r w:rsidRPr="0012272D">
        <w:rPr>
          <w:rFonts w:ascii="Arial" w:eastAsia="Geneva" w:hAnsi="Arial" w:cs="Arial"/>
          <w:b/>
          <w:bCs/>
          <w:color w:val="FF0000"/>
          <w:kern w:val="24"/>
          <w:sz w:val="20"/>
          <w:szCs w:val="20"/>
        </w:rPr>
        <w:t xml:space="preserve">] </w:t>
      </w:r>
    </w:p>
    <w:p w:rsidR="0002207B" w:rsidRDefault="0002207B" w:rsidP="0002207B">
      <w:pPr>
        <w:spacing w:after="0" w:line="240" w:lineRule="auto"/>
        <w:ind w:left="720" w:hanging="720"/>
        <w:rPr>
          <w:rFonts w:ascii="Arial" w:hAnsi="Arial" w:cs="Arial"/>
          <w:sz w:val="20"/>
          <w:szCs w:val="20"/>
        </w:rPr>
      </w:pPr>
      <w:r>
        <w:rPr>
          <w:rFonts w:ascii="Arial" w:hAnsi="Arial" w:cs="Arial"/>
          <w:b/>
          <w:sz w:val="20"/>
          <w:szCs w:val="20"/>
        </w:rPr>
        <w:t>QSI22.</w:t>
      </w:r>
      <w:r>
        <w:rPr>
          <w:rFonts w:ascii="Arial" w:hAnsi="Arial" w:cs="Arial"/>
          <w:b/>
          <w:sz w:val="20"/>
          <w:szCs w:val="20"/>
        </w:rPr>
        <w:tab/>
      </w:r>
      <w:r>
        <w:rPr>
          <w:rFonts w:ascii="Arial" w:hAnsi="Arial" w:cs="Arial"/>
          <w:sz w:val="20"/>
          <w:szCs w:val="20"/>
        </w:rPr>
        <w:t xml:space="preserve">Do you feel you are being an unsafe driver when you do the following whilst stationary in your </w:t>
      </w:r>
      <w:r w:rsidR="00EE5DE8">
        <w:rPr>
          <w:rFonts w:ascii="Arial" w:hAnsi="Arial" w:cs="Arial"/>
          <w:sz w:val="20"/>
          <w:szCs w:val="20"/>
        </w:rPr>
        <w:t>vehicle</w:t>
      </w:r>
      <w:r w:rsidRPr="009135DA">
        <w:rPr>
          <w:rFonts w:ascii="Arial" w:hAnsi="Arial" w:cs="Arial"/>
          <w:sz w:val="20"/>
          <w:szCs w:val="20"/>
        </w:rPr>
        <w:t>?</w:t>
      </w:r>
    </w:p>
    <w:p w:rsidR="0002207B" w:rsidRDefault="0002207B" w:rsidP="0002207B">
      <w:pPr>
        <w:spacing w:after="0" w:line="240" w:lineRule="auto"/>
        <w:textAlignment w:val="baseline"/>
        <w:rPr>
          <w:rFonts w:ascii="Arial" w:hAnsi="Arial" w:cs="Arial"/>
          <w:sz w:val="20"/>
          <w:szCs w:val="20"/>
        </w:rPr>
      </w:pPr>
    </w:p>
    <w:tbl>
      <w:tblPr>
        <w:tblStyle w:val="TableGrid"/>
        <w:tblW w:w="0" w:type="auto"/>
        <w:tblLook w:val="04A0"/>
      </w:tblPr>
      <w:tblGrid>
        <w:gridCol w:w="675"/>
        <w:gridCol w:w="2405"/>
        <w:gridCol w:w="1540"/>
        <w:gridCol w:w="1540"/>
        <w:gridCol w:w="1541"/>
        <w:gridCol w:w="1541"/>
      </w:tblGrid>
      <w:tr w:rsidR="0002207B" w:rsidTr="00EE5DE8">
        <w:tc>
          <w:tcPr>
            <w:tcW w:w="675" w:type="dxa"/>
          </w:tcPr>
          <w:p w:rsidR="0002207B" w:rsidRDefault="0002207B" w:rsidP="0002207B">
            <w:pPr>
              <w:textAlignment w:val="baseline"/>
              <w:rPr>
                <w:rFonts w:ascii="Arial" w:hAnsi="Arial" w:cs="Arial"/>
                <w:sz w:val="20"/>
                <w:szCs w:val="20"/>
              </w:rPr>
            </w:pPr>
          </w:p>
        </w:tc>
        <w:tc>
          <w:tcPr>
            <w:tcW w:w="2405" w:type="dxa"/>
          </w:tcPr>
          <w:p w:rsidR="0002207B" w:rsidRDefault="0002207B" w:rsidP="0002207B">
            <w:pPr>
              <w:textAlignment w:val="baseline"/>
              <w:rPr>
                <w:rFonts w:ascii="Arial" w:hAnsi="Arial" w:cs="Arial"/>
                <w:sz w:val="20"/>
                <w:szCs w:val="20"/>
              </w:rPr>
            </w:pPr>
          </w:p>
        </w:tc>
        <w:tc>
          <w:tcPr>
            <w:tcW w:w="1540" w:type="dxa"/>
          </w:tcPr>
          <w:p w:rsidR="0002207B" w:rsidRDefault="0002207B" w:rsidP="0002207B">
            <w:pPr>
              <w:textAlignment w:val="baseline"/>
              <w:rPr>
                <w:rFonts w:ascii="Arial" w:hAnsi="Arial" w:cs="Arial"/>
                <w:sz w:val="20"/>
                <w:szCs w:val="20"/>
              </w:rPr>
            </w:pPr>
            <w:r>
              <w:rPr>
                <w:rFonts w:ascii="Arial" w:hAnsi="Arial" w:cs="Arial"/>
                <w:sz w:val="20"/>
                <w:szCs w:val="20"/>
              </w:rPr>
              <w:t>No, not an unsafe driver</w:t>
            </w:r>
          </w:p>
        </w:tc>
        <w:tc>
          <w:tcPr>
            <w:tcW w:w="1540" w:type="dxa"/>
          </w:tcPr>
          <w:p w:rsidR="0002207B" w:rsidRDefault="0002207B" w:rsidP="0002207B">
            <w:pPr>
              <w:textAlignment w:val="baseline"/>
              <w:rPr>
                <w:rFonts w:ascii="Arial" w:hAnsi="Arial" w:cs="Arial"/>
                <w:sz w:val="20"/>
                <w:szCs w:val="20"/>
              </w:rPr>
            </w:pPr>
            <w:r>
              <w:rPr>
                <w:rFonts w:ascii="Arial" w:hAnsi="Arial" w:cs="Arial"/>
                <w:sz w:val="20"/>
                <w:szCs w:val="20"/>
              </w:rPr>
              <w:t>A little unsafe</w:t>
            </w:r>
          </w:p>
        </w:tc>
        <w:tc>
          <w:tcPr>
            <w:tcW w:w="1541" w:type="dxa"/>
          </w:tcPr>
          <w:p w:rsidR="0002207B" w:rsidRDefault="0002207B" w:rsidP="0002207B">
            <w:pPr>
              <w:textAlignment w:val="baseline"/>
              <w:rPr>
                <w:rFonts w:ascii="Arial" w:hAnsi="Arial" w:cs="Arial"/>
                <w:sz w:val="20"/>
                <w:szCs w:val="20"/>
              </w:rPr>
            </w:pPr>
            <w:r>
              <w:rPr>
                <w:rFonts w:ascii="Arial" w:hAnsi="Arial" w:cs="Arial"/>
                <w:sz w:val="20"/>
                <w:szCs w:val="20"/>
              </w:rPr>
              <w:t>Unsafe</w:t>
            </w:r>
          </w:p>
        </w:tc>
        <w:tc>
          <w:tcPr>
            <w:tcW w:w="1541" w:type="dxa"/>
          </w:tcPr>
          <w:p w:rsidR="0002207B" w:rsidRDefault="0002207B" w:rsidP="0002207B">
            <w:pPr>
              <w:textAlignment w:val="baseline"/>
              <w:rPr>
                <w:rFonts w:ascii="Arial" w:hAnsi="Arial" w:cs="Arial"/>
                <w:sz w:val="20"/>
                <w:szCs w:val="20"/>
              </w:rPr>
            </w:pPr>
            <w:r>
              <w:rPr>
                <w:rFonts w:ascii="Arial" w:hAnsi="Arial" w:cs="Arial"/>
                <w:sz w:val="20"/>
                <w:szCs w:val="20"/>
              </w:rPr>
              <w:t>It’s risky</w:t>
            </w:r>
          </w:p>
        </w:tc>
      </w:tr>
      <w:tr w:rsidR="0002207B" w:rsidTr="00EE5DE8">
        <w:tc>
          <w:tcPr>
            <w:tcW w:w="675" w:type="dxa"/>
            <w:vAlign w:val="bottom"/>
          </w:tcPr>
          <w:p w:rsidR="0002207B" w:rsidRDefault="0002207B" w:rsidP="0002207B">
            <w:pPr>
              <w:rPr>
                <w:rFonts w:ascii="Arial" w:hAnsi="Arial" w:cs="Arial"/>
                <w:sz w:val="20"/>
                <w:szCs w:val="20"/>
              </w:rPr>
            </w:pPr>
            <w:r>
              <w:rPr>
                <w:rFonts w:ascii="Arial" w:hAnsi="Arial" w:cs="Arial"/>
                <w:sz w:val="20"/>
                <w:szCs w:val="20"/>
              </w:rPr>
              <w:t>a</w:t>
            </w:r>
          </w:p>
        </w:tc>
        <w:tc>
          <w:tcPr>
            <w:tcW w:w="2405" w:type="dxa"/>
            <w:vAlign w:val="bottom"/>
          </w:tcPr>
          <w:p w:rsidR="0002207B" w:rsidRDefault="0002207B" w:rsidP="0002207B">
            <w:pPr>
              <w:rPr>
                <w:rFonts w:ascii="Arial" w:hAnsi="Arial" w:cs="Arial"/>
                <w:sz w:val="20"/>
                <w:szCs w:val="20"/>
              </w:rPr>
            </w:pPr>
            <w:r w:rsidRPr="002B3F07">
              <w:rPr>
                <w:rFonts w:ascii="Arial" w:hAnsi="Arial" w:cs="Arial"/>
                <w:sz w:val="20"/>
                <w:szCs w:val="20"/>
              </w:rPr>
              <w:t>Talking hands-free</w:t>
            </w:r>
          </w:p>
        </w:tc>
        <w:tc>
          <w:tcPr>
            <w:tcW w:w="1540" w:type="dxa"/>
            <w:vAlign w:val="center"/>
          </w:tcPr>
          <w:p w:rsidR="0002207B" w:rsidRDefault="0002207B" w:rsidP="0002207B">
            <w:pPr>
              <w:jc w:val="center"/>
              <w:rPr>
                <w:rFonts w:ascii="Arial" w:hAnsi="Arial" w:cs="Arial"/>
                <w:sz w:val="20"/>
                <w:szCs w:val="20"/>
              </w:rPr>
            </w:pPr>
            <w:r>
              <w:rPr>
                <w:rFonts w:ascii="Arial" w:hAnsi="Arial" w:cs="Arial"/>
                <w:sz w:val="20"/>
                <w:szCs w:val="20"/>
              </w:rPr>
              <w:t>1</w:t>
            </w:r>
          </w:p>
        </w:tc>
        <w:tc>
          <w:tcPr>
            <w:tcW w:w="1540"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2</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3</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4</w:t>
            </w:r>
          </w:p>
        </w:tc>
      </w:tr>
      <w:tr w:rsidR="0002207B" w:rsidTr="00EE5DE8">
        <w:tc>
          <w:tcPr>
            <w:tcW w:w="675" w:type="dxa"/>
            <w:vAlign w:val="bottom"/>
          </w:tcPr>
          <w:p w:rsidR="0002207B" w:rsidRDefault="0002207B" w:rsidP="0002207B">
            <w:pPr>
              <w:rPr>
                <w:rFonts w:ascii="Arial" w:hAnsi="Arial" w:cs="Arial"/>
                <w:sz w:val="20"/>
                <w:szCs w:val="20"/>
              </w:rPr>
            </w:pPr>
            <w:r>
              <w:rPr>
                <w:rFonts w:ascii="Arial" w:hAnsi="Arial" w:cs="Arial"/>
                <w:sz w:val="20"/>
                <w:szCs w:val="20"/>
              </w:rPr>
              <w:t>b</w:t>
            </w:r>
          </w:p>
        </w:tc>
        <w:tc>
          <w:tcPr>
            <w:tcW w:w="2405" w:type="dxa"/>
            <w:vAlign w:val="bottom"/>
          </w:tcPr>
          <w:p w:rsidR="0002207B" w:rsidRDefault="0002207B" w:rsidP="0002207B">
            <w:pPr>
              <w:rPr>
                <w:rFonts w:ascii="Arial" w:hAnsi="Arial" w:cs="Arial"/>
                <w:sz w:val="20"/>
                <w:szCs w:val="20"/>
              </w:rPr>
            </w:pPr>
            <w:r w:rsidRPr="002B3F07">
              <w:rPr>
                <w:rFonts w:ascii="Arial" w:hAnsi="Arial" w:cs="Arial"/>
                <w:sz w:val="20"/>
                <w:szCs w:val="20"/>
              </w:rPr>
              <w:t>Talking on mobile phone not hands-free</w:t>
            </w:r>
          </w:p>
        </w:tc>
        <w:tc>
          <w:tcPr>
            <w:tcW w:w="1540" w:type="dxa"/>
            <w:vAlign w:val="center"/>
          </w:tcPr>
          <w:p w:rsidR="0002207B" w:rsidRDefault="0002207B" w:rsidP="0002207B">
            <w:pPr>
              <w:jc w:val="center"/>
              <w:rPr>
                <w:rFonts w:ascii="Arial" w:hAnsi="Arial" w:cs="Arial"/>
                <w:sz w:val="20"/>
                <w:szCs w:val="20"/>
              </w:rPr>
            </w:pPr>
            <w:r>
              <w:rPr>
                <w:rFonts w:ascii="Arial" w:hAnsi="Arial" w:cs="Arial"/>
                <w:sz w:val="20"/>
                <w:szCs w:val="20"/>
              </w:rPr>
              <w:t>1</w:t>
            </w:r>
          </w:p>
        </w:tc>
        <w:tc>
          <w:tcPr>
            <w:tcW w:w="1540"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2</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3</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4</w:t>
            </w:r>
          </w:p>
        </w:tc>
      </w:tr>
      <w:tr w:rsidR="0002207B" w:rsidTr="00EE5DE8">
        <w:tc>
          <w:tcPr>
            <w:tcW w:w="675" w:type="dxa"/>
            <w:vAlign w:val="bottom"/>
          </w:tcPr>
          <w:p w:rsidR="0002207B" w:rsidRDefault="0002207B" w:rsidP="0002207B">
            <w:pPr>
              <w:rPr>
                <w:rFonts w:ascii="Arial" w:hAnsi="Arial" w:cs="Arial"/>
                <w:sz w:val="20"/>
                <w:szCs w:val="20"/>
              </w:rPr>
            </w:pPr>
            <w:r>
              <w:rPr>
                <w:rFonts w:ascii="Arial" w:hAnsi="Arial" w:cs="Arial"/>
                <w:sz w:val="20"/>
                <w:szCs w:val="20"/>
              </w:rPr>
              <w:t>c</w:t>
            </w:r>
          </w:p>
        </w:tc>
        <w:tc>
          <w:tcPr>
            <w:tcW w:w="2405" w:type="dxa"/>
            <w:vAlign w:val="bottom"/>
          </w:tcPr>
          <w:p w:rsidR="0002207B" w:rsidRDefault="0002207B" w:rsidP="0002207B">
            <w:pPr>
              <w:rPr>
                <w:rFonts w:ascii="Arial" w:hAnsi="Arial" w:cs="Arial"/>
                <w:sz w:val="20"/>
                <w:szCs w:val="20"/>
              </w:rPr>
            </w:pPr>
            <w:r w:rsidRPr="002B3F07">
              <w:rPr>
                <w:rFonts w:ascii="Arial" w:hAnsi="Arial" w:cs="Arial"/>
                <w:sz w:val="20"/>
                <w:szCs w:val="20"/>
              </w:rPr>
              <w:t>Texting</w:t>
            </w:r>
          </w:p>
        </w:tc>
        <w:tc>
          <w:tcPr>
            <w:tcW w:w="1540" w:type="dxa"/>
            <w:vAlign w:val="center"/>
          </w:tcPr>
          <w:p w:rsidR="0002207B" w:rsidRDefault="0002207B" w:rsidP="0002207B">
            <w:pPr>
              <w:jc w:val="center"/>
              <w:rPr>
                <w:rFonts w:ascii="Arial" w:hAnsi="Arial" w:cs="Arial"/>
                <w:sz w:val="20"/>
                <w:szCs w:val="20"/>
              </w:rPr>
            </w:pPr>
            <w:r>
              <w:rPr>
                <w:rFonts w:ascii="Arial" w:hAnsi="Arial" w:cs="Arial"/>
                <w:sz w:val="20"/>
                <w:szCs w:val="20"/>
              </w:rPr>
              <w:t>1</w:t>
            </w:r>
          </w:p>
        </w:tc>
        <w:tc>
          <w:tcPr>
            <w:tcW w:w="1540"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2</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3</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4</w:t>
            </w:r>
          </w:p>
        </w:tc>
      </w:tr>
      <w:tr w:rsidR="0002207B" w:rsidTr="00EE5DE8">
        <w:tc>
          <w:tcPr>
            <w:tcW w:w="675" w:type="dxa"/>
            <w:vAlign w:val="bottom"/>
          </w:tcPr>
          <w:p w:rsidR="0002207B" w:rsidRDefault="0002207B" w:rsidP="0002207B">
            <w:pPr>
              <w:rPr>
                <w:rFonts w:ascii="Arial" w:hAnsi="Arial" w:cs="Arial"/>
                <w:sz w:val="20"/>
                <w:szCs w:val="20"/>
              </w:rPr>
            </w:pPr>
            <w:r>
              <w:rPr>
                <w:rFonts w:ascii="Arial" w:hAnsi="Arial" w:cs="Arial"/>
                <w:sz w:val="20"/>
                <w:szCs w:val="20"/>
              </w:rPr>
              <w:t>d</w:t>
            </w:r>
          </w:p>
        </w:tc>
        <w:tc>
          <w:tcPr>
            <w:tcW w:w="2405" w:type="dxa"/>
            <w:vAlign w:val="bottom"/>
          </w:tcPr>
          <w:p w:rsidR="0002207B" w:rsidRDefault="0002207B" w:rsidP="0002207B">
            <w:pPr>
              <w:rPr>
                <w:rFonts w:ascii="Arial" w:hAnsi="Arial" w:cs="Arial"/>
                <w:sz w:val="20"/>
                <w:szCs w:val="20"/>
              </w:rPr>
            </w:pPr>
            <w:r w:rsidRPr="002B3F07">
              <w:rPr>
                <w:rFonts w:ascii="Arial" w:hAnsi="Arial" w:cs="Arial"/>
                <w:sz w:val="20"/>
                <w:szCs w:val="20"/>
              </w:rPr>
              <w:t>Checking social media (e.g. Facebook, Twitter)</w:t>
            </w:r>
          </w:p>
        </w:tc>
        <w:tc>
          <w:tcPr>
            <w:tcW w:w="1540" w:type="dxa"/>
            <w:vAlign w:val="center"/>
          </w:tcPr>
          <w:p w:rsidR="0002207B" w:rsidRDefault="0002207B" w:rsidP="0002207B">
            <w:pPr>
              <w:jc w:val="center"/>
              <w:rPr>
                <w:rFonts w:ascii="Arial" w:hAnsi="Arial" w:cs="Arial"/>
                <w:sz w:val="20"/>
                <w:szCs w:val="20"/>
              </w:rPr>
            </w:pPr>
            <w:r>
              <w:rPr>
                <w:rFonts w:ascii="Arial" w:hAnsi="Arial" w:cs="Arial"/>
                <w:sz w:val="20"/>
                <w:szCs w:val="20"/>
              </w:rPr>
              <w:t>1</w:t>
            </w:r>
          </w:p>
        </w:tc>
        <w:tc>
          <w:tcPr>
            <w:tcW w:w="1540"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2</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3</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4</w:t>
            </w:r>
          </w:p>
        </w:tc>
      </w:tr>
      <w:tr w:rsidR="0002207B" w:rsidTr="00EE5DE8">
        <w:tc>
          <w:tcPr>
            <w:tcW w:w="675" w:type="dxa"/>
            <w:vAlign w:val="bottom"/>
          </w:tcPr>
          <w:p w:rsidR="0002207B" w:rsidRDefault="0002207B" w:rsidP="0002207B">
            <w:pPr>
              <w:rPr>
                <w:rFonts w:ascii="Arial" w:hAnsi="Arial" w:cs="Arial"/>
                <w:sz w:val="20"/>
                <w:szCs w:val="20"/>
              </w:rPr>
            </w:pPr>
            <w:r>
              <w:rPr>
                <w:rFonts w:ascii="Arial" w:hAnsi="Arial" w:cs="Arial"/>
                <w:sz w:val="20"/>
                <w:szCs w:val="20"/>
              </w:rPr>
              <w:t>e</w:t>
            </w:r>
          </w:p>
        </w:tc>
        <w:tc>
          <w:tcPr>
            <w:tcW w:w="2405" w:type="dxa"/>
            <w:vAlign w:val="bottom"/>
          </w:tcPr>
          <w:p w:rsidR="0002207B" w:rsidRDefault="0002207B" w:rsidP="0002207B">
            <w:pPr>
              <w:rPr>
                <w:rFonts w:ascii="Arial" w:hAnsi="Arial" w:cs="Arial"/>
                <w:sz w:val="20"/>
                <w:szCs w:val="20"/>
              </w:rPr>
            </w:pPr>
            <w:r w:rsidRPr="002B3F07">
              <w:rPr>
                <w:rFonts w:ascii="Arial" w:hAnsi="Arial" w:cs="Arial"/>
                <w:sz w:val="20"/>
                <w:szCs w:val="20"/>
              </w:rPr>
              <w:t>Looked at the internet or apps</w:t>
            </w:r>
          </w:p>
        </w:tc>
        <w:tc>
          <w:tcPr>
            <w:tcW w:w="1540" w:type="dxa"/>
            <w:vAlign w:val="center"/>
          </w:tcPr>
          <w:p w:rsidR="0002207B" w:rsidRDefault="0002207B" w:rsidP="0002207B">
            <w:pPr>
              <w:jc w:val="center"/>
              <w:rPr>
                <w:rFonts w:ascii="Arial" w:hAnsi="Arial" w:cs="Arial"/>
                <w:sz w:val="20"/>
                <w:szCs w:val="20"/>
              </w:rPr>
            </w:pPr>
            <w:r>
              <w:rPr>
                <w:rFonts w:ascii="Arial" w:hAnsi="Arial" w:cs="Arial"/>
                <w:sz w:val="20"/>
                <w:szCs w:val="20"/>
              </w:rPr>
              <w:t>1</w:t>
            </w:r>
          </w:p>
        </w:tc>
        <w:tc>
          <w:tcPr>
            <w:tcW w:w="1540"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2</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3</w:t>
            </w:r>
          </w:p>
        </w:tc>
        <w:tc>
          <w:tcPr>
            <w:tcW w:w="1541" w:type="dxa"/>
            <w:vAlign w:val="center"/>
          </w:tcPr>
          <w:p w:rsidR="0002207B" w:rsidRDefault="0002207B" w:rsidP="0002207B">
            <w:pPr>
              <w:jc w:val="center"/>
              <w:textAlignment w:val="baseline"/>
              <w:rPr>
                <w:rFonts w:ascii="Arial" w:hAnsi="Arial" w:cs="Arial"/>
                <w:sz w:val="20"/>
                <w:szCs w:val="20"/>
              </w:rPr>
            </w:pPr>
            <w:r>
              <w:rPr>
                <w:rFonts w:ascii="Arial" w:hAnsi="Arial" w:cs="Arial"/>
                <w:sz w:val="20"/>
                <w:szCs w:val="20"/>
              </w:rPr>
              <w:t>4</w:t>
            </w:r>
          </w:p>
        </w:tc>
      </w:tr>
    </w:tbl>
    <w:p w:rsidR="0002207B" w:rsidRDefault="0002207B" w:rsidP="00CE2DC8">
      <w:pPr>
        <w:spacing w:after="0" w:line="240" w:lineRule="auto"/>
        <w:textAlignment w:val="baseline"/>
        <w:rPr>
          <w:rFonts w:ascii="Arial" w:hAnsi="Arial" w:cs="Arial"/>
          <w:sz w:val="20"/>
          <w:szCs w:val="20"/>
        </w:rPr>
      </w:pPr>
    </w:p>
    <w:p w:rsidR="002D59C5" w:rsidRDefault="002D59C5" w:rsidP="00CE2DC8">
      <w:pPr>
        <w:spacing w:after="0" w:line="240" w:lineRule="auto"/>
        <w:textAlignment w:val="baseline"/>
        <w:rPr>
          <w:rFonts w:ascii="Arial" w:hAnsi="Arial" w:cs="Arial"/>
          <w:sz w:val="20"/>
          <w:szCs w:val="20"/>
        </w:rPr>
      </w:pPr>
    </w:p>
    <w:p w:rsidR="00EE529E" w:rsidRPr="0012272D" w:rsidRDefault="00EE529E" w:rsidP="00CE2DC8">
      <w:pPr>
        <w:spacing w:after="0" w:line="240" w:lineRule="auto"/>
        <w:textAlignment w:val="baseline"/>
        <w:rPr>
          <w:rFonts w:ascii="Arial" w:eastAsia="Geneva" w:hAnsi="Arial" w:cs="Arial"/>
          <w:b/>
          <w:bCs/>
          <w:color w:val="FF0000"/>
          <w:kern w:val="24"/>
          <w:sz w:val="20"/>
          <w:szCs w:val="20"/>
        </w:rPr>
      </w:pPr>
      <w:r w:rsidRPr="0012272D">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 xml:space="preserve">IF </w:t>
      </w:r>
      <w:proofErr w:type="gramStart"/>
      <w:r w:rsidR="008D0F93" w:rsidRPr="008D0F93">
        <w:rPr>
          <w:rFonts w:ascii="Arial Bold" w:eastAsia="Geneva" w:hAnsi="Arial Bold" w:cs="Arial"/>
          <w:b/>
          <w:bCs/>
          <w:caps/>
          <w:color w:val="FF0000"/>
          <w:kern w:val="24"/>
          <w:sz w:val="20"/>
          <w:szCs w:val="20"/>
        </w:rPr>
        <w:t>do this</w:t>
      </w:r>
      <w:proofErr w:type="gramEnd"/>
      <w:r w:rsidR="008D0F93" w:rsidRPr="008D0F93">
        <w:rPr>
          <w:rFonts w:ascii="Arial Bold" w:eastAsia="Geneva" w:hAnsi="Arial Bold" w:cs="Arial"/>
          <w:b/>
          <w:bCs/>
          <w:caps/>
          <w:color w:val="FF0000"/>
          <w:kern w:val="24"/>
          <w:sz w:val="20"/>
          <w:szCs w:val="20"/>
        </w:rPr>
        <w:t xml:space="preserve"> while driving at as16</w:t>
      </w:r>
      <w:r w:rsidRPr="0012272D">
        <w:rPr>
          <w:rFonts w:ascii="Arial" w:eastAsia="Geneva" w:hAnsi="Arial" w:cs="Arial"/>
          <w:b/>
          <w:bCs/>
          <w:color w:val="FF0000"/>
          <w:kern w:val="24"/>
          <w:sz w:val="20"/>
          <w:szCs w:val="20"/>
        </w:rPr>
        <w:t xml:space="preserve">. </w:t>
      </w:r>
      <w:r>
        <w:rPr>
          <w:rFonts w:ascii="Arial" w:eastAsia="Geneva" w:hAnsi="Arial" w:cs="Arial"/>
          <w:b/>
          <w:bCs/>
          <w:color w:val="FF0000"/>
          <w:kern w:val="24"/>
          <w:sz w:val="20"/>
          <w:szCs w:val="20"/>
        </w:rPr>
        <w:t>SINGLE CODE</w:t>
      </w:r>
      <w:r w:rsidRPr="0012272D">
        <w:rPr>
          <w:rFonts w:ascii="Arial" w:eastAsia="Geneva" w:hAnsi="Arial" w:cs="Arial"/>
          <w:b/>
          <w:bCs/>
          <w:color w:val="FF0000"/>
          <w:kern w:val="24"/>
          <w:sz w:val="20"/>
          <w:szCs w:val="20"/>
        </w:rPr>
        <w:t xml:space="preserve">] </w:t>
      </w:r>
    </w:p>
    <w:p w:rsidR="00EE529E" w:rsidRPr="008E6001"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2</w:t>
      </w:r>
      <w:r w:rsidR="00EE5DE8">
        <w:rPr>
          <w:rFonts w:ascii="Arial" w:hAnsi="Arial" w:cs="Arial"/>
          <w:b/>
          <w:sz w:val="20"/>
          <w:szCs w:val="20"/>
        </w:rPr>
        <w:t>3</w:t>
      </w:r>
      <w:r w:rsidR="00EE529E">
        <w:rPr>
          <w:rFonts w:ascii="Arial" w:hAnsi="Arial" w:cs="Arial"/>
          <w:b/>
          <w:sz w:val="20"/>
          <w:szCs w:val="20"/>
        </w:rPr>
        <w:t>.</w:t>
      </w:r>
      <w:r w:rsidR="00EE529E">
        <w:rPr>
          <w:rFonts w:ascii="Arial" w:hAnsi="Arial" w:cs="Arial"/>
          <w:b/>
          <w:sz w:val="20"/>
          <w:szCs w:val="20"/>
        </w:rPr>
        <w:tab/>
      </w:r>
      <w:r w:rsidR="000B195E">
        <w:rPr>
          <w:rFonts w:ascii="Arial" w:hAnsi="Arial" w:cs="Arial"/>
          <w:sz w:val="20"/>
          <w:szCs w:val="20"/>
        </w:rPr>
        <w:t>You said that you have, used your mobile phone in your car without hands free while driving. Were you aware that by doing this you have broken the law</w:t>
      </w:r>
      <w:r w:rsidR="00EE529E" w:rsidRPr="00BB312E">
        <w:rPr>
          <w:rFonts w:ascii="Arial" w:hAnsi="Arial" w:cs="Arial"/>
          <w:sz w:val="20"/>
          <w:szCs w:val="20"/>
        </w:rPr>
        <w:t>?</w:t>
      </w:r>
    </w:p>
    <w:p w:rsidR="00EE529E" w:rsidRDefault="00EE529E" w:rsidP="00CE2DC8">
      <w:pPr>
        <w:spacing w:after="0" w:line="240" w:lineRule="auto"/>
        <w:textAlignment w:val="baseline"/>
        <w:rPr>
          <w:rFonts w:ascii="Arial" w:hAnsi="Arial" w:cs="Arial"/>
          <w:sz w:val="20"/>
          <w:szCs w:val="20"/>
        </w:rPr>
      </w:pPr>
    </w:p>
    <w:tbl>
      <w:tblPr>
        <w:tblStyle w:val="TableGrid"/>
        <w:tblW w:w="9263" w:type="dxa"/>
        <w:tblLook w:val="04A0"/>
      </w:tblPr>
      <w:tblGrid>
        <w:gridCol w:w="1101"/>
        <w:gridCol w:w="8162"/>
      </w:tblGrid>
      <w:tr w:rsidR="00DD0EF6" w:rsidTr="00DD0EF6">
        <w:tc>
          <w:tcPr>
            <w:tcW w:w="1101" w:type="dxa"/>
          </w:tcPr>
          <w:p w:rsidR="00DD0EF6" w:rsidRPr="005502CE" w:rsidRDefault="00DD0EF6" w:rsidP="00CE2DC8">
            <w:pPr>
              <w:rPr>
                <w:rFonts w:ascii="Arial" w:hAnsi="Arial" w:cs="Arial"/>
                <w:sz w:val="20"/>
                <w:szCs w:val="20"/>
              </w:rPr>
            </w:pPr>
            <w:r w:rsidRPr="005502CE">
              <w:rPr>
                <w:rFonts w:ascii="Arial" w:hAnsi="Arial" w:cs="Arial"/>
                <w:sz w:val="20"/>
                <w:szCs w:val="20"/>
              </w:rPr>
              <w:t>1</w:t>
            </w:r>
          </w:p>
        </w:tc>
        <w:tc>
          <w:tcPr>
            <w:tcW w:w="8162" w:type="dxa"/>
          </w:tcPr>
          <w:p w:rsidR="00DD0EF6" w:rsidRPr="005502CE" w:rsidRDefault="00DD0EF6" w:rsidP="00CE2DC8">
            <w:pPr>
              <w:rPr>
                <w:rFonts w:ascii="Arial" w:hAnsi="Arial" w:cs="Arial"/>
                <w:sz w:val="20"/>
                <w:szCs w:val="20"/>
              </w:rPr>
            </w:pPr>
            <w:r>
              <w:rPr>
                <w:rFonts w:ascii="Arial" w:hAnsi="Arial" w:cs="Arial"/>
                <w:sz w:val="20"/>
                <w:szCs w:val="20"/>
              </w:rPr>
              <w:t>Yes, I was aware it is against the law</w:t>
            </w:r>
          </w:p>
        </w:tc>
      </w:tr>
      <w:tr w:rsidR="00DD0EF6" w:rsidTr="00DD0EF6">
        <w:tc>
          <w:tcPr>
            <w:tcW w:w="1101" w:type="dxa"/>
          </w:tcPr>
          <w:p w:rsidR="00DD0EF6" w:rsidRPr="005502CE" w:rsidRDefault="00DD0EF6" w:rsidP="00CE2DC8">
            <w:pPr>
              <w:rPr>
                <w:rFonts w:ascii="Arial" w:hAnsi="Arial" w:cs="Arial"/>
                <w:sz w:val="20"/>
                <w:szCs w:val="20"/>
              </w:rPr>
            </w:pPr>
            <w:r w:rsidRPr="005502CE">
              <w:rPr>
                <w:rFonts w:ascii="Arial" w:hAnsi="Arial" w:cs="Arial"/>
                <w:sz w:val="20"/>
                <w:szCs w:val="20"/>
              </w:rPr>
              <w:t>2</w:t>
            </w:r>
          </w:p>
        </w:tc>
        <w:tc>
          <w:tcPr>
            <w:tcW w:w="8162" w:type="dxa"/>
          </w:tcPr>
          <w:p w:rsidR="00DD0EF6" w:rsidRPr="005502CE" w:rsidRDefault="00DD0EF6" w:rsidP="00CE2DC8">
            <w:pPr>
              <w:rPr>
                <w:rFonts w:ascii="Arial" w:hAnsi="Arial" w:cs="Arial"/>
                <w:sz w:val="20"/>
                <w:szCs w:val="20"/>
              </w:rPr>
            </w:pPr>
            <w:r>
              <w:rPr>
                <w:rFonts w:ascii="Arial" w:hAnsi="Arial" w:cs="Arial"/>
                <w:sz w:val="20"/>
                <w:szCs w:val="20"/>
              </w:rPr>
              <w:t>No, I wasn’t aware it is against the law</w:t>
            </w:r>
          </w:p>
        </w:tc>
      </w:tr>
    </w:tbl>
    <w:p w:rsidR="000B195E" w:rsidRDefault="000B195E" w:rsidP="00CE2DC8">
      <w:pPr>
        <w:spacing w:after="0" w:line="240" w:lineRule="auto"/>
        <w:rPr>
          <w:rFonts w:ascii="Arial" w:hAnsi="Arial" w:cs="Arial"/>
          <w:sz w:val="20"/>
          <w:szCs w:val="20"/>
        </w:rPr>
      </w:pPr>
    </w:p>
    <w:p w:rsidR="00CE2DC8" w:rsidRDefault="00CE2DC8" w:rsidP="00CE2DC8">
      <w:pPr>
        <w:spacing w:after="0" w:line="240" w:lineRule="auto"/>
        <w:rPr>
          <w:rFonts w:ascii="Arial" w:hAnsi="Arial" w:cs="Arial"/>
          <w:sz w:val="20"/>
          <w:szCs w:val="20"/>
        </w:rPr>
      </w:pPr>
    </w:p>
    <w:p w:rsidR="00DD0EF6" w:rsidRPr="0012272D" w:rsidRDefault="00DD0EF6" w:rsidP="00CE2DC8">
      <w:pPr>
        <w:spacing w:after="0" w:line="240" w:lineRule="auto"/>
        <w:textAlignment w:val="baseline"/>
        <w:rPr>
          <w:rFonts w:ascii="Arial" w:eastAsia="Geneva" w:hAnsi="Arial" w:cs="Arial"/>
          <w:b/>
          <w:bCs/>
          <w:color w:val="FF0000"/>
          <w:kern w:val="24"/>
          <w:sz w:val="20"/>
          <w:szCs w:val="20"/>
        </w:rPr>
      </w:pPr>
      <w:r w:rsidRPr="0012272D">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 xml:space="preserve">IF </w:t>
      </w:r>
      <w:proofErr w:type="gramStart"/>
      <w:r w:rsidR="008D0F93" w:rsidRPr="008D0F93">
        <w:rPr>
          <w:rFonts w:ascii="Arial Bold" w:eastAsia="Geneva" w:hAnsi="Arial Bold" w:cs="Arial"/>
          <w:b/>
          <w:bCs/>
          <w:caps/>
          <w:color w:val="FF0000"/>
          <w:kern w:val="24"/>
          <w:sz w:val="20"/>
          <w:szCs w:val="20"/>
        </w:rPr>
        <w:t>do this</w:t>
      </w:r>
      <w:proofErr w:type="gramEnd"/>
      <w:r w:rsidR="008D0F93" w:rsidRPr="008D0F93">
        <w:rPr>
          <w:rFonts w:ascii="Arial Bold" w:eastAsia="Geneva" w:hAnsi="Arial Bold" w:cs="Arial"/>
          <w:b/>
          <w:bCs/>
          <w:caps/>
          <w:color w:val="FF0000"/>
          <w:kern w:val="24"/>
          <w:sz w:val="20"/>
          <w:szCs w:val="20"/>
        </w:rPr>
        <w:t xml:space="preserve"> while driving at as16</w:t>
      </w:r>
      <w:r w:rsidRPr="0012272D">
        <w:rPr>
          <w:rFonts w:ascii="Arial" w:eastAsia="Geneva" w:hAnsi="Arial" w:cs="Arial"/>
          <w:b/>
          <w:bCs/>
          <w:color w:val="FF0000"/>
          <w:kern w:val="24"/>
          <w:sz w:val="20"/>
          <w:szCs w:val="20"/>
        </w:rPr>
        <w:t xml:space="preserve">. </w:t>
      </w:r>
      <w:r>
        <w:rPr>
          <w:rFonts w:ascii="Arial" w:eastAsia="Geneva" w:hAnsi="Arial" w:cs="Arial"/>
          <w:b/>
          <w:bCs/>
          <w:color w:val="FF0000"/>
          <w:kern w:val="24"/>
          <w:sz w:val="20"/>
          <w:szCs w:val="20"/>
        </w:rPr>
        <w:t>SINGLE CODE</w:t>
      </w:r>
      <w:r w:rsidRPr="0012272D">
        <w:rPr>
          <w:rFonts w:ascii="Arial" w:eastAsia="Geneva" w:hAnsi="Arial" w:cs="Arial"/>
          <w:b/>
          <w:bCs/>
          <w:color w:val="FF0000"/>
          <w:kern w:val="24"/>
          <w:sz w:val="20"/>
          <w:szCs w:val="20"/>
        </w:rPr>
        <w:t xml:space="preserve">] </w:t>
      </w:r>
    </w:p>
    <w:p w:rsidR="00DD0EF6" w:rsidRPr="008E6001"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A514EE">
        <w:rPr>
          <w:rFonts w:ascii="Arial" w:hAnsi="Arial" w:cs="Arial"/>
          <w:b/>
          <w:sz w:val="20"/>
          <w:szCs w:val="20"/>
        </w:rPr>
        <w:t>2</w:t>
      </w:r>
      <w:r w:rsidR="00EE5DE8">
        <w:rPr>
          <w:rFonts w:ascii="Arial" w:hAnsi="Arial" w:cs="Arial"/>
          <w:b/>
          <w:sz w:val="20"/>
          <w:szCs w:val="20"/>
        </w:rPr>
        <w:t>4</w:t>
      </w:r>
      <w:r w:rsidR="00DD0EF6">
        <w:rPr>
          <w:rFonts w:ascii="Arial" w:hAnsi="Arial" w:cs="Arial"/>
          <w:b/>
          <w:sz w:val="20"/>
          <w:szCs w:val="20"/>
        </w:rPr>
        <w:t>.</w:t>
      </w:r>
      <w:r w:rsidR="00DD0EF6">
        <w:rPr>
          <w:rFonts w:ascii="Arial" w:hAnsi="Arial" w:cs="Arial"/>
          <w:b/>
          <w:sz w:val="20"/>
          <w:szCs w:val="20"/>
        </w:rPr>
        <w:tab/>
      </w:r>
      <w:r w:rsidR="00DD0EF6">
        <w:rPr>
          <w:rFonts w:ascii="Arial" w:hAnsi="Arial" w:cs="Arial"/>
          <w:sz w:val="20"/>
          <w:szCs w:val="20"/>
        </w:rPr>
        <w:t xml:space="preserve">You said that you </w:t>
      </w:r>
      <w:proofErr w:type="gramStart"/>
      <w:r w:rsidR="00DD0EF6">
        <w:rPr>
          <w:rFonts w:ascii="Arial" w:hAnsi="Arial" w:cs="Arial"/>
          <w:sz w:val="20"/>
          <w:szCs w:val="20"/>
        </w:rPr>
        <w:t>have,</w:t>
      </w:r>
      <w:proofErr w:type="gramEnd"/>
      <w:r w:rsidR="00DD0EF6">
        <w:rPr>
          <w:rFonts w:ascii="Arial" w:hAnsi="Arial" w:cs="Arial"/>
          <w:sz w:val="20"/>
          <w:szCs w:val="20"/>
        </w:rPr>
        <w:t xml:space="preserve"> texted, checked social media or used the internet. Were you aware that by doing this you have broken the law</w:t>
      </w:r>
      <w:r w:rsidR="00DD0EF6" w:rsidRPr="00BB312E">
        <w:rPr>
          <w:rFonts w:ascii="Arial" w:hAnsi="Arial" w:cs="Arial"/>
          <w:sz w:val="20"/>
          <w:szCs w:val="20"/>
        </w:rPr>
        <w:t>?</w:t>
      </w:r>
    </w:p>
    <w:p w:rsidR="00DD0EF6" w:rsidRDefault="00DD0EF6" w:rsidP="00CE2DC8">
      <w:pPr>
        <w:spacing w:after="0" w:line="240" w:lineRule="auto"/>
        <w:textAlignment w:val="baseline"/>
        <w:rPr>
          <w:rFonts w:ascii="Arial" w:hAnsi="Arial" w:cs="Arial"/>
          <w:sz w:val="20"/>
          <w:szCs w:val="20"/>
        </w:rPr>
      </w:pPr>
    </w:p>
    <w:tbl>
      <w:tblPr>
        <w:tblStyle w:val="TableGrid"/>
        <w:tblW w:w="9242" w:type="dxa"/>
        <w:tblLook w:val="04A0"/>
      </w:tblPr>
      <w:tblGrid>
        <w:gridCol w:w="1101"/>
        <w:gridCol w:w="2729"/>
        <w:gridCol w:w="2706"/>
        <w:gridCol w:w="2706"/>
      </w:tblGrid>
      <w:tr w:rsidR="00AD58A3" w:rsidTr="00EE0CB6">
        <w:tc>
          <w:tcPr>
            <w:tcW w:w="1101" w:type="dxa"/>
          </w:tcPr>
          <w:p w:rsidR="00AD58A3" w:rsidRPr="005502CE" w:rsidRDefault="00AD58A3" w:rsidP="00CE2DC8">
            <w:pPr>
              <w:rPr>
                <w:rFonts w:ascii="Arial" w:hAnsi="Arial" w:cs="Arial"/>
                <w:sz w:val="20"/>
                <w:szCs w:val="20"/>
              </w:rPr>
            </w:pPr>
          </w:p>
        </w:tc>
        <w:tc>
          <w:tcPr>
            <w:tcW w:w="2729" w:type="dxa"/>
            <w:vAlign w:val="center"/>
          </w:tcPr>
          <w:p w:rsidR="00AD58A3" w:rsidRDefault="00AD58A3" w:rsidP="00CE2DC8">
            <w:pPr>
              <w:rPr>
                <w:rFonts w:ascii="Arial" w:hAnsi="Arial" w:cs="Arial"/>
                <w:sz w:val="20"/>
                <w:szCs w:val="20"/>
              </w:rPr>
            </w:pPr>
          </w:p>
        </w:tc>
        <w:tc>
          <w:tcPr>
            <w:tcW w:w="2706" w:type="dxa"/>
          </w:tcPr>
          <w:p w:rsidR="00AD58A3" w:rsidRDefault="00AD58A3" w:rsidP="00CE2DC8">
            <w:pPr>
              <w:jc w:val="center"/>
              <w:rPr>
                <w:rFonts w:ascii="Arial" w:hAnsi="Arial" w:cs="Arial"/>
                <w:sz w:val="20"/>
                <w:szCs w:val="20"/>
              </w:rPr>
            </w:pPr>
            <w:r>
              <w:rPr>
                <w:rFonts w:ascii="Arial" w:hAnsi="Arial" w:cs="Arial"/>
                <w:sz w:val="20"/>
                <w:szCs w:val="20"/>
              </w:rPr>
              <w:t>Yes, aware it is against the law</w:t>
            </w:r>
          </w:p>
        </w:tc>
        <w:tc>
          <w:tcPr>
            <w:tcW w:w="2706" w:type="dxa"/>
          </w:tcPr>
          <w:p w:rsidR="00AD58A3" w:rsidRDefault="00AD58A3" w:rsidP="00CE2DC8">
            <w:pPr>
              <w:jc w:val="center"/>
              <w:rPr>
                <w:rFonts w:ascii="Arial" w:hAnsi="Arial" w:cs="Arial"/>
                <w:sz w:val="20"/>
                <w:szCs w:val="20"/>
              </w:rPr>
            </w:pPr>
            <w:r>
              <w:rPr>
                <w:rFonts w:ascii="Arial" w:hAnsi="Arial" w:cs="Arial"/>
                <w:sz w:val="20"/>
                <w:szCs w:val="20"/>
              </w:rPr>
              <w:t>No, not aware it is against the law</w:t>
            </w:r>
          </w:p>
        </w:tc>
      </w:tr>
      <w:tr w:rsidR="00AD58A3" w:rsidTr="00EE0CB6">
        <w:tc>
          <w:tcPr>
            <w:tcW w:w="1101" w:type="dxa"/>
          </w:tcPr>
          <w:p w:rsidR="00AD58A3" w:rsidRPr="005502CE" w:rsidRDefault="008D0F93" w:rsidP="00CE2DC8">
            <w:pPr>
              <w:rPr>
                <w:rFonts w:ascii="Arial" w:hAnsi="Arial" w:cs="Arial"/>
                <w:sz w:val="20"/>
                <w:szCs w:val="20"/>
              </w:rPr>
            </w:pPr>
            <w:r>
              <w:rPr>
                <w:rFonts w:ascii="Arial" w:hAnsi="Arial" w:cs="Arial"/>
                <w:sz w:val="20"/>
                <w:szCs w:val="20"/>
              </w:rPr>
              <w:t>1</w:t>
            </w:r>
          </w:p>
        </w:tc>
        <w:tc>
          <w:tcPr>
            <w:tcW w:w="2729" w:type="dxa"/>
            <w:vAlign w:val="center"/>
          </w:tcPr>
          <w:p w:rsidR="00AD58A3" w:rsidRDefault="00AD58A3" w:rsidP="00CE2DC8">
            <w:pPr>
              <w:rPr>
                <w:rFonts w:ascii="Arial" w:hAnsi="Arial" w:cs="Arial"/>
                <w:sz w:val="20"/>
                <w:szCs w:val="20"/>
              </w:rPr>
            </w:pPr>
            <w:r>
              <w:rPr>
                <w:rFonts w:ascii="Arial" w:hAnsi="Arial" w:cs="Arial"/>
                <w:sz w:val="20"/>
                <w:szCs w:val="20"/>
              </w:rPr>
              <w:t>Texting</w:t>
            </w:r>
          </w:p>
        </w:tc>
        <w:tc>
          <w:tcPr>
            <w:tcW w:w="2706" w:type="dxa"/>
          </w:tcPr>
          <w:p w:rsidR="00AD58A3" w:rsidRDefault="00AD58A3" w:rsidP="00CE2DC8">
            <w:pPr>
              <w:rPr>
                <w:rFonts w:ascii="Arial" w:hAnsi="Arial" w:cs="Arial"/>
                <w:sz w:val="20"/>
                <w:szCs w:val="20"/>
              </w:rPr>
            </w:pPr>
          </w:p>
        </w:tc>
        <w:tc>
          <w:tcPr>
            <w:tcW w:w="2706" w:type="dxa"/>
          </w:tcPr>
          <w:p w:rsidR="00AD58A3" w:rsidRDefault="00AD58A3" w:rsidP="00CE2DC8">
            <w:pPr>
              <w:rPr>
                <w:rFonts w:ascii="Arial" w:hAnsi="Arial" w:cs="Arial"/>
                <w:sz w:val="20"/>
                <w:szCs w:val="20"/>
              </w:rPr>
            </w:pPr>
          </w:p>
        </w:tc>
      </w:tr>
      <w:tr w:rsidR="00AD58A3" w:rsidTr="00EE0CB6">
        <w:tc>
          <w:tcPr>
            <w:tcW w:w="1101" w:type="dxa"/>
          </w:tcPr>
          <w:p w:rsidR="00AD58A3" w:rsidRPr="005502CE" w:rsidRDefault="008D0F93" w:rsidP="00CE2DC8">
            <w:pPr>
              <w:rPr>
                <w:rFonts w:ascii="Arial" w:hAnsi="Arial" w:cs="Arial"/>
                <w:sz w:val="20"/>
                <w:szCs w:val="20"/>
              </w:rPr>
            </w:pPr>
            <w:r>
              <w:rPr>
                <w:rFonts w:ascii="Arial" w:hAnsi="Arial" w:cs="Arial"/>
                <w:sz w:val="20"/>
                <w:szCs w:val="20"/>
              </w:rPr>
              <w:t>2</w:t>
            </w:r>
          </w:p>
        </w:tc>
        <w:tc>
          <w:tcPr>
            <w:tcW w:w="2729" w:type="dxa"/>
            <w:vAlign w:val="center"/>
          </w:tcPr>
          <w:p w:rsidR="00AD58A3" w:rsidRPr="005502CE" w:rsidRDefault="00AD58A3" w:rsidP="00CE2DC8">
            <w:pPr>
              <w:rPr>
                <w:rFonts w:ascii="Arial" w:hAnsi="Arial" w:cs="Arial"/>
                <w:sz w:val="20"/>
                <w:szCs w:val="20"/>
              </w:rPr>
            </w:pPr>
            <w:r>
              <w:rPr>
                <w:rFonts w:ascii="Arial" w:hAnsi="Arial" w:cs="Arial"/>
                <w:sz w:val="20"/>
                <w:szCs w:val="20"/>
              </w:rPr>
              <w:t>Checking social media (e.g. Facebook, Twitter)</w:t>
            </w:r>
          </w:p>
        </w:tc>
        <w:tc>
          <w:tcPr>
            <w:tcW w:w="2706" w:type="dxa"/>
          </w:tcPr>
          <w:p w:rsidR="00AD58A3" w:rsidRDefault="00AD58A3" w:rsidP="00CE2DC8">
            <w:pPr>
              <w:rPr>
                <w:rFonts w:ascii="Arial" w:hAnsi="Arial" w:cs="Arial"/>
                <w:sz w:val="20"/>
                <w:szCs w:val="20"/>
              </w:rPr>
            </w:pPr>
          </w:p>
        </w:tc>
        <w:tc>
          <w:tcPr>
            <w:tcW w:w="2706" w:type="dxa"/>
          </w:tcPr>
          <w:p w:rsidR="00AD58A3" w:rsidRDefault="00AD58A3" w:rsidP="00CE2DC8">
            <w:pPr>
              <w:rPr>
                <w:rFonts w:ascii="Arial" w:hAnsi="Arial" w:cs="Arial"/>
                <w:sz w:val="20"/>
                <w:szCs w:val="20"/>
              </w:rPr>
            </w:pPr>
          </w:p>
        </w:tc>
      </w:tr>
      <w:tr w:rsidR="00AD58A3" w:rsidTr="00EE0CB6">
        <w:tc>
          <w:tcPr>
            <w:tcW w:w="1101" w:type="dxa"/>
          </w:tcPr>
          <w:p w:rsidR="00AD58A3" w:rsidRPr="005502CE" w:rsidRDefault="008D0F93" w:rsidP="00CE2DC8">
            <w:pPr>
              <w:rPr>
                <w:rFonts w:ascii="Arial" w:hAnsi="Arial" w:cs="Arial"/>
                <w:sz w:val="20"/>
                <w:szCs w:val="20"/>
              </w:rPr>
            </w:pPr>
            <w:r>
              <w:rPr>
                <w:rFonts w:ascii="Arial" w:hAnsi="Arial" w:cs="Arial"/>
                <w:sz w:val="20"/>
                <w:szCs w:val="20"/>
              </w:rPr>
              <w:t>3</w:t>
            </w:r>
          </w:p>
        </w:tc>
        <w:tc>
          <w:tcPr>
            <w:tcW w:w="2729" w:type="dxa"/>
            <w:vAlign w:val="center"/>
          </w:tcPr>
          <w:p w:rsidR="00AD58A3" w:rsidRPr="005502CE" w:rsidRDefault="00AD58A3" w:rsidP="00CE2DC8">
            <w:pPr>
              <w:rPr>
                <w:rFonts w:ascii="Arial" w:hAnsi="Arial" w:cs="Arial"/>
                <w:sz w:val="20"/>
                <w:szCs w:val="20"/>
              </w:rPr>
            </w:pPr>
            <w:r>
              <w:rPr>
                <w:rFonts w:ascii="Arial" w:hAnsi="Arial" w:cs="Arial"/>
                <w:sz w:val="20"/>
                <w:szCs w:val="20"/>
              </w:rPr>
              <w:t>Looked at the internet or apps</w:t>
            </w:r>
          </w:p>
        </w:tc>
        <w:tc>
          <w:tcPr>
            <w:tcW w:w="2706" w:type="dxa"/>
          </w:tcPr>
          <w:p w:rsidR="00AD58A3" w:rsidRDefault="00AD58A3" w:rsidP="00CE2DC8">
            <w:pPr>
              <w:rPr>
                <w:rFonts w:ascii="Arial" w:hAnsi="Arial" w:cs="Arial"/>
                <w:sz w:val="20"/>
                <w:szCs w:val="20"/>
              </w:rPr>
            </w:pPr>
          </w:p>
        </w:tc>
        <w:tc>
          <w:tcPr>
            <w:tcW w:w="2706" w:type="dxa"/>
          </w:tcPr>
          <w:p w:rsidR="00AD58A3" w:rsidRDefault="00AD58A3" w:rsidP="00CE2DC8">
            <w:pPr>
              <w:rPr>
                <w:rFonts w:ascii="Arial" w:hAnsi="Arial" w:cs="Arial"/>
                <w:sz w:val="20"/>
                <w:szCs w:val="20"/>
              </w:rPr>
            </w:pPr>
          </w:p>
        </w:tc>
      </w:tr>
    </w:tbl>
    <w:p w:rsidR="000B195E" w:rsidRDefault="000B195E" w:rsidP="00CE2DC8">
      <w:pPr>
        <w:spacing w:after="0" w:line="240" w:lineRule="auto"/>
        <w:rPr>
          <w:rFonts w:ascii="Arial" w:hAnsi="Arial" w:cs="Arial"/>
          <w:sz w:val="20"/>
          <w:szCs w:val="20"/>
        </w:rPr>
      </w:pPr>
    </w:p>
    <w:p w:rsidR="00CE2DC8" w:rsidRDefault="00CE2DC8" w:rsidP="00CE2DC8">
      <w:pPr>
        <w:spacing w:after="0" w:line="240" w:lineRule="auto"/>
        <w:rPr>
          <w:rFonts w:ascii="Arial" w:hAnsi="Arial" w:cs="Arial"/>
          <w:sz w:val="20"/>
          <w:szCs w:val="20"/>
        </w:rPr>
      </w:pPr>
    </w:p>
    <w:p w:rsidR="00B978C1" w:rsidRDefault="00B978C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AD58A3" w:rsidRPr="0012272D" w:rsidRDefault="00EE0CB6" w:rsidP="00CE2DC8">
      <w:pPr>
        <w:spacing w:after="0" w:line="240" w:lineRule="auto"/>
        <w:rPr>
          <w:rFonts w:ascii="Arial" w:eastAsia="Geneva" w:hAnsi="Arial" w:cs="Arial"/>
          <w:b/>
          <w:bCs/>
          <w:color w:val="FF0000"/>
          <w:kern w:val="24"/>
          <w:sz w:val="20"/>
          <w:szCs w:val="20"/>
        </w:rPr>
      </w:pPr>
      <w:r>
        <w:rPr>
          <w:rFonts w:ascii="Arial" w:eastAsia="Geneva" w:hAnsi="Arial" w:cs="Arial"/>
          <w:b/>
          <w:bCs/>
          <w:color w:val="FF0000"/>
          <w:kern w:val="24"/>
          <w:sz w:val="20"/>
          <w:szCs w:val="20"/>
        </w:rPr>
        <w:lastRenderedPageBreak/>
        <w:t>[</w:t>
      </w:r>
      <w:r w:rsidR="00AD58A3" w:rsidRPr="0012272D">
        <w:rPr>
          <w:rFonts w:ascii="Arial" w:eastAsia="Geneva" w:hAnsi="Arial" w:cs="Arial"/>
          <w:b/>
          <w:bCs/>
          <w:color w:val="FF0000"/>
          <w:kern w:val="24"/>
          <w:sz w:val="20"/>
          <w:szCs w:val="20"/>
        </w:rPr>
        <w:t xml:space="preserve">PROGRAMMING INSTRUCTION: ASK </w:t>
      </w:r>
      <w:r w:rsidR="00AD58A3">
        <w:rPr>
          <w:rFonts w:ascii="Arial" w:eastAsia="Geneva" w:hAnsi="Arial" w:cs="Arial"/>
          <w:b/>
          <w:bCs/>
          <w:color w:val="FF0000"/>
          <w:kern w:val="24"/>
          <w:sz w:val="20"/>
          <w:szCs w:val="20"/>
        </w:rPr>
        <w:t>IF DRIVE FOR WORK</w:t>
      </w:r>
      <w:r w:rsidR="00AD58A3" w:rsidRPr="0012272D">
        <w:rPr>
          <w:rFonts w:ascii="Arial" w:eastAsia="Geneva" w:hAnsi="Arial" w:cs="Arial"/>
          <w:b/>
          <w:bCs/>
          <w:color w:val="FF0000"/>
          <w:kern w:val="24"/>
          <w:sz w:val="20"/>
          <w:szCs w:val="20"/>
        </w:rPr>
        <w:t xml:space="preserve">. </w:t>
      </w:r>
      <w:r w:rsidR="00AD58A3">
        <w:rPr>
          <w:rFonts w:ascii="Arial" w:eastAsia="Geneva" w:hAnsi="Arial" w:cs="Arial"/>
          <w:b/>
          <w:bCs/>
          <w:color w:val="FF0000"/>
          <w:kern w:val="24"/>
          <w:sz w:val="20"/>
          <w:szCs w:val="20"/>
        </w:rPr>
        <w:t>SINGLE CODE</w:t>
      </w:r>
      <w:r w:rsidR="00AD58A3" w:rsidRPr="0012272D">
        <w:rPr>
          <w:rFonts w:ascii="Arial" w:eastAsia="Geneva" w:hAnsi="Arial" w:cs="Arial"/>
          <w:b/>
          <w:bCs/>
          <w:color w:val="FF0000"/>
          <w:kern w:val="24"/>
          <w:sz w:val="20"/>
          <w:szCs w:val="20"/>
        </w:rPr>
        <w:t xml:space="preserve">] </w:t>
      </w:r>
    </w:p>
    <w:p w:rsidR="00AD58A3" w:rsidRPr="008E6001"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8D0F93">
        <w:rPr>
          <w:rFonts w:ascii="Arial" w:hAnsi="Arial" w:cs="Arial"/>
          <w:b/>
          <w:sz w:val="20"/>
          <w:szCs w:val="20"/>
        </w:rPr>
        <w:t>2</w:t>
      </w:r>
      <w:r w:rsidR="00EE5DE8">
        <w:rPr>
          <w:rFonts w:ascii="Arial" w:hAnsi="Arial" w:cs="Arial"/>
          <w:b/>
          <w:sz w:val="20"/>
          <w:szCs w:val="20"/>
        </w:rPr>
        <w:t>5</w:t>
      </w:r>
      <w:r w:rsidR="00AD58A3">
        <w:rPr>
          <w:rFonts w:ascii="Arial" w:hAnsi="Arial" w:cs="Arial"/>
          <w:b/>
          <w:sz w:val="20"/>
          <w:szCs w:val="20"/>
        </w:rPr>
        <w:t>.</w:t>
      </w:r>
      <w:r w:rsidR="00AD58A3">
        <w:rPr>
          <w:rFonts w:ascii="Arial" w:hAnsi="Arial" w:cs="Arial"/>
          <w:b/>
          <w:sz w:val="20"/>
          <w:szCs w:val="20"/>
        </w:rPr>
        <w:tab/>
      </w:r>
      <w:r w:rsidR="00AD58A3">
        <w:rPr>
          <w:rFonts w:ascii="Arial" w:hAnsi="Arial" w:cs="Arial"/>
          <w:sz w:val="20"/>
          <w:szCs w:val="20"/>
        </w:rPr>
        <w:t>Does your employer have a policy about mobile phones whilst driving for work purposes</w:t>
      </w:r>
      <w:r w:rsidR="00AD58A3" w:rsidRPr="00BB312E">
        <w:rPr>
          <w:rFonts w:ascii="Arial" w:hAnsi="Arial" w:cs="Arial"/>
          <w:sz w:val="20"/>
          <w:szCs w:val="20"/>
        </w:rPr>
        <w:t>?</w:t>
      </w:r>
    </w:p>
    <w:p w:rsidR="00AD58A3" w:rsidRDefault="00AD58A3" w:rsidP="00CE2DC8">
      <w:pPr>
        <w:spacing w:after="0" w:line="240" w:lineRule="auto"/>
        <w:textAlignment w:val="baseline"/>
        <w:rPr>
          <w:rFonts w:ascii="Arial" w:hAnsi="Arial" w:cs="Arial"/>
          <w:sz w:val="20"/>
          <w:szCs w:val="20"/>
        </w:rPr>
      </w:pPr>
    </w:p>
    <w:tbl>
      <w:tblPr>
        <w:tblStyle w:val="TableGrid"/>
        <w:tblW w:w="9263" w:type="dxa"/>
        <w:tblLook w:val="04A0"/>
      </w:tblPr>
      <w:tblGrid>
        <w:gridCol w:w="1101"/>
        <w:gridCol w:w="8162"/>
      </w:tblGrid>
      <w:tr w:rsidR="00AD58A3" w:rsidTr="00311DFF">
        <w:tc>
          <w:tcPr>
            <w:tcW w:w="1101" w:type="dxa"/>
          </w:tcPr>
          <w:p w:rsidR="00AD58A3" w:rsidRPr="005502CE" w:rsidRDefault="00AD58A3" w:rsidP="00CE2DC8">
            <w:pPr>
              <w:rPr>
                <w:rFonts w:ascii="Arial" w:hAnsi="Arial" w:cs="Arial"/>
                <w:sz w:val="20"/>
                <w:szCs w:val="20"/>
              </w:rPr>
            </w:pPr>
            <w:r w:rsidRPr="005502CE">
              <w:rPr>
                <w:rFonts w:ascii="Arial" w:hAnsi="Arial" w:cs="Arial"/>
                <w:sz w:val="20"/>
                <w:szCs w:val="20"/>
              </w:rPr>
              <w:t>1</w:t>
            </w:r>
          </w:p>
        </w:tc>
        <w:tc>
          <w:tcPr>
            <w:tcW w:w="8162" w:type="dxa"/>
          </w:tcPr>
          <w:p w:rsidR="00AD58A3" w:rsidRPr="005502CE" w:rsidRDefault="00AD58A3" w:rsidP="00CE2DC8">
            <w:pPr>
              <w:rPr>
                <w:rFonts w:ascii="Arial" w:hAnsi="Arial" w:cs="Arial"/>
                <w:sz w:val="20"/>
                <w:szCs w:val="20"/>
              </w:rPr>
            </w:pPr>
            <w:r>
              <w:rPr>
                <w:rFonts w:ascii="Arial" w:hAnsi="Arial" w:cs="Arial"/>
                <w:sz w:val="20"/>
                <w:szCs w:val="20"/>
              </w:rPr>
              <w:t xml:space="preserve">Yes, </w:t>
            </w:r>
            <w:r w:rsidR="002D59C5">
              <w:rPr>
                <w:rFonts w:ascii="Arial" w:hAnsi="Arial" w:cs="Arial"/>
                <w:sz w:val="20"/>
                <w:szCs w:val="20"/>
              </w:rPr>
              <w:t>we must use hands-free</w:t>
            </w:r>
            <w:r w:rsidR="00EE5DE8">
              <w:rPr>
                <w:rFonts w:ascii="Arial" w:hAnsi="Arial" w:cs="Arial"/>
                <w:sz w:val="20"/>
                <w:szCs w:val="20"/>
              </w:rPr>
              <w:t>,</w:t>
            </w:r>
            <w:r w:rsidR="0030263B">
              <w:rPr>
                <w:rFonts w:ascii="Arial" w:hAnsi="Arial" w:cs="Arial"/>
                <w:sz w:val="20"/>
                <w:szCs w:val="20"/>
              </w:rPr>
              <w:t xml:space="preserve"> but there are no other restrictions</w:t>
            </w:r>
          </w:p>
        </w:tc>
      </w:tr>
      <w:tr w:rsidR="00EE5DE8" w:rsidTr="00311DFF">
        <w:tc>
          <w:tcPr>
            <w:tcW w:w="1101" w:type="dxa"/>
          </w:tcPr>
          <w:p w:rsidR="00EE5DE8" w:rsidRPr="005502CE" w:rsidRDefault="00EE5DE8" w:rsidP="00CE2DC8">
            <w:pPr>
              <w:rPr>
                <w:rFonts w:ascii="Arial" w:hAnsi="Arial" w:cs="Arial"/>
                <w:sz w:val="20"/>
                <w:szCs w:val="20"/>
              </w:rPr>
            </w:pPr>
            <w:r>
              <w:rPr>
                <w:rFonts w:ascii="Arial" w:hAnsi="Arial" w:cs="Arial"/>
                <w:sz w:val="20"/>
                <w:szCs w:val="20"/>
              </w:rPr>
              <w:t>2</w:t>
            </w:r>
          </w:p>
        </w:tc>
        <w:tc>
          <w:tcPr>
            <w:tcW w:w="8162" w:type="dxa"/>
          </w:tcPr>
          <w:p w:rsidR="00EE5DE8" w:rsidRDefault="00EE5DE8" w:rsidP="00CE2DC8">
            <w:pPr>
              <w:rPr>
                <w:rFonts w:ascii="Arial" w:hAnsi="Arial" w:cs="Arial"/>
                <w:sz w:val="20"/>
                <w:szCs w:val="20"/>
              </w:rPr>
            </w:pPr>
            <w:r>
              <w:rPr>
                <w:rFonts w:ascii="Arial" w:hAnsi="Arial" w:cs="Arial"/>
                <w:sz w:val="20"/>
                <w:szCs w:val="20"/>
              </w:rPr>
              <w:t>Yes, we must use hands-</w:t>
            </w:r>
            <w:r w:rsidRPr="00EE5DE8">
              <w:rPr>
                <w:rFonts w:ascii="Arial" w:hAnsi="Arial" w:cs="Arial"/>
                <w:sz w:val="20"/>
                <w:szCs w:val="20"/>
              </w:rPr>
              <w:t>free</w:t>
            </w:r>
            <w:r>
              <w:rPr>
                <w:rFonts w:ascii="Arial" w:hAnsi="Arial" w:cs="Arial"/>
                <w:sz w:val="20"/>
                <w:szCs w:val="20"/>
              </w:rPr>
              <w:t>,</w:t>
            </w:r>
            <w:r w:rsidRPr="00EE5DE8">
              <w:rPr>
                <w:rFonts w:ascii="Arial" w:hAnsi="Arial" w:cs="Arial"/>
                <w:sz w:val="20"/>
                <w:szCs w:val="20"/>
              </w:rPr>
              <w:t xml:space="preserve"> but we are only allowed to do so in particular circumstances</w:t>
            </w:r>
          </w:p>
        </w:tc>
      </w:tr>
      <w:tr w:rsidR="002D59C5" w:rsidTr="00311DFF">
        <w:tc>
          <w:tcPr>
            <w:tcW w:w="1101" w:type="dxa"/>
          </w:tcPr>
          <w:p w:rsidR="002D59C5" w:rsidRPr="005502CE" w:rsidRDefault="00EE5DE8" w:rsidP="00CE2DC8">
            <w:pPr>
              <w:rPr>
                <w:rFonts w:ascii="Arial" w:hAnsi="Arial" w:cs="Arial"/>
                <w:sz w:val="20"/>
                <w:szCs w:val="20"/>
              </w:rPr>
            </w:pPr>
            <w:r>
              <w:rPr>
                <w:rFonts w:ascii="Arial" w:hAnsi="Arial" w:cs="Arial"/>
                <w:sz w:val="20"/>
                <w:szCs w:val="20"/>
              </w:rPr>
              <w:t>3</w:t>
            </w:r>
          </w:p>
        </w:tc>
        <w:tc>
          <w:tcPr>
            <w:tcW w:w="8162" w:type="dxa"/>
          </w:tcPr>
          <w:p w:rsidR="002D59C5" w:rsidRDefault="002D59C5" w:rsidP="00CE2DC8">
            <w:pPr>
              <w:rPr>
                <w:rFonts w:ascii="Arial" w:hAnsi="Arial" w:cs="Arial"/>
                <w:sz w:val="20"/>
                <w:szCs w:val="20"/>
              </w:rPr>
            </w:pPr>
            <w:r>
              <w:rPr>
                <w:rFonts w:ascii="Arial" w:hAnsi="Arial" w:cs="Arial"/>
                <w:sz w:val="20"/>
                <w:szCs w:val="20"/>
              </w:rPr>
              <w:t>Yes, we aren’t allowed to take calls whilst in the car</w:t>
            </w:r>
          </w:p>
        </w:tc>
      </w:tr>
      <w:tr w:rsidR="00AD58A3" w:rsidTr="00311DFF">
        <w:tc>
          <w:tcPr>
            <w:tcW w:w="1101" w:type="dxa"/>
          </w:tcPr>
          <w:p w:rsidR="00AD58A3" w:rsidRPr="005502CE" w:rsidRDefault="00EE5DE8" w:rsidP="00CE2DC8">
            <w:pPr>
              <w:rPr>
                <w:rFonts w:ascii="Arial" w:hAnsi="Arial" w:cs="Arial"/>
                <w:sz w:val="20"/>
                <w:szCs w:val="20"/>
              </w:rPr>
            </w:pPr>
            <w:r>
              <w:rPr>
                <w:rFonts w:ascii="Arial" w:hAnsi="Arial" w:cs="Arial"/>
                <w:sz w:val="20"/>
                <w:szCs w:val="20"/>
              </w:rPr>
              <w:t>4</w:t>
            </w:r>
          </w:p>
        </w:tc>
        <w:tc>
          <w:tcPr>
            <w:tcW w:w="8162" w:type="dxa"/>
          </w:tcPr>
          <w:p w:rsidR="00AD58A3" w:rsidRPr="005502CE" w:rsidRDefault="00AD58A3" w:rsidP="00CE2DC8">
            <w:pPr>
              <w:rPr>
                <w:rFonts w:ascii="Arial" w:hAnsi="Arial" w:cs="Arial"/>
                <w:sz w:val="20"/>
                <w:szCs w:val="20"/>
              </w:rPr>
            </w:pPr>
            <w:r>
              <w:rPr>
                <w:rFonts w:ascii="Arial" w:hAnsi="Arial" w:cs="Arial"/>
                <w:sz w:val="20"/>
                <w:szCs w:val="20"/>
              </w:rPr>
              <w:t xml:space="preserve">No, </w:t>
            </w:r>
            <w:r w:rsidR="002D59C5">
              <w:rPr>
                <w:rFonts w:ascii="Arial" w:hAnsi="Arial" w:cs="Arial"/>
                <w:sz w:val="20"/>
                <w:szCs w:val="20"/>
              </w:rPr>
              <w:t>there are no policies</w:t>
            </w:r>
          </w:p>
        </w:tc>
      </w:tr>
    </w:tbl>
    <w:p w:rsidR="00780D75" w:rsidRDefault="00780D75" w:rsidP="00CE2DC8">
      <w:pPr>
        <w:spacing w:after="0" w:line="240" w:lineRule="auto"/>
        <w:rPr>
          <w:rFonts w:ascii="Arial" w:hAnsi="Arial" w:cs="Arial"/>
          <w:sz w:val="20"/>
          <w:szCs w:val="20"/>
        </w:rPr>
      </w:pPr>
    </w:p>
    <w:p w:rsidR="00311DFF" w:rsidRPr="0012272D" w:rsidRDefault="00CE2DC8"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00311DFF" w:rsidRPr="0012272D">
        <w:rPr>
          <w:rFonts w:ascii="Arial" w:eastAsia="Geneva" w:hAnsi="Arial" w:cs="Arial"/>
          <w:b/>
          <w:bCs/>
          <w:color w:val="FF0000"/>
          <w:kern w:val="24"/>
          <w:sz w:val="20"/>
          <w:szCs w:val="20"/>
        </w:rPr>
        <w:t xml:space="preserve">PROGRAMMING INSTRUCTION: ASK </w:t>
      </w:r>
      <w:r w:rsidR="00311DFF">
        <w:rPr>
          <w:rFonts w:ascii="Arial" w:eastAsia="Geneva" w:hAnsi="Arial" w:cs="Arial"/>
          <w:b/>
          <w:bCs/>
          <w:color w:val="FF0000"/>
          <w:kern w:val="24"/>
          <w:sz w:val="20"/>
          <w:szCs w:val="20"/>
        </w:rPr>
        <w:t>IF DRIVE FOR WORK</w:t>
      </w:r>
      <w:r w:rsidR="00311DFF" w:rsidRPr="0012272D">
        <w:rPr>
          <w:rFonts w:ascii="Arial" w:eastAsia="Geneva" w:hAnsi="Arial" w:cs="Arial"/>
          <w:b/>
          <w:bCs/>
          <w:color w:val="FF0000"/>
          <w:kern w:val="24"/>
          <w:sz w:val="20"/>
          <w:szCs w:val="20"/>
        </w:rPr>
        <w:t xml:space="preserve">. </w:t>
      </w:r>
      <w:r w:rsidR="00311DFF">
        <w:rPr>
          <w:rFonts w:ascii="Arial" w:eastAsia="Geneva" w:hAnsi="Arial" w:cs="Arial"/>
          <w:b/>
          <w:bCs/>
          <w:color w:val="FF0000"/>
          <w:kern w:val="24"/>
          <w:sz w:val="20"/>
          <w:szCs w:val="20"/>
        </w:rPr>
        <w:t>SINGLE CODE</w:t>
      </w:r>
      <w:r w:rsidR="00311DFF" w:rsidRPr="0012272D">
        <w:rPr>
          <w:rFonts w:ascii="Arial" w:eastAsia="Geneva" w:hAnsi="Arial" w:cs="Arial"/>
          <w:b/>
          <w:bCs/>
          <w:color w:val="FF0000"/>
          <w:kern w:val="24"/>
          <w:sz w:val="20"/>
          <w:szCs w:val="20"/>
        </w:rPr>
        <w:t xml:space="preserve">] </w:t>
      </w:r>
    </w:p>
    <w:p w:rsidR="00311DFF" w:rsidRPr="008E6001" w:rsidRDefault="00BF1AF2" w:rsidP="00CE2DC8">
      <w:pPr>
        <w:spacing w:after="0" w:line="240" w:lineRule="auto"/>
        <w:ind w:left="720" w:hanging="720"/>
        <w:rPr>
          <w:rFonts w:ascii="Arial" w:hAnsi="Arial" w:cs="Arial"/>
          <w:sz w:val="20"/>
          <w:szCs w:val="20"/>
        </w:rPr>
      </w:pPr>
      <w:r>
        <w:rPr>
          <w:rFonts w:ascii="Arial" w:hAnsi="Arial" w:cs="Arial"/>
          <w:b/>
          <w:sz w:val="20"/>
          <w:szCs w:val="20"/>
        </w:rPr>
        <w:t>QSI</w:t>
      </w:r>
      <w:r w:rsidR="008D0F93">
        <w:rPr>
          <w:rFonts w:ascii="Arial" w:hAnsi="Arial" w:cs="Arial"/>
          <w:b/>
          <w:sz w:val="20"/>
          <w:szCs w:val="20"/>
        </w:rPr>
        <w:t>2</w:t>
      </w:r>
      <w:r w:rsidR="00EE5DE8">
        <w:rPr>
          <w:rFonts w:ascii="Arial" w:hAnsi="Arial" w:cs="Arial"/>
          <w:b/>
          <w:sz w:val="20"/>
          <w:szCs w:val="20"/>
        </w:rPr>
        <w:t>6</w:t>
      </w:r>
      <w:r w:rsidR="00311DFF">
        <w:rPr>
          <w:rFonts w:ascii="Arial" w:hAnsi="Arial" w:cs="Arial"/>
          <w:b/>
          <w:sz w:val="20"/>
          <w:szCs w:val="20"/>
        </w:rPr>
        <w:t>.</w:t>
      </w:r>
      <w:r w:rsidR="00311DFF">
        <w:rPr>
          <w:rFonts w:ascii="Arial" w:hAnsi="Arial" w:cs="Arial"/>
          <w:b/>
          <w:sz w:val="20"/>
          <w:szCs w:val="20"/>
        </w:rPr>
        <w:tab/>
      </w:r>
      <w:r w:rsidR="00311DFF">
        <w:rPr>
          <w:rFonts w:ascii="Arial" w:hAnsi="Arial" w:cs="Arial"/>
          <w:sz w:val="20"/>
          <w:szCs w:val="20"/>
        </w:rPr>
        <w:t xml:space="preserve">Do you currently have any apps on your phone that are in relation to driving or motoring? </w:t>
      </w:r>
    </w:p>
    <w:p w:rsidR="00311DFF" w:rsidRDefault="00311DFF" w:rsidP="00CE2DC8">
      <w:pPr>
        <w:spacing w:after="0" w:line="240" w:lineRule="auto"/>
        <w:textAlignment w:val="baseline"/>
        <w:rPr>
          <w:rFonts w:ascii="Arial" w:hAnsi="Arial" w:cs="Arial"/>
          <w:sz w:val="20"/>
          <w:szCs w:val="20"/>
        </w:rPr>
      </w:pPr>
    </w:p>
    <w:tbl>
      <w:tblPr>
        <w:tblStyle w:val="TableGrid"/>
        <w:tblW w:w="9263" w:type="dxa"/>
        <w:tblLook w:val="04A0"/>
      </w:tblPr>
      <w:tblGrid>
        <w:gridCol w:w="1101"/>
        <w:gridCol w:w="8162"/>
      </w:tblGrid>
      <w:tr w:rsidR="00311DFF" w:rsidTr="00311DFF">
        <w:tc>
          <w:tcPr>
            <w:tcW w:w="1101" w:type="dxa"/>
          </w:tcPr>
          <w:p w:rsidR="00311DFF" w:rsidRPr="005502CE" w:rsidRDefault="00311DFF" w:rsidP="00CE2DC8">
            <w:pPr>
              <w:rPr>
                <w:rFonts w:ascii="Arial" w:hAnsi="Arial" w:cs="Arial"/>
                <w:sz w:val="20"/>
                <w:szCs w:val="20"/>
              </w:rPr>
            </w:pPr>
            <w:r w:rsidRPr="005502CE">
              <w:rPr>
                <w:rFonts w:ascii="Arial" w:hAnsi="Arial" w:cs="Arial"/>
                <w:sz w:val="20"/>
                <w:szCs w:val="20"/>
              </w:rPr>
              <w:t>1</w:t>
            </w:r>
          </w:p>
        </w:tc>
        <w:tc>
          <w:tcPr>
            <w:tcW w:w="8162" w:type="dxa"/>
          </w:tcPr>
          <w:p w:rsidR="00311DFF" w:rsidRPr="005502CE" w:rsidRDefault="00311DFF" w:rsidP="00CE2DC8">
            <w:pPr>
              <w:rPr>
                <w:rFonts w:ascii="Arial" w:hAnsi="Arial" w:cs="Arial"/>
                <w:sz w:val="20"/>
                <w:szCs w:val="20"/>
              </w:rPr>
            </w:pPr>
            <w:r>
              <w:rPr>
                <w:rFonts w:ascii="Arial" w:hAnsi="Arial" w:cs="Arial"/>
                <w:sz w:val="20"/>
                <w:szCs w:val="20"/>
              </w:rPr>
              <w:t>Yes</w:t>
            </w:r>
          </w:p>
        </w:tc>
      </w:tr>
      <w:tr w:rsidR="00311DFF" w:rsidTr="00311DFF">
        <w:tc>
          <w:tcPr>
            <w:tcW w:w="1101" w:type="dxa"/>
          </w:tcPr>
          <w:p w:rsidR="00311DFF" w:rsidRPr="005502CE" w:rsidRDefault="00311DFF" w:rsidP="00CE2DC8">
            <w:pPr>
              <w:rPr>
                <w:rFonts w:ascii="Arial" w:hAnsi="Arial" w:cs="Arial"/>
                <w:sz w:val="20"/>
                <w:szCs w:val="20"/>
              </w:rPr>
            </w:pPr>
            <w:r>
              <w:rPr>
                <w:rFonts w:ascii="Arial" w:hAnsi="Arial" w:cs="Arial"/>
                <w:sz w:val="20"/>
                <w:szCs w:val="20"/>
              </w:rPr>
              <w:t>2</w:t>
            </w:r>
          </w:p>
        </w:tc>
        <w:tc>
          <w:tcPr>
            <w:tcW w:w="8162" w:type="dxa"/>
          </w:tcPr>
          <w:p w:rsidR="00311DFF" w:rsidRDefault="00311DFF" w:rsidP="00CE2DC8">
            <w:pPr>
              <w:rPr>
                <w:rFonts w:ascii="Arial" w:hAnsi="Arial" w:cs="Arial"/>
                <w:sz w:val="20"/>
                <w:szCs w:val="20"/>
              </w:rPr>
            </w:pPr>
            <w:r>
              <w:rPr>
                <w:rFonts w:ascii="Arial" w:hAnsi="Arial" w:cs="Arial"/>
                <w:sz w:val="20"/>
                <w:szCs w:val="20"/>
              </w:rPr>
              <w:t>No</w:t>
            </w:r>
          </w:p>
        </w:tc>
      </w:tr>
    </w:tbl>
    <w:p w:rsidR="000B195E" w:rsidRDefault="000B195E" w:rsidP="00CE2DC8">
      <w:pPr>
        <w:spacing w:after="0" w:line="240" w:lineRule="auto"/>
        <w:rPr>
          <w:rFonts w:ascii="Arial" w:hAnsi="Arial" w:cs="Arial"/>
          <w:sz w:val="20"/>
          <w:szCs w:val="20"/>
        </w:rPr>
      </w:pPr>
    </w:p>
    <w:p w:rsidR="00311DFF" w:rsidRPr="0012272D" w:rsidRDefault="00311DFF" w:rsidP="00CE2DC8">
      <w:pPr>
        <w:spacing w:after="0" w:line="240" w:lineRule="auto"/>
        <w:textAlignment w:val="baseline"/>
        <w:rPr>
          <w:rFonts w:ascii="Arial" w:eastAsia="Geneva" w:hAnsi="Arial" w:cs="Arial"/>
          <w:b/>
          <w:bCs/>
          <w:color w:val="FF0000"/>
          <w:kern w:val="24"/>
          <w:sz w:val="20"/>
          <w:szCs w:val="20"/>
        </w:rPr>
      </w:pPr>
      <w:r w:rsidRPr="0012272D">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IF DRIVE FOR WORK</w:t>
      </w:r>
      <w:r w:rsidRPr="0012272D">
        <w:rPr>
          <w:rFonts w:ascii="Arial" w:eastAsia="Geneva" w:hAnsi="Arial" w:cs="Arial"/>
          <w:b/>
          <w:bCs/>
          <w:color w:val="FF0000"/>
          <w:kern w:val="24"/>
          <w:sz w:val="20"/>
          <w:szCs w:val="20"/>
        </w:rPr>
        <w:t xml:space="preserve">. </w:t>
      </w:r>
      <w:r>
        <w:rPr>
          <w:rFonts w:ascii="Arial" w:eastAsia="Geneva" w:hAnsi="Arial" w:cs="Arial"/>
          <w:b/>
          <w:bCs/>
          <w:color w:val="FF0000"/>
          <w:kern w:val="24"/>
          <w:sz w:val="20"/>
          <w:szCs w:val="20"/>
        </w:rPr>
        <w:t>SINGLE CODE</w:t>
      </w:r>
      <w:r w:rsidRPr="0012272D">
        <w:rPr>
          <w:rFonts w:ascii="Arial" w:eastAsia="Geneva" w:hAnsi="Arial" w:cs="Arial"/>
          <w:b/>
          <w:bCs/>
          <w:color w:val="FF0000"/>
          <w:kern w:val="24"/>
          <w:sz w:val="20"/>
          <w:szCs w:val="20"/>
        </w:rPr>
        <w:t xml:space="preserve">] </w:t>
      </w:r>
    </w:p>
    <w:p w:rsidR="00311DFF" w:rsidRPr="008E6001" w:rsidRDefault="00EE5DE8" w:rsidP="00CE2DC8">
      <w:pPr>
        <w:spacing w:after="0" w:line="240" w:lineRule="auto"/>
        <w:ind w:left="720" w:hanging="720"/>
        <w:rPr>
          <w:rFonts w:ascii="Arial" w:hAnsi="Arial" w:cs="Arial"/>
          <w:sz w:val="20"/>
          <w:szCs w:val="20"/>
        </w:rPr>
      </w:pPr>
      <w:r>
        <w:rPr>
          <w:rFonts w:ascii="Arial" w:hAnsi="Arial" w:cs="Arial"/>
          <w:b/>
          <w:sz w:val="20"/>
          <w:szCs w:val="20"/>
        </w:rPr>
        <w:t>QSI27</w:t>
      </w:r>
      <w:r w:rsidR="00311DFF">
        <w:rPr>
          <w:rFonts w:ascii="Arial" w:hAnsi="Arial" w:cs="Arial"/>
          <w:b/>
          <w:sz w:val="20"/>
          <w:szCs w:val="20"/>
        </w:rPr>
        <w:t>.</w:t>
      </w:r>
      <w:r w:rsidR="00311DFF">
        <w:rPr>
          <w:rFonts w:ascii="Arial" w:hAnsi="Arial" w:cs="Arial"/>
          <w:b/>
          <w:sz w:val="20"/>
          <w:szCs w:val="20"/>
        </w:rPr>
        <w:tab/>
      </w:r>
      <w:r w:rsidR="00311DFF">
        <w:rPr>
          <w:rFonts w:ascii="Arial" w:hAnsi="Arial" w:cs="Arial"/>
          <w:sz w:val="20"/>
          <w:szCs w:val="20"/>
        </w:rPr>
        <w:t xml:space="preserve">What apps do you have? </w:t>
      </w:r>
    </w:p>
    <w:p w:rsidR="00311DFF" w:rsidRDefault="00311DFF" w:rsidP="00CE2DC8">
      <w:pPr>
        <w:spacing w:after="0" w:line="240" w:lineRule="auto"/>
        <w:textAlignment w:val="baseline"/>
        <w:rPr>
          <w:rFonts w:ascii="Arial" w:hAnsi="Arial" w:cs="Arial"/>
          <w:sz w:val="20"/>
          <w:szCs w:val="20"/>
        </w:rPr>
      </w:pPr>
    </w:p>
    <w:tbl>
      <w:tblPr>
        <w:tblStyle w:val="TableGrid"/>
        <w:tblW w:w="9263" w:type="dxa"/>
        <w:tblLook w:val="04A0"/>
      </w:tblPr>
      <w:tblGrid>
        <w:gridCol w:w="1101"/>
        <w:gridCol w:w="8162"/>
      </w:tblGrid>
      <w:tr w:rsidR="00311DFF" w:rsidTr="00311DFF">
        <w:tc>
          <w:tcPr>
            <w:tcW w:w="1101" w:type="dxa"/>
          </w:tcPr>
          <w:p w:rsidR="00311DFF" w:rsidRPr="005502CE" w:rsidRDefault="00311DFF" w:rsidP="00CE2DC8">
            <w:pPr>
              <w:rPr>
                <w:rFonts w:ascii="Arial" w:hAnsi="Arial" w:cs="Arial"/>
                <w:sz w:val="20"/>
                <w:szCs w:val="20"/>
              </w:rPr>
            </w:pPr>
            <w:r w:rsidRPr="005502CE">
              <w:rPr>
                <w:rFonts w:ascii="Arial" w:hAnsi="Arial" w:cs="Arial"/>
                <w:sz w:val="20"/>
                <w:szCs w:val="20"/>
              </w:rPr>
              <w:t>1</w:t>
            </w:r>
          </w:p>
        </w:tc>
        <w:tc>
          <w:tcPr>
            <w:tcW w:w="8162" w:type="dxa"/>
          </w:tcPr>
          <w:p w:rsidR="00311DFF" w:rsidRPr="005502CE" w:rsidRDefault="00311DFF" w:rsidP="00CE2DC8">
            <w:pPr>
              <w:rPr>
                <w:rFonts w:ascii="Arial" w:hAnsi="Arial" w:cs="Arial"/>
                <w:sz w:val="20"/>
                <w:szCs w:val="20"/>
              </w:rPr>
            </w:pPr>
            <w:r>
              <w:rPr>
                <w:rFonts w:ascii="Arial" w:hAnsi="Arial" w:cs="Arial"/>
                <w:sz w:val="20"/>
                <w:szCs w:val="20"/>
              </w:rPr>
              <w:t>GPS/navigator</w:t>
            </w:r>
          </w:p>
        </w:tc>
      </w:tr>
      <w:tr w:rsidR="00311DFF" w:rsidTr="00311DFF">
        <w:tc>
          <w:tcPr>
            <w:tcW w:w="1101" w:type="dxa"/>
          </w:tcPr>
          <w:p w:rsidR="00311DFF" w:rsidRPr="005502CE" w:rsidRDefault="00311DFF" w:rsidP="00CE2DC8">
            <w:pPr>
              <w:rPr>
                <w:rFonts w:ascii="Arial" w:hAnsi="Arial" w:cs="Arial"/>
                <w:sz w:val="20"/>
                <w:szCs w:val="20"/>
              </w:rPr>
            </w:pPr>
            <w:r>
              <w:rPr>
                <w:rFonts w:ascii="Arial" w:hAnsi="Arial" w:cs="Arial"/>
                <w:sz w:val="20"/>
                <w:szCs w:val="20"/>
              </w:rPr>
              <w:t>2</w:t>
            </w:r>
          </w:p>
        </w:tc>
        <w:tc>
          <w:tcPr>
            <w:tcW w:w="8162" w:type="dxa"/>
          </w:tcPr>
          <w:p w:rsidR="00311DFF" w:rsidRDefault="00311DFF" w:rsidP="00CE2DC8">
            <w:pPr>
              <w:rPr>
                <w:rFonts w:ascii="Arial" w:hAnsi="Arial" w:cs="Arial"/>
                <w:sz w:val="20"/>
                <w:szCs w:val="20"/>
              </w:rPr>
            </w:pPr>
            <w:r>
              <w:rPr>
                <w:rFonts w:ascii="Arial" w:hAnsi="Arial" w:cs="Arial"/>
                <w:sz w:val="20"/>
                <w:szCs w:val="20"/>
              </w:rPr>
              <w:t>Find cheapest petrol station</w:t>
            </w:r>
          </w:p>
        </w:tc>
      </w:tr>
      <w:tr w:rsidR="00311DFF" w:rsidTr="00311DFF">
        <w:tc>
          <w:tcPr>
            <w:tcW w:w="1101" w:type="dxa"/>
          </w:tcPr>
          <w:p w:rsidR="00311DFF" w:rsidRDefault="00311DFF" w:rsidP="00CE2DC8">
            <w:pPr>
              <w:rPr>
                <w:rFonts w:ascii="Arial" w:hAnsi="Arial" w:cs="Arial"/>
                <w:sz w:val="20"/>
                <w:szCs w:val="20"/>
              </w:rPr>
            </w:pPr>
            <w:r>
              <w:rPr>
                <w:rFonts w:ascii="Arial" w:hAnsi="Arial" w:cs="Arial"/>
                <w:sz w:val="20"/>
                <w:szCs w:val="20"/>
              </w:rPr>
              <w:t>3</w:t>
            </w:r>
          </w:p>
        </w:tc>
        <w:tc>
          <w:tcPr>
            <w:tcW w:w="8162" w:type="dxa"/>
          </w:tcPr>
          <w:p w:rsidR="00311DFF" w:rsidRDefault="00311DFF" w:rsidP="00CE2DC8">
            <w:pPr>
              <w:rPr>
                <w:rFonts w:ascii="Arial" w:hAnsi="Arial" w:cs="Arial"/>
                <w:sz w:val="20"/>
                <w:szCs w:val="20"/>
              </w:rPr>
            </w:pPr>
            <w:r>
              <w:rPr>
                <w:rFonts w:ascii="Arial" w:hAnsi="Arial" w:cs="Arial"/>
                <w:sz w:val="20"/>
                <w:szCs w:val="20"/>
              </w:rPr>
              <w:t>Find closest car available in car club</w:t>
            </w:r>
          </w:p>
        </w:tc>
      </w:tr>
      <w:tr w:rsidR="00311DFF" w:rsidTr="00311DFF">
        <w:tc>
          <w:tcPr>
            <w:tcW w:w="1101" w:type="dxa"/>
          </w:tcPr>
          <w:p w:rsidR="00311DFF" w:rsidRDefault="00311DFF" w:rsidP="00CE2DC8">
            <w:pPr>
              <w:rPr>
                <w:rFonts w:ascii="Arial" w:hAnsi="Arial" w:cs="Arial"/>
                <w:sz w:val="20"/>
                <w:szCs w:val="20"/>
              </w:rPr>
            </w:pPr>
            <w:r>
              <w:rPr>
                <w:rFonts w:ascii="Arial" w:hAnsi="Arial" w:cs="Arial"/>
                <w:sz w:val="20"/>
                <w:szCs w:val="20"/>
              </w:rPr>
              <w:t>4</w:t>
            </w:r>
          </w:p>
        </w:tc>
        <w:tc>
          <w:tcPr>
            <w:tcW w:w="8162" w:type="dxa"/>
          </w:tcPr>
          <w:p w:rsidR="00311DFF" w:rsidRDefault="00311DFF" w:rsidP="00CE2DC8">
            <w:pPr>
              <w:rPr>
                <w:rFonts w:ascii="Arial" w:hAnsi="Arial" w:cs="Arial"/>
                <w:sz w:val="20"/>
                <w:szCs w:val="20"/>
              </w:rPr>
            </w:pPr>
            <w:r>
              <w:rPr>
                <w:rFonts w:ascii="Arial" w:hAnsi="Arial" w:cs="Arial"/>
                <w:sz w:val="20"/>
                <w:szCs w:val="20"/>
              </w:rPr>
              <w:t xml:space="preserve">Telematics to monitor driving behaviour, fuel economy  </w:t>
            </w:r>
          </w:p>
        </w:tc>
      </w:tr>
      <w:tr w:rsidR="00311DFF" w:rsidTr="00311DFF">
        <w:tc>
          <w:tcPr>
            <w:tcW w:w="1101" w:type="dxa"/>
          </w:tcPr>
          <w:p w:rsidR="00311DFF" w:rsidRDefault="00311DFF" w:rsidP="00CE2DC8">
            <w:pPr>
              <w:rPr>
                <w:rFonts w:ascii="Arial" w:hAnsi="Arial" w:cs="Arial"/>
                <w:sz w:val="20"/>
                <w:szCs w:val="20"/>
              </w:rPr>
            </w:pPr>
            <w:r>
              <w:rPr>
                <w:rFonts w:ascii="Arial" w:hAnsi="Arial" w:cs="Arial"/>
                <w:sz w:val="20"/>
                <w:szCs w:val="20"/>
              </w:rPr>
              <w:t>5</w:t>
            </w:r>
          </w:p>
        </w:tc>
        <w:tc>
          <w:tcPr>
            <w:tcW w:w="8162" w:type="dxa"/>
          </w:tcPr>
          <w:p w:rsidR="00311DFF" w:rsidRDefault="00311DFF" w:rsidP="00CE2DC8">
            <w:pPr>
              <w:rPr>
                <w:rFonts w:ascii="Arial" w:hAnsi="Arial" w:cs="Arial"/>
                <w:sz w:val="20"/>
                <w:szCs w:val="20"/>
              </w:rPr>
            </w:pPr>
            <w:r>
              <w:rPr>
                <w:rFonts w:ascii="Arial" w:hAnsi="Arial" w:cs="Arial"/>
                <w:sz w:val="20"/>
                <w:szCs w:val="20"/>
              </w:rPr>
              <w:t xml:space="preserve">Traffic </w:t>
            </w:r>
            <w:r w:rsidR="0030263B">
              <w:rPr>
                <w:rFonts w:ascii="Arial" w:hAnsi="Arial" w:cs="Arial"/>
                <w:sz w:val="20"/>
                <w:szCs w:val="20"/>
              </w:rPr>
              <w:t>delays/</w:t>
            </w:r>
            <w:r>
              <w:rPr>
                <w:rFonts w:ascii="Arial" w:hAnsi="Arial" w:cs="Arial"/>
                <w:sz w:val="20"/>
                <w:szCs w:val="20"/>
              </w:rPr>
              <w:t>cameras</w:t>
            </w:r>
          </w:p>
        </w:tc>
      </w:tr>
      <w:tr w:rsidR="00311DFF" w:rsidTr="00311DFF">
        <w:tc>
          <w:tcPr>
            <w:tcW w:w="1101" w:type="dxa"/>
          </w:tcPr>
          <w:p w:rsidR="00311DFF" w:rsidRDefault="00311DFF" w:rsidP="00CE2DC8">
            <w:pPr>
              <w:rPr>
                <w:rFonts w:ascii="Arial" w:hAnsi="Arial" w:cs="Arial"/>
                <w:sz w:val="20"/>
                <w:szCs w:val="20"/>
              </w:rPr>
            </w:pPr>
            <w:r>
              <w:rPr>
                <w:rFonts w:ascii="Arial" w:hAnsi="Arial" w:cs="Arial"/>
                <w:sz w:val="20"/>
                <w:szCs w:val="20"/>
              </w:rPr>
              <w:t>6</w:t>
            </w:r>
          </w:p>
        </w:tc>
        <w:tc>
          <w:tcPr>
            <w:tcW w:w="8162" w:type="dxa"/>
          </w:tcPr>
          <w:p w:rsidR="00311DFF" w:rsidRDefault="00311DFF" w:rsidP="00CE2DC8">
            <w:pPr>
              <w:rPr>
                <w:rFonts w:ascii="Arial" w:hAnsi="Arial" w:cs="Arial"/>
                <w:sz w:val="20"/>
                <w:szCs w:val="20"/>
              </w:rPr>
            </w:pPr>
            <w:r>
              <w:rPr>
                <w:rFonts w:ascii="Arial" w:hAnsi="Arial" w:cs="Arial"/>
                <w:sz w:val="20"/>
                <w:szCs w:val="20"/>
              </w:rPr>
              <w:t>Traffic codes/rules</w:t>
            </w:r>
          </w:p>
        </w:tc>
      </w:tr>
      <w:tr w:rsidR="00EE0CB6" w:rsidTr="00311DFF">
        <w:tc>
          <w:tcPr>
            <w:tcW w:w="1101" w:type="dxa"/>
          </w:tcPr>
          <w:p w:rsidR="00EE0CB6" w:rsidRDefault="00F013E1" w:rsidP="00CE2DC8">
            <w:pPr>
              <w:rPr>
                <w:rFonts w:ascii="Arial" w:hAnsi="Arial" w:cs="Arial"/>
                <w:sz w:val="20"/>
                <w:szCs w:val="20"/>
              </w:rPr>
            </w:pPr>
            <w:r>
              <w:rPr>
                <w:rFonts w:ascii="Arial" w:hAnsi="Arial" w:cs="Arial"/>
                <w:sz w:val="20"/>
                <w:szCs w:val="20"/>
              </w:rPr>
              <w:t>7</w:t>
            </w:r>
          </w:p>
        </w:tc>
        <w:tc>
          <w:tcPr>
            <w:tcW w:w="8162" w:type="dxa"/>
          </w:tcPr>
          <w:p w:rsidR="00EE0CB6" w:rsidRDefault="00F013E1" w:rsidP="00CE2DC8">
            <w:pPr>
              <w:rPr>
                <w:rFonts w:ascii="Arial" w:hAnsi="Arial" w:cs="Arial"/>
                <w:sz w:val="20"/>
                <w:szCs w:val="20"/>
              </w:rPr>
            </w:pPr>
            <w:r>
              <w:rPr>
                <w:rFonts w:ascii="Arial" w:hAnsi="Arial" w:cs="Arial"/>
                <w:sz w:val="20"/>
                <w:szCs w:val="20"/>
              </w:rPr>
              <w:t>Breakdown</w:t>
            </w:r>
          </w:p>
        </w:tc>
      </w:tr>
      <w:tr w:rsidR="00EE0CB6" w:rsidTr="00311DFF">
        <w:tc>
          <w:tcPr>
            <w:tcW w:w="1101" w:type="dxa"/>
          </w:tcPr>
          <w:p w:rsidR="00EE0CB6" w:rsidRDefault="00F013E1" w:rsidP="00CE2DC8">
            <w:pPr>
              <w:rPr>
                <w:rFonts w:ascii="Arial" w:hAnsi="Arial" w:cs="Arial"/>
                <w:sz w:val="20"/>
                <w:szCs w:val="20"/>
              </w:rPr>
            </w:pPr>
            <w:r>
              <w:rPr>
                <w:rFonts w:ascii="Arial" w:hAnsi="Arial" w:cs="Arial"/>
                <w:sz w:val="20"/>
                <w:szCs w:val="20"/>
              </w:rPr>
              <w:t>8</w:t>
            </w:r>
          </w:p>
        </w:tc>
        <w:tc>
          <w:tcPr>
            <w:tcW w:w="8162" w:type="dxa"/>
          </w:tcPr>
          <w:p w:rsidR="00EE0CB6" w:rsidRDefault="00F013E1" w:rsidP="00CE2DC8">
            <w:pPr>
              <w:rPr>
                <w:rFonts w:ascii="Arial" w:hAnsi="Arial" w:cs="Arial"/>
                <w:sz w:val="20"/>
                <w:szCs w:val="20"/>
              </w:rPr>
            </w:pPr>
            <w:r>
              <w:rPr>
                <w:rFonts w:ascii="Arial" w:hAnsi="Arial" w:cs="Arial"/>
                <w:sz w:val="20"/>
                <w:szCs w:val="20"/>
              </w:rPr>
              <w:t>Car insurance</w:t>
            </w:r>
          </w:p>
        </w:tc>
      </w:tr>
      <w:tr w:rsidR="00311DFF" w:rsidTr="00311DFF">
        <w:tc>
          <w:tcPr>
            <w:tcW w:w="1101" w:type="dxa"/>
          </w:tcPr>
          <w:p w:rsidR="00311DFF" w:rsidRDefault="00EE0CB6" w:rsidP="00CE2DC8">
            <w:pPr>
              <w:rPr>
                <w:rFonts w:ascii="Arial" w:hAnsi="Arial" w:cs="Arial"/>
                <w:sz w:val="20"/>
                <w:szCs w:val="20"/>
              </w:rPr>
            </w:pPr>
            <w:r>
              <w:rPr>
                <w:rFonts w:ascii="Arial" w:hAnsi="Arial" w:cs="Arial"/>
                <w:sz w:val="20"/>
                <w:szCs w:val="20"/>
              </w:rPr>
              <w:t>98</w:t>
            </w:r>
          </w:p>
        </w:tc>
        <w:tc>
          <w:tcPr>
            <w:tcW w:w="8162" w:type="dxa"/>
          </w:tcPr>
          <w:p w:rsidR="00311DFF" w:rsidRDefault="00311DFF" w:rsidP="00CE2DC8">
            <w:pPr>
              <w:rPr>
                <w:rFonts w:ascii="Arial" w:hAnsi="Arial" w:cs="Arial"/>
                <w:sz w:val="20"/>
                <w:szCs w:val="20"/>
              </w:rPr>
            </w:pPr>
            <w:r>
              <w:rPr>
                <w:rFonts w:ascii="Arial" w:hAnsi="Arial" w:cs="Arial"/>
                <w:sz w:val="20"/>
                <w:szCs w:val="20"/>
              </w:rPr>
              <w:t>Other</w:t>
            </w:r>
          </w:p>
        </w:tc>
      </w:tr>
    </w:tbl>
    <w:p w:rsidR="00311DFF" w:rsidRDefault="00311DFF" w:rsidP="00CE2DC8">
      <w:pPr>
        <w:spacing w:after="0" w:line="240" w:lineRule="auto"/>
        <w:rPr>
          <w:rFonts w:ascii="Arial" w:hAnsi="Arial" w:cs="Arial"/>
          <w:sz w:val="20"/>
          <w:szCs w:val="20"/>
        </w:rPr>
      </w:pPr>
    </w:p>
    <w:p w:rsidR="00311DFF" w:rsidRDefault="00311DFF" w:rsidP="00CE2DC8">
      <w:pPr>
        <w:spacing w:after="0" w:line="240" w:lineRule="auto"/>
        <w:rPr>
          <w:rFonts w:ascii="Arial" w:hAnsi="Arial" w:cs="Arial"/>
          <w:sz w:val="20"/>
          <w:szCs w:val="20"/>
        </w:rPr>
      </w:pPr>
    </w:p>
    <w:p w:rsidR="009C3233" w:rsidRDefault="009C3233">
      <w:r>
        <w:br w:type="page"/>
      </w:r>
    </w:p>
    <w:tbl>
      <w:tblPr>
        <w:tblStyle w:val="TableGrid"/>
        <w:tblW w:w="0" w:type="auto"/>
        <w:shd w:val="clear" w:color="auto" w:fill="F79646" w:themeFill="accent6"/>
        <w:tblLook w:val="04A0"/>
      </w:tblPr>
      <w:tblGrid>
        <w:gridCol w:w="9242"/>
      </w:tblGrid>
      <w:tr w:rsidR="0081600F" w:rsidTr="0081600F">
        <w:tc>
          <w:tcPr>
            <w:tcW w:w="9242" w:type="dxa"/>
            <w:shd w:val="clear" w:color="auto" w:fill="F79646" w:themeFill="accent6"/>
            <w:vAlign w:val="center"/>
          </w:tcPr>
          <w:p w:rsidR="0081600F" w:rsidRPr="00BF1AF2" w:rsidRDefault="0081600F" w:rsidP="0081600F">
            <w:pPr>
              <w:rPr>
                <w:rFonts w:ascii="Arial" w:hAnsi="Arial" w:cs="Arial"/>
                <w:b/>
              </w:rPr>
            </w:pPr>
            <w:r w:rsidRPr="00D04CC3">
              <w:rPr>
                <w:rFonts w:ascii="Arial" w:hAnsi="Arial" w:cs="Arial"/>
                <w:b/>
              </w:rPr>
              <w:lastRenderedPageBreak/>
              <w:t xml:space="preserve">SECTION </w:t>
            </w:r>
            <w:r>
              <w:rPr>
                <w:rFonts w:ascii="Arial" w:hAnsi="Arial" w:cs="Arial"/>
                <w:b/>
              </w:rPr>
              <w:t>9</w:t>
            </w:r>
            <w:r w:rsidRPr="00D04CC3">
              <w:rPr>
                <w:rFonts w:ascii="Arial" w:hAnsi="Arial" w:cs="Arial"/>
                <w:b/>
              </w:rPr>
              <w:t>/</w:t>
            </w:r>
            <w:r>
              <w:rPr>
                <w:rFonts w:ascii="Arial" w:hAnsi="Arial" w:cs="Arial"/>
                <w:b/>
              </w:rPr>
              <w:t>CR</w:t>
            </w:r>
            <w:r w:rsidRPr="00D04CC3">
              <w:rPr>
                <w:rFonts w:ascii="Arial" w:hAnsi="Arial" w:cs="Arial"/>
                <w:b/>
              </w:rPr>
              <w:t>:</w:t>
            </w:r>
            <w:r>
              <w:rPr>
                <w:rFonts w:ascii="Arial" w:hAnsi="Arial" w:cs="Arial"/>
                <w:b/>
              </w:rPr>
              <w:t xml:space="preserve"> CHILD ROAD SAFETY</w:t>
            </w:r>
          </w:p>
        </w:tc>
      </w:tr>
    </w:tbl>
    <w:p w:rsidR="0081600F" w:rsidRDefault="0081600F" w:rsidP="0081600F">
      <w:pPr>
        <w:spacing w:after="0" w:line="240" w:lineRule="auto"/>
        <w:rPr>
          <w:rFonts w:ascii="Arial" w:hAnsi="Arial" w:cs="Arial"/>
          <w:sz w:val="20"/>
          <w:szCs w:val="20"/>
        </w:rPr>
      </w:pPr>
    </w:p>
    <w:p w:rsidR="0081600F" w:rsidRPr="006220E9" w:rsidRDefault="0081600F" w:rsidP="0081600F">
      <w:pPr>
        <w:spacing w:after="0" w:line="240" w:lineRule="auto"/>
        <w:textAlignment w:val="baseline"/>
        <w:rPr>
          <w:rFonts w:ascii="Arial" w:eastAsia="Geneva" w:hAnsi="Arial" w:cs="Arial"/>
          <w:b/>
          <w:bCs/>
          <w:color w:val="FF0000"/>
          <w:kern w:val="24"/>
          <w:sz w:val="20"/>
          <w:szCs w:val="20"/>
        </w:rPr>
      </w:pPr>
      <w:r w:rsidRPr="006220E9">
        <w:rPr>
          <w:rFonts w:ascii="Arial" w:eastAsia="Geneva" w:hAnsi="Arial" w:cs="Arial"/>
          <w:b/>
          <w:bCs/>
          <w:color w:val="FF0000"/>
          <w:kern w:val="24"/>
          <w:sz w:val="20"/>
          <w:szCs w:val="20"/>
        </w:rPr>
        <w:t xml:space="preserve">[PROGRAMMING INSTRUCTION: ASK ALL. </w:t>
      </w:r>
      <w:proofErr w:type="gramStart"/>
      <w:r w:rsidRPr="006220E9">
        <w:rPr>
          <w:rFonts w:ascii="Arial" w:eastAsia="Geneva" w:hAnsi="Arial" w:cs="Arial"/>
          <w:b/>
          <w:bCs/>
          <w:color w:val="FF0000"/>
          <w:kern w:val="24"/>
          <w:sz w:val="20"/>
          <w:szCs w:val="20"/>
        </w:rPr>
        <w:t>SINGLE CODE.]</w:t>
      </w:r>
      <w:proofErr w:type="gramEnd"/>
    </w:p>
    <w:p w:rsidR="0081600F" w:rsidRDefault="0081600F" w:rsidP="0081600F">
      <w:pPr>
        <w:spacing w:after="0" w:line="240" w:lineRule="auto"/>
        <w:ind w:left="720" w:hanging="720"/>
        <w:rPr>
          <w:rFonts w:ascii="Arial" w:hAnsi="Arial" w:cs="Arial"/>
          <w:sz w:val="20"/>
          <w:szCs w:val="20"/>
        </w:rPr>
      </w:pPr>
      <w:r>
        <w:rPr>
          <w:rFonts w:ascii="Arial" w:hAnsi="Arial" w:cs="Arial"/>
          <w:b/>
          <w:sz w:val="20"/>
          <w:szCs w:val="20"/>
        </w:rPr>
        <w:t>QCR1.</w:t>
      </w:r>
      <w:r w:rsidRPr="006220E9">
        <w:rPr>
          <w:rFonts w:ascii="Arial" w:hAnsi="Arial" w:cs="Arial"/>
          <w:b/>
          <w:sz w:val="20"/>
          <w:szCs w:val="20"/>
        </w:rPr>
        <w:tab/>
      </w:r>
      <w:r>
        <w:rPr>
          <w:rFonts w:ascii="Arial" w:hAnsi="Arial" w:cs="Arial"/>
          <w:sz w:val="20"/>
          <w:szCs w:val="20"/>
        </w:rPr>
        <w:t>Thinking about the level of child safety on today’s roads, would you say it is better, worse or about the same as it was when you were a child (i.e. under 16 years old)?</w:t>
      </w:r>
    </w:p>
    <w:p w:rsidR="0081600F" w:rsidRPr="006220E9" w:rsidRDefault="0081600F" w:rsidP="0081600F">
      <w:pPr>
        <w:spacing w:after="0" w:line="240" w:lineRule="auto"/>
        <w:rPr>
          <w:rFonts w:ascii="Arial" w:hAnsi="Arial" w:cs="Arial"/>
          <w:b/>
          <w:sz w:val="20"/>
          <w:szCs w:val="20"/>
        </w:rPr>
      </w:pPr>
    </w:p>
    <w:tbl>
      <w:tblPr>
        <w:tblStyle w:val="TableGrid"/>
        <w:tblW w:w="9242" w:type="dxa"/>
        <w:tblLook w:val="04A0"/>
      </w:tblPr>
      <w:tblGrid>
        <w:gridCol w:w="1101"/>
        <w:gridCol w:w="8141"/>
      </w:tblGrid>
      <w:tr w:rsidR="0081600F" w:rsidRPr="00B3030B" w:rsidTr="0081600F">
        <w:tc>
          <w:tcPr>
            <w:tcW w:w="1101" w:type="dxa"/>
          </w:tcPr>
          <w:p w:rsidR="0081600F" w:rsidRPr="00B3030B" w:rsidRDefault="0081600F" w:rsidP="0081600F">
            <w:pPr>
              <w:rPr>
                <w:rFonts w:ascii="Arial" w:hAnsi="Arial" w:cs="Arial"/>
                <w:sz w:val="20"/>
                <w:szCs w:val="20"/>
              </w:rPr>
            </w:pPr>
            <w:r w:rsidRPr="00B3030B">
              <w:rPr>
                <w:rFonts w:ascii="Arial" w:hAnsi="Arial" w:cs="Arial"/>
                <w:sz w:val="20"/>
                <w:szCs w:val="20"/>
              </w:rPr>
              <w:t>1</w:t>
            </w:r>
          </w:p>
        </w:tc>
        <w:tc>
          <w:tcPr>
            <w:tcW w:w="8141" w:type="dxa"/>
          </w:tcPr>
          <w:p w:rsidR="0081600F" w:rsidRPr="00B3030B" w:rsidRDefault="0081600F" w:rsidP="0081600F">
            <w:pPr>
              <w:rPr>
                <w:rFonts w:ascii="Arial" w:hAnsi="Arial" w:cs="Arial"/>
                <w:sz w:val="20"/>
                <w:szCs w:val="20"/>
              </w:rPr>
            </w:pPr>
            <w:r>
              <w:rPr>
                <w:rFonts w:ascii="Arial" w:hAnsi="Arial" w:cs="Arial"/>
                <w:sz w:val="20"/>
                <w:szCs w:val="20"/>
              </w:rPr>
              <w:t>Worse</w:t>
            </w:r>
          </w:p>
        </w:tc>
      </w:tr>
      <w:tr w:rsidR="0081600F" w:rsidRPr="00B3030B" w:rsidTr="0081600F">
        <w:tc>
          <w:tcPr>
            <w:tcW w:w="1101" w:type="dxa"/>
          </w:tcPr>
          <w:p w:rsidR="0081600F" w:rsidRPr="00B3030B" w:rsidRDefault="0081600F" w:rsidP="0081600F">
            <w:pPr>
              <w:rPr>
                <w:rFonts w:ascii="Arial" w:hAnsi="Arial" w:cs="Arial"/>
                <w:sz w:val="20"/>
                <w:szCs w:val="20"/>
              </w:rPr>
            </w:pPr>
            <w:r w:rsidRPr="00B3030B">
              <w:rPr>
                <w:rFonts w:ascii="Arial" w:hAnsi="Arial" w:cs="Arial"/>
                <w:sz w:val="20"/>
                <w:szCs w:val="20"/>
              </w:rPr>
              <w:t>2</w:t>
            </w:r>
          </w:p>
        </w:tc>
        <w:tc>
          <w:tcPr>
            <w:tcW w:w="8141" w:type="dxa"/>
          </w:tcPr>
          <w:p w:rsidR="0081600F" w:rsidRPr="00B3030B" w:rsidRDefault="0081600F" w:rsidP="0081600F">
            <w:pPr>
              <w:rPr>
                <w:rFonts w:ascii="Arial" w:hAnsi="Arial" w:cs="Arial"/>
                <w:sz w:val="20"/>
                <w:szCs w:val="20"/>
              </w:rPr>
            </w:pPr>
            <w:r>
              <w:rPr>
                <w:rFonts w:ascii="Arial" w:hAnsi="Arial" w:cs="Arial"/>
                <w:sz w:val="20"/>
                <w:szCs w:val="20"/>
              </w:rPr>
              <w:t>About the same</w:t>
            </w:r>
          </w:p>
        </w:tc>
      </w:tr>
      <w:tr w:rsidR="0081600F" w:rsidRPr="00B3030B" w:rsidTr="0081600F">
        <w:tc>
          <w:tcPr>
            <w:tcW w:w="1101" w:type="dxa"/>
          </w:tcPr>
          <w:p w:rsidR="0081600F" w:rsidRPr="00B3030B" w:rsidRDefault="0081600F" w:rsidP="0081600F">
            <w:pPr>
              <w:rPr>
                <w:rFonts w:ascii="Arial" w:hAnsi="Arial" w:cs="Arial"/>
                <w:sz w:val="20"/>
                <w:szCs w:val="20"/>
              </w:rPr>
            </w:pPr>
            <w:r w:rsidRPr="00B3030B">
              <w:rPr>
                <w:rFonts w:ascii="Arial" w:hAnsi="Arial" w:cs="Arial"/>
                <w:sz w:val="20"/>
                <w:szCs w:val="20"/>
              </w:rPr>
              <w:t>3</w:t>
            </w:r>
          </w:p>
        </w:tc>
        <w:tc>
          <w:tcPr>
            <w:tcW w:w="8141" w:type="dxa"/>
          </w:tcPr>
          <w:p w:rsidR="0081600F" w:rsidRPr="00B3030B" w:rsidRDefault="0081600F" w:rsidP="0081600F">
            <w:pPr>
              <w:rPr>
                <w:rFonts w:ascii="Arial" w:hAnsi="Arial" w:cs="Arial"/>
                <w:sz w:val="20"/>
                <w:szCs w:val="20"/>
              </w:rPr>
            </w:pPr>
            <w:r>
              <w:rPr>
                <w:rFonts w:ascii="Arial" w:hAnsi="Arial" w:cs="Arial"/>
                <w:sz w:val="20"/>
                <w:szCs w:val="20"/>
              </w:rPr>
              <w:t>Better</w:t>
            </w:r>
          </w:p>
        </w:tc>
      </w:tr>
    </w:tbl>
    <w:p w:rsidR="0081600F" w:rsidRDefault="0081600F" w:rsidP="0081600F">
      <w:pPr>
        <w:spacing w:after="0" w:line="240" w:lineRule="auto"/>
        <w:ind w:left="720" w:hanging="720"/>
        <w:rPr>
          <w:rFonts w:ascii="Arial" w:hAnsi="Arial" w:cs="Arial"/>
          <w:b/>
          <w:sz w:val="20"/>
          <w:szCs w:val="20"/>
        </w:rPr>
      </w:pPr>
    </w:p>
    <w:p w:rsidR="0081600F" w:rsidRDefault="0081600F" w:rsidP="0081600F">
      <w:pPr>
        <w:spacing w:after="0" w:line="240" w:lineRule="auto"/>
        <w:textAlignment w:val="baseline"/>
        <w:rPr>
          <w:rFonts w:ascii="Arial" w:eastAsia="Geneva" w:hAnsi="Arial" w:cs="Arial"/>
          <w:b/>
          <w:bCs/>
          <w:color w:val="FF0000"/>
          <w:kern w:val="24"/>
          <w:sz w:val="20"/>
          <w:szCs w:val="20"/>
        </w:rPr>
      </w:pPr>
    </w:p>
    <w:p w:rsidR="0081600F" w:rsidRPr="006220E9" w:rsidRDefault="0081600F" w:rsidP="0081600F">
      <w:pPr>
        <w:spacing w:after="0" w:line="240" w:lineRule="auto"/>
        <w:textAlignment w:val="baseline"/>
        <w:rPr>
          <w:rFonts w:ascii="Arial" w:eastAsia="Geneva" w:hAnsi="Arial" w:cs="Arial"/>
          <w:b/>
          <w:bCs/>
          <w:color w:val="FF0000"/>
          <w:kern w:val="24"/>
          <w:sz w:val="20"/>
          <w:szCs w:val="20"/>
        </w:rPr>
      </w:pPr>
      <w:r w:rsidRPr="006220E9">
        <w:rPr>
          <w:rFonts w:ascii="Arial" w:eastAsia="Geneva" w:hAnsi="Arial" w:cs="Arial"/>
          <w:b/>
          <w:bCs/>
          <w:color w:val="FF0000"/>
          <w:kern w:val="24"/>
          <w:sz w:val="20"/>
          <w:szCs w:val="20"/>
        </w:rPr>
        <w:t xml:space="preserve">[PROGRAMMING INSTRUCTION: ASK ALL. </w:t>
      </w:r>
      <w:proofErr w:type="gramStart"/>
      <w:r w:rsidRPr="006220E9">
        <w:rPr>
          <w:rFonts w:ascii="Arial" w:eastAsia="Geneva" w:hAnsi="Arial" w:cs="Arial"/>
          <w:b/>
          <w:bCs/>
          <w:color w:val="FF0000"/>
          <w:kern w:val="24"/>
          <w:sz w:val="20"/>
          <w:szCs w:val="20"/>
        </w:rPr>
        <w:t>SINGLE CODE.]</w:t>
      </w:r>
      <w:proofErr w:type="gramEnd"/>
    </w:p>
    <w:p w:rsidR="0081600F" w:rsidRDefault="0081600F" w:rsidP="0081600F">
      <w:pPr>
        <w:spacing w:after="0" w:line="240" w:lineRule="auto"/>
        <w:ind w:left="720" w:hanging="720"/>
        <w:rPr>
          <w:rFonts w:ascii="Arial" w:hAnsi="Arial" w:cs="Arial"/>
          <w:sz w:val="20"/>
          <w:szCs w:val="20"/>
        </w:rPr>
      </w:pPr>
      <w:r>
        <w:rPr>
          <w:rFonts w:ascii="Arial" w:hAnsi="Arial" w:cs="Arial"/>
          <w:b/>
          <w:sz w:val="20"/>
          <w:szCs w:val="20"/>
        </w:rPr>
        <w:t>QCR2.</w:t>
      </w:r>
      <w:r w:rsidRPr="006220E9">
        <w:rPr>
          <w:rFonts w:ascii="Arial" w:hAnsi="Arial" w:cs="Arial"/>
          <w:b/>
          <w:sz w:val="20"/>
          <w:szCs w:val="20"/>
        </w:rPr>
        <w:tab/>
      </w:r>
      <w:r>
        <w:rPr>
          <w:rFonts w:ascii="Arial" w:hAnsi="Arial" w:cs="Arial"/>
          <w:sz w:val="20"/>
          <w:szCs w:val="20"/>
        </w:rPr>
        <w:t xml:space="preserve">Thinking about the current level of child road safety </w:t>
      </w:r>
      <w:r w:rsidRPr="00895274">
        <w:rPr>
          <w:rFonts w:ascii="Arial" w:hAnsi="Arial" w:cs="Arial"/>
          <w:sz w:val="20"/>
          <w:szCs w:val="20"/>
          <w:u w:val="single"/>
        </w:rPr>
        <w:t>education</w:t>
      </w:r>
      <w:r>
        <w:rPr>
          <w:rFonts w:ascii="Arial" w:hAnsi="Arial" w:cs="Arial"/>
          <w:sz w:val="20"/>
          <w:szCs w:val="20"/>
        </w:rPr>
        <w:t xml:space="preserve"> in primary and secondary schools, how satisfied or dissatisfied are you with </w:t>
      </w:r>
      <w:r w:rsidR="0012591B">
        <w:rPr>
          <w:rFonts w:ascii="Arial" w:hAnsi="Arial" w:cs="Arial"/>
          <w:sz w:val="20"/>
          <w:szCs w:val="20"/>
        </w:rPr>
        <w:t>it</w:t>
      </w:r>
      <w:r w:rsidRPr="006220E9">
        <w:rPr>
          <w:rFonts w:ascii="Arial" w:hAnsi="Arial" w:cs="Arial"/>
          <w:sz w:val="20"/>
          <w:szCs w:val="20"/>
        </w:rPr>
        <w:t>?</w:t>
      </w:r>
    </w:p>
    <w:p w:rsidR="0081600F" w:rsidRPr="006220E9" w:rsidRDefault="0081600F" w:rsidP="0081600F">
      <w:pPr>
        <w:spacing w:after="0" w:line="240" w:lineRule="auto"/>
        <w:rPr>
          <w:rFonts w:ascii="Arial" w:hAnsi="Arial" w:cs="Arial"/>
          <w:b/>
          <w:sz w:val="20"/>
          <w:szCs w:val="20"/>
        </w:rPr>
      </w:pPr>
    </w:p>
    <w:tbl>
      <w:tblPr>
        <w:tblStyle w:val="TableGrid"/>
        <w:tblW w:w="9242" w:type="dxa"/>
        <w:tblLook w:val="04A0"/>
      </w:tblPr>
      <w:tblGrid>
        <w:gridCol w:w="1101"/>
        <w:gridCol w:w="8141"/>
      </w:tblGrid>
      <w:tr w:rsidR="0081600F" w:rsidRPr="00B3030B" w:rsidTr="0081600F">
        <w:tc>
          <w:tcPr>
            <w:tcW w:w="1101" w:type="dxa"/>
          </w:tcPr>
          <w:p w:rsidR="0081600F" w:rsidRPr="00B3030B" w:rsidRDefault="0081600F" w:rsidP="0081600F">
            <w:pPr>
              <w:rPr>
                <w:rFonts w:ascii="Arial" w:hAnsi="Arial" w:cs="Arial"/>
                <w:sz w:val="20"/>
                <w:szCs w:val="20"/>
              </w:rPr>
            </w:pPr>
            <w:r w:rsidRPr="00B3030B">
              <w:rPr>
                <w:rFonts w:ascii="Arial" w:hAnsi="Arial" w:cs="Arial"/>
                <w:sz w:val="20"/>
                <w:szCs w:val="20"/>
              </w:rPr>
              <w:t>1</w:t>
            </w:r>
          </w:p>
        </w:tc>
        <w:tc>
          <w:tcPr>
            <w:tcW w:w="8141" w:type="dxa"/>
          </w:tcPr>
          <w:p w:rsidR="0081600F" w:rsidRPr="00B3030B" w:rsidRDefault="0081600F" w:rsidP="0081600F">
            <w:pPr>
              <w:rPr>
                <w:rFonts w:ascii="Arial" w:hAnsi="Arial" w:cs="Arial"/>
                <w:sz w:val="20"/>
                <w:szCs w:val="20"/>
              </w:rPr>
            </w:pPr>
            <w:r>
              <w:rPr>
                <w:rFonts w:ascii="Arial" w:hAnsi="Arial" w:cs="Arial"/>
                <w:sz w:val="20"/>
                <w:szCs w:val="20"/>
              </w:rPr>
              <w:t>Extremely dissatisfied</w:t>
            </w:r>
          </w:p>
        </w:tc>
      </w:tr>
      <w:tr w:rsidR="0081600F" w:rsidRPr="00B3030B" w:rsidTr="0081600F">
        <w:tc>
          <w:tcPr>
            <w:tcW w:w="1101" w:type="dxa"/>
          </w:tcPr>
          <w:p w:rsidR="0081600F" w:rsidRPr="00B3030B" w:rsidRDefault="0081600F" w:rsidP="0081600F">
            <w:pPr>
              <w:rPr>
                <w:rFonts w:ascii="Arial" w:hAnsi="Arial" w:cs="Arial"/>
                <w:sz w:val="20"/>
                <w:szCs w:val="20"/>
              </w:rPr>
            </w:pPr>
            <w:r w:rsidRPr="00B3030B">
              <w:rPr>
                <w:rFonts w:ascii="Arial" w:hAnsi="Arial" w:cs="Arial"/>
                <w:sz w:val="20"/>
                <w:szCs w:val="20"/>
              </w:rPr>
              <w:t>2</w:t>
            </w:r>
          </w:p>
        </w:tc>
        <w:tc>
          <w:tcPr>
            <w:tcW w:w="8141" w:type="dxa"/>
          </w:tcPr>
          <w:p w:rsidR="0081600F" w:rsidRPr="00B3030B" w:rsidRDefault="0081600F" w:rsidP="0081600F">
            <w:pPr>
              <w:rPr>
                <w:rFonts w:ascii="Arial" w:hAnsi="Arial" w:cs="Arial"/>
                <w:sz w:val="20"/>
                <w:szCs w:val="20"/>
              </w:rPr>
            </w:pPr>
            <w:r>
              <w:rPr>
                <w:rFonts w:ascii="Arial" w:hAnsi="Arial" w:cs="Arial"/>
                <w:sz w:val="20"/>
                <w:szCs w:val="20"/>
              </w:rPr>
              <w:t>Fairly dissatisfied</w:t>
            </w:r>
          </w:p>
        </w:tc>
      </w:tr>
      <w:tr w:rsidR="0081600F" w:rsidRPr="00B3030B" w:rsidTr="0081600F">
        <w:tc>
          <w:tcPr>
            <w:tcW w:w="1101" w:type="dxa"/>
          </w:tcPr>
          <w:p w:rsidR="0081600F" w:rsidRPr="00B3030B" w:rsidRDefault="0081600F" w:rsidP="0081600F">
            <w:pPr>
              <w:rPr>
                <w:rFonts w:ascii="Arial" w:hAnsi="Arial" w:cs="Arial"/>
                <w:sz w:val="20"/>
                <w:szCs w:val="20"/>
              </w:rPr>
            </w:pPr>
            <w:r w:rsidRPr="00B3030B">
              <w:rPr>
                <w:rFonts w:ascii="Arial" w:hAnsi="Arial" w:cs="Arial"/>
                <w:sz w:val="20"/>
                <w:szCs w:val="20"/>
              </w:rPr>
              <w:t>3</w:t>
            </w:r>
          </w:p>
        </w:tc>
        <w:tc>
          <w:tcPr>
            <w:tcW w:w="8141" w:type="dxa"/>
          </w:tcPr>
          <w:p w:rsidR="0081600F" w:rsidRPr="00B3030B" w:rsidRDefault="0081600F" w:rsidP="0081600F">
            <w:pPr>
              <w:rPr>
                <w:rFonts w:ascii="Arial" w:hAnsi="Arial" w:cs="Arial"/>
                <w:sz w:val="20"/>
                <w:szCs w:val="20"/>
              </w:rPr>
            </w:pPr>
            <w:r>
              <w:rPr>
                <w:rFonts w:ascii="Arial" w:hAnsi="Arial" w:cs="Arial"/>
                <w:sz w:val="20"/>
                <w:szCs w:val="20"/>
              </w:rPr>
              <w:t>Neither satisfied nor dissatisfied</w:t>
            </w:r>
          </w:p>
        </w:tc>
      </w:tr>
      <w:tr w:rsidR="0081600F" w:rsidRPr="00B3030B" w:rsidTr="0081600F">
        <w:tc>
          <w:tcPr>
            <w:tcW w:w="1101" w:type="dxa"/>
          </w:tcPr>
          <w:p w:rsidR="0081600F" w:rsidRPr="00B3030B" w:rsidRDefault="0081600F" w:rsidP="0081600F">
            <w:pPr>
              <w:rPr>
                <w:rFonts w:ascii="Arial" w:hAnsi="Arial" w:cs="Arial"/>
                <w:sz w:val="20"/>
                <w:szCs w:val="20"/>
              </w:rPr>
            </w:pPr>
            <w:r w:rsidRPr="00B3030B">
              <w:rPr>
                <w:rFonts w:ascii="Arial" w:hAnsi="Arial" w:cs="Arial"/>
                <w:sz w:val="20"/>
                <w:szCs w:val="20"/>
              </w:rPr>
              <w:t>4</w:t>
            </w:r>
          </w:p>
        </w:tc>
        <w:tc>
          <w:tcPr>
            <w:tcW w:w="8141" w:type="dxa"/>
          </w:tcPr>
          <w:p w:rsidR="0081600F" w:rsidRPr="00B3030B" w:rsidRDefault="0081600F" w:rsidP="0081600F">
            <w:pPr>
              <w:rPr>
                <w:rFonts w:ascii="Arial" w:hAnsi="Arial" w:cs="Arial"/>
                <w:sz w:val="20"/>
                <w:szCs w:val="20"/>
              </w:rPr>
            </w:pPr>
            <w:r>
              <w:rPr>
                <w:rFonts w:ascii="Arial" w:hAnsi="Arial" w:cs="Arial"/>
                <w:sz w:val="20"/>
                <w:szCs w:val="20"/>
              </w:rPr>
              <w:t>Fairly satisfied</w:t>
            </w:r>
          </w:p>
        </w:tc>
      </w:tr>
      <w:tr w:rsidR="0081600F" w:rsidRPr="00B3030B" w:rsidTr="0081600F">
        <w:tc>
          <w:tcPr>
            <w:tcW w:w="1101" w:type="dxa"/>
          </w:tcPr>
          <w:p w:rsidR="0081600F" w:rsidRPr="00B3030B" w:rsidRDefault="0081600F" w:rsidP="0081600F">
            <w:pPr>
              <w:rPr>
                <w:rFonts w:ascii="Arial" w:hAnsi="Arial" w:cs="Arial"/>
                <w:sz w:val="20"/>
                <w:szCs w:val="20"/>
              </w:rPr>
            </w:pPr>
            <w:r w:rsidRPr="00B3030B">
              <w:rPr>
                <w:rFonts w:ascii="Arial" w:hAnsi="Arial" w:cs="Arial"/>
                <w:sz w:val="20"/>
                <w:szCs w:val="20"/>
              </w:rPr>
              <w:t>5</w:t>
            </w:r>
          </w:p>
        </w:tc>
        <w:tc>
          <w:tcPr>
            <w:tcW w:w="8141" w:type="dxa"/>
          </w:tcPr>
          <w:p w:rsidR="0081600F" w:rsidRPr="00B3030B" w:rsidRDefault="0081600F" w:rsidP="0081600F">
            <w:pPr>
              <w:rPr>
                <w:rFonts w:ascii="Arial" w:hAnsi="Arial" w:cs="Arial"/>
                <w:sz w:val="20"/>
                <w:szCs w:val="20"/>
              </w:rPr>
            </w:pPr>
            <w:r>
              <w:rPr>
                <w:rFonts w:ascii="Arial" w:hAnsi="Arial" w:cs="Arial"/>
                <w:sz w:val="20"/>
                <w:szCs w:val="20"/>
              </w:rPr>
              <w:t>Extremely satisfied</w:t>
            </w:r>
          </w:p>
        </w:tc>
      </w:tr>
      <w:tr w:rsidR="0081600F" w:rsidRPr="00B3030B" w:rsidTr="0081600F">
        <w:tc>
          <w:tcPr>
            <w:tcW w:w="1101" w:type="dxa"/>
          </w:tcPr>
          <w:p w:rsidR="0081600F" w:rsidRPr="00B3030B" w:rsidRDefault="0081600F" w:rsidP="0081600F">
            <w:pPr>
              <w:rPr>
                <w:rFonts w:ascii="Arial" w:hAnsi="Arial" w:cs="Arial"/>
                <w:sz w:val="20"/>
                <w:szCs w:val="20"/>
              </w:rPr>
            </w:pPr>
            <w:r>
              <w:rPr>
                <w:rFonts w:ascii="Arial" w:hAnsi="Arial" w:cs="Arial"/>
                <w:sz w:val="20"/>
                <w:szCs w:val="20"/>
              </w:rPr>
              <w:t>99</w:t>
            </w:r>
          </w:p>
        </w:tc>
        <w:tc>
          <w:tcPr>
            <w:tcW w:w="8141" w:type="dxa"/>
            <w:vAlign w:val="center"/>
          </w:tcPr>
          <w:p w:rsidR="0081600F" w:rsidRPr="00B3030B" w:rsidRDefault="0081600F" w:rsidP="0081600F">
            <w:pPr>
              <w:rPr>
                <w:rFonts w:ascii="Arial" w:hAnsi="Arial" w:cs="Arial"/>
                <w:sz w:val="20"/>
                <w:szCs w:val="20"/>
              </w:rPr>
            </w:pPr>
            <w:r>
              <w:rPr>
                <w:rFonts w:ascii="Arial" w:hAnsi="Arial" w:cs="Arial"/>
                <w:sz w:val="20"/>
                <w:szCs w:val="20"/>
              </w:rPr>
              <w:t>Don’t know</w:t>
            </w:r>
          </w:p>
        </w:tc>
      </w:tr>
    </w:tbl>
    <w:p w:rsidR="0081600F" w:rsidRDefault="0081600F" w:rsidP="0081600F">
      <w:pPr>
        <w:spacing w:after="0" w:line="240" w:lineRule="auto"/>
        <w:ind w:left="720" w:hanging="720"/>
        <w:rPr>
          <w:rFonts w:ascii="Arial" w:hAnsi="Arial" w:cs="Arial"/>
          <w:b/>
          <w:sz w:val="20"/>
          <w:szCs w:val="20"/>
        </w:rPr>
      </w:pPr>
    </w:p>
    <w:p w:rsidR="00A14CF0" w:rsidRDefault="00A14CF0" w:rsidP="0081600F">
      <w:pPr>
        <w:spacing w:after="0" w:line="240" w:lineRule="auto"/>
        <w:ind w:left="720" w:hanging="720"/>
        <w:rPr>
          <w:rFonts w:ascii="Arial" w:hAnsi="Arial" w:cs="Arial"/>
          <w:b/>
          <w:sz w:val="20"/>
          <w:szCs w:val="20"/>
        </w:rPr>
      </w:pPr>
    </w:p>
    <w:p w:rsidR="00A14CF0" w:rsidRPr="006220E9" w:rsidRDefault="00A14CF0" w:rsidP="00A14CF0">
      <w:pPr>
        <w:spacing w:after="0" w:line="240" w:lineRule="auto"/>
        <w:textAlignment w:val="baseline"/>
        <w:rPr>
          <w:rFonts w:ascii="Arial" w:eastAsia="Geneva" w:hAnsi="Arial" w:cs="Arial"/>
          <w:b/>
          <w:bCs/>
          <w:color w:val="FF0000"/>
          <w:kern w:val="24"/>
          <w:sz w:val="20"/>
          <w:szCs w:val="20"/>
        </w:rPr>
      </w:pPr>
      <w:r w:rsidRPr="006220E9">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 xml:space="preserve">IF CODED 1, 2 OR 3 AT QCR2. RANDOMISE. </w:t>
      </w:r>
      <w:proofErr w:type="gramStart"/>
      <w:r>
        <w:rPr>
          <w:rFonts w:ascii="Arial" w:eastAsia="Geneva" w:hAnsi="Arial" w:cs="Arial"/>
          <w:b/>
          <w:bCs/>
          <w:color w:val="FF0000"/>
          <w:kern w:val="24"/>
          <w:sz w:val="20"/>
          <w:szCs w:val="20"/>
        </w:rPr>
        <w:t>MULTI CODE.]</w:t>
      </w:r>
      <w:proofErr w:type="gramEnd"/>
    </w:p>
    <w:p w:rsidR="00A14CF0" w:rsidRDefault="00A14CF0" w:rsidP="00A14CF0">
      <w:pPr>
        <w:spacing w:after="0" w:line="240" w:lineRule="auto"/>
        <w:ind w:left="720" w:hanging="720"/>
        <w:rPr>
          <w:rFonts w:ascii="Arial" w:hAnsi="Arial" w:cs="Arial"/>
          <w:sz w:val="20"/>
          <w:szCs w:val="20"/>
        </w:rPr>
      </w:pPr>
      <w:commentRangeStart w:id="26"/>
      <w:r>
        <w:rPr>
          <w:rFonts w:ascii="Arial" w:hAnsi="Arial" w:cs="Arial"/>
          <w:b/>
          <w:sz w:val="20"/>
          <w:szCs w:val="20"/>
        </w:rPr>
        <w:t>QCR3</w:t>
      </w:r>
      <w:commentRangeEnd w:id="26"/>
      <w:r>
        <w:rPr>
          <w:rStyle w:val="CommentReference"/>
        </w:rPr>
        <w:commentReference w:id="26"/>
      </w:r>
      <w:r>
        <w:rPr>
          <w:rFonts w:ascii="Arial" w:hAnsi="Arial" w:cs="Arial"/>
          <w:b/>
          <w:sz w:val="20"/>
          <w:szCs w:val="20"/>
        </w:rPr>
        <w:t>.</w:t>
      </w:r>
      <w:r w:rsidRPr="006220E9">
        <w:rPr>
          <w:rFonts w:ascii="Arial" w:hAnsi="Arial" w:cs="Arial"/>
          <w:b/>
          <w:sz w:val="20"/>
          <w:szCs w:val="20"/>
        </w:rPr>
        <w:tab/>
      </w:r>
      <w:r>
        <w:rPr>
          <w:rFonts w:ascii="Arial" w:hAnsi="Arial" w:cs="Arial"/>
          <w:sz w:val="20"/>
          <w:szCs w:val="20"/>
        </w:rPr>
        <w:t>What is the main issue in need of addressing in order to improve safety</w:t>
      </w:r>
      <w:r w:rsidR="00934B34">
        <w:rPr>
          <w:rFonts w:ascii="Arial" w:hAnsi="Arial" w:cs="Arial"/>
          <w:sz w:val="20"/>
          <w:szCs w:val="20"/>
        </w:rPr>
        <w:t xml:space="preserve"> of children on</w:t>
      </w:r>
      <w:r w:rsidR="00895274">
        <w:rPr>
          <w:rFonts w:ascii="Arial" w:hAnsi="Arial" w:cs="Arial"/>
          <w:sz w:val="20"/>
          <w:szCs w:val="20"/>
        </w:rPr>
        <w:t xml:space="preserve"> </w:t>
      </w:r>
      <w:r w:rsidR="00934B34">
        <w:rPr>
          <w:rFonts w:ascii="Arial" w:hAnsi="Arial" w:cs="Arial"/>
          <w:sz w:val="20"/>
          <w:szCs w:val="20"/>
        </w:rPr>
        <w:t>today’s roads</w:t>
      </w:r>
      <w:r w:rsidRPr="006220E9">
        <w:rPr>
          <w:rFonts w:ascii="Arial" w:hAnsi="Arial" w:cs="Arial"/>
          <w:sz w:val="20"/>
          <w:szCs w:val="20"/>
        </w:rPr>
        <w:t>?</w:t>
      </w:r>
    </w:p>
    <w:p w:rsidR="00A14CF0" w:rsidRPr="006220E9" w:rsidRDefault="00A14CF0" w:rsidP="00A14CF0">
      <w:pPr>
        <w:spacing w:after="0" w:line="240" w:lineRule="auto"/>
        <w:rPr>
          <w:rFonts w:ascii="Arial" w:hAnsi="Arial" w:cs="Arial"/>
          <w:b/>
          <w:sz w:val="20"/>
          <w:szCs w:val="20"/>
        </w:rPr>
      </w:pPr>
    </w:p>
    <w:tbl>
      <w:tblPr>
        <w:tblStyle w:val="TableGrid"/>
        <w:tblW w:w="9242" w:type="dxa"/>
        <w:tblLook w:val="04A0"/>
      </w:tblPr>
      <w:tblGrid>
        <w:gridCol w:w="1101"/>
        <w:gridCol w:w="8141"/>
      </w:tblGrid>
      <w:tr w:rsidR="00A14CF0" w:rsidRPr="00B3030B" w:rsidTr="00A14CF0">
        <w:tc>
          <w:tcPr>
            <w:tcW w:w="1101" w:type="dxa"/>
          </w:tcPr>
          <w:p w:rsidR="00A14CF0" w:rsidRPr="00B3030B" w:rsidRDefault="00A14CF0" w:rsidP="00A14CF0">
            <w:pPr>
              <w:rPr>
                <w:rFonts w:ascii="Arial" w:hAnsi="Arial" w:cs="Arial"/>
                <w:sz w:val="20"/>
                <w:szCs w:val="20"/>
              </w:rPr>
            </w:pPr>
            <w:r w:rsidRPr="00B3030B">
              <w:rPr>
                <w:rFonts w:ascii="Arial" w:hAnsi="Arial" w:cs="Arial"/>
                <w:sz w:val="20"/>
                <w:szCs w:val="20"/>
              </w:rPr>
              <w:t>1</w:t>
            </w:r>
          </w:p>
        </w:tc>
        <w:tc>
          <w:tcPr>
            <w:tcW w:w="8141" w:type="dxa"/>
          </w:tcPr>
          <w:p w:rsidR="00A14CF0" w:rsidRPr="00B3030B" w:rsidRDefault="00A14CF0" w:rsidP="00A14CF0">
            <w:pPr>
              <w:rPr>
                <w:rFonts w:ascii="Arial" w:hAnsi="Arial" w:cs="Arial"/>
                <w:sz w:val="20"/>
                <w:szCs w:val="20"/>
              </w:rPr>
            </w:pPr>
            <w:r>
              <w:rPr>
                <w:rFonts w:ascii="Arial" w:hAnsi="Arial" w:cs="Arial"/>
                <w:sz w:val="20"/>
                <w:szCs w:val="20"/>
              </w:rPr>
              <w:t>Not crossing the street at the designated crossing</w:t>
            </w:r>
          </w:p>
        </w:tc>
      </w:tr>
      <w:tr w:rsidR="00A14CF0" w:rsidRPr="00B3030B" w:rsidTr="00A14CF0">
        <w:tc>
          <w:tcPr>
            <w:tcW w:w="1101" w:type="dxa"/>
          </w:tcPr>
          <w:p w:rsidR="00A14CF0" w:rsidRPr="00B3030B" w:rsidRDefault="00A14CF0" w:rsidP="00A14CF0">
            <w:pPr>
              <w:rPr>
                <w:rFonts w:ascii="Arial" w:hAnsi="Arial" w:cs="Arial"/>
                <w:sz w:val="20"/>
                <w:szCs w:val="20"/>
              </w:rPr>
            </w:pPr>
            <w:r w:rsidRPr="00B3030B">
              <w:rPr>
                <w:rFonts w:ascii="Arial" w:hAnsi="Arial" w:cs="Arial"/>
                <w:sz w:val="20"/>
                <w:szCs w:val="20"/>
              </w:rPr>
              <w:t>2</w:t>
            </w:r>
          </w:p>
        </w:tc>
        <w:tc>
          <w:tcPr>
            <w:tcW w:w="8141" w:type="dxa"/>
          </w:tcPr>
          <w:p w:rsidR="00A14CF0" w:rsidRPr="00B3030B" w:rsidRDefault="00A14CF0" w:rsidP="00A14CF0">
            <w:pPr>
              <w:rPr>
                <w:rFonts w:ascii="Arial" w:hAnsi="Arial" w:cs="Arial"/>
                <w:sz w:val="20"/>
                <w:szCs w:val="20"/>
              </w:rPr>
            </w:pPr>
            <w:r>
              <w:rPr>
                <w:rFonts w:ascii="Arial" w:hAnsi="Arial" w:cs="Arial"/>
                <w:sz w:val="20"/>
                <w:szCs w:val="20"/>
              </w:rPr>
              <w:t>Crossing the street on a red light</w:t>
            </w:r>
          </w:p>
        </w:tc>
      </w:tr>
      <w:tr w:rsidR="00A14CF0" w:rsidRPr="00B3030B" w:rsidTr="00A14CF0">
        <w:tc>
          <w:tcPr>
            <w:tcW w:w="1101" w:type="dxa"/>
          </w:tcPr>
          <w:p w:rsidR="00A14CF0" w:rsidRPr="00B3030B" w:rsidRDefault="00A14CF0" w:rsidP="00A14CF0">
            <w:pPr>
              <w:rPr>
                <w:rFonts w:ascii="Arial" w:hAnsi="Arial" w:cs="Arial"/>
                <w:sz w:val="20"/>
                <w:szCs w:val="20"/>
              </w:rPr>
            </w:pPr>
            <w:r w:rsidRPr="00B3030B">
              <w:rPr>
                <w:rFonts w:ascii="Arial" w:hAnsi="Arial" w:cs="Arial"/>
                <w:sz w:val="20"/>
                <w:szCs w:val="20"/>
              </w:rPr>
              <w:t>3</w:t>
            </w:r>
          </w:p>
        </w:tc>
        <w:tc>
          <w:tcPr>
            <w:tcW w:w="8141" w:type="dxa"/>
          </w:tcPr>
          <w:p w:rsidR="00A14CF0" w:rsidRPr="00B3030B" w:rsidRDefault="00A14CF0" w:rsidP="00A14CF0">
            <w:pPr>
              <w:rPr>
                <w:rFonts w:ascii="Arial" w:hAnsi="Arial" w:cs="Arial"/>
                <w:sz w:val="20"/>
                <w:szCs w:val="20"/>
              </w:rPr>
            </w:pPr>
            <w:r>
              <w:rPr>
                <w:rFonts w:ascii="Arial" w:hAnsi="Arial" w:cs="Arial"/>
                <w:sz w:val="20"/>
                <w:szCs w:val="20"/>
              </w:rPr>
              <w:t>Children paying attention to their smarthphone or other electronics rather than the cars when crossing the road</w:t>
            </w:r>
          </w:p>
        </w:tc>
      </w:tr>
      <w:tr w:rsidR="00A14CF0" w:rsidRPr="00B3030B" w:rsidTr="00A14CF0">
        <w:tc>
          <w:tcPr>
            <w:tcW w:w="1101" w:type="dxa"/>
          </w:tcPr>
          <w:p w:rsidR="00A14CF0" w:rsidRPr="00B3030B" w:rsidRDefault="00A14CF0" w:rsidP="00A14CF0">
            <w:pPr>
              <w:rPr>
                <w:rFonts w:ascii="Arial" w:hAnsi="Arial" w:cs="Arial"/>
                <w:sz w:val="20"/>
                <w:szCs w:val="20"/>
              </w:rPr>
            </w:pPr>
            <w:r w:rsidRPr="00B3030B">
              <w:rPr>
                <w:rFonts w:ascii="Arial" w:hAnsi="Arial" w:cs="Arial"/>
                <w:sz w:val="20"/>
                <w:szCs w:val="20"/>
              </w:rPr>
              <w:t>4</w:t>
            </w:r>
          </w:p>
        </w:tc>
        <w:tc>
          <w:tcPr>
            <w:tcW w:w="8141" w:type="dxa"/>
          </w:tcPr>
          <w:p w:rsidR="00A14CF0" w:rsidRPr="00B3030B" w:rsidRDefault="00A14CF0" w:rsidP="00A14CF0">
            <w:pPr>
              <w:rPr>
                <w:rFonts w:ascii="Arial" w:hAnsi="Arial" w:cs="Arial"/>
                <w:sz w:val="20"/>
                <w:szCs w:val="20"/>
              </w:rPr>
            </w:pPr>
            <w:r>
              <w:rPr>
                <w:rFonts w:ascii="Arial" w:hAnsi="Arial" w:cs="Arial"/>
                <w:sz w:val="20"/>
                <w:szCs w:val="20"/>
              </w:rPr>
              <w:t>Not looking left-right-left before crossing</w:t>
            </w:r>
          </w:p>
        </w:tc>
      </w:tr>
      <w:tr w:rsidR="00A14CF0" w:rsidRPr="00B3030B" w:rsidTr="00A14CF0">
        <w:tc>
          <w:tcPr>
            <w:tcW w:w="1101" w:type="dxa"/>
          </w:tcPr>
          <w:p w:rsidR="00A14CF0" w:rsidRPr="00B3030B" w:rsidRDefault="00A14CF0" w:rsidP="00A14CF0">
            <w:pPr>
              <w:rPr>
                <w:rFonts w:ascii="Arial" w:hAnsi="Arial" w:cs="Arial"/>
                <w:sz w:val="20"/>
                <w:szCs w:val="20"/>
              </w:rPr>
            </w:pPr>
            <w:r w:rsidRPr="00B3030B">
              <w:rPr>
                <w:rFonts w:ascii="Arial" w:hAnsi="Arial" w:cs="Arial"/>
                <w:sz w:val="20"/>
                <w:szCs w:val="20"/>
              </w:rPr>
              <w:t>5</w:t>
            </w:r>
          </w:p>
        </w:tc>
        <w:tc>
          <w:tcPr>
            <w:tcW w:w="8141" w:type="dxa"/>
          </w:tcPr>
          <w:p w:rsidR="00A14CF0" w:rsidRPr="00B3030B" w:rsidRDefault="0012591B" w:rsidP="00934B34">
            <w:pPr>
              <w:rPr>
                <w:rFonts w:ascii="Arial" w:hAnsi="Arial" w:cs="Arial"/>
                <w:sz w:val="20"/>
                <w:szCs w:val="20"/>
              </w:rPr>
            </w:pPr>
            <w:r>
              <w:rPr>
                <w:rFonts w:ascii="Arial" w:hAnsi="Arial" w:cs="Arial"/>
                <w:sz w:val="20"/>
                <w:szCs w:val="20"/>
              </w:rPr>
              <w:t xml:space="preserve">Not enough awareness of road safety measures among </w:t>
            </w:r>
            <w:r w:rsidR="00934B34">
              <w:rPr>
                <w:rFonts w:ascii="Arial" w:hAnsi="Arial" w:cs="Arial"/>
                <w:sz w:val="20"/>
                <w:szCs w:val="20"/>
              </w:rPr>
              <w:t xml:space="preserve">young </w:t>
            </w:r>
            <w:r>
              <w:rPr>
                <w:rFonts w:ascii="Arial" w:hAnsi="Arial" w:cs="Arial"/>
                <w:sz w:val="20"/>
                <w:szCs w:val="20"/>
              </w:rPr>
              <w:t>drivers</w:t>
            </w:r>
          </w:p>
        </w:tc>
      </w:tr>
      <w:tr w:rsidR="0012591B" w:rsidRPr="00B3030B" w:rsidTr="00A14CF0">
        <w:tc>
          <w:tcPr>
            <w:tcW w:w="1101" w:type="dxa"/>
          </w:tcPr>
          <w:p w:rsidR="0012591B" w:rsidRPr="00B3030B" w:rsidRDefault="0012591B" w:rsidP="00A14CF0">
            <w:pPr>
              <w:rPr>
                <w:rFonts w:ascii="Arial" w:hAnsi="Arial" w:cs="Arial"/>
                <w:sz w:val="20"/>
                <w:szCs w:val="20"/>
              </w:rPr>
            </w:pPr>
            <w:r>
              <w:rPr>
                <w:rFonts w:ascii="Arial" w:hAnsi="Arial" w:cs="Arial"/>
                <w:sz w:val="20"/>
                <w:szCs w:val="20"/>
              </w:rPr>
              <w:t>98</w:t>
            </w:r>
          </w:p>
        </w:tc>
        <w:tc>
          <w:tcPr>
            <w:tcW w:w="8141" w:type="dxa"/>
          </w:tcPr>
          <w:p w:rsidR="0012591B" w:rsidRDefault="0012591B" w:rsidP="0012591B">
            <w:pPr>
              <w:rPr>
                <w:rFonts w:ascii="Arial" w:hAnsi="Arial" w:cs="Arial"/>
                <w:sz w:val="20"/>
                <w:szCs w:val="20"/>
              </w:rPr>
            </w:pPr>
            <w:r>
              <w:rPr>
                <w:rFonts w:ascii="Arial" w:hAnsi="Arial" w:cs="Arial"/>
                <w:sz w:val="20"/>
                <w:szCs w:val="20"/>
              </w:rPr>
              <w:t>Other (Please specify)</w:t>
            </w:r>
          </w:p>
        </w:tc>
      </w:tr>
      <w:tr w:rsidR="0012591B" w:rsidRPr="00B3030B" w:rsidTr="00A14CF0">
        <w:tc>
          <w:tcPr>
            <w:tcW w:w="1101" w:type="dxa"/>
          </w:tcPr>
          <w:p w:rsidR="0012591B" w:rsidRPr="00B3030B" w:rsidRDefault="0012591B" w:rsidP="00A14CF0">
            <w:pPr>
              <w:rPr>
                <w:rFonts w:ascii="Arial" w:hAnsi="Arial" w:cs="Arial"/>
                <w:sz w:val="20"/>
                <w:szCs w:val="20"/>
              </w:rPr>
            </w:pPr>
            <w:r>
              <w:rPr>
                <w:rFonts w:ascii="Arial" w:hAnsi="Arial" w:cs="Arial"/>
                <w:sz w:val="20"/>
                <w:szCs w:val="20"/>
              </w:rPr>
              <w:t>98</w:t>
            </w:r>
          </w:p>
        </w:tc>
        <w:tc>
          <w:tcPr>
            <w:tcW w:w="8141" w:type="dxa"/>
          </w:tcPr>
          <w:p w:rsidR="0012591B" w:rsidRDefault="0012591B" w:rsidP="0012591B">
            <w:pPr>
              <w:rPr>
                <w:rFonts w:ascii="Arial" w:hAnsi="Arial" w:cs="Arial"/>
                <w:sz w:val="20"/>
                <w:szCs w:val="20"/>
              </w:rPr>
            </w:pPr>
            <w:r w:rsidRPr="00763D58">
              <w:rPr>
                <w:rFonts w:ascii="Arial" w:hAnsi="Arial" w:cs="Arial"/>
                <w:sz w:val="20"/>
                <w:szCs w:val="20"/>
              </w:rPr>
              <w:t>Other (Please specify)</w:t>
            </w:r>
          </w:p>
        </w:tc>
      </w:tr>
      <w:tr w:rsidR="0012591B" w:rsidRPr="00B3030B" w:rsidTr="00A14CF0">
        <w:tc>
          <w:tcPr>
            <w:tcW w:w="1101" w:type="dxa"/>
          </w:tcPr>
          <w:p w:rsidR="0012591B" w:rsidRPr="00B3030B" w:rsidRDefault="0012591B" w:rsidP="00A14CF0">
            <w:pPr>
              <w:rPr>
                <w:rFonts w:ascii="Arial" w:hAnsi="Arial" w:cs="Arial"/>
                <w:sz w:val="20"/>
                <w:szCs w:val="20"/>
              </w:rPr>
            </w:pPr>
            <w:r>
              <w:rPr>
                <w:rFonts w:ascii="Arial" w:hAnsi="Arial" w:cs="Arial"/>
                <w:sz w:val="20"/>
                <w:szCs w:val="20"/>
              </w:rPr>
              <w:t>98</w:t>
            </w:r>
          </w:p>
        </w:tc>
        <w:tc>
          <w:tcPr>
            <w:tcW w:w="8141" w:type="dxa"/>
          </w:tcPr>
          <w:p w:rsidR="0012591B" w:rsidRDefault="0012591B" w:rsidP="0012591B">
            <w:pPr>
              <w:rPr>
                <w:rFonts w:ascii="Arial" w:hAnsi="Arial" w:cs="Arial"/>
                <w:sz w:val="20"/>
                <w:szCs w:val="20"/>
              </w:rPr>
            </w:pPr>
            <w:r w:rsidRPr="00763D58">
              <w:rPr>
                <w:rFonts w:ascii="Arial" w:hAnsi="Arial" w:cs="Arial"/>
                <w:sz w:val="20"/>
                <w:szCs w:val="20"/>
              </w:rPr>
              <w:t>Other (Please specify)</w:t>
            </w:r>
          </w:p>
        </w:tc>
      </w:tr>
      <w:tr w:rsidR="00A14CF0" w:rsidRPr="00B3030B" w:rsidTr="00A14CF0">
        <w:tc>
          <w:tcPr>
            <w:tcW w:w="1101" w:type="dxa"/>
          </w:tcPr>
          <w:p w:rsidR="00A14CF0" w:rsidRPr="00B3030B" w:rsidRDefault="00A14CF0" w:rsidP="00A14CF0">
            <w:pPr>
              <w:rPr>
                <w:rFonts w:ascii="Arial" w:hAnsi="Arial" w:cs="Arial"/>
                <w:sz w:val="20"/>
                <w:szCs w:val="20"/>
              </w:rPr>
            </w:pPr>
            <w:r>
              <w:rPr>
                <w:rFonts w:ascii="Arial" w:hAnsi="Arial" w:cs="Arial"/>
                <w:sz w:val="20"/>
                <w:szCs w:val="20"/>
              </w:rPr>
              <w:t>99</w:t>
            </w:r>
          </w:p>
        </w:tc>
        <w:tc>
          <w:tcPr>
            <w:tcW w:w="8141" w:type="dxa"/>
            <w:vAlign w:val="center"/>
          </w:tcPr>
          <w:p w:rsidR="00A14CF0" w:rsidRPr="00B3030B" w:rsidRDefault="00A14CF0" w:rsidP="00A14CF0">
            <w:pPr>
              <w:rPr>
                <w:rFonts w:ascii="Arial" w:hAnsi="Arial" w:cs="Arial"/>
                <w:sz w:val="20"/>
                <w:szCs w:val="20"/>
              </w:rPr>
            </w:pPr>
            <w:r>
              <w:rPr>
                <w:rFonts w:ascii="Arial" w:hAnsi="Arial" w:cs="Arial"/>
                <w:sz w:val="20"/>
                <w:szCs w:val="20"/>
              </w:rPr>
              <w:t>Don’t know</w:t>
            </w:r>
          </w:p>
        </w:tc>
      </w:tr>
    </w:tbl>
    <w:p w:rsidR="009C3233" w:rsidRDefault="009C3233" w:rsidP="0081600F">
      <w:pPr>
        <w:spacing w:after="0" w:line="240" w:lineRule="auto"/>
        <w:ind w:left="720" w:hanging="720"/>
        <w:rPr>
          <w:rFonts w:ascii="Arial" w:hAnsi="Arial" w:cs="Arial"/>
          <w:b/>
          <w:sz w:val="20"/>
          <w:szCs w:val="20"/>
        </w:rPr>
      </w:pPr>
    </w:p>
    <w:p w:rsidR="00A14CF0" w:rsidRDefault="00A14CF0" w:rsidP="0081600F">
      <w:pPr>
        <w:spacing w:after="0" w:line="240" w:lineRule="auto"/>
        <w:ind w:left="720" w:hanging="720"/>
        <w:rPr>
          <w:rFonts w:ascii="Arial" w:hAnsi="Arial" w:cs="Arial"/>
          <w:b/>
          <w:sz w:val="20"/>
          <w:szCs w:val="20"/>
        </w:rPr>
      </w:pPr>
    </w:p>
    <w:p w:rsidR="009C3233" w:rsidRPr="006220E9" w:rsidRDefault="009C3233" w:rsidP="009C3233">
      <w:pPr>
        <w:spacing w:after="0" w:line="240" w:lineRule="auto"/>
        <w:textAlignment w:val="baseline"/>
        <w:rPr>
          <w:rFonts w:ascii="Arial" w:eastAsia="Geneva" w:hAnsi="Arial" w:cs="Arial"/>
          <w:b/>
          <w:bCs/>
          <w:color w:val="FF0000"/>
          <w:kern w:val="24"/>
          <w:sz w:val="20"/>
          <w:szCs w:val="20"/>
        </w:rPr>
      </w:pPr>
      <w:r w:rsidRPr="006220E9">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IF CODED 1, 2 OR 3 AT QCR2</w:t>
      </w:r>
      <w:r w:rsidRPr="006220E9">
        <w:rPr>
          <w:rFonts w:ascii="Arial" w:eastAsia="Geneva" w:hAnsi="Arial" w:cs="Arial"/>
          <w:b/>
          <w:bCs/>
          <w:color w:val="FF0000"/>
          <w:kern w:val="24"/>
          <w:sz w:val="20"/>
          <w:szCs w:val="20"/>
        </w:rPr>
        <w:t xml:space="preserve">. </w:t>
      </w:r>
      <w:proofErr w:type="gramStart"/>
      <w:r w:rsidRPr="006220E9">
        <w:rPr>
          <w:rFonts w:ascii="Arial" w:eastAsia="Geneva" w:hAnsi="Arial" w:cs="Arial"/>
          <w:b/>
          <w:bCs/>
          <w:color w:val="FF0000"/>
          <w:kern w:val="24"/>
          <w:sz w:val="20"/>
          <w:szCs w:val="20"/>
        </w:rPr>
        <w:t>SINGLE CODE.]</w:t>
      </w:r>
      <w:proofErr w:type="gramEnd"/>
    </w:p>
    <w:p w:rsidR="009C3233" w:rsidRDefault="009C3233" w:rsidP="009C3233">
      <w:pPr>
        <w:spacing w:after="0" w:line="240" w:lineRule="auto"/>
        <w:ind w:left="720" w:hanging="720"/>
        <w:rPr>
          <w:rFonts w:ascii="Arial" w:hAnsi="Arial" w:cs="Arial"/>
          <w:sz w:val="20"/>
          <w:szCs w:val="20"/>
        </w:rPr>
      </w:pPr>
      <w:r>
        <w:rPr>
          <w:rFonts w:ascii="Arial" w:hAnsi="Arial" w:cs="Arial"/>
          <w:b/>
          <w:sz w:val="20"/>
          <w:szCs w:val="20"/>
        </w:rPr>
        <w:t>QCR</w:t>
      </w:r>
      <w:r w:rsidR="00A14CF0">
        <w:rPr>
          <w:rFonts w:ascii="Arial" w:hAnsi="Arial" w:cs="Arial"/>
          <w:b/>
          <w:sz w:val="20"/>
          <w:szCs w:val="20"/>
        </w:rPr>
        <w:t>4</w:t>
      </w:r>
      <w:r>
        <w:rPr>
          <w:rFonts w:ascii="Arial" w:hAnsi="Arial" w:cs="Arial"/>
          <w:b/>
          <w:sz w:val="20"/>
          <w:szCs w:val="20"/>
        </w:rPr>
        <w:t>.</w:t>
      </w:r>
      <w:r w:rsidRPr="006220E9">
        <w:rPr>
          <w:rFonts w:ascii="Arial" w:hAnsi="Arial" w:cs="Arial"/>
          <w:b/>
          <w:sz w:val="20"/>
          <w:szCs w:val="20"/>
        </w:rPr>
        <w:tab/>
      </w:r>
      <w:r>
        <w:rPr>
          <w:rFonts w:ascii="Arial" w:hAnsi="Arial" w:cs="Arial"/>
          <w:sz w:val="20"/>
          <w:szCs w:val="20"/>
        </w:rPr>
        <w:t xml:space="preserve">To what extent do you agree or disagree that parents should pay an additional amount to ensure that their children are provided with </w:t>
      </w:r>
      <w:r w:rsidR="00A14CF0">
        <w:rPr>
          <w:rFonts w:ascii="Arial" w:hAnsi="Arial" w:cs="Arial"/>
          <w:sz w:val="20"/>
          <w:szCs w:val="20"/>
        </w:rPr>
        <w:t>better road safety education</w:t>
      </w:r>
      <w:r w:rsidRPr="006220E9">
        <w:rPr>
          <w:rFonts w:ascii="Arial" w:hAnsi="Arial" w:cs="Arial"/>
          <w:sz w:val="20"/>
          <w:szCs w:val="20"/>
        </w:rPr>
        <w:t>?</w:t>
      </w:r>
    </w:p>
    <w:p w:rsidR="009C3233" w:rsidRPr="006220E9" w:rsidRDefault="009C3233" w:rsidP="009C3233">
      <w:pPr>
        <w:spacing w:after="0" w:line="240" w:lineRule="auto"/>
        <w:rPr>
          <w:rFonts w:ascii="Arial" w:hAnsi="Arial" w:cs="Arial"/>
          <w:b/>
          <w:sz w:val="20"/>
          <w:szCs w:val="20"/>
        </w:rPr>
      </w:pPr>
    </w:p>
    <w:tbl>
      <w:tblPr>
        <w:tblStyle w:val="TableGrid"/>
        <w:tblW w:w="9242" w:type="dxa"/>
        <w:tblLook w:val="04A0"/>
      </w:tblPr>
      <w:tblGrid>
        <w:gridCol w:w="1101"/>
        <w:gridCol w:w="8141"/>
      </w:tblGrid>
      <w:tr w:rsidR="009C3233" w:rsidRPr="00B3030B" w:rsidTr="009C3233">
        <w:tc>
          <w:tcPr>
            <w:tcW w:w="1101" w:type="dxa"/>
          </w:tcPr>
          <w:p w:rsidR="009C3233" w:rsidRPr="00B3030B" w:rsidRDefault="009C3233" w:rsidP="009C3233">
            <w:pPr>
              <w:rPr>
                <w:rFonts w:ascii="Arial" w:hAnsi="Arial" w:cs="Arial"/>
                <w:sz w:val="20"/>
                <w:szCs w:val="20"/>
              </w:rPr>
            </w:pPr>
            <w:r w:rsidRPr="00B3030B">
              <w:rPr>
                <w:rFonts w:ascii="Arial" w:hAnsi="Arial" w:cs="Arial"/>
                <w:sz w:val="20"/>
                <w:szCs w:val="20"/>
              </w:rPr>
              <w:t>1</w:t>
            </w:r>
          </w:p>
        </w:tc>
        <w:tc>
          <w:tcPr>
            <w:tcW w:w="8141" w:type="dxa"/>
          </w:tcPr>
          <w:p w:rsidR="009C3233" w:rsidRPr="00B3030B" w:rsidRDefault="009C3233" w:rsidP="009C3233">
            <w:pPr>
              <w:rPr>
                <w:rFonts w:ascii="Arial" w:hAnsi="Arial" w:cs="Arial"/>
                <w:sz w:val="20"/>
                <w:szCs w:val="20"/>
              </w:rPr>
            </w:pPr>
            <w:r>
              <w:rPr>
                <w:rFonts w:ascii="Arial" w:hAnsi="Arial" w:cs="Arial"/>
                <w:sz w:val="20"/>
                <w:szCs w:val="20"/>
              </w:rPr>
              <w:t>Strongly disagree</w:t>
            </w:r>
          </w:p>
        </w:tc>
      </w:tr>
      <w:tr w:rsidR="009C3233" w:rsidRPr="00B3030B" w:rsidTr="009C3233">
        <w:tc>
          <w:tcPr>
            <w:tcW w:w="1101" w:type="dxa"/>
          </w:tcPr>
          <w:p w:rsidR="009C3233" w:rsidRPr="00B3030B" w:rsidRDefault="009C3233" w:rsidP="009C3233">
            <w:pPr>
              <w:rPr>
                <w:rFonts w:ascii="Arial" w:hAnsi="Arial" w:cs="Arial"/>
                <w:sz w:val="20"/>
                <w:szCs w:val="20"/>
              </w:rPr>
            </w:pPr>
            <w:r w:rsidRPr="00B3030B">
              <w:rPr>
                <w:rFonts w:ascii="Arial" w:hAnsi="Arial" w:cs="Arial"/>
                <w:sz w:val="20"/>
                <w:szCs w:val="20"/>
              </w:rPr>
              <w:t>2</w:t>
            </w:r>
          </w:p>
        </w:tc>
        <w:tc>
          <w:tcPr>
            <w:tcW w:w="8141" w:type="dxa"/>
          </w:tcPr>
          <w:p w:rsidR="009C3233" w:rsidRPr="00B3030B" w:rsidRDefault="009C3233" w:rsidP="009C3233">
            <w:pPr>
              <w:rPr>
                <w:rFonts w:ascii="Arial" w:hAnsi="Arial" w:cs="Arial"/>
                <w:sz w:val="20"/>
                <w:szCs w:val="20"/>
              </w:rPr>
            </w:pPr>
            <w:r>
              <w:rPr>
                <w:rFonts w:ascii="Arial" w:hAnsi="Arial" w:cs="Arial"/>
                <w:sz w:val="20"/>
                <w:szCs w:val="20"/>
              </w:rPr>
              <w:t>Slightly disagree</w:t>
            </w:r>
          </w:p>
        </w:tc>
      </w:tr>
      <w:tr w:rsidR="009C3233" w:rsidRPr="00B3030B" w:rsidTr="009C3233">
        <w:tc>
          <w:tcPr>
            <w:tcW w:w="1101" w:type="dxa"/>
          </w:tcPr>
          <w:p w:rsidR="009C3233" w:rsidRPr="00B3030B" w:rsidRDefault="009C3233" w:rsidP="009C3233">
            <w:pPr>
              <w:rPr>
                <w:rFonts w:ascii="Arial" w:hAnsi="Arial" w:cs="Arial"/>
                <w:sz w:val="20"/>
                <w:szCs w:val="20"/>
              </w:rPr>
            </w:pPr>
            <w:r w:rsidRPr="00B3030B">
              <w:rPr>
                <w:rFonts w:ascii="Arial" w:hAnsi="Arial" w:cs="Arial"/>
                <w:sz w:val="20"/>
                <w:szCs w:val="20"/>
              </w:rPr>
              <w:t>3</w:t>
            </w:r>
          </w:p>
        </w:tc>
        <w:tc>
          <w:tcPr>
            <w:tcW w:w="8141" w:type="dxa"/>
          </w:tcPr>
          <w:p w:rsidR="009C3233" w:rsidRPr="00B3030B" w:rsidRDefault="009C3233" w:rsidP="009C3233">
            <w:pPr>
              <w:rPr>
                <w:rFonts w:ascii="Arial" w:hAnsi="Arial" w:cs="Arial"/>
                <w:sz w:val="20"/>
                <w:szCs w:val="20"/>
              </w:rPr>
            </w:pPr>
            <w:r>
              <w:rPr>
                <w:rFonts w:ascii="Arial" w:hAnsi="Arial" w:cs="Arial"/>
                <w:sz w:val="20"/>
                <w:szCs w:val="20"/>
              </w:rPr>
              <w:t>Neither agree nor disagree</w:t>
            </w:r>
          </w:p>
        </w:tc>
      </w:tr>
      <w:tr w:rsidR="009C3233" w:rsidRPr="00B3030B" w:rsidTr="009C3233">
        <w:tc>
          <w:tcPr>
            <w:tcW w:w="1101" w:type="dxa"/>
          </w:tcPr>
          <w:p w:rsidR="009C3233" w:rsidRPr="00B3030B" w:rsidRDefault="009C3233" w:rsidP="009C3233">
            <w:pPr>
              <w:rPr>
                <w:rFonts w:ascii="Arial" w:hAnsi="Arial" w:cs="Arial"/>
                <w:sz w:val="20"/>
                <w:szCs w:val="20"/>
              </w:rPr>
            </w:pPr>
            <w:r w:rsidRPr="00B3030B">
              <w:rPr>
                <w:rFonts w:ascii="Arial" w:hAnsi="Arial" w:cs="Arial"/>
                <w:sz w:val="20"/>
                <w:szCs w:val="20"/>
              </w:rPr>
              <w:t>4</w:t>
            </w:r>
          </w:p>
        </w:tc>
        <w:tc>
          <w:tcPr>
            <w:tcW w:w="8141" w:type="dxa"/>
          </w:tcPr>
          <w:p w:rsidR="009C3233" w:rsidRPr="00B3030B" w:rsidRDefault="009C3233" w:rsidP="009C3233">
            <w:pPr>
              <w:rPr>
                <w:rFonts w:ascii="Arial" w:hAnsi="Arial" w:cs="Arial"/>
                <w:sz w:val="20"/>
                <w:szCs w:val="20"/>
              </w:rPr>
            </w:pPr>
            <w:r>
              <w:rPr>
                <w:rFonts w:ascii="Arial" w:hAnsi="Arial" w:cs="Arial"/>
                <w:sz w:val="20"/>
                <w:szCs w:val="20"/>
              </w:rPr>
              <w:t>Slightly agree</w:t>
            </w:r>
          </w:p>
        </w:tc>
      </w:tr>
      <w:tr w:rsidR="009C3233" w:rsidRPr="00B3030B" w:rsidTr="009C3233">
        <w:tc>
          <w:tcPr>
            <w:tcW w:w="1101" w:type="dxa"/>
          </w:tcPr>
          <w:p w:rsidR="009C3233" w:rsidRPr="00B3030B" w:rsidRDefault="009C3233" w:rsidP="009C3233">
            <w:pPr>
              <w:rPr>
                <w:rFonts w:ascii="Arial" w:hAnsi="Arial" w:cs="Arial"/>
                <w:sz w:val="20"/>
                <w:szCs w:val="20"/>
              </w:rPr>
            </w:pPr>
            <w:r w:rsidRPr="00B3030B">
              <w:rPr>
                <w:rFonts w:ascii="Arial" w:hAnsi="Arial" w:cs="Arial"/>
                <w:sz w:val="20"/>
                <w:szCs w:val="20"/>
              </w:rPr>
              <w:t>5</w:t>
            </w:r>
          </w:p>
        </w:tc>
        <w:tc>
          <w:tcPr>
            <w:tcW w:w="8141" w:type="dxa"/>
          </w:tcPr>
          <w:p w:rsidR="009C3233" w:rsidRPr="00B3030B" w:rsidRDefault="009C3233" w:rsidP="009C3233">
            <w:pPr>
              <w:rPr>
                <w:rFonts w:ascii="Arial" w:hAnsi="Arial" w:cs="Arial"/>
                <w:sz w:val="20"/>
                <w:szCs w:val="20"/>
              </w:rPr>
            </w:pPr>
            <w:r>
              <w:rPr>
                <w:rFonts w:ascii="Arial" w:hAnsi="Arial" w:cs="Arial"/>
                <w:sz w:val="20"/>
                <w:szCs w:val="20"/>
              </w:rPr>
              <w:t>Strongly agree</w:t>
            </w:r>
          </w:p>
        </w:tc>
      </w:tr>
      <w:tr w:rsidR="009C3233" w:rsidRPr="00B3030B" w:rsidTr="009C3233">
        <w:tc>
          <w:tcPr>
            <w:tcW w:w="1101" w:type="dxa"/>
          </w:tcPr>
          <w:p w:rsidR="009C3233" w:rsidRPr="00B3030B" w:rsidRDefault="009C3233" w:rsidP="009C3233">
            <w:pPr>
              <w:rPr>
                <w:rFonts w:ascii="Arial" w:hAnsi="Arial" w:cs="Arial"/>
                <w:sz w:val="20"/>
                <w:szCs w:val="20"/>
              </w:rPr>
            </w:pPr>
            <w:r>
              <w:rPr>
                <w:rFonts w:ascii="Arial" w:hAnsi="Arial" w:cs="Arial"/>
                <w:sz w:val="20"/>
                <w:szCs w:val="20"/>
              </w:rPr>
              <w:t>99</w:t>
            </w:r>
          </w:p>
        </w:tc>
        <w:tc>
          <w:tcPr>
            <w:tcW w:w="8141" w:type="dxa"/>
            <w:vAlign w:val="center"/>
          </w:tcPr>
          <w:p w:rsidR="009C3233" w:rsidRPr="00B3030B" w:rsidRDefault="009C3233" w:rsidP="009C3233">
            <w:pPr>
              <w:rPr>
                <w:rFonts w:ascii="Arial" w:hAnsi="Arial" w:cs="Arial"/>
                <w:sz w:val="20"/>
                <w:szCs w:val="20"/>
              </w:rPr>
            </w:pPr>
            <w:r>
              <w:rPr>
                <w:rFonts w:ascii="Arial" w:hAnsi="Arial" w:cs="Arial"/>
                <w:sz w:val="20"/>
                <w:szCs w:val="20"/>
              </w:rPr>
              <w:t>Don’t know</w:t>
            </w:r>
          </w:p>
        </w:tc>
      </w:tr>
    </w:tbl>
    <w:p w:rsidR="009C3233" w:rsidRDefault="009C3233" w:rsidP="009C3233">
      <w:pPr>
        <w:spacing w:after="0" w:line="240" w:lineRule="auto"/>
        <w:ind w:left="720" w:hanging="720"/>
        <w:rPr>
          <w:rFonts w:ascii="Arial" w:hAnsi="Arial" w:cs="Arial"/>
          <w:b/>
          <w:sz w:val="20"/>
          <w:szCs w:val="20"/>
        </w:rPr>
      </w:pPr>
    </w:p>
    <w:p w:rsidR="00B978C1" w:rsidRDefault="00B978C1">
      <w:r>
        <w:br w:type="page"/>
      </w:r>
    </w:p>
    <w:tbl>
      <w:tblPr>
        <w:tblStyle w:val="TableGrid"/>
        <w:tblW w:w="0" w:type="auto"/>
        <w:shd w:val="clear" w:color="auto" w:fill="F79646" w:themeFill="accent6"/>
        <w:tblLook w:val="04A0"/>
      </w:tblPr>
      <w:tblGrid>
        <w:gridCol w:w="9242"/>
      </w:tblGrid>
      <w:tr w:rsidR="00CE2DC8" w:rsidTr="0099306C">
        <w:trPr>
          <w:trHeight w:val="123"/>
        </w:trPr>
        <w:tc>
          <w:tcPr>
            <w:tcW w:w="9242" w:type="dxa"/>
            <w:shd w:val="clear" w:color="auto" w:fill="F79646" w:themeFill="accent6"/>
            <w:vAlign w:val="center"/>
          </w:tcPr>
          <w:p w:rsidR="00CE2DC8" w:rsidRPr="00CE2DC8" w:rsidRDefault="00CE2DC8" w:rsidP="0099306C">
            <w:pPr>
              <w:rPr>
                <w:rFonts w:ascii="Arial" w:hAnsi="Arial" w:cs="Arial"/>
                <w:b/>
              </w:rPr>
            </w:pPr>
            <w:r w:rsidRPr="00D04CC3">
              <w:rPr>
                <w:rFonts w:ascii="Arial" w:hAnsi="Arial" w:cs="Arial"/>
                <w:b/>
              </w:rPr>
              <w:lastRenderedPageBreak/>
              <w:t xml:space="preserve">SECTION </w:t>
            </w:r>
            <w:r w:rsidR="0099306C">
              <w:rPr>
                <w:rFonts w:ascii="Arial" w:hAnsi="Arial" w:cs="Arial"/>
                <w:b/>
              </w:rPr>
              <w:t>10</w:t>
            </w:r>
            <w:r w:rsidRPr="00D04CC3">
              <w:rPr>
                <w:rFonts w:ascii="Arial" w:hAnsi="Arial" w:cs="Arial"/>
                <w:b/>
              </w:rPr>
              <w:t>/</w:t>
            </w:r>
            <w:r>
              <w:rPr>
                <w:rFonts w:ascii="Arial" w:hAnsi="Arial" w:cs="Arial"/>
                <w:b/>
              </w:rPr>
              <w:t>A</w:t>
            </w:r>
            <w:r w:rsidRPr="00D04CC3">
              <w:rPr>
                <w:rFonts w:ascii="Arial" w:hAnsi="Arial" w:cs="Arial"/>
                <w:b/>
              </w:rPr>
              <w:t>:</w:t>
            </w:r>
            <w:r>
              <w:rPr>
                <w:rFonts w:ascii="Arial" w:hAnsi="Arial" w:cs="Arial"/>
                <w:b/>
              </w:rPr>
              <w:t xml:space="preserve"> ATTITUDE TO DRIVING</w:t>
            </w:r>
          </w:p>
        </w:tc>
      </w:tr>
    </w:tbl>
    <w:p w:rsidR="00CE2DC8" w:rsidRDefault="00CE2DC8" w:rsidP="00CE2DC8">
      <w:pPr>
        <w:spacing w:after="0" w:line="240" w:lineRule="auto"/>
        <w:rPr>
          <w:rFonts w:ascii="Arial" w:eastAsia="Geneva" w:hAnsi="Arial" w:cs="Arial"/>
          <w:b/>
          <w:bCs/>
          <w:color w:val="4F81BD"/>
          <w:kern w:val="24"/>
          <w:szCs w:val="40"/>
        </w:rPr>
      </w:pPr>
    </w:p>
    <w:p w:rsidR="00173456" w:rsidRPr="00173456" w:rsidRDefault="00CE2DC8" w:rsidP="00CE2DC8">
      <w:pPr>
        <w:spacing w:after="0" w:line="240" w:lineRule="auto"/>
        <w:textAlignment w:val="baseline"/>
        <w:rPr>
          <w:rFonts w:ascii="Arial" w:eastAsia="Geneva" w:hAnsi="Arial" w:cs="Arial"/>
          <w:b/>
          <w:bCs/>
          <w:color w:val="FF0000"/>
          <w:kern w:val="24"/>
          <w:sz w:val="20"/>
          <w:szCs w:val="20"/>
        </w:rPr>
      </w:pPr>
      <w:r w:rsidRPr="00CE2DC8">
        <w:rPr>
          <w:rFonts w:ascii="Arial" w:eastAsia="Geneva" w:hAnsi="Arial" w:cs="Arial"/>
          <w:b/>
          <w:bCs/>
          <w:color w:val="FF0000"/>
          <w:kern w:val="24"/>
          <w:sz w:val="20"/>
          <w:szCs w:val="20"/>
        </w:rPr>
        <w:t>[</w:t>
      </w:r>
      <w:r w:rsidR="00173456" w:rsidRPr="00173456">
        <w:rPr>
          <w:rFonts w:ascii="Arial" w:eastAsia="Geneva" w:hAnsi="Arial" w:cs="Arial"/>
          <w:b/>
          <w:bCs/>
          <w:color w:val="FF0000"/>
          <w:kern w:val="24"/>
          <w:sz w:val="20"/>
          <w:szCs w:val="20"/>
        </w:rPr>
        <w:t xml:space="preserve">PROGRAMMING INSTRUCTION: ASK ALL.  </w:t>
      </w:r>
      <w:proofErr w:type="gramStart"/>
      <w:r w:rsidR="00173456" w:rsidRPr="00173456">
        <w:rPr>
          <w:rFonts w:ascii="Arial" w:eastAsia="Geneva" w:hAnsi="Arial" w:cs="Arial"/>
          <w:b/>
          <w:bCs/>
          <w:color w:val="FF0000"/>
          <w:kern w:val="24"/>
          <w:sz w:val="20"/>
          <w:szCs w:val="20"/>
        </w:rPr>
        <w:t>SINGLE CODE PER ROW.</w:t>
      </w:r>
      <w:proofErr w:type="gramEnd"/>
      <w:r w:rsidR="00173456" w:rsidRPr="00173456">
        <w:rPr>
          <w:rFonts w:ascii="Arial" w:eastAsia="Geneva" w:hAnsi="Arial" w:cs="Arial"/>
          <w:b/>
          <w:bCs/>
          <w:color w:val="FF0000"/>
          <w:kern w:val="24"/>
          <w:sz w:val="20"/>
          <w:szCs w:val="20"/>
        </w:rPr>
        <w:t xml:space="preserve"> RANDOMISE STATEMENTS] </w:t>
      </w:r>
    </w:p>
    <w:p w:rsidR="00173456" w:rsidRPr="00173456" w:rsidRDefault="008D0F93" w:rsidP="00CE2DC8">
      <w:pPr>
        <w:spacing w:after="0" w:line="240" w:lineRule="auto"/>
        <w:ind w:left="720" w:hanging="720"/>
        <w:rPr>
          <w:rFonts w:ascii="Arial" w:hAnsi="Arial" w:cs="Arial"/>
          <w:sz w:val="20"/>
          <w:szCs w:val="20"/>
        </w:rPr>
      </w:pPr>
      <w:r>
        <w:rPr>
          <w:rFonts w:ascii="Arial" w:hAnsi="Arial" w:cs="Arial"/>
          <w:b/>
          <w:sz w:val="20"/>
          <w:szCs w:val="20"/>
        </w:rPr>
        <w:t>QA1</w:t>
      </w:r>
      <w:r w:rsidR="00173456">
        <w:rPr>
          <w:rFonts w:ascii="Arial" w:hAnsi="Arial" w:cs="Arial"/>
          <w:b/>
          <w:sz w:val="20"/>
          <w:szCs w:val="20"/>
        </w:rPr>
        <w:t>.</w:t>
      </w:r>
      <w:r w:rsidR="00173456">
        <w:rPr>
          <w:rFonts w:ascii="Arial" w:hAnsi="Arial" w:cs="Arial"/>
          <w:b/>
          <w:sz w:val="20"/>
          <w:szCs w:val="20"/>
        </w:rPr>
        <w:tab/>
      </w:r>
      <w:r w:rsidR="00173456" w:rsidRPr="00173456">
        <w:rPr>
          <w:rFonts w:ascii="Arial" w:hAnsi="Arial" w:cs="Arial"/>
          <w:sz w:val="20"/>
          <w:szCs w:val="20"/>
        </w:rPr>
        <w:t>In your experience, in the past 5 years, how do you t</w:t>
      </w:r>
      <w:r w:rsidR="00173456">
        <w:rPr>
          <w:rFonts w:ascii="Arial" w:hAnsi="Arial" w:cs="Arial"/>
          <w:sz w:val="20"/>
          <w:szCs w:val="20"/>
        </w:rPr>
        <w:t>hink the following have changed?</w:t>
      </w:r>
    </w:p>
    <w:p w:rsidR="00173456" w:rsidRDefault="00173456" w:rsidP="00CE2DC8">
      <w:pPr>
        <w:spacing w:after="0" w:line="240" w:lineRule="auto"/>
        <w:rPr>
          <w:rFonts w:ascii="Arial" w:hAnsi="Arial" w:cs="Arial"/>
          <w:sz w:val="20"/>
          <w:szCs w:val="20"/>
        </w:rPr>
      </w:pPr>
    </w:p>
    <w:tbl>
      <w:tblPr>
        <w:tblStyle w:val="TableGrid"/>
        <w:tblW w:w="0" w:type="auto"/>
        <w:tblLook w:val="04A0"/>
      </w:tblPr>
      <w:tblGrid>
        <w:gridCol w:w="534"/>
        <w:gridCol w:w="2126"/>
        <w:gridCol w:w="1097"/>
        <w:gridCol w:w="1097"/>
        <w:gridCol w:w="1097"/>
        <w:gridCol w:w="1097"/>
        <w:gridCol w:w="1097"/>
        <w:gridCol w:w="1097"/>
      </w:tblGrid>
      <w:tr w:rsidR="00173456" w:rsidTr="00173456">
        <w:tc>
          <w:tcPr>
            <w:tcW w:w="2660" w:type="dxa"/>
            <w:gridSpan w:val="2"/>
            <w:tcBorders>
              <w:top w:val="nil"/>
              <w:left w:val="nil"/>
            </w:tcBorders>
          </w:tcPr>
          <w:p w:rsidR="00173456" w:rsidRDefault="00173456" w:rsidP="00CE2DC8">
            <w:pPr>
              <w:rPr>
                <w:rFonts w:ascii="Arial" w:hAnsi="Arial" w:cs="Arial"/>
                <w:sz w:val="20"/>
                <w:szCs w:val="20"/>
              </w:rPr>
            </w:pP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Much worse</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Worse</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No change</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Better</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Much better</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Don’t know</w:t>
            </w:r>
          </w:p>
        </w:tc>
      </w:tr>
      <w:tr w:rsidR="00173456" w:rsidTr="00173456">
        <w:tc>
          <w:tcPr>
            <w:tcW w:w="534" w:type="dxa"/>
          </w:tcPr>
          <w:p w:rsidR="00173456" w:rsidRDefault="00173456" w:rsidP="00CE2DC8">
            <w:pPr>
              <w:rPr>
                <w:rFonts w:ascii="Arial" w:hAnsi="Arial" w:cs="Arial"/>
                <w:sz w:val="20"/>
                <w:szCs w:val="20"/>
              </w:rPr>
            </w:pPr>
            <w:r>
              <w:rPr>
                <w:rFonts w:ascii="Arial" w:hAnsi="Arial" w:cs="Arial"/>
                <w:sz w:val="20"/>
                <w:szCs w:val="20"/>
              </w:rPr>
              <w:t>a</w:t>
            </w:r>
          </w:p>
        </w:tc>
        <w:tc>
          <w:tcPr>
            <w:tcW w:w="2126" w:type="dxa"/>
          </w:tcPr>
          <w:p w:rsidR="00173456" w:rsidRPr="00173456" w:rsidRDefault="00173456" w:rsidP="00CE2DC8">
            <w:pPr>
              <w:rPr>
                <w:rFonts w:ascii="Arial" w:hAnsi="Arial" w:cs="Arial"/>
                <w:sz w:val="20"/>
                <w:szCs w:val="20"/>
              </w:rPr>
            </w:pPr>
            <w:r w:rsidRPr="00173456">
              <w:rPr>
                <w:rFonts w:ascii="Arial" w:hAnsi="Arial" w:cs="Arial"/>
                <w:sz w:val="20"/>
                <w:szCs w:val="20"/>
              </w:rPr>
              <w:t>Road rage</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1</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2</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3</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4</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5</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99</w:t>
            </w:r>
          </w:p>
        </w:tc>
      </w:tr>
      <w:tr w:rsidR="00173456" w:rsidTr="00173456">
        <w:tc>
          <w:tcPr>
            <w:tcW w:w="534" w:type="dxa"/>
          </w:tcPr>
          <w:p w:rsidR="00173456" w:rsidRDefault="00173456" w:rsidP="00CE2DC8">
            <w:pPr>
              <w:rPr>
                <w:rFonts w:ascii="Arial" w:hAnsi="Arial" w:cs="Arial"/>
                <w:sz w:val="20"/>
                <w:szCs w:val="20"/>
              </w:rPr>
            </w:pPr>
            <w:r>
              <w:rPr>
                <w:rFonts w:ascii="Arial" w:hAnsi="Arial" w:cs="Arial"/>
                <w:sz w:val="20"/>
                <w:szCs w:val="20"/>
              </w:rPr>
              <w:t>b</w:t>
            </w:r>
          </w:p>
        </w:tc>
        <w:tc>
          <w:tcPr>
            <w:tcW w:w="2126" w:type="dxa"/>
          </w:tcPr>
          <w:p w:rsidR="00173456" w:rsidRPr="00173456" w:rsidRDefault="00173456" w:rsidP="00CE2DC8">
            <w:pPr>
              <w:rPr>
                <w:rFonts w:ascii="Arial" w:hAnsi="Arial" w:cs="Arial"/>
                <w:sz w:val="20"/>
                <w:szCs w:val="20"/>
              </w:rPr>
            </w:pPr>
            <w:r w:rsidRPr="00173456">
              <w:rPr>
                <w:rFonts w:ascii="Arial" w:hAnsi="Arial" w:cs="Arial"/>
                <w:sz w:val="20"/>
                <w:szCs w:val="20"/>
              </w:rPr>
              <w:t xml:space="preserve">Courtesy of other drivers </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1</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2</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3</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4</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5</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99</w:t>
            </w:r>
          </w:p>
        </w:tc>
      </w:tr>
      <w:tr w:rsidR="00173456" w:rsidTr="00173456">
        <w:tc>
          <w:tcPr>
            <w:tcW w:w="534" w:type="dxa"/>
          </w:tcPr>
          <w:p w:rsidR="00173456" w:rsidRDefault="00173456" w:rsidP="00CE2DC8">
            <w:pPr>
              <w:rPr>
                <w:rFonts w:ascii="Arial" w:hAnsi="Arial" w:cs="Arial"/>
                <w:sz w:val="20"/>
                <w:szCs w:val="20"/>
              </w:rPr>
            </w:pPr>
            <w:r>
              <w:rPr>
                <w:rFonts w:ascii="Arial" w:hAnsi="Arial" w:cs="Arial"/>
                <w:sz w:val="20"/>
                <w:szCs w:val="20"/>
              </w:rPr>
              <w:t>c</w:t>
            </w:r>
          </w:p>
        </w:tc>
        <w:tc>
          <w:tcPr>
            <w:tcW w:w="2126" w:type="dxa"/>
          </w:tcPr>
          <w:p w:rsidR="00173456" w:rsidRPr="00173456" w:rsidRDefault="00173456" w:rsidP="00CE2DC8">
            <w:pPr>
              <w:rPr>
                <w:rFonts w:ascii="Arial" w:hAnsi="Arial" w:cs="Arial"/>
                <w:sz w:val="20"/>
                <w:szCs w:val="20"/>
              </w:rPr>
            </w:pPr>
            <w:r w:rsidRPr="00173456">
              <w:rPr>
                <w:rFonts w:ascii="Arial" w:hAnsi="Arial" w:cs="Arial"/>
                <w:sz w:val="20"/>
                <w:szCs w:val="20"/>
              </w:rPr>
              <w:t>Driving standards</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1</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2</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3</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4</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5</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99</w:t>
            </w:r>
          </w:p>
        </w:tc>
      </w:tr>
      <w:tr w:rsidR="00173456" w:rsidTr="00173456">
        <w:tc>
          <w:tcPr>
            <w:tcW w:w="534" w:type="dxa"/>
          </w:tcPr>
          <w:p w:rsidR="00173456" w:rsidRDefault="00173456" w:rsidP="00CE2DC8">
            <w:pPr>
              <w:rPr>
                <w:rFonts w:ascii="Arial" w:hAnsi="Arial" w:cs="Arial"/>
                <w:sz w:val="20"/>
                <w:szCs w:val="20"/>
              </w:rPr>
            </w:pPr>
            <w:r>
              <w:rPr>
                <w:rFonts w:ascii="Arial" w:hAnsi="Arial" w:cs="Arial"/>
                <w:sz w:val="20"/>
                <w:szCs w:val="20"/>
              </w:rPr>
              <w:t>d</w:t>
            </w:r>
          </w:p>
        </w:tc>
        <w:tc>
          <w:tcPr>
            <w:tcW w:w="2126" w:type="dxa"/>
          </w:tcPr>
          <w:p w:rsidR="00173456" w:rsidRPr="00173456" w:rsidRDefault="00173456" w:rsidP="00CE2DC8">
            <w:pPr>
              <w:rPr>
                <w:rFonts w:ascii="Arial" w:hAnsi="Arial" w:cs="Arial"/>
                <w:sz w:val="20"/>
                <w:szCs w:val="20"/>
              </w:rPr>
            </w:pPr>
            <w:r w:rsidRPr="00173456">
              <w:rPr>
                <w:rFonts w:ascii="Arial" w:hAnsi="Arial" w:cs="Arial"/>
                <w:sz w:val="20"/>
                <w:szCs w:val="20"/>
              </w:rPr>
              <w:t>Drivers’ adherence to motoring laws</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1</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2</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3</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4</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5</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99</w:t>
            </w:r>
          </w:p>
        </w:tc>
      </w:tr>
      <w:tr w:rsidR="00173456" w:rsidTr="00173456">
        <w:tc>
          <w:tcPr>
            <w:tcW w:w="534" w:type="dxa"/>
          </w:tcPr>
          <w:p w:rsidR="00173456" w:rsidRDefault="00173456" w:rsidP="00CE2DC8">
            <w:pPr>
              <w:rPr>
                <w:rFonts w:ascii="Arial" w:hAnsi="Arial" w:cs="Arial"/>
                <w:sz w:val="20"/>
                <w:szCs w:val="20"/>
              </w:rPr>
            </w:pPr>
            <w:r>
              <w:rPr>
                <w:rFonts w:ascii="Arial" w:hAnsi="Arial" w:cs="Arial"/>
                <w:sz w:val="20"/>
                <w:szCs w:val="20"/>
              </w:rPr>
              <w:t>e</w:t>
            </w:r>
          </w:p>
        </w:tc>
        <w:tc>
          <w:tcPr>
            <w:tcW w:w="2126" w:type="dxa"/>
          </w:tcPr>
          <w:p w:rsidR="00173456" w:rsidRPr="00173456" w:rsidRDefault="00173456" w:rsidP="00CE2DC8">
            <w:pPr>
              <w:rPr>
                <w:rFonts w:ascii="Arial" w:hAnsi="Arial" w:cs="Arial"/>
                <w:sz w:val="20"/>
                <w:szCs w:val="20"/>
              </w:rPr>
            </w:pPr>
            <w:r w:rsidRPr="00173456">
              <w:rPr>
                <w:rFonts w:ascii="Arial" w:hAnsi="Arial" w:cs="Arial"/>
                <w:sz w:val="20"/>
                <w:szCs w:val="20"/>
              </w:rPr>
              <w:t>Car crime, such as vandalism and theft</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1</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2</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3</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4</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5</w:t>
            </w:r>
          </w:p>
        </w:tc>
        <w:tc>
          <w:tcPr>
            <w:tcW w:w="1097" w:type="dxa"/>
            <w:vAlign w:val="center"/>
          </w:tcPr>
          <w:p w:rsidR="00173456" w:rsidRDefault="00173456" w:rsidP="00CE2DC8">
            <w:pPr>
              <w:jc w:val="center"/>
              <w:rPr>
                <w:rFonts w:ascii="Arial" w:hAnsi="Arial" w:cs="Arial"/>
                <w:sz w:val="20"/>
                <w:szCs w:val="20"/>
              </w:rPr>
            </w:pPr>
            <w:r>
              <w:rPr>
                <w:rFonts w:ascii="Arial" w:hAnsi="Arial" w:cs="Arial"/>
                <w:sz w:val="20"/>
                <w:szCs w:val="20"/>
              </w:rPr>
              <w:t>99</w:t>
            </w:r>
          </w:p>
        </w:tc>
      </w:tr>
    </w:tbl>
    <w:p w:rsidR="00780D75" w:rsidRDefault="00780D75" w:rsidP="00CE2DC8">
      <w:pPr>
        <w:spacing w:after="0" w:line="240" w:lineRule="auto"/>
        <w:rPr>
          <w:rFonts w:ascii="Arial" w:hAnsi="Arial" w:cs="Arial"/>
          <w:sz w:val="20"/>
          <w:szCs w:val="20"/>
        </w:rPr>
      </w:pPr>
    </w:p>
    <w:p w:rsidR="00173456" w:rsidRDefault="00173456" w:rsidP="00CE2DC8">
      <w:pPr>
        <w:spacing w:after="0" w:line="240" w:lineRule="auto"/>
        <w:rPr>
          <w:rFonts w:ascii="Arial" w:hAnsi="Arial" w:cs="Arial"/>
          <w:sz w:val="20"/>
          <w:szCs w:val="20"/>
        </w:rPr>
      </w:pPr>
    </w:p>
    <w:p w:rsidR="00173456" w:rsidRPr="00635187" w:rsidRDefault="00173456" w:rsidP="00CE2DC8">
      <w:pPr>
        <w:spacing w:after="0" w:line="240" w:lineRule="auto"/>
        <w:textAlignment w:val="baseline"/>
        <w:rPr>
          <w:rFonts w:eastAsia="Geneva" w:cs="Arial"/>
          <w:b/>
          <w:bCs/>
          <w:color w:val="4F81BD"/>
          <w:kern w:val="24"/>
          <w:szCs w:val="40"/>
        </w:rPr>
      </w:pPr>
      <w:r w:rsidRPr="00173456">
        <w:rPr>
          <w:rFonts w:ascii="Arial" w:eastAsia="Geneva" w:hAnsi="Arial" w:cs="Arial"/>
          <w:b/>
          <w:bCs/>
          <w:color w:val="FF0000"/>
          <w:kern w:val="24"/>
          <w:sz w:val="20"/>
          <w:szCs w:val="20"/>
        </w:rPr>
        <w:t xml:space="preserve">[PROGRAMMING INSTRUCTION: ASK ALL.  RANDOMISE.] </w:t>
      </w:r>
    </w:p>
    <w:p w:rsidR="00173456" w:rsidRPr="00635187" w:rsidRDefault="008D0F93" w:rsidP="00CE2DC8">
      <w:pPr>
        <w:spacing w:after="0" w:line="240" w:lineRule="auto"/>
        <w:ind w:left="720" w:hanging="720"/>
        <w:rPr>
          <w:rFonts w:cs="Arial"/>
          <w:szCs w:val="20"/>
        </w:rPr>
      </w:pPr>
      <w:r>
        <w:rPr>
          <w:rFonts w:ascii="Arial" w:hAnsi="Arial" w:cs="Arial"/>
          <w:b/>
          <w:sz w:val="20"/>
          <w:szCs w:val="20"/>
        </w:rPr>
        <w:t>QA2</w:t>
      </w:r>
      <w:r w:rsidR="00EE5DE8">
        <w:rPr>
          <w:rFonts w:ascii="Arial" w:hAnsi="Arial" w:cs="Arial"/>
          <w:b/>
          <w:sz w:val="20"/>
          <w:szCs w:val="20"/>
        </w:rPr>
        <w:t>.</w:t>
      </w:r>
      <w:r w:rsidR="00173456">
        <w:rPr>
          <w:rFonts w:ascii="Arial" w:hAnsi="Arial" w:cs="Arial"/>
          <w:b/>
          <w:sz w:val="20"/>
          <w:szCs w:val="20"/>
        </w:rPr>
        <w:tab/>
      </w:r>
      <w:r w:rsidR="00173456" w:rsidRPr="00173456">
        <w:rPr>
          <w:rFonts w:ascii="Arial" w:hAnsi="Arial" w:cs="Arial"/>
          <w:sz w:val="20"/>
          <w:szCs w:val="20"/>
        </w:rPr>
        <w:t>Which of the following</w:t>
      </w:r>
      <w:r w:rsidR="00EE5DE8">
        <w:rPr>
          <w:rFonts w:ascii="Arial" w:hAnsi="Arial" w:cs="Arial"/>
          <w:sz w:val="20"/>
          <w:szCs w:val="20"/>
        </w:rPr>
        <w:t>, if any, aggravate you</w:t>
      </w:r>
      <w:r w:rsidR="00173456" w:rsidRPr="00173456">
        <w:rPr>
          <w:rFonts w:ascii="Arial" w:hAnsi="Arial" w:cs="Arial"/>
          <w:sz w:val="20"/>
          <w:szCs w:val="20"/>
        </w:rPr>
        <w:t xml:space="preserve"> when driving these days?</w:t>
      </w:r>
    </w:p>
    <w:p w:rsidR="00173456" w:rsidRDefault="00173456" w:rsidP="00CE2DC8">
      <w:pPr>
        <w:spacing w:after="0" w:line="240" w:lineRule="auto"/>
        <w:rPr>
          <w:rFonts w:ascii="Arial" w:hAnsi="Arial" w:cs="Arial"/>
          <w:sz w:val="20"/>
          <w:szCs w:val="20"/>
        </w:rPr>
      </w:pPr>
    </w:p>
    <w:tbl>
      <w:tblPr>
        <w:tblStyle w:val="TableGrid"/>
        <w:tblW w:w="0" w:type="auto"/>
        <w:tblLook w:val="04A0"/>
      </w:tblPr>
      <w:tblGrid>
        <w:gridCol w:w="1101"/>
        <w:gridCol w:w="8141"/>
      </w:tblGrid>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1</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Congestion/ traffic jams</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2</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Drivers who drive too close behind you</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3</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Drivers who fail to signal their intentions clearly</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4</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Drivers who cut in sharply after overtaking</w:t>
            </w:r>
          </w:p>
        </w:tc>
      </w:tr>
      <w:tr w:rsidR="00EE5DE8" w:rsidTr="00EE5DE8">
        <w:tc>
          <w:tcPr>
            <w:tcW w:w="1101" w:type="dxa"/>
          </w:tcPr>
          <w:p w:rsidR="00EE5DE8" w:rsidRDefault="00EE5DE8" w:rsidP="00CE2DC8">
            <w:pPr>
              <w:rPr>
                <w:rFonts w:ascii="Arial" w:hAnsi="Arial" w:cs="Arial"/>
                <w:sz w:val="20"/>
                <w:szCs w:val="20"/>
              </w:rPr>
            </w:pPr>
            <w:r>
              <w:rPr>
                <w:rFonts w:ascii="Arial" w:hAnsi="Arial" w:cs="Arial"/>
                <w:sz w:val="20"/>
                <w:szCs w:val="20"/>
              </w:rPr>
              <w:t>5</w:t>
            </w:r>
          </w:p>
        </w:tc>
        <w:tc>
          <w:tcPr>
            <w:tcW w:w="8141" w:type="dxa"/>
          </w:tcPr>
          <w:p w:rsidR="00EE5DE8" w:rsidRDefault="00EE5DE8" w:rsidP="00CE2DC8">
            <w:pPr>
              <w:rPr>
                <w:rFonts w:ascii="Arial" w:hAnsi="Arial" w:cs="Arial"/>
                <w:sz w:val="20"/>
                <w:szCs w:val="20"/>
              </w:rPr>
            </w:pPr>
            <w:r>
              <w:rPr>
                <w:rFonts w:ascii="Arial" w:hAnsi="Arial" w:cs="Arial"/>
                <w:sz w:val="20"/>
                <w:szCs w:val="20"/>
              </w:rPr>
              <w:t>Drivers who undertake</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6</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Drivers who drive in the outside lane on motorways and will not pull over for faster cars</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7</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Drivers who stay in the middle lane on motorways and will not move over to the inside lane when they can</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8</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Drivers who drive too slowly for the road conditions</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9</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Drivers who use their mobile phone whilst driving</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10</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Other drivers’ road rage or aggressive driving</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11</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Drivers who are not courteous in busy traffic</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12</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Drivers who use their cars for small journeys</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13</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Drivers who do not use a visual gesture to say thanks</w:t>
            </w:r>
          </w:p>
        </w:tc>
      </w:tr>
      <w:tr w:rsidR="00EE5DE8" w:rsidTr="00EE5DE8">
        <w:tc>
          <w:tcPr>
            <w:tcW w:w="1101" w:type="dxa"/>
          </w:tcPr>
          <w:p w:rsidR="00EE5DE8" w:rsidRDefault="00EE5DE8" w:rsidP="00CE2DC8">
            <w:pPr>
              <w:rPr>
                <w:rFonts w:ascii="Arial" w:hAnsi="Arial" w:cs="Arial"/>
                <w:sz w:val="20"/>
                <w:szCs w:val="20"/>
              </w:rPr>
            </w:pPr>
            <w:r>
              <w:rPr>
                <w:rFonts w:ascii="Arial" w:hAnsi="Arial" w:cs="Arial"/>
                <w:sz w:val="20"/>
                <w:szCs w:val="20"/>
              </w:rPr>
              <w:t>14</w:t>
            </w:r>
          </w:p>
        </w:tc>
        <w:tc>
          <w:tcPr>
            <w:tcW w:w="8141" w:type="dxa"/>
          </w:tcPr>
          <w:p w:rsidR="00EE5DE8" w:rsidRDefault="00EE5DE8" w:rsidP="00CE2DC8">
            <w:pPr>
              <w:rPr>
                <w:rFonts w:ascii="Arial" w:hAnsi="Arial" w:cs="Arial"/>
                <w:sz w:val="20"/>
                <w:szCs w:val="20"/>
              </w:rPr>
            </w:pPr>
            <w:r>
              <w:rPr>
                <w:rFonts w:ascii="Arial" w:hAnsi="Arial" w:cs="Arial"/>
                <w:sz w:val="20"/>
                <w:szCs w:val="20"/>
              </w:rPr>
              <w:t>Drivers who have their fog lights on when they aren’t required</w:t>
            </w:r>
          </w:p>
        </w:tc>
      </w:tr>
      <w:tr w:rsidR="00504D2F" w:rsidTr="00EE5DE8">
        <w:tc>
          <w:tcPr>
            <w:tcW w:w="1101" w:type="dxa"/>
          </w:tcPr>
          <w:p w:rsidR="00504D2F" w:rsidRDefault="00504D2F" w:rsidP="00CE2DC8">
            <w:pPr>
              <w:rPr>
                <w:rFonts w:ascii="Arial" w:hAnsi="Arial" w:cs="Arial"/>
                <w:sz w:val="20"/>
                <w:szCs w:val="20"/>
              </w:rPr>
            </w:pPr>
            <w:r>
              <w:rPr>
                <w:rFonts w:ascii="Arial" w:hAnsi="Arial" w:cs="Arial"/>
                <w:sz w:val="20"/>
                <w:szCs w:val="20"/>
              </w:rPr>
              <w:t>15</w:t>
            </w:r>
          </w:p>
        </w:tc>
        <w:tc>
          <w:tcPr>
            <w:tcW w:w="8141" w:type="dxa"/>
          </w:tcPr>
          <w:p w:rsidR="00504D2F" w:rsidRDefault="00504D2F" w:rsidP="00CE2DC8">
            <w:pPr>
              <w:rPr>
                <w:rFonts w:ascii="Arial" w:hAnsi="Arial" w:cs="Arial"/>
                <w:sz w:val="20"/>
                <w:szCs w:val="20"/>
              </w:rPr>
            </w:pPr>
            <w:r w:rsidRPr="00F013E1">
              <w:rPr>
                <w:rFonts w:ascii="Arial" w:hAnsi="Arial" w:cs="Arial"/>
                <w:sz w:val="20"/>
                <w:szCs w:val="20"/>
              </w:rPr>
              <w:t>Drivers who gesticulate to show their anger</w:t>
            </w:r>
          </w:p>
        </w:tc>
      </w:tr>
      <w:tr w:rsidR="00EE5DE8" w:rsidTr="00EE5DE8">
        <w:tc>
          <w:tcPr>
            <w:tcW w:w="1101" w:type="dxa"/>
          </w:tcPr>
          <w:p w:rsidR="00EE5DE8" w:rsidRPr="00173456" w:rsidRDefault="00EE5DE8" w:rsidP="00CE2DC8">
            <w:pPr>
              <w:rPr>
                <w:rFonts w:ascii="Arial" w:hAnsi="Arial" w:cs="Arial"/>
                <w:sz w:val="20"/>
                <w:szCs w:val="20"/>
              </w:rPr>
            </w:pPr>
            <w:r>
              <w:rPr>
                <w:rFonts w:ascii="Arial" w:hAnsi="Arial" w:cs="Arial"/>
                <w:sz w:val="20"/>
                <w:szCs w:val="20"/>
              </w:rPr>
              <w:t>96</w:t>
            </w:r>
          </w:p>
        </w:tc>
        <w:tc>
          <w:tcPr>
            <w:tcW w:w="8141" w:type="dxa"/>
          </w:tcPr>
          <w:p w:rsidR="00EE5DE8" w:rsidRDefault="00EE5DE8" w:rsidP="00CE2DC8">
            <w:pPr>
              <w:rPr>
                <w:rFonts w:ascii="Arial" w:hAnsi="Arial" w:cs="Arial"/>
                <w:sz w:val="20"/>
                <w:szCs w:val="20"/>
              </w:rPr>
            </w:pPr>
            <w:r w:rsidRPr="00173456">
              <w:rPr>
                <w:rFonts w:ascii="Arial" w:hAnsi="Arial" w:cs="Arial"/>
                <w:sz w:val="20"/>
                <w:szCs w:val="20"/>
              </w:rPr>
              <w:t>None of the above</w:t>
            </w:r>
          </w:p>
        </w:tc>
      </w:tr>
    </w:tbl>
    <w:p w:rsidR="00E03E6D" w:rsidRDefault="00E03E6D" w:rsidP="00CE2DC8">
      <w:pPr>
        <w:spacing w:after="0" w:line="240" w:lineRule="auto"/>
        <w:rPr>
          <w:rFonts w:ascii="Arial" w:hAnsi="Arial" w:cs="Arial"/>
          <w:sz w:val="20"/>
          <w:szCs w:val="20"/>
        </w:rPr>
      </w:pPr>
    </w:p>
    <w:p w:rsidR="00C83EA4" w:rsidRDefault="00C83EA4" w:rsidP="00CE2DC8">
      <w:pPr>
        <w:spacing w:after="0" w:line="240" w:lineRule="auto"/>
        <w:ind w:left="720" w:hanging="720"/>
        <w:rPr>
          <w:rFonts w:ascii="Arial" w:hAnsi="Arial" w:cs="Arial"/>
          <w:b/>
          <w:sz w:val="20"/>
          <w:szCs w:val="20"/>
        </w:rPr>
      </w:pPr>
    </w:p>
    <w:p w:rsidR="00016609" w:rsidRDefault="00016609"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[PROGRAMMING INSTRUCTION: ASK ALL</w:t>
      </w:r>
      <w:r w:rsidRPr="00016609">
        <w:rPr>
          <w:rFonts w:ascii="Arial" w:eastAsia="Geneva" w:hAnsi="Arial" w:cs="Arial"/>
          <w:b/>
          <w:bCs/>
          <w:color w:val="FF0000"/>
          <w:kern w:val="24"/>
          <w:sz w:val="20"/>
          <w:szCs w:val="20"/>
        </w:rPr>
        <w:t xml:space="preserve">. </w:t>
      </w:r>
      <w:proofErr w:type="gramStart"/>
      <w:r w:rsidR="00F013E1">
        <w:rPr>
          <w:rFonts w:ascii="Arial" w:eastAsia="Geneva" w:hAnsi="Arial" w:cs="Arial"/>
          <w:b/>
          <w:bCs/>
          <w:color w:val="FF0000"/>
          <w:kern w:val="24"/>
          <w:sz w:val="20"/>
          <w:szCs w:val="20"/>
        </w:rPr>
        <w:t>SINGLE</w:t>
      </w:r>
      <w:r w:rsidR="00F013E1" w:rsidRPr="00016609">
        <w:rPr>
          <w:rFonts w:ascii="Arial" w:eastAsia="Geneva" w:hAnsi="Arial" w:cs="Arial"/>
          <w:b/>
          <w:bCs/>
          <w:color w:val="FF0000"/>
          <w:kern w:val="24"/>
          <w:sz w:val="20"/>
          <w:szCs w:val="20"/>
        </w:rPr>
        <w:t xml:space="preserve"> </w:t>
      </w:r>
      <w:r w:rsidRPr="00016609">
        <w:rPr>
          <w:rFonts w:ascii="Arial" w:eastAsia="Geneva" w:hAnsi="Arial" w:cs="Arial"/>
          <w:b/>
          <w:bCs/>
          <w:color w:val="FF0000"/>
          <w:kern w:val="24"/>
          <w:sz w:val="20"/>
          <w:szCs w:val="20"/>
        </w:rPr>
        <w:t>CODE</w:t>
      </w:r>
      <w:r w:rsidR="00F013E1">
        <w:rPr>
          <w:rFonts w:ascii="Arial" w:eastAsia="Geneva" w:hAnsi="Arial" w:cs="Arial"/>
          <w:b/>
          <w:bCs/>
          <w:color w:val="FF0000"/>
          <w:kern w:val="24"/>
          <w:sz w:val="20"/>
          <w:szCs w:val="20"/>
        </w:rPr>
        <w:t xml:space="preserve"> PER ROW</w:t>
      </w:r>
      <w:r w:rsidRPr="00016609">
        <w:rPr>
          <w:rFonts w:ascii="Arial" w:eastAsia="Geneva" w:hAnsi="Arial" w:cs="Arial"/>
          <w:b/>
          <w:bCs/>
          <w:color w:val="FF0000"/>
          <w:kern w:val="24"/>
          <w:sz w:val="20"/>
          <w:szCs w:val="20"/>
        </w:rPr>
        <w:t>.]</w:t>
      </w:r>
      <w:proofErr w:type="gramEnd"/>
    </w:p>
    <w:p w:rsidR="00016609" w:rsidRPr="00C72B95" w:rsidRDefault="00C72B95" w:rsidP="00CE2DC8">
      <w:pPr>
        <w:spacing w:after="0" w:line="240" w:lineRule="auto"/>
        <w:ind w:left="720" w:hanging="720"/>
        <w:rPr>
          <w:rFonts w:ascii="Arial" w:hAnsi="Arial" w:cs="Arial"/>
          <w:sz w:val="20"/>
          <w:szCs w:val="20"/>
        </w:rPr>
      </w:pPr>
      <w:r>
        <w:rPr>
          <w:rFonts w:ascii="Arial" w:hAnsi="Arial" w:cs="Arial"/>
          <w:b/>
          <w:sz w:val="20"/>
          <w:szCs w:val="20"/>
        </w:rPr>
        <w:t>Q</w:t>
      </w:r>
      <w:r w:rsidR="008D0F93">
        <w:rPr>
          <w:rFonts w:ascii="Arial" w:hAnsi="Arial" w:cs="Arial"/>
          <w:b/>
          <w:sz w:val="20"/>
          <w:szCs w:val="20"/>
        </w:rPr>
        <w:t>A3</w:t>
      </w:r>
      <w:r>
        <w:rPr>
          <w:rFonts w:ascii="Arial" w:hAnsi="Arial" w:cs="Arial"/>
          <w:b/>
          <w:sz w:val="20"/>
          <w:szCs w:val="20"/>
        </w:rPr>
        <w:t xml:space="preserve">. </w:t>
      </w:r>
      <w:r>
        <w:rPr>
          <w:rFonts w:ascii="Arial" w:hAnsi="Arial" w:cs="Arial"/>
          <w:b/>
          <w:sz w:val="20"/>
          <w:szCs w:val="20"/>
        </w:rPr>
        <w:tab/>
      </w:r>
      <w:r w:rsidRPr="00C72B95">
        <w:rPr>
          <w:rFonts w:ascii="Arial" w:hAnsi="Arial" w:cs="Arial"/>
          <w:sz w:val="20"/>
          <w:szCs w:val="20"/>
        </w:rPr>
        <w:t>P</w:t>
      </w:r>
      <w:r w:rsidR="00016609" w:rsidRPr="00C72B95">
        <w:rPr>
          <w:rFonts w:ascii="Arial" w:hAnsi="Arial" w:cs="Arial"/>
          <w:sz w:val="20"/>
          <w:szCs w:val="20"/>
        </w:rPr>
        <w:t>lease can you tell us if you</w:t>
      </w:r>
      <w:r w:rsidR="00DA29E0">
        <w:rPr>
          <w:rFonts w:ascii="Arial" w:hAnsi="Arial" w:cs="Arial"/>
          <w:sz w:val="20"/>
          <w:szCs w:val="20"/>
        </w:rPr>
        <w:t xml:space="preserve"> are uncomfortable driving in any of the following situations</w:t>
      </w:r>
      <w:r w:rsidR="00016609" w:rsidRPr="00C72B95">
        <w:rPr>
          <w:rFonts w:ascii="Arial" w:hAnsi="Arial" w:cs="Arial"/>
          <w:sz w:val="20"/>
          <w:szCs w:val="20"/>
        </w:rPr>
        <w:t xml:space="preserve">? </w:t>
      </w:r>
    </w:p>
    <w:p w:rsidR="00016609" w:rsidRDefault="00016609" w:rsidP="00CE2DC8">
      <w:pPr>
        <w:spacing w:after="0" w:line="240" w:lineRule="auto"/>
        <w:rPr>
          <w:rFonts w:ascii="Arial" w:hAnsi="Arial" w:cs="Arial"/>
          <w:b/>
          <w:sz w:val="20"/>
          <w:szCs w:val="20"/>
        </w:rPr>
      </w:pPr>
    </w:p>
    <w:tbl>
      <w:tblPr>
        <w:tblStyle w:val="TableGrid"/>
        <w:tblW w:w="0" w:type="auto"/>
        <w:tblLook w:val="04A0"/>
      </w:tblPr>
      <w:tblGrid>
        <w:gridCol w:w="926"/>
        <w:gridCol w:w="4046"/>
        <w:gridCol w:w="1618"/>
        <w:gridCol w:w="1326"/>
        <w:gridCol w:w="1326"/>
      </w:tblGrid>
      <w:tr w:rsidR="00DA29E0" w:rsidRPr="00504D2F" w:rsidTr="00DA29E0">
        <w:tc>
          <w:tcPr>
            <w:tcW w:w="926" w:type="dxa"/>
          </w:tcPr>
          <w:p w:rsidR="00DA29E0" w:rsidRPr="00504D2F" w:rsidRDefault="00DA29E0" w:rsidP="00CE2DC8">
            <w:pPr>
              <w:rPr>
                <w:rFonts w:ascii="Arial" w:hAnsi="Arial" w:cs="Arial"/>
                <w:sz w:val="20"/>
                <w:szCs w:val="20"/>
              </w:rPr>
            </w:pPr>
          </w:p>
        </w:tc>
        <w:tc>
          <w:tcPr>
            <w:tcW w:w="4046" w:type="dxa"/>
          </w:tcPr>
          <w:p w:rsidR="00DA29E0" w:rsidRPr="00504D2F" w:rsidRDefault="00DA29E0" w:rsidP="00CE2DC8">
            <w:pPr>
              <w:rPr>
                <w:rFonts w:ascii="Arial" w:hAnsi="Arial" w:cs="Arial"/>
                <w:sz w:val="20"/>
                <w:szCs w:val="20"/>
              </w:rPr>
            </w:pPr>
          </w:p>
        </w:tc>
        <w:tc>
          <w:tcPr>
            <w:tcW w:w="1618" w:type="dxa"/>
          </w:tcPr>
          <w:p w:rsidR="00DA29E0" w:rsidRPr="00504D2F" w:rsidRDefault="00DA29E0" w:rsidP="00CE2DC8">
            <w:pPr>
              <w:rPr>
                <w:rFonts w:ascii="Arial" w:hAnsi="Arial" w:cs="Arial"/>
                <w:sz w:val="20"/>
                <w:szCs w:val="20"/>
              </w:rPr>
            </w:pPr>
            <w:r w:rsidRPr="00504D2F">
              <w:rPr>
                <w:rFonts w:ascii="Arial" w:hAnsi="Arial" w:cs="Arial"/>
                <w:sz w:val="20"/>
                <w:szCs w:val="20"/>
              </w:rPr>
              <w:t>Yes, uncomfortable</w:t>
            </w:r>
          </w:p>
        </w:tc>
        <w:tc>
          <w:tcPr>
            <w:tcW w:w="1326" w:type="dxa"/>
          </w:tcPr>
          <w:p w:rsidR="00DA29E0" w:rsidRPr="00504D2F" w:rsidRDefault="00DA29E0" w:rsidP="00CE2DC8">
            <w:pPr>
              <w:rPr>
                <w:rFonts w:ascii="Arial" w:hAnsi="Arial" w:cs="Arial"/>
                <w:sz w:val="20"/>
                <w:szCs w:val="20"/>
              </w:rPr>
            </w:pPr>
            <w:r w:rsidRPr="00504D2F">
              <w:rPr>
                <w:rFonts w:ascii="Arial" w:hAnsi="Arial" w:cs="Arial"/>
                <w:sz w:val="20"/>
                <w:szCs w:val="20"/>
              </w:rPr>
              <w:t>Yes, but only a little</w:t>
            </w:r>
          </w:p>
        </w:tc>
        <w:tc>
          <w:tcPr>
            <w:tcW w:w="1326" w:type="dxa"/>
          </w:tcPr>
          <w:p w:rsidR="00DA29E0" w:rsidRPr="00504D2F" w:rsidRDefault="00DA29E0" w:rsidP="00CE2DC8">
            <w:pPr>
              <w:rPr>
                <w:rFonts w:ascii="Arial" w:hAnsi="Arial" w:cs="Arial"/>
                <w:sz w:val="20"/>
                <w:szCs w:val="20"/>
              </w:rPr>
            </w:pPr>
            <w:r w:rsidRPr="00504D2F">
              <w:rPr>
                <w:rFonts w:ascii="Arial" w:hAnsi="Arial" w:cs="Arial"/>
                <w:sz w:val="20"/>
                <w:szCs w:val="20"/>
              </w:rPr>
              <w:t>No</w:t>
            </w:r>
          </w:p>
        </w:tc>
      </w:tr>
      <w:tr w:rsidR="00DA29E0" w:rsidTr="00DA29E0">
        <w:tc>
          <w:tcPr>
            <w:tcW w:w="926" w:type="dxa"/>
          </w:tcPr>
          <w:p w:rsidR="00DA29E0" w:rsidRPr="00C72B95" w:rsidRDefault="00504D2F" w:rsidP="00CE2DC8">
            <w:pPr>
              <w:rPr>
                <w:rFonts w:ascii="Arial" w:hAnsi="Arial" w:cs="Arial"/>
                <w:sz w:val="20"/>
                <w:szCs w:val="20"/>
              </w:rPr>
            </w:pPr>
            <w:r>
              <w:rPr>
                <w:rFonts w:ascii="Arial" w:hAnsi="Arial" w:cs="Arial"/>
                <w:sz w:val="20"/>
                <w:szCs w:val="20"/>
              </w:rPr>
              <w:t>a</w:t>
            </w:r>
          </w:p>
        </w:tc>
        <w:tc>
          <w:tcPr>
            <w:tcW w:w="4046" w:type="dxa"/>
          </w:tcPr>
          <w:p w:rsidR="00DA29E0" w:rsidRPr="00C72B95" w:rsidRDefault="00DA29E0" w:rsidP="00CE2DC8">
            <w:pPr>
              <w:rPr>
                <w:rFonts w:ascii="Arial" w:hAnsi="Arial" w:cs="Arial"/>
                <w:sz w:val="20"/>
                <w:szCs w:val="20"/>
              </w:rPr>
            </w:pPr>
            <w:r w:rsidRPr="00C72B95">
              <w:rPr>
                <w:rFonts w:ascii="Arial" w:hAnsi="Arial" w:cs="Arial"/>
                <w:sz w:val="20"/>
                <w:szCs w:val="20"/>
              </w:rPr>
              <w:t>Driving after dark</w:t>
            </w:r>
          </w:p>
        </w:tc>
        <w:tc>
          <w:tcPr>
            <w:tcW w:w="1618" w:type="dxa"/>
          </w:tcPr>
          <w:p w:rsidR="00DA29E0" w:rsidRPr="00504D2F" w:rsidRDefault="00504D2F" w:rsidP="00504D2F">
            <w:pPr>
              <w:jc w:val="center"/>
              <w:rPr>
                <w:rFonts w:ascii="Arial" w:hAnsi="Arial" w:cs="Arial"/>
                <w:sz w:val="20"/>
                <w:szCs w:val="20"/>
              </w:rPr>
            </w:pPr>
            <w:r w:rsidRPr="00504D2F">
              <w:rPr>
                <w:rFonts w:ascii="Arial" w:hAnsi="Arial" w:cs="Arial"/>
                <w:sz w:val="20"/>
                <w:szCs w:val="20"/>
              </w:rPr>
              <w:t>1</w:t>
            </w:r>
          </w:p>
        </w:tc>
        <w:tc>
          <w:tcPr>
            <w:tcW w:w="1326" w:type="dxa"/>
          </w:tcPr>
          <w:p w:rsidR="00DA29E0" w:rsidRPr="00504D2F" w:rsidRDefault="00504D2F" w:rsidP="00504D2F">
            <w:pPr>
              <w:jc w:val="center"/>
              <w:rPr>
                <w:rFonts w:ascii="Arial" w:hAnsi="Arial" w:cs="Arial"/>
                <w:sz w:val="20"/>
                <w:szCs w:val="20"/>
              </w:rPr>
            </w:pPr>
            <w:r w:rsidRPr="00504D2F">
              <w:rPr>
                <w:rFonts w:ascii="Arial" w:hAnsi="Arial" w:cs="Arial"/>
                <w:sz w:val="20"/>
                <w:szCs w:val="20"/>
              </w:rPr>
              <w:t>2</w:t>
            </w:r>
          </w:p>
        </w:tc>
        <w:tc>
          <w:tcPr>
            <w:tcW w:w="1326" w:type="dxa"/>
          </w:tcPr>
          <w:p w:rsidR="00DA29E0" w:rsidRPr="00504D2F" w:rsidRDefault="00504D2F" w:rsidP="00504D2F">
            <w:pPr>
              <w:jc w:val="center"/>
              <w:rPr>
                <w:rFonts w:ascii="Arial" w:hAnsi="Arial" w:cs="Arial"/>
                <w:sz w:val="20"/>
                <w:szCs w:val="20"/>
              </w:rPr>
            </w:pPr>
            <w:r w:rsidRPr="00504D2F">
              <w:rPr>
                <w:rFonts w:ascii="Arial" w:hAnsi="Arial" w:cs="Arial"/>
                <w:sz w:val="20"/>
                <w:szCs w:val="20"/>
              </w:rPr>
              <w:t>3</w:t>
            </w:r>
          </w:p>
        </w:tc>
      </w:tr>
      <w:tr w:rsidR="00504D2F" w:rsidTr="00DA29E0">
        <w:tc>
          <w:tcPr>
            <w:tcW w:w="926" w:type="dxa"/>
          </w:tcPr>
          <w:p w:rsidR="00504D2F" w:rsidRPr="00C72B95" w:rsidRDefault="00504D2F" w:rsidP="00CE2DC8">
            <w:pPr>
              <w:rPr>
                <w:rFonts w:ascii="Arial" w:hAnsi="Arial" w:cs="Arial"/>
                <w:sz w:val="20"/>
                <w:szCs w:val="20"/>
              </w:rPr>
            </w:pPr>
            <w:r>
              <w:rPr>
                <w:rFonts w:ascii="Arial" w:hAnsi="Arial" w:cs="Arial"/>
                <w:sz w:val="20"/>
                <w:szCs w:val="20"/>
              </w:rPr>
              <w:t>b</w:t>
            </w:r>
          </w:p>
        </w:tc>
        <w:tc>
          <w:tcPr>
            <w:tcW w:w="4046" w:type="dxa"/>
          </w:tcPr>
          <w:p w:rsidR="00504D2F" w:rsidRPr="00C72B95" w:rsidRDefault="00504D2F" w:rsidP="00D4295E">
            <w:pPr>
              <w:rPr>
                <w:rFonts w:ascii="Arial" w:hAnsi="Arial" w:cs="Arial"/>
                <w:sz w:val="20"/>
                <w:szCs w:val="20"/>
              </w:rPr>
            </w:pPr>
            <w:r w:rsidRPr="00C72B95">
              <w:rPr>
                <w:rFonts w:ascii="Arial" w:hAnsi="Arial" w:cs="Arial"/>
                <w:sz w:val="20"/>
                <w:szCs w:val="20"/>
              </w:rPr>
              <w:t xml:space="preserve">Driving in </w:t>
            </w:r>
            <w:r>
              <w:rPr>
                <w:rFonts w:ascii="Arial" w:hAnsi="Arial" w:cs="Arial"/>
                <w:sz w:val="20"/>
                <w:szCs w:val="20"/>
              </w:rPr>
              <w:t>the snow</w:t>
            </w:r>
            <w:del w:id="27" w:author="Martyna.Elliot-Cooke" w:date="2014-01-14T10:59:00Z">
              <w:r w:rsidRPr="00C72B95" w:rsidDel="00D4295E">
                <w:rPr>
                  <w:rFonts w:ascii="Arial" w:hAnsi="Arial" w:cs="Arial"/>
                  <w:sz w:val="20"/>
                  <w:szCs w:val="20"/>
                </w:rPr>
                <w:delText xml:space="preserve"> </w:delText>
              </w:r>
              <w:r w:rsidDel="00D4295E">
                <w:rPr>
                  <w:rFonts w:ascii="Arial" w:hAnsi="Arial" w:cs="Arial"/>
                  <w:sz w:val="20"/>
                  <w:szCs w:val="20"/>
                </w:rPr>
                <w:delText>or rain</w:delText>
              </w:r>
            </w:del>
          </w:p>
        </w:tc>
        <w:tc>
          <w:tcPr>
            <w:tcW w:w="1618" w:type="dxa"/>
          </w:tcPr>
          <w:p w:rsidR="00504D2F" w:rsidRDefault="00504D2F" w:rsidP="00504D2F">
            <w:pPr>
              <w:jc w:val="center"/>
              <w:rPr>
                <w:rFonts w:ascii="Arial" w:hAnsi="Arial" w:cs="Arial"/>
                <w:b/>
                <w:sz w:val="20"/>
                <w:szCs w:val="20"/>
              </w:rPr>
            </w:pPr>
            <w:r w:rsidRPr="00504D2F">
              <w:rPr>
                <w:rFonts w:ascii="Arial" w:hAnsi="Arial" w:cs="Arial"/>
                <w:sz w:val="20"/>
                <w:szCs w:val="20"/>
              </w:rPr>
              <w:t>1</w:t>
            </w:r>
          </w:p>
        </w:tc>
        <w:tc>
          <w:tcPr>
            <w:tcW w:w="1326" w:type="dxa"/>
          </w:tcPr>
          <w:p w:rsidR="00504D2F" w:rsidRDefault="00504D2F" w:rsidP="00504D2F">
            <w:pPr>
              <w:jc w:val="center"/>
              <w:rPr>
                <w:rFonts w:ascii="Arial" w:hAnsi="Arial" w:cs="Arial"/>
                <w:b/>
                <w:sz w:val="20"/>
                <w:szCs w:val="20"/>
              </w:rPr>
            </w:pPr>
            <w:r w:rsidRPr="00504D2F">
              <w:rPr>
                <w:rFonts w:ascii="Arial" w:hAnsi="Arial" w:cs="Arial"/>
                <w:sz w:val="20"/>
                <w:szCs w:val="20"/>
              </w:rPr>
              <w:t>2</w:t>
            </w:r>
          </w:p>
        </w:tc>
        <w:tc>
          <w:tcPr>
            <w:tcW w:w="1326" w:type="dxa"/>
          </w:tcPr>
          <w:p w:rsidR="00504D2F" w:rsidRDefault="00504D2F" w:rsidP="00504D2F">
            <w:pPr>
              <w:jc w:val="center"/>
              <w:rPr>
                <w:rFonts w:ascii="Arial" w:hAnsi="Arial" w:cs="Arial"/>
                <w:b/>
                <w:sz w:val="20"/>
                <w:szCs w:val="20"/>
              </w:rPr>
            </w:pPr>
            <w:r w:rsidRPr="00504D2F">
              <w:rPr>
                <w:rFonts w:ascii="Arial" w:hAnsi="Arial" w:cs="Arial"/>
                <w:sz w:val="20"/>
                <w:szCs w:val="20"/>
              </w:rPr>
              <w:t>3</w:t>
            </w:r>
          </w:p>
        </w:tc>
      </w:tr>
      <w:tr w:rsidR="00D4295E" w:rsidTr="00DA29E0">
        <w:trPr>
          <w:ins w:id="28" w:author="Martyna.Elliot-Cooke" w:date="2014-01-14T10:59:00Z"/>
        </w:trPr>
        <w:tc>
          <w:tcPr>
            <w:tcW w:w="926" w:type="dxa"/>
          </w:tcPr>
          <w:p w:rsidR="00D4295E" w:rsidRDefault="00D4295E" w:rsidP="00CE2DC8">
            <w:pPr>
              <w:rPr>
                <w:ins w:id="29" w:author="Martyna.Elliot-Cooke" w:date="2014-01-14T10:59:00Z"/>
                <w:rFonts w:ascii="Arial" w:hAnsi="Arial" w:cs="Arial"/>
                <w:sz w:val="20"/>
                <w:szCs w:val="20"/>
              </w:rPr>
            </w:pPr>
            <w:ins w:id="30" w:author="Martyna.Elliot-Cooke" w:date="2014-01-14T10:59:00Z">
              <w:r>
                <w:rPr>
                  <w:rFonts w:ascii="Arial" w:hAnsi="Arial" w:cs="Arial"/>
                  <w:sz w:val="20"/>
                  <w:szCs w:val="20"/>
                </w:rPr>
                <w:t>c</w:t>
              </w:r>
            </w:ins>
          </w:p>
        </w:tc>
        <w:tc>
          <w:tcPr>
            <w:tcW w:w="4046" w:type="dxa"/>
          </w:tcPr>
          <w:p w:rsidR="00D4295E" w:rsidRPr="00C72B95" w:rsidRDefault="00D4295E" w:rsidP="00D4295E">
            <w:pPr>
              <w:rPr>
                <w:ins w:id="31" w:author="Martyna.Elliot-Cooke" w:date="2014-01-14T10:59:00Z"/>
                <w:rFonts w:ascii="Arial" w:hAnsi="Arial" w:cs="Arial"/>
                <w:sz w:val="20"/>
                <w:szCs w:val="20"/>
              </w:rPr>
            </w:pPr>
            <w:ins w:id="32" w:author="Martyna.Elliot-Cooke" w:date="2014-01-14T10:59:00Z">
              <w:r w:rsidRPr="00C72B95">
                <w:rPr>
                  <w:rFonts w:ascii="Arial" w:hAnsi="Arial" w:cs="Arial"/>
                  <w:sz w:val="20"/>
                  <w:szCs w:val="20"/>
                </w:rPr>
                <w:t xml:space="preserve">Driving in </w:t>
              </w:r>
              <w:r>
                <w:rPr>
                  <w:rFonts w:ascii="Arial" w:hAnsi="Arial" w:cs="Arial"/>
                  <w:sz w:val="20"/>
                  <w:szCs w:val="20"/>
                </w:rPr>
                <w:t>the rain</w:t>
              </w:r>
            </w:ins>
          </w:p>
        </w:tc>
        <w:tc>
          <w:tcPr>
            <w:tcW w:w="1618" w:type="dxa"/>
          </w:tcPr>
          <w:p w:rsidR="00D4295E" w:rsidRPr="00504D2F" w:rsidRDefault="00D4295E" w:rsidP="00504D2F">
            <w:pPr>
              <w:jc w:val="center"/>
              <w:rPr>
                <w:ins w:id="33" w:author="Martyna.Elliot-Cooke" w:date="2014-01-14T10:59:00Z"/>
                <w:rFonts w:ascii="Arial" w:hAnsi="Arial" w:cs="Arial"/>
                <w:sz w:val="20"/>
                <w:szCs w:val="20"/>
              </w:rPr>
            </w:pPr>
            <w:ins w:id="34" w:author="Martyna.Elliot-Cooke" w:date="2014-01-14T10:59:00Z">
              <w:r w:rsidRPr="00504D2F">
                <w:rPr>
                  <w:rFonts w:ascii="Arial" w:hAnsi="Arial" w:cs="Arial"/>
                  <w:sz w:val="20"/>
                  <w:szCs w:val="20"/>
                </w:rPr>
                <w:t>1</w:t>
              </w:r>
            </w:ins>
          </w:p>
        </w:tc>
        <w:tc>
          <w:tcPr>
            <w:tcW w:w="1326" w:type="dxa"/>
          </w:tcPr>
          <w:p w:rsidR="00D4295E" w:rsidRPr="00504D2F" w:rsidRDefault="00D4295E" w:rsidP="00504D2F">
            <w:pPr>
              <w:jc w:val="center"/>
              <w:rPr>
                <w:ins w:id="35" w:author="Martyna.Elliot-Cooke" w:date="2014-01-14T10:59:00Z"/>
                <w:rFonts w:ascii="Arial" w:hAnsi="Arial" w:cs="Arial"/>
                <w:sz w:val="20"/>
                <w:szCs w:val="20"/>
              </w:rPr>
            </w:pPr>
            <w:ins w:id="36" w:author="Martyna.Elliot-Cooke" w:date="2014-01-14T10:59:00Z">
              <w:r w:rsidRPr="00504D2F">
                <w:rPr>
                  <w:rFonts w:ascii="Arial" w:hAnsi="Arial" w:cs="Arial"/>
                  <w:sz w:val="20"/>
                  <w:szCs w:val="20"/>
                </w:rPr>
                <w:t>2</w:t>
              </w:r>
            </w:ins>
          </w:p>
        </w:tc>
        <w:tc>
          <w:tcPr>
            <w:tcW w:w="1326" w:type="dxa"/>
          </w:tcPr>
          <w:p w:rsidR="00D4295E" w:rsidRPr="00504D2F" w:rsidRDefault="00D4295E" w:rsidP="00504D2F">
            <w:pPr>
              <w:jc w:val="center"/>
              <w:rPr>
                <w:ins w:id="37" w:author="Martyna.Elliot-Cooke" w:date="2014-01-14T10:59:00Z"/>
                <w:rFonts w:ascii="Arial" w:hAnsi="Arial" w:cs="Arial"/>
                <w:sz w:val="20"/>
                <w:szCs w:val="20"/>
              </w:rPr>
            </w:pPr>
            <w:ins w:id="38" w:author="Martyna.Elliot-Cooke" w:date="2014-01-14T10:59:00Z">
              <w:r w:rsidRPr="00504D2F">
                <w:rPr>
                  <w:rFonts w:ascii="Arial" w:hAnsi="Arial" w:cs="Arial"/>
                  <w:sz w:val="20"/>
                  <w:szCs w:val="20"/>
                </w:rPr>
                <w:t>3</w:t>
              </w:r>
            </w:ins>
          </w:p>
        </w:tc>
      </w:tr>
      <w:tr w:rsidR="00D4295E" w:rsidTr="00DA29E0">
        <w:tc>
          <w:tcPr>
            <w:tcW w:w="926" w:type="dxa"/>
          </w:tcPr>
          <w:p w:rsidR="00D4295E" w:rsidRPr="00C72B95" w:rsidRDefault="00D4295E" w:rsidP="00CE2DC8">
            <w:pPr>
              <w:rPr>
                <w:rFonts w:ascii="Arial" w:hAnsi="Arial" w:cs="Arial"/>
                <w:sz w:val="20"/>
                <w:szCs w:val="20"/>
              </w:rPr>
            </w:pPr>
            <w:ins w:id="39" w:author="Martyna.Elliot-Cooke" w:date="2014-01-14T10:59:00Z">
              <w:r>
                <w:rPr>
                  <w:rFonts w:ascii="Arial" w:hAnsi="Arial" w:cs="Arial"/>
                  <w:sz w:val="20"/>
                  <w:szCs w:val="20"/>
                </w:rPr>
                <w:t>d</w:t>
              </w:r>
            </w:ins>
            <w:del w:id="40" w:author="Martyna.Elliot-Cooke" w:date="2014-01-14T10:59:00Z">
              <w:r w:rsidDel="00A5142F">
                <w:rPr>
                  <w:rFonts w:ascii="Arial" w:hAnsi="Arial" w:cs="Arial"/>
                  <w:sz w:val="20"/>
                  <w:szCs w:val="20"/>
                </w:rPr>
                <w:delText>c</w:delText>
              </w:r>
            </w:del>
          </w:p>
        </w:tc>
        <w:tc>
          <w:tcPr>
            <w:tcW w:w="4046" w:type="dxa"/>
          </w:tcPr>
          <w:p w:rsidR="00D4295E" w:rsidRPr="00C72B95" w:rsidRDefault="00D4295E" w:rsidP="00CE2DC8">
            <w:pPr>
              <w:rPr>
                <w:rFonts w:ascii="Arial" w:hAnsi="Arial" w:cs="Arial"/>
                <w:sz w:val="20"/>
                <w:szCs w:val="20"/>
              </w:rPr>
            </w:pPr>
            <w:r w:rsidRPr="00C72B95">
              <w:rPr>
                <w:rFonts w:ascii="Arial" w:hAnsi="Arial" w:cs="Arial"/>
                <w:sz w:val="20"/>
                <w:szCs w:val="20"/>
              </w:rPr>
              <w:t>Driving on the motorway</w:t>
            </w:r>
          </w:p>
        </w:tc>
        <w:tc>
          <w:tcPr>
            <w:tcW w:w="1618" w:type="dxa"/>
          </w:tcPr>
          <w:p w:rsidR="00D4295E" w:rsidRDefault="00D4295E" w:rsidP="00504D2F">
            <w:pPr>
              <w:jc w:val="center"/>
              <w:rPr>
                <w:rFonts w:ascii="Arial" w:hAnsi="Arial" w:cs="Arial"/>
                <w:b/>
                <w:sz w:val="20"/>
                <w:szCs w:val="20"/>
              </w:rPr>
            </w:pPr>
            <w:r w:rsidRPr="00504D2F">
              <w:rPr>
                <w:rFonts w:ascii="Arial" w:hAnsi="Arial" w:cs="Arial"/>
                <w:sz w:val="20"/>
                <w:szCs w:val="20"/>
              </w:rPr>
              <w:t>1</w:t>
            </w:r>
          </w:p>
        </w:tc>
        <w:tc>
          <w:tcPr>
            <w:tcW w:w="1326" w:type="dxa"/>
          </w:tcPr>
          <w:p w:rsidR="00D4295E" w:rsidRDefault="00D4295E" w:rsidP="00504D2F">
            <w:pPr>
              <w:jc w:val="center"/>
              <w:rPr>
                <w:rFonts w:ascii="Arial" w:hAnsi="Arial" w:cs="Arial"/>
                <w:b/>
                <w:sz w:val="20"/>
                <w:szCs w:val="20"/>
              </w:rPr>
            </w:pPr>
            <w:r w:rsidRPr="00504D2F">
              <w:rPr>
                <w:rFonts w:ascii="Arial" w:hAnsi="Arial" w:cs="Arial"/>
                <w:sz w:val="20"/>
                <w:szCs w:val="20"/>
              </w:rPr>
              <w:t>2</w:t>
            </w:r>
          </w:p>
        </w:tc>
        <w:tc>
          <w:tcPr>
            <w:tcW w:w="1326" w:type="dxa"/>
          </w:tcPr>
          <w:p w:rsidR="00D4295E" w:rsidRDefault="00D4295E" w:rsidP="00504D2F">
            <w:pPr>
              <w:jc w:val="center"/>
              <w:rPr>
                <w:rFonts w:ascii="Arial" w:hAnsi="Arial" w:cs="Arial"/>
                <w:b/>
                <w:sz w:val="20"/>
                <w:szCs w:val="20"/>
              </w:rPr>
            </w:pPr>
            <w:r w:rsidRPr="00504D2F">
              <w:rPr>
                <w:rFonts w:ascii="Arial" w:hAnsi="Arial" w:cs="Arial"/>
                <w:sz w:val="20"/>
                <w:szCs w:val="20"/>
              </w:rPr>
              <w:t>3</w:t>
            </w:r>
          </w:p>
        </w:tc>
      </w:tr>
      <w:tr w:rsidR="00D4295E" w:rsidTr="00DA29E0">
        <w:tc>
          <w:tcPr>
            <w:tcW w:w="926" w:type="dxa"/>
          </w:tcPr>
          <w:p w:rsidR="00D4295E" w:rsidRPr="00C72B95" w:rsidRDefault="00D4295E" w:rsidP="00CE2DC8">
            <w:pPr>
              <w:rPr>
                <w:rFonts w:ascii="Arial" w:hAnsi="Arial" w:cs="Arial"/>
                <w:sz w:val="20"/>
                <w:szCs w:val="20"/>
              </w:rPr>
            </w:pPr>
            <w:ins w:id="41" w:author="Martyna.Elliot-Cooke" w:date="2014-01-14T10:59:00Z">
              <w:r>
                <w:rPr>
                  <w:rFonts w:ascii="Arial" w:hAnsi="Arial" w:cs="Arial"/>
                  <w:sz w:val="20"/>
                  <w:szCs w:val="20"/>
                </w:rPr>
                <w:t>e</w:t>
              </w:r>
            </w:ins>
            <w:del w:id="42" w:author="Martyna.Elliot-Cooke" w:date="2014-01-14T10:59:00Z">
              <w:r w:rsidDel="00A5142F">
                <w:rPr>
                  <w:rFonts w:ascii="Arial" w:hAnsi="Arial" w:cs="Arial"/>
                  <w:sz w:val="20"/>
                  <w:szCs w:val="20"/>
                </w:rPr>
                <w:delText>d</w:delText>
              </w:r>
            </w:del>
          </w:p>
        </w:tc>
        <w:tc>
          <w:tcPr>
            <w:tcW w:w="4046" w:type="dxa"/>
          </w:tcPr>
          <w:p w:rsidR="00D4295E" w:rsidRPr="00C72B95" w:rsidRDefault="00D4295E" w:rsidP="00CE2DC8">
            <w:pPr>
              <w:rPr>
                <w:rFonts w:ascii="Arial" w:hAnsi="Arial" w:cs="Arial"/>
                <w:sz w:val="20"/>
                <w:szCs w:val="20"/>
              </w:rPr>
            </w:pPr>
            <w:r>
              <w:rPr>
                <w:rFonts w:ascii="Arial" w:hAnsi="Arial" w:cs="Arial"/>
                <w:sz w:val="20"/>
                <w:szCs w:val="20"/>
              </w:rPr>
              <w:t>Driving on icy roads</w:t>
            </w:r>
          </w:p>
        </w:tc>
        <w:tc>
          <w:tcPr>
            <w:tcW w:w="1618" w:type="dxa"/>
          </w:tcPr>
          <w:p w:rsidR="00D4295E" w:rsidRDefault="00D4295E" w:rsidP="00504D2F">
            <w:pPr>
              <w:jc w:val="center"/>
              <w:rPr>
                <w:rFonts w:ascii="Arial" w:hAnsi="Arial" w:cs="Arial"/>
                <w:b/>
                <w:sz w:val="20"/>
                <w:szCs w:val="20"/>
              </w:rPr>
            </w:pPr>
            <w:r w:rsidRPr="00504D2F">
              <w:rPr>
                <w:rFonts w:ascii="Arial" w:hAnsi="Arial" w:cs="Arial"/>
                <w:sz w:val="20"/>
                <w:szCs w:val="20"/>
              </w:rPr>
              <w:t>1</w:t>
            </w:r>
          </w:p>
        </w:tc>
        <w:tc>
          <w:tcPr>
            <w:tcW w:w="1326" w:type="dxa"/>
          </w:tcPr>
          <w:p w:rsidR="00D4295E" w:rsidRDefault="00D4295E" w:rsidP="00504D2F">
            <w:pPr>
              <w:jc w:val="center"/>
              <w:rPr>
                <w:rFonts w:ascii="Arial" w:hAnsi="Arial" w:cs="Arial"/>
                <w:b/>
                <w:sz w:val="20"/>
                <w:szCs w:val="20"/>
              </w:rPr>
            </w:pPr>
            <w:r w:rsidRPr="00504D2F">
              <w:rPr>
                <w:rFonts w:ascii="Arial" w:hAnsi="Arial" w:cs="Arial"/>
                <w:sz w:val="20"/>
                <w:szCs w:val="20"/>
              </w:rPr>
              <w:t>2</w:t>
            </w:r>
          </w:p>
        </w:tc>
        <w:tc>
          <w:tcPr>
            <w:tcW w:w="1326" w:type="dxa"/>
          </w:tcPr>
          <w:p w:rsidR="00D4295E" w:rsidRDefault="00D4295E" w:rsidP="00504D2F">
            <w:pPr>
              <w:jc w:val="center"/>
              <w:rPr>
                <w:rFonts w:ascii="Arial" w:hAnsi="Arial" w:cs="Arial"/>
                <w:b/>
                <w:sz w:val="20"/>
                <w:szCs w:val="20"/>
              </w:rPr>
            </w:pPr>
            <w:r w:rsidRPr="00504D2F">
              <w:rPr>
                <w:rFonts w:ascii="Arial" w:hAnsi="Arial" w:cs="Arial"/>
                <w:sz w:val="20"/>
                <w:szCs w:val="20"/>
              </w:rPr>
              <w:t>3</w:t>
            </w:r>
          </w:p>
        </w:tc>
      </w:tr>
      <w:tr w:rsidR="00D4295E" w:rsidTr="00DA29E0">
        <w:tc>
          <w:tcPr>
            <w:tcW w:w="926" w:type="dxa"/>
          </w:tcPr>
          <w:p w:rsidR="00D4295E" w:rsidRPr="00C72B95" w:rsidRDefault="00D4295E" w:rsidP="00CE2DC8">
            <w:pPr>
              <w:rPr>
                <w:rFonts w:ascii="Arial" w:hAnsi="Arial" w:cs="Arial"/>
                <w:sz w:val="20"/>
                <w:szCs w:val="20"/>
              </w:rPr>
            </w:pPr>
            <w:ins w:id="43" w:author="Martyna.Elliot-Cooke" w:date="2014-01-14T10:59:00Z">
              <w:r>
                <w:rPr>
                  <w:rFonts w:ascii="Arial" w:hAnsi="Arial" w:cs="Arial"/>
                  <w:sz w:val="20"/>
                  <w:szCs w:val="20"/>
                </w:rPr>
                <w:t>f</w:t>
              </w:r>
            </w:ins>
            <w:del w:id="44" w:author="Martyna.Elliot-Cooke" w:date="2014-01-14T10:59:00Z">
              <w:r w:rsidDel="00A5142F">
                <w:rPr>
                  <w:rFonts w:ascii="Arial" w:hAnsi="Arial" w:cs="Arial"/>
                  <w:sz w:val="20"/>
                  <w:szCs w:val="20"/>
                </w:rPr>
                <w:delText>e</w:delText>
              </w:r>
            </w:del>
          </w:p>
        </w:tc>
        <w:tc>
          <w:tcPr>
            <w:tcW w:w="4046" w:type="dxa"/>
          </w:tcPr>
          <w:p w:rsidR="00D4295E" w:rsidRPr="00C72B95" w:rsidRDefault="00D4295E" w:rsidP="00504D2F">
            <w:pPr>
              <w:rPr>
                <w:rFonts w:ascii="Arial" w:hAnsi="Arial" w:cs="Arial"/>
                <w:sz w:val="20"/>
                <w:szCs w:val="20"/>
              </w:rPr>
            </w:pPr>
            <w:r w:rsidRPr="00C72B95">
              <w:rPr>
                <w:rFonts w:ascii="Arial" w:hAnsi="Arial" w:cs="Arial"/>
                <w:sz w:val="20"/>
                <w:szCs w:val="20"/>
              </w:rPr>
              <w:t>Other (</w:t>
            </w:r>
            <w:r>
              <w:rPr>
                <w:rFonts w:ascii="Arial" w:hAnsi="Arial" w:cs="Arial"/>
                <w:sz w:val="20"/>
                <w:szCs w:val="20"/>
              </w:rPr>
              <w:t>P</w:t>
            </w:r>
            <w:r w:rsidRPr="00C72B95">
              <w:rPr>
                <w:rFonts w:ascii="Arial" w:hAnsi="Arial" w:cs="Arial"/>
                <w:sz w:val="20"/>
                <w:szCs w:val="20"/>
              </w:rPr>
              <w:t>lease specify)</w:t>
            </w:r>
          </w:p>
        </w:tc>
        <w:tc>
          <w:tcPr>
            <w:tcW w:w="1618" w:type="dxa"/>
          </w:tcPr>
          <w:p w:rsidR="00D4295E" w:rsidRDefault="00D4295E" w:rsidP="00504D2F">
            <w:pPr>
              <w:jc w:val="center"/>
              <w:rPr>
                <w:rFonts w:ascii="Arial" w:hAnsi="Arial" w:cs="Arial"/>
                <w:b/>
                <w:sz w:val="20"/>
                <w:szCs w:val="20"/>
              </w:rPr>
            </w:pPr>
            <w:r w:rsidRPr="00504D2F">
              <w:rPr>
                <w:rFonts w:ascii="Arial" w:hAnsi="Arial" w:cs="Arial"/>
                <w:sz w:val="20"/>
                <w:szCs w:val="20"/>
              </w:rPr>
              <w:t>1</w:t>
            </w:r>
          </w:p>
        </w:tc>
        <w:tc>
          <w:tcPr>
            <w:tcW w:w="1326" w:type="dxa"/>
          </w:tcPr>
          <w:p w:rsidR="00D4295E" w:rsidRDefault="00D4295E" w:rsidP="00504D2F">
            <w:pPr>
              <w:jc w:val="center"/>
              <w:rPr>
                <w:rFonts w:ascii="Arial" w:hAnsi="Arial" w:cs="Arial"/>
                <w:b/>
                <w:sz w:val="20"/>
                <w:szCs w:val="20"/>
              </w:rPr>
            </w:pPr>
            <w:r w:rsidRPr="00504D2F">
              <w:rPr>
                <w:rFonts w:ascii="Arial" w:hAnsi="Arial" w:cs="Arial"/>
                <w:sz w:val="20"/>
                <w:szCs w:val="20"/>
              </w:rPr>
              <w:t>2</w:t>
            </w:r>
          </w:p>
        </w:tc>
        <w:tc>
          <w:tcPr>
            <w:tcW w:w="1326" w:type="dxa"/>
          </w:tcPr>
          <w:p w:rsidR="00D4295E" w:rsidRDefault="00D4295E" w:rsidP="00504D2F">
            <w:pPr>
              <w:jc w:val="center"/>
              <w:rPr>
                <w:rFonts w:ascii="Arial" w:hAnsi="Arial" w:cs="Arial"/>
                <w:b/>
                <w:sz w:val="20"/>
                <w:szCs w:val="20"/>
              </w:rPr>
            </w:pPr>
            <w:r w:rsidRPr="00504D2F">
              <w:rPr>
                <w:rFonts w:ascii="Arial" w:hAnsi="Arial" w:cs="Arial"/>
                <w:sz w:val="20"/>
                <w:szCs w:val="20"/>
              </w:rPr>
              <w:t>3</w:t>
            </w:r>
          </w:p>
        </w:tc>
      </w:tr>
      <w:tr w:rsidR="00F013E1" w:rsidTr="009A2695">
        <w:tc>
          <w:tcPr>
            <w:tcW w:w="926" w:type="dxa"/>
          </w:tcPr>
          <w:p w:rsidR="00F013E1" w:rsidRPr="00C72B95" w:rsidRDefault="00D4295E" w:rsidP="00CE2DC8">
            <w:pPr>
              <w:rPr>
                <w:rFonts w:ascii="Arial" w:hAnsi="Arial" w:cs="Arial"/>
                <w:sz w:val="20"/>
                <w:szCs w:val="20"/>
              </w:rPr>
            </w:pPr>
            <w:ins w:id="45" w:author="Martyna.Elliot-Cooke" w:date="2014-01-14T10:59:00Z">
              <w:r>
                <w:rPr>
                  <w:rFonts w:ascii="Arial" w:hAnsi="Arial" w:cs="Arial"/>
                  <w:sz w:val="20"/>
                  <w:szCs w:val="20"/>
                </w:rPr>
                <w:t>g</w:t>
              </w:r>
            </w:ins>
            <w:del w:id="46" w:author="Martyna.Elliot-Cooke" w:date="2014-01-14T10:59:00Z">
              <w:r w:rsidR="00504D2F" w:rsidDel="00D4295E">
                <w:rPr>
                  <w:rFonts w:ascii="Arial" w:hAnsi="Arial" w:cs="Arial"/>
                  <w:sz w:val="20"/>
                  <w:szCs w:val="20"/>
                </w:rPr>
                <w:delText>f</w:delText>
              </w:r>
            </w:del>
          </w:p>
        </w:tc>
        <w:tc>
          <w:tcPr>
            <w:tcW w:w="4046" w:type="dxa"/>
          </w:tcPr>
          <w:p w:rsidR="00F013E1" w:rsidRPr="00C72B95" w:rsidRDefault="00F013E1" w:rsidP="00CE2DC8">
            <w:pPr>
              <w:rPr>
                <w:rFonts w:ascii="Arial" w:hAnsi="Arial" w:cs="Arial"/>
                <w:sz w:val="20"/>
                <w:szCs w:val="20"/>
              </w:rPr>
            </w:pPr>
            <w:r w:rsidRPr="00C72B95">
              <w:rPr>
                <w:rFonts w:ascii="Arial" w:hAnsi="Arial" w:cs="Arial"/>
                <w:sz w:val="20"/>
                <w:szCs w:val="20"/>
              </w:rPr>
              <w:t>I don’t have any worries when driving</w:t>
            </w:r>
          </w:p>
        </w:tc>
        <w:tc>
          <w:tcPr>
            <w:tcW w:w="4270" w:type="dxa"/>
            <w:gridSpan w:val="3"/>
          </w:tcPr>
          <w:p w:rsidR="00F013E1" w:rsidRPr="00504D2F" w:rsidRDefault="00504D2F" w:rsidP="00CE2DC8">
            <w:pPr>
              <w:rPr>
                <w:rFonts w:ascii="Arial" w:hAnsi="Arial" w:cs="Arial"/>
                <w:sz w:val="20"/>
                <w:szCs w:val="20"/>
              </w:rPr>
            </w:pPr>
            <w:r>
              <w:rPr>
                <w:rFonts w:ascii="Arial" w:hAnsi="Arial" w:cs="Arial"/>
                <w:sz w:val="20"/>
                <w:szCs w:val="20"/>
              </w:rPr>
              <w:t xml:space="preserve">96 </w:t>
            </w:r>
            <w:r w:rsidRPr="00504D2F">
              <w:rPr>
                <w:rFonts w:ascii="Arial" w:hAnsi="Arial" w:cs="Arial"/>
                <w:sz w:val="20"/>
                <w:szCs w:val="20"/>
              </w:rPr>
              <w:t>[</w:t>
            </w:r>
            <w:r w:rsidR="00F013E1" w:rsidRPr="00504D2F">
              <w:rPr>
                <w:rFonts w:ascii="Arial" w:hAnsi="Arial" w:cs="Arial"/>
                <w:sz w:val="20"/>
                <w:szCs w:val="20"/>
              </w:rPr>
              <w:t>SINGLE CODE</w:t>
            </w:r>
            <w:r w:rsidRPr="00504D2F">
              <w:rPr>
                <w:rFonts w:ascii="Arial" w:hAnsi="Arial" w:cs="Arial"/>
                <w:sz w:val="20"/>
                <w:szCs w:val="20"/>
              </w:rPr>
              <w:t>]</w:t>
            </w:r>
          </w:p>
        </w:tc>
      </w:tr>
    </w:tbl>
    <w:p w:rsidR="00C72B95" w:rsidRDefault="00C72B95" w:rsidP="00CE2DC8">
      <w:pPr>
        <w:spacing w:after="0" w:line="240" w:lineRule="auto"/>
        <w:rPr>
          <w:rFonts w:ascii="Arial" w:hAnsi="Arial" w:cs="Arial"/>
          <w:b/>
          <w:sz w:val="20"/>
          <w:szCs w:val="20"/>
        </w:rPr>
      </w:pPr>
    </w:p>
    <w:p w:rsidR="00C72B95" w:rsidRDefault="00C72B95" w:rsidP="00CE2DC8">
      <w:pPr>
        <w:spacing w:after="0" w:line="240" w:lineRule="auto"/>
        <w:rPr>
          <w:rFonts w:ascii="Arial" w:hAnsi="Arial" w:cs="Arial"/>
          <w:b/>
          <w:sz w:val="20"/>
          <w:szCs w:val="20"/>
        </w:rPr>
      </w:pPr>
    </w:p>
    <w:p w:rsidR="00B978C1" w:rsidRDefault="00B978C1">
      <w:pPr>
        <w:rPr>
          <w:rFonts w:ascii="Arial" w:eastAsia="Geneva" w:hAnsi="Arial" w:cs="Arial"/>
          <w:b/>
          <w:bCs/>
          <w:color w:val="FF0000"/>
          <w:kern w:val="24"/>
          <w:sz w:val="20"/>
          <w:szCs w:val="20"/>
        </w:rPr>
      </w:pPr>
      <w:r>
        <w:rPr>
          <w:rFonts w:ascii="Arial" w:eastAsia="Geneva" w:hAnsi="Arial" w:cs="Arial"/>
          <w:b/>
          <w:bCs/>
          <w:color w:val="FF0000"/>
          <w:kern w:val="24"/>
          <w:sz w:val="20"/>
          <w:szCs w:val="20"/>
        </w:rPr>
        <w:br w:type="page"/>
      </w:r>
    </w:p>
    <w:p w:rsidR="00C72B95" w:rsidRPr="00016609" w:rsidRDefault="00C72B95"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lastRenderedPageBreak/>
        <w:t xml:space="preserve">[PROGRAMMING INSTRUCTION: ASK IF CODED </w:t>
      </w:r>
      <w:r w:rsidR="00504D2F">
        <w:rPr>
          <w:rFonts w:ascii="Arial" w:eastAsia="Geneva" w:hAnsi="Arial" w:cs="Arial"/>
          <w:b/>
          <w:bCs/>
          <w:color w:val="FF0000"/>
          <w:kern w:val="24"/>
          <w:sz w:val="20"/>
          <w:szCs w:val="20"/>
        </w:rPr>
        <w:t>1 AT QA3 FOR AT LEAST ONE STATEMENT</w:t>
      </w:r>
      <w:r>
        <w:rPr>
          <w:rFonts w:ascii="Arial" w:eastAsia="Geneva" w:hAnsi="Arial" w:cs="Arial"/>
          <w:b/>
          <w:bCs/>
          <w:color w:val="FF0000"/>
          <w:kern w:val="24"/>
          <w:sz w:val="20"/>
          <w:szCs w:val="20"/>
        </w:rPr>
        <w:t xml:space="preserve">. </w:t>
      </w:r>
      <w:proofErr w:type="gramStart"/>
      <w:r>
        <w:rPr>
          <w:rFonts w:ascii="Arial" w:eastAsia="Geneva" w:hAnsi="Arial" w:cs="Arial"/>
          <w:b/>
          <w:bCs/>
          <w:color w:val="FF0000"/>
          <w:kern w:val="24"/>
          <w:sz w:val="20"/>
          <w:szCs w:val="20"/>
        </w:rPr>
        <w:t>SINGLE CODE</w:t>
      </w:r>
      <w:r w:rsidR="006614BA">
        <w:rPr>
          <w:rFonts w:ascii="Arial" w:eastAsia="Geneva" w:hAnsi="Arial" w:cs="Arial"/>
          <w:b/>
          <w:bCs/>
          <w:color w:val="FF0000"/>
          <w:kern w:val="24"/>
          <w:sz w:val="20"/>
          <w:szCs w:val="20"/>
        </w:rPr>
        <w:t xml:space="preserve"> PER ROW</w:t>
      </w:r>
      <w:r>
        <w:rPr>
          <w:rFonts w:ascii="Arial" w:eastAsia="Geneva" w:hAnsi="Arial" w:cs="Arial"/>
          <w:b/>
          <w:bCs/>
          <w:color w:val="FF0000"/>
          <w:kern w:val="24"/>
          <w:sz w:val="20"/>
          <w:szCs w:val="20"/>
        </w:rPr>
        <w:t>.</w:t>
      </w:r>
      <w:proofErr w:type="gramEnd"/>
    </w:p>
    <w:p w:rsidR="00C72B95" w:rsidRPr="00C72B95" w:rsidRDefault="00C72B95" w:rsidP="00CE2DC8">
      <w:pPr>
        <w:spacing w:after="0" w:line="240" w:lineRule="auto"/>
        <w:ind w:left="720" w:hanging="720"/>
        <w:rPr>
          <w:rFonts w:ascii="Arial" w:hAnsi="Arial" w:cs="Arial"/>
          <w:sz w:val="20"/>
          <w:szCs w:val="20"/>
        </w:rPr>
      </w:pPr>
      <w:r>
        <w:rPr>
          <w:rFonts w:ascii="Arial" w:hAnsi="Arial" w:cs="Arial"/>
          <w:b/>
          <w:sz w:val="20"/>
          <w:szCs w:val="20"/>
        </w:rPr>
        <w:t>Q</w:t>
      </w:r>
      <w:r w:rsidR="008D0F93">
        <w:rPr>
          <w:rFonts w:ascii="Arial" w:hAnsi="Arial" w:cs="Arial"/>
          <w:b/>
          <w:sz w:val="20"/>
          <w:szCs w:val="20"/>
        </w:rPr>
        <w:t>A4</w:t>
      </w:r>
      <w:r>
        <w:rPr>
          <w:rFonts w:ascii="Arial" w:hAnsi="Arial" w:cs="Arial"/>
          <w:b/>
          <w:sz w:val="20"/>
          <w:szCs w:val="20"/>
        </w:rPr>
        <w:t xml:space="preserve">. </w:t>
      </w:r>
      <w:r>
        <w:rPr>
          <w:rFonts w:ascii="Arial" w:hAnsi="Arial" w:cs="Arial"/>
          <w:b/>
          <w:sz w:val="20"/>
          <w:szCs w:val="20"/>
        </w:rPr>
        <w:tab/>
      </w:r>
      <w:r>
        <w:rPr>
          <w:rFonts w:ascii="Arial" w:hAnsi="Arial" w:cs="Arial"/>
          <w:sz w:val="20"/>
          <w:szCs w:val="20"/>
        </w:rPr>
        <w:t xml:space="preserve">And </w:t>
      </w:r>
      <w:r w:rsidR="002D59C5">
        <w:rPr>
          <w:rFonts w:ascii="Arial" w:hAnsi="Arial" w:cs="Arial"/>
          <w:sz w:val="20"/>
          <w:szCs w:val="20"/>
        </w:rPr>
        <w:t>do you try and avoid doing the following</w:t>
      </w:r>
      <w:r>
        <w:rPr>
          <w:rFonts w:ascii="Arial" w:hAnsi="Arial" w:cs="Arial"/>
          <w:sz w:val="20"/>
          <w:szCs w:val="20"/>
        </w:rPr>
        <w:t>?</w:t>
      </w:r>
    </w:p>
    <w:p w:rsidR="00C72B95" w:rsidRDefault="00C72B95" w:rsidP="00CE2DC8">
      <w:pPr>
        <w:spacing w:after="0" w:line="240" w:lineRule="auto"/>
        <w:rPr>
          <w:rFonts w:ascii="Arial" w:hAnsi="Arial" w:cs="Arial"/>
          <w:b/>
          <w:sz w:val="20"/>
          <w:szCs w:val="20"/>
        </w:rPr>
      </w:pPr>
    </w:p>
    <w:tbl>
      <w:tblPr>
        <w:tblStyle w:val="TableGrid"/>
        <w:tblW w:w="9249" w:type="dxa"/>
        <w:tblLayout w:type="fixed"/>
        <w:tblLook w:val="04A0"/>
      </w:tblPr>
      <w:tblGrid>
        <w:gridCol w:w="832"/>
        <w:gridCol w:w="2962"/>
        <w:gridCol w:w="1363"/>
        <w:gridCol w:w="1364"/>
        <w:gridCol w:w="1364"/>
        <w:gridCol w:w="1364"/>
      </w:tblGrid>
      <w:tr w:rsidR="008D0F93" w:rsidTr="008D0F93">
        <w:tc>
          <w:tcPr>
            <w:tcW w:w="832" w:type="dxa"/>
          </w:tcPr>
          <w:p w:rsidR="008D0F93" w:rsidRDefault="008D0F93" w:rsidP="00CE2DC8">
            <w:pPr>
              <w:rPr>
                <w:rFonts w:ascii="Arial" w:hAnsi="Arial" w:cs="Arial"/>
                <w:b/>
                <w:sz w:val="20"/>
                <w:szCs w:val="20"/>
              </w:rPr>
            </w:pPr>
          </w:p>
        </w:tc>
        <w:tc>
          <w:tcPr>
            <w:tcW w:w="2962" w:type="dxa"/>
          </w:tcPr>
          <w:p w:rsidR="008D0F93" w:rsidRDefault="008D0F93" w:rsidP="00CE2DC8">
            <w:pPr>
              <w:rPr>
                <w:rFonts w:ascii="Arial" w:hAnsi="Arial" w:cs="Arial"/>
                <w:b/>
                <w:sz w:val="20"/>
                <w:szCs w:val="20"/>
              </w:rPr>
            </w:pPr>
          </w:p>
        </w:tc>
        <w:tc>
          <w:tcPr>
            <w:tcW w:w="1363" w:type="dxa"/>
            <w:vAlign w:val="center"/>
          </w:tcPr>
          <w:p w:rsidR="008D0F93" w:rsidRPr="00C72B95" w:rsidRDefault="008D0F93" w:rsidP="00CE2DC8">
            <w:pPr>
              <w:jc w:val="center"/>
              <w:rPr>
                <w:rFonts w:ascii="Arial" w:hAnsi="Arial" w:cs="Arial"/>
                <w:sz w:val="20"/>
                <w:szCs w:val="20"/>
              </w:rPr>
            </w:pPr>
            <w:r>
              <w:rPr>
                <w:rFonts w:ascii="Arial" w:hAnsi="Arial" w:cs="Arial"/>
                <w:sz w:val="20"/>
                <w:szCs w:val="20"/>
              </w:rPr>
              <w:t>Yes, avoid all the time</w:t>
            </w:r>
          </w:p>
        </w:tc>
        <w:tc>
          <w:tcPr>
            <w:tcW w:w="1364" w:type="dxa"/>
            <w:vAlign w:val="center"/>
          </w:tcPr>
          <w:p w:rsidR="008D0F93" w:rsidRPr="00C72B95" w:rsidRDefault="008D0F93" w:rsidP="00CE2DC8">
            <w:pPr>
              <w:jc w:val="center"/>
              <w:rPr>
                <w:rFonts w:ascii="Arial" w:hAnsi="Arial" w:cs="Arial"/>
                <w:sz w:val="20"/>
                <w:szCs w:val="20"/>
              </w:rPr>
            </w:pPr>
            <w:r>
              <w:rPr>
                <w:rFonts w:ascii="Arial" w:hAnsi="Arial" w:cs="Arial"/>
                <w:sz w:val="20"/>
                <w:szCs w:val="20"/>
              </w:rPr>
              <w:t>Yes, avoid a lot of the time</w:t>
            </w:r>
          </w:p>
        </w:tc>
        <w:tc>
          <w:tcPr>
            <w:tcW w:w="1364" w:type="dxa"/>
            <w:vAlign w:val="center"/>
          </w:tcPr>
          <w:p w:rsidR="008D0F93" w:rsidRDefault="008D0F93" w:rsidP="00CE2DC8">
            <w:pPr>
              <w:jc w:val="center"/>
              <w:rPr>
                <w:rFonts w:ascii="Arial" w:hAnsi="Arial" w:cs="Arial"/>
                <w:sz w:val="20"/>
                <w:szCs w:val="20"/>
              </w:rPr>
            </w:pPr>
            <w:r>
              <w:rPr>
                <w:rFonts w:ascii="Arial" w:hAnsi="Arial" w:cs="Arial"/>
                <w:sz w:val="20"/>
                <w:szCs w:val="20"/>
              </w:rPr>
              <w:t>Yes, avoid when I can</w:t>
            </w:r>
          </w:p>
        </w:tc>
        <w:tc>
          <w:tcPr>
            <w:tcW w:w="1364" w:type="dxa"/>
            <w:vAlign w:val="center"/>
          </w:tcPr>
          <w:p w:rsidR="008D0F93" w:rsidRPr="00C72B95" w:rsidRDefault="008D0F93" w:rsidP="00CE2DC8">
            <w:pPr>
              <w:jc w:val="center"/>
              <w:rPr>
                <w:rFonts w:ascii="Arial" w:hAnsi="Arial" w:cs="Arial"/>
                <w:sz w:val="20"/>
                <w:szCs w:val="20"/>
              </w:rPr>
            </w:pPr>
            <w:r>
              <w:rPr>
                <w:rFonts w:ascii="Arial" w:hAnsi="Arial" w:cs="Arial"/>
                <w:sz w:val="20"/>
                <w:szCs w:val="20"/>
              </w:rPr>
              <w:t>No, I generally still drive</w:t>
            </w:r>
          </w:p>
        </w:tc>
      </w:tr>
      <w:tr w:rsidR="008D0F93" w:rsidRPr="00C72B95" w:rsidTr="00287AB3">
        <w:tc>
          <w:tcPr>
            <w:tcW w:w="832" w:type="dxa"/>
          </w:tcPr>
          <w:p w:rsidR="008D0F93" w:rsidRPr="00C72B95" w:rsidRDefault="008D0F93" w:rsidP="00CE2DC8">
            <w:pPr>
              <w:rPr>
                <w:rFonts w:ascii="Arial" w:hAnsi="Arial" w:cs="Arial"/>
                <w:b/>
                <w:sz w:val="20"/>
                <w:szCs w:val="20"/>
              </w:rPr>
            </w:pPr>
          </w:p>
        </w:tc>
        <w:tc>
          <w:tcPr>
            <w:tcW w:w="2962" w:type="dxa"/>
          </w:tcPr>
          <w:p w:rsidR="008D0F93" w:rsidRPr="00C72B95" w:rsidRDefault="008D0F93" w:rsidP="006614BA">
            <w:pPr>
              <w:rPr>
                <w:rFonts w:ascii="Arial" w:hAnsi="Arial" w:cs="Arial"/>
                <w:b/>
                <w:sz w:val="20"/>
                <w:szCs w:val="20"/>
              </w:rPr>
            </w:pPr>
            <w:r w:rsidRPr="00C72B95">
              <w:rPr>
                <w:rFonts w:ascii="Arial" w:hAnsi="Arial" w:cs="Arial"/>
                <w:b/>
                <w:sz w:val="20"/>
                <w:szCs w:val="20"/>
              </w:rPr>
              <w:t xml:space="preserve">[DISPLAY ALL </w:t>
            </w:r>
            <w:r w:rsidR="006614BA">
              <w:rPr>
                <w:rFonts w:ascii="Arial" w:hAnsi="Arial" w:cs="Arial"/>
                <w:b/>
                <w:sz w:val="20"/>
                <w:szCs w:val="20"/>
              </w:rPr>
              <w:t>STATEMENTS</w:t>
            </w:r>
            <w:r w:rsidR="006614BA" w:rsidRPr="00C72B95">
              <w:rPr>
                <w:rFonts w:ascii="Arial" w:hAnsi="Arial" w:cs="Arial"/>
                <w:b/>
                <w:sz w:val="20"/>
                <w:szCs w:val="20"/>
              </w:rPr>
              <w:t xml:space="preserve"> </w:t>
            </w:r>
            <w:r w:rsidR="006614BA">
              <w:rPr>
                <w:rFonts w:ascii="Arial" w:hAnsi="Arial" w:cs="Arial"/>
                <w:b/>
                <w:sz w:val="20"/>
                <w:szCs w:val="20"/>
              </w:rPr>
              <w:t>FROM QA4 IF CODED 1</w:t>
            </w:r>
            <w:r w:rsidRPr="00C72B95">
              <w:rPr>
                <w:rFonts w:ascii="Arial" w:hAnsi="Arial" w:cs="Arial"/>
                <w:b/>
                <w:sz w:val="20"/>
                <w:szCs w:val="20"/>
              </w:rPr>
              <w:t>]</w:t>
            </w:r>
          </w:p>
        </w:tc>
        <w:tc>
          <w:tcPr>
            <w:tcW w:w="1363" w:type="dxa"/>
            <w:vAlign w:val="center"/>
          </w:tcPr>
          <w:p w:rsidR="008D0F93" w:rsidRPr="00F013E1" w:rsidRDefault="00F013E1" w:rsidP="00287AB3">
            <w:pPr>
              <w:jc w:val="center"/>
              <w:rPr>
                <w:rFonts w:ascii="Arial" w:hAnsi="Arial" w:cs="Arial"/>
                <w:sz w:val="20"/>
                <w:szCs w:val="20"/>
              </w:rPr>
            </w:pPr>
            <w:r w:rsidRPr="00F013E1">
              <w:rPr>
                <w:rFonts w:ascii="Arial" w:hAnsi="Arial" w:cs="Arial"/>
                <w:sz w:val="20"/>
                <w:szCs w:val="20"/>
              </w:rPr>
              <w:t>1</w:t>
            </w:r>
          </w:p>
        </w:tc>
        <w:tc>
          <w:tcPr>
            <w:tcW w:w="1364" w:type="dxa"/>
            <w:vAlign w:val="center"/>
          </w:tcPr>
          <w:p w:rsidR="008D0F93" w:rsidRPr="00F013E1" w:rsidRDefault="00F013E1" w:rsidP="00287AB3">
            <w:pPr>
              <w:jc w:val="center"/>
              <w:rPr>
                <w:rFonts w:ascii="Arial" w:hAnsi="Arial" w:cs="Arial"/>
                <w:sz w:val="20"/>
                <w:szCs w:val="20"/>
              </w:rPr>
            </w:pPr>
            <w:r w:rsidRPr="00F013E1">
              <w:rPr>
                <w:rFonts w:ascii="Arial" w:hAnsi="Arial" w:cs="Arial"/>
                <w:sz w:val="20"/>
                <w:szCs w:val="20"/>
              </w:rPr>
              <w:t>2</w:t>
            </w:r>
          </w:p>
        </w:tc>
        <w:tc>
          <w:tcPr>
            <w:tcW w:w="1364" w:type="dxa"/>
            <w:vAlign w:val="center"/>
          </w:tcPr>
          <w:p w:rsidR="008D0F93" w:rsidRPr="00F013E1" w:rsidRDefault="00F013E1" w:rsidP="00287AB3">
            <w:pPr>
              <w:jc w:val="center"/>
              <w:rPr>
                <w:rFonts w:ascii="Arial" w:hAnsi="Arial" w:cs="Arial"/>
                <w:sz w:val="20"/>
                <w:szCs w:val="20"/>
              </w:rPr>
            </w:pPr>
            <w:r w:rsidRPr="00F013E1">
              <w:rPr>
                <w:rFonts w:ascii="Arial" w:hAnsi="Arial" w:cs="Arial"/>
                <w:sz w:val="20"/>
                <w:szCs w:val="20"/>
              </w:rPr>
              <w:t>3</w:t>
            </w:r>
          </w:p>
        </w:tc>
        <w:tc>
          <w:tcPr>
            <w:tcW w:w="1364" w:type="dxa"/>
            <w:vAlign w:val="center"/>
          </w:tcPr>
          <w:p w:rsidR="008D0F93" w:rsidRPr="00F013E1" w:rsidRDefault="00F013E1" w:rsidP="00287AB3">
            <w:pPr>
              <w:jc w:val="center"/>
              <w:rPr>
                <w:rFonts w:ascii="Arial" w:hAnsi="Arial" w:cs="Arial"/>
                <w:sz w:val="20"/>
                <w:szCs w:val="20"/>
              </w:rPr>
            </w:pPr>
            <w:r w:rsidRPr="00F013E1">
              <w:rPr>
                <w:rFonts w:ascii="Arial" w:hAnsi="Arial" w:cs="Arial"/>
                <w:sz w:val="20"/>
                <w:szCs w:val="20"/>
              </w:rPr>
              <w:t>4</w:t>
            </w:r>
          </w:p>
        </w:tc>
      </w:tr>
    </w:tbl>
    <w:p w:rsidR="00C72B95" w:rsidRDefault="00C72B95" w:rsidP="00CE2DC8">
      <w:pPr>
        <w:spacing w:after="0" w:line="240" w:lineRule="auto"/>
        <w:rPr>
          <w:rFonts w:ascii="Arial" w:hAnsi="Arial" w:cs="Arial"/>
          <w:b/>
          <w:sz w:val="20"/>
          <w:szCs w:val="20"/>
        </w:rPr>
      </w:pPr>
    </w:p>
    <w:p w:rsidR="008424C4" w:rsidRPr="00C72B95" w:rsidRDefault="008424C4" w:rsidP="00CE2DC8">
      <w:pPr>
        <w:spacing w:after="0" w:line="240" w:lineRule="auto"/>
        <w:rPr>
          <w:rFonts w:ascii="Arial" w:hAnsi="Arial" w:cs="Arial"/>
          <w:b/>
          <w:sz w:val="20"/>
          <w:szCs w:val="20"/>
        </w:rPr>
      </w:pPr>
    </w:p>
    <w:p w:rsidR="008424C4" w:rsidRPr="00B3030B" w:rsidRDefault="008D0F93" w:rsidP="00CE2DC8">
      <w:pPr>
        <w:spacing w:after="0" w:line="240" w:lineRule="auto"/>
        <w:textAlignment w:val="baseline"/>
        <w:rPr>
          <w:rFonts w:ascii="Arial" w:eastAsia="Geneva" w:hAnsi="Arial" w:cs="Arial"/>
          <w:b/>
          <w:bCs/>
          <w:color w:val="FF0000"/>
          <w:kern w:val="24"/>
          <w:sz w:val="20"/>
          <w:szCs w:val="20"/>
        </w:rPr>
      </w:pPr>
      <w:r w:rsidRPr="00B3030B" w:rsidDel="008D0F93">
        <w:rPr>
          <w:rFonts w:ascii="Arial" w:eastAsia="Geneva" w:hAnsi="Arial" w:cs="Arial"/>
          <w:b/>
          <w:bCs/>
          <w:color w:val="4F81BD"/>
          <w:kern w:val="24"/>
          <w:szCs w:val="40"/>
        </w:rPr>
        <w:t xml:space="preserve"> </w:t>
      </w:r>
      <w:r w:rsidR="008424C4">
        <w:rPr>
          <w:rFonts w:ascii="Arial" w:eastAsia="Geneva" w:hAnsi="Arial" w:cs="Arial"/>
          <w:b/>
          <w:bCs/>
          <w:color w:val="FF0000"/>
          <w:kern w:val="24"/>
          <w:sz w:val="20"/>
          <w:szCs w:val="20"/>
        </w:rPr>
        <w:t>[</w:t>
      </w:r>
      <w:r w:rsidR="008424C4" w:rsidRPr="00B3030B">
        <w:rPr>
          <w:rFonts w:ascii="Arial" w:eastAsia="Geneva" w:hAnsi="Arial" w:cs="Arial"/>
          <w:b/>
          <w:bCs/>
          <w:color w:val="FF0000"/>
          <w:kern w:val="24"/>
          <w:sz w:val="20"/>
          <w:szCs w:val="20"/>
        </w:rPr>
        <w:t xml:space="preserve">PROGRAMMING INSTRUCTION: ASK </w:t>
      </w:r>
      <w:r w:rsidR="008424C4">
        <w:rPr>
          <w:rFonts w:ascii="Arial" w:eastAsia="Geneva" w:hAnsi="Arial" w:cs="Arial"/>
          <w:b/>
          <w:bCs/>
          <w:color w:val="FF0000"/>
          <w:kern w:val="24"/>
          <w:sz w:val="20"/>
          <w:szCs w:val="20"/>
        </w:rPr>
        <w:t>ALL</w:t>
      </w:r>
      <w:r w:rsidR="008424C4" w:rsidRPr="00B3030B">
        <w:rPr>
          <w:rFonts w:ascii="Arial" w:eastAsia="Geneva" w:hAnsi="Arial" w:cs="Arial"/>
          <w:b/>
          <w:bCs/>
          <w:color w:val="FF0000"/>
          <w:kern w:val="24"/>
          <w:sz w:val="20"/>
          <w:szCs w:val="20"/>
        </w:rPr>
        <w:t xml:space="preserve">. OPEN END NUMERIC. MINIMUM VALUE = 1, MAX VALUE =99,999. DON’T KNOW IS EXCLUSIVE] </w:t>
      </w:r>
    </w:p>
    <w:p w:rsidR="008424C4" w:rsidRPr="00B3030B" w:rsidRDefault="008D0F93" w:rsidP="00CE2DC8">
      <w:pPr>
        <w:spacing w:after="0" w:line="240" w:lineRule="auto"/>
        <w:ind w:left="720" w:hanging="720"/>
        <w:rPr>
          <w:rFonts w:ascii="Arial" w:hAnsi="Arial" w:cs="Arial"/>
          <w:b/>
          <w:sz w:val="20"/>
          <w:szCs w:val="20"/>
        </w:rPr>
      </w:pPr>
      <w:r>
        <w:rPr>
          <w:rFonts w:ascii="Arial" w:hAnsi="Arial" w:cs="Arial"/>
          <w:b/>
          <w:sz w:val="20"/>
          <w:szCs w:val="20"/>
        </w:rPr>
        <w:t>QA5</w:t>
      </w:r>
      <w:r w:rsidR="008424C4" w:rsidRPr="00B3030B">
        <w:rPr>
          <w:rFonts w:ascii="Arial" w:hAnsi="Arial" w:cs="Arial"/>
          <w:b/>
          <w:sz w:val="20"/>
          <w:szCs w:val="20"/>
        </w:rPr>
        <w:t>.</w:t>
      </w:r>
      <w:r w:rsidR="008424C4" w:rsidRPr="00B3030B">
        <w:rPr>
          <w:rFonts w:ascii="Arial" w:hAnsi="Arial" w:cs="Arial"/>
          <w:b/>
          <w:sz w:val="20"/>
          <w:szCs w:val="20"/>
        </w:rPr>
        <w:tab/>
      </w:r>
      <w:r w:rsidR="008424C4" w:rsidRPr="00B3030B">
        <w:rPr>
          <w:rFonts w:ascii="Arial" w:hAnsi="Arial" w:cs="Arial"/>
          <w:sz w:val="20"/>
          <w:szCs w:val="20"/>
        </w:rPr>
        <w:t xml:space="preserve">Approximately how many </w:t>
      </w:r>
      <w:r w:rsidR="008424C4" w:rsidRPr="00454650">
        <w:rPr>
          <w:rFonts w:ascii="Arial" w:hAnsi="Arial" w:cs="Arial"/>
          <w:b/>
          <w:sz w:val="20"/>
          <w:szCs w:val="20"/>
        </w:rPr>
        <w:t xml:space="preserve">miles </w:t>
      </w:r>
      <w:r w:rsidR="008424C4" w:rsidRPr="00B3030B">
        <w:rPr>
          <w:rFonts w:ascii="Arial" w:hAnsi="Arial" w:cs="Arial"/>
          <w:sz w:val="20"/>
          <w:szCs w:val="20"/>
        </w:rPr>
        <w:t xml:space="preserve">do you drive in </w:t>
      </w:r>
      <w:r w:rsidR="008424C4" w:rsidRPr="002A2F1C">
        <w:rPr>
          <w:rFonts w:ascii="Arial" w:hAnsi="Arial" w:cs="Arial"/>
          <w:sz w:val="20"/>
          <w:szCs w:val="20"/>
        </w:rPr>
        <w:t>a</w:t>
      </w:r>
      <w:r w:rsidR="00454650" w:rsidRPr="002A2F1C">
        <w:rPr>
          <w:rFonts w:ascii="Arial" w:hAnsi="Arial" w:cs="Arial"/>
          <w:sz w:val="20"/>
          <w:szCs w:val="20"/>
        </w:rPr>
        <w:t>...</w:t>
      </w:r>
      <w:r w:rsidR="008424C4" w:rsidRPr="00454650">
        <w:rPr>
          <w:rFonts w:ascii="Arial" w:hAnsi="Arial" w:cs="Arial"/>
          <w:sz w:val="20"/>
          <w:szCs w:val="20"/>
        </w:rPr>
        <w:t xml:space="preserve"> </w:t>
      </w:r>
    </w:p>
    <w:p w:rsidR="008424C4" w:rsidRPr="00B3030B" w:rsidRDefault="008424C4" w:rsidP="00CE2DC8">
      <w:pPr>
        <w:spacing w:after="0" w:line="240" w:lineRule="auto"/>
        <w:rPr>
          <w:rFonts w:ascii="Arial" w:hAnsi="Arial" w:cs="Arial"/>
          <w:sz w:val="20"/>
          <w:szCs w:val="20"/>
        </w:rPr>
      </w:pPr>
    </w:p>
    <w:tbl>
      <w:tblPr>
        <w:tblStyle w:val="TableGrid"/>
        <w:tblW w:w="0" w:type="auto"/>
        <w:tblLook w:val="04A0"/>
      </w:tblPr>
      <w:tblGrid>
        <w:gridCol w:w="1101"/>
        <w:gridCol w:w="3519"/>
        <w:gridCol w:w="2311"/>
        <w:gridCol w:w="2311"/>
      </w:tblGrid>
      <w:tr w:rsidR="008424C4" w:rsidRPr="00B3030B" w:rsidTr="008424C4">
        <w:tc>
          <w:tcPr>
            <w:tcW w:w="4620" w:type="dxa"/>
            <w:gridSpan w:val="2"/>
            <w:tcBorders>
              <w:top w:val="nil"/>
              <w:left w:val="nil"/>
            </w:tcBorders>
          </w:tcPr>
          <w:p w:rsidR="008424C4" w:rsidRPr="00B3030B" w:rsidRDefault="008424C4" w:rsidP="00CE2DC8">
            <w:pPr>
              <w:rPr>
                <w:rFonts w:ascii="Arial" w:hAnsi="Arial" w:cs="Arial"/>
                <w:b/>
                <w:sz w:val="20"/>
                <w:szCs w:val="20"/>
              </w:rPr>
            </w:pPr>
          </w:p>
        </w:tc>
        <w:tc>
          <w:tcPr>
            <w:tcW w:w="2311" w:type="dxa"/>
            <w:tcBorders>
              <w:top w:val="single" w:sz="4" w:space="0" w:color="auto"/>
              <w:left w:val="nil"/>
            </w:tcBorders>
          </w:tcPr>
          <w:p w:rsidR="008424C4" w:rsidRPr="00B3030B" w:rsidRDefault="008424C4" w:rsidP="00CE2DC8">
            <w:pPr>
              <w:rPr>
                <w:rFonts w:ascii="Arial" w:hAnsi="Arial" w:cs="Arial"/>
                <w:b/>
                <w:sz w:val="20"/>
                <w:szCs w:val="20"/>
              </w:rPr>
            </w:pPr>
            <w:r w:rsidRPr="00B3030B">
              <w:rPr>
                <w:rFonts w:ascii="Arial" w:hAnsi="Arial" w:cs="Arial"/>
                <w:b/>
                <w:sz w:val="20"/>
                <w:szCs w:val="20"/>
              </w:rPr>
              <w:t>Number of miles</w:t>
            </w:r>
          </w:p>
        </w:tc>
        <w:tc>
          <w:tcPr>
            <w:tcW w:w="2311" w:type="dxa"/>
          </w:tcPr>
          <w:p w:rsidR="008424C4" w:rsidRPr="00B3030B" w:rsidRDefault="008424C4" w:rsidP="00CE2DC8">
            <w:pPr>
              <w:rPr>
                <w:rFonts w:ascii="Arial" w:hAnsi="Arial" w:cs="Arial"/>
                <w:sz w:val="20"/>
                <w:szCs w:val="20"/>
              </w:rPr>
            </w:pPr>
            <w:r w:rsidRPr="00B3030B">
              <w:rPr>
                <w:rFonts w:ascii="Arial" w:hAnsi="Arial" w:cs="Arial"/>
                <w:sz w:val="20"/>
                <w:szCs w:val="20"/>
              </w:rPr>
              <w:t>Don’t know</w:t>
            </w:r>
          </w:p>
        </w:tc>
      </w:tr>
      <w:tr w:rsidR="008424C4" w:rsidRPr="00B3030B" w:rsidTr="008424C4">
        <w:tc>
          <w:tcPr>
            <w:tcW w:w="1101" w:type="dxa"/>
          </w:tcPr>
          <w:p w:rsidR="008424C4" w:rsidRPr="00B3030B" w:rsidRDefault="008424C4" w:rsidP="00CE2DC8">
            <w:pPr>
              <w:rPr>
                <w:rFonts w:ascii="Arial" w:hAnsi="Arial" w:cs="Arial"/>
                <w:sz w:val="20"/>
                <w:szCs w:val="20"/>
              </w:rPr>
            </w:pPr>
            <w:r w:rsidRPr="00B3030B">
              <w:rPr>
                <w:rFonts w:ascii="Arial" w:hAnsi="Arial" w:cs="Arial"/>
                <w:sz w:val="20"/>
                <w:szCs w:val="20"/>
              </w:rPr>
              <w:t>a</w:t>
            </w:r>
          </w:p>
        </w:tc>
        <w:tc>
          <w:tcPr>
            <w:tcW w:w="3519" w:type="dxa"/>
          </w:tcPr>
          <w:p w:rsidR="008424C4" w:rsidRPr="00B3030B" w:rsidRDefault="008424C4" w:rsidP="00CE2DC8">
            <w:pPr>
              <w:rPr>
                <w:rFonts w:ascii="Arial" w:hAnsi="Arial" w:cs="Arial"/>
                <w:sz w:val="20"/>
                <w:szCs w:val="20"/>
              </w:rPr>
            </w:pPr>
            <w:r w:rsidRPr="00B3030B">
              <w:rPr>
                <w:rFonts w:ascii="Arial" w:hAnsi="Arial" w:cs="Arial"/>
                <w:sz w:val="20"/>
                <w:szCs w:val="20"/>
              </w:rPr>
              <w:t>Typical week (Mon-Fri)</w:t>
            </w:r>
          </w:p>
        </w:tc>
        <w:tc>
          <w:tcPr>
            <w:tcW w:w="2311" w:type="dxa"/>
          </w:tcPr>
          <w:p w:rsidR="008424C4" w:rsidRPr="00B3030B" w:rsidRDefault="008424C4" w:rsidP="00CE2DC8">
            <w:pPr>
              <w:rPr>
                <w:rFonts w:ascii="Arial" w:hAnsi="Arial" w:cs="Arial"/>
                <w:b/>
              </w:rPr>
            </w:pPr>
            <w:r w:rsidRPr="00B3030B">
              <w:rPr>
                <w:rFonts w:ascii="Arial" w:hAnsi="Arial" w:cs="Arial"/>
                <w:b/>
                <w:sz w:val="20"/>
                <w:szCs w:val="20"/>
              </w:rPr>
              <w:t>[WRITE IN]</w:t>
            </w:r>
          </w:p>
        </w:tc>
        <w:tc>
          <w:tcPr>
            <w:tcW w:w="2311" w:type="dxa"/>
          </w:tcPr>
          <w:p w:rsidR="008424C4" w:rsidRPr="00B3030B" w:rsidRDefault="008424C4" w:rsidP="00CE2DC8">
            <w:pPr>
              <w:rPr>
                <w:rFonts w:ascii="Arial" w:hAnsi="Arial" w:cs="Arial"/>
                <w:sz w:val="20"/>
                <w:szCs w:val="20"/>
              </w:rPr>
            </w:pPr>
            <w:r w:rsidRPr="00B3030B">
              <w:rPr>
                <w:rFonts w:ascii="Arial" w:hAnsi="Arial" w:cs="Arial"/>
                <w:sz w:val="20"/>
                <w:szCs w:val="20"/>
              </w:rPr>
              <w:t>99</w:t>
            </w:r>
          </w:p>
        </w:tc>
      </w:tr>
      <w:tr w:rsidR="008424C4" w:rsidRPr="00B3030B" w:rsidTr="008424C4">
        <w:tc>
          <w:tcPr>
            <w:tcW w:w="1101" w:type="dxa"/>
          </w:tcPr>
          <w:p w:rsidR="008424C4" w:rsidRPr="00B3030B" w:rsidRDefault="008424C4" w:rsidP="00CE2DC8">
            <w:pPr>
              <w:rPr>
                <w:rFonts w:ascii="Arial" w:hAnsi="Arial" w:cs="Arial"/>
                <w:sz w:val="20"/>
                <w:szCs w:val="20"/>
              </w:rPr>
            </w:pPr>
            <w:r w:rsidRPr="00B3030B">
              <w:rPr>
                <w:rFonts w:ascii="Arial" w:hAnsi="Arial" w:cs="Arial"/>
                <w:sz w:val="20"/>
                <w:szCs w:val="20"/>
              </w:rPr>
              <w:t>b</w:t>
            </w:r>
          </w:p>
        </w:tc>
        <w:tc>
          <w:tcPr>
            <w:tcW w:w="3519" w:type="dxa"/>
          </w:tcPr>
          <w:p w:rsidR="008424C4" w:rsidRPr="00B3030B" w:rsidRDefault="008424C4" w:rsidP="00CE2DC8">
            <w:pPr>
              <w:rPr>
                <w:rFonts w:ascii="Arial" w:hAnsi="Arial" w:cs="Arial"/>
                <w:sz w:val="20"/>
                <w:szCs w:val="20"/>
              </w:rPr>
            </w:pPr>
            <w:r w:rsidRPr="00B3030B">
              <w:rPr>
                <w:rFonts w:ascii="Arial" w:hAnsi="Arial" w:cs="Arial"/>
                <w:sz w:val="20"/>
                <w:szCs w:val="20"/>
              </w:rPr>
              <w:t>Typical weekend (Sat-Sun)</w:t>
            </w:r>
          </w:p>
        </w:tc>
        <w:tc>
          <w:tcPr>
            <w:tcW w:w="2311" w:type="dxa"/>
          </w:tcPr>
          <w:p w:rsidR="008424C4" w:rsidRPr="00B3030B" w:rsidRDefault="008424C4" w:rsidP="00CE2DC8">
            <w:pPr>
              <w:rPr>
                <w:rFonts w:ascii="Arial" w:hAnsi="Arial" w:cs="Arial"/>
                <w:b/>
              </w:rPr>
            </w:pPr>
            <w:r w:rsidRPr="00B3030B">
              <w:rPr>
                <w:rFonts w:ascii="Arial" w:hAnsi="Arial" w:cs="Arial"/>
                <w:b/>
                <w:sz w:val="20"/>
                <w:szCs w:val="20"/>
              </w:rPr>
              <w:t>[WRITE IN]</w:t>
            </w:r>
          </w:p>
        </w:tc>
        <w:tc>
          <w:tcPr>
            <w:tcW w:w="2311" w:type="dxa"/>
          </w:tcPr>
          <w:p w:rsidR="008424C4" w:rsidRPr="00B3030B" w:rsidRDefault="008424C4" w:rsidP="00CE2DC8">
            <w:pPr>
              <w:rPr>
                <w:rFonts w:ascii="Arial" w:hAnsi="Arial" w:cs="Arial"/>
                <w:sz w:val="20"/>
                <w:szCs w:val="20"/>
              </w:rPr>
            </w:pPr>
            <w:r w:rsidRPr="00B3030B">
              <w:rPr>
                <w:rFonts w:ascii="Arial" w:hAnsi="Arial" w:cs="Arial"/>
                <w:sz w:val="20"/>
                <w:szCs w:val="20"/>
              </w:rPr>
              <w:t>99</w:t>
            </w:r>
          </w:p>
        </w:tc>
      </w:tr>
    </w:tbl>
    <w:p w:rsidR="00CE3CEE" w:rsidRDefault="00CE3CEE" w:rsidP="00CE2DC8">
      <w:pPr>
        <w:spacing w:after="0" w:line="240" w:lineRule="auto"/>
        <w:textAlignment w:val="baseline"/>
        <w:rPr>
          <w:rFonts w:ascii="Arial" w:eastAsia="Geneva" w:hAnsi="Arial" w:cs="Arial"/>
          <w:b/>
          <w:bCs/>
          <w:color w:val="FF0000"/>
          <w:kern w:val="24"/>
          <w:sz w:val="20"/>
          <w:szCs w:val="20"/>
        </w:rPr>
      </w:pPr>
    </w:p>
    <w:p w:rsidR="008424C4" w:rsidRPr="00B3030B" w:rsidRDefault="008424C4" w:rsidP="006614BA">
      <w:pPr>
        <w:spacing w:after="0" w:line="240" w:lineRule="auto"/>
        <w:rPr>
          <w:rFonts w:ascii="Arial" w:eastAsia="Geneva" w:hAnsi="Arial" w:cs="Arial"/>
          <w:b/>
          <w:bCs/>
          <w:color w:val="FF0000"/>
          <w:kern w:val="24"/>
          <w:sz w:val="20"/>
          <w:szCs w:val="20"/>
        </w:rPr>
      </w:pPr>
      <w:proofErr w:type="gramStart"/>
      <w:r>
        <w:rPr>
          <w:rFonts w:ascii="Arial" w:eastAsia="Geneva" w:hAnsi="Arial" w:cs="Arial"/>
          <w:b/>
          <w:bCs/>
          <w:color w:val="FF0000"/>
          <w:kern w:val="24"/>
          <w:sz w:val="20"/>
          <w:szCs w:val="20"/>
        </w:rPr>
        <w:t>[</w:t>
      </w:r>
      <w:r w:rsidRPr="00B3030B">
        <w:rPr>
          <w:rFonts w:ascii="Arial" w:eastAsia="Geneva" w:hAnsi="Arial" w:cs="Arial"/>
          <w:b/>
          <w:bCs/>
          <w:color w:val="FF0000"/>
          <w:kern w:val="24"/>
          <w:sz w:val="20"/>
          <w:szCs w:val="20"/>
        </w:rPr>
        <w:t xml:space="preserve">PROGRAMMING INSTRUCTION: </w:t>
      </w:r>
      <w:r>
        <w:rPr>
          <w:rFonts w:ascii="Arial" w:eastAsia="Geneva" w:hAnsi="Arial" w:cs="Arial"/>
          <w:b/>
          <w:bCs/>
          <w:color w:val="FF0000"/>
          <w:kern w:val="24"/>
          <w:sz w:val="20"/>
          <w:szCs w:val="20"/>
        </w:rPr>
        <w:t>ALL</w:t>
      </w:r>
      <w:r w:rsidRPr="00B3030B">
        <w:rPr>
          <w:rFonts w:ascii="Arial" w:eastAsia="Geneva" w:hAnsi="Arial" w:cs="Arial"/>
          <w:b/>
          <w:bCs/>
          <w:color w:val="FF0000"/>
          <w:kern w:val="24"/>
          <w:sz w:val="20"/>
          <w:szCs w:val="20"/>
        </w:rPr>
        <w:t>.</w:t>
      </w:r>
      <w:proofErr w:type="gramEnd"/>
      <w:r w:rsidRPr="00B3030B">
        <w:rPr>
          <w:rFonts w:ascii="Arial" w:eastAsia="Geneva" w:hAnsi="Arial" w:cs="Arial"/>
          <w:b/>
          <w:bCs/>
          <w:color w:val="FF0000"/>
          <w:kern w:val="24"/>
          <w:sz w:val="20"/>
          <w:szCs w:val="20"/>
        </w:rPr>
        <w:t xml:space="preserve"> OPEN END NUMERIC. MINIMUM VALUE = 1, MAX VALUE =99,999. DON’T KNOW IS EXCLUSIVE] </w:t>
      </w:r>
    </w:p>
    <w:p w:rsidR="008424C4" w:rsidRPr="00B3030B" w:rsidRDefault="008D0F93" w:rsidP="00CE2DC8">
      <w:pPr>
        <w:spacing w:after="0" w:line="240" w:lineRule="auto"/>
        <w:ind w:left="720" w:hanging="720"/>
        <w:rPr>
          <w:rFonts w:ascii="Arial" w:hAnsi="Arial" w:cs="Arial"/>
          <w:b/>
          <w:sz w:val="20"/>
          <w:szCs w:val="20"/>
        </w:rPr>
      </w:pPr>
      <w:r>
        <w:rPr>
          <w:rFonts w:ascii="Arial" w:hAnsi="Arial" w:cs="Arial"/>
          <w:b/>
          <w:sz w:val="20"/>
          <w:szCs w:val="20"/>
        </w:rPr>
        <w:t>QA6</w:t>
      </w:r>
      <w:r w:rsidR="008424C4" w:rsidRPr="00B3030B">
        <w:rPr>
          <w:rFonts w:ascii="Arial" w:hAnsi="Arial" w:cs="Arial"/>
          <w:b/>
          <w:sz w:val="20"/>
          <w:szCs w:val="20"/>
        </w:rPr>
        <w:t>.</w:t>
      </w:r>
      <w:r w:rsidR="008424C4" w:rsidRPr="00B3030B">
        <w:rPr>
          <w:rFonts w:ascii="Arial" w:hAnsi="Arial" w:cs="Arial"/>
          <w:b/>
          <w:sz w:val="20"/>
          <w:szCs w:val="20"/>
        </w:rPr>
        <w:tab/>
      </w:r>
      <w:r w:rsidR="008424C4" w:rsidRPr="00B3030B">
        <w:rPr>
          <w:rFonts w:ascii="Arial" w:hAnsi="Arial" w:cs="Arial"/>
          <w:sz w:val="20"/>
          <w:szCs w:val="20"/>
        </w:rPr>
        <w:t xml:space="preserve">And approximately how many </w:t>
      </w:r>
      <w:r w:rsidR="008424C4" w:rsidRPr="00454650">
        <w:rPr>
          <w:rFonts w:ascii="Arial" w:hAnsi="Arial" w:cs="Arial"/>
          <w:b/>
          <w:sz w:val="20"/>
          <w:szCs w:val="20"/>
          <w:u w:val="single"/>
        </w:rPr>
        <w:t>hours</w:t>
      </w:r>
      <w:r w:rsidR="008424C4" w:rsidRPr="00B3030B">
        <w:rPr>
          <w:rFonts w:ascii="Arial" w:hAnsi="Arial" w:cs="Arial"/>
          <w:sz w:val="20"/>
          <w:szCs w:val="20"/>
        </w:rPr>
        <w:t xml:space="preserve"> do you spend driving in a</w:t>
      </w:r>
      <w:r w:rsidR="00454650">
        <w:rPr>
          <w:rFonts w:ascii="Arial" w:hAnsi="Arial" w:cs="Arial"/>
          <w:sz w:val="20"/>
          <w:szCs w:val="20"/>
        </w:rPr>
        <w:t>...</w:t>
      </w:r>
    </w:p>
    <w:p w:rsidR="008424C4" w:rsidRPr="00B3030B" w:rsidRDefault="008424C4" w:rsidP="00CE2DC8">
      <w:pPr>
        <w:spacing w:after="0" w:line="240" w:lineRule="auto"/>
        <w:rPr>
          <w:rFonts w:ascii="Arial" w:hAnsi="Arial" w:cs="Arial"/>
          <w:sz w:val="20"/>
          <w:szCs w:val="20"/>
        </w:rPr>
      </w:pPr>
    </w:p>
    <w:tbl>
      <w:tblPr>
        <w:tblStyle w:val="TableGrid"/>
        <w:tblW w:w="0" w:type="auto"/>
        <w:tblLook w:val="04A0"/>
      </w:tblPr>
      <w:tblGrid>
        <w:gridCol w:w="1101"/>
        <w:gridCol w:w="3519"/>
        <w:gridCol w:w="2311"/>
        <w:gridCol w:w="2311"/>
      </w:tblGrid>
      <w:tr w:rsidR="008424C4" w:rsidRPr="00B3030B" w:rsidTr="008424C4">
        <w:tc>
          <w:tcPr>
            <w:tcW w:w="4620" w:type="dxa"/>
            <w:gridSpan w:val="2"/>
            <w:tcBorders>
              <w:top w:val="nil"/>
              <w:left w:val="nil"/>
            </w:tcBorders>
          </w:tcPr>
          <w:p w:rsidR="008424C4" w:rsidRPr="00B3030B" w:rsidRDefault="008424C4" w:rsidP="00CE2DC8">
            <w:pPr>
              <w:rPr>
                <w:rFonts w:ascii="Arial" w:hAnsi="Arial" w:cs="Arial"/>
                <w:b/>
                <w:sz w:val="20"/>
                <w:szCs w:val="20"/>
              </w:rPr>
            </w:pPr>
          </w:p>
        </w:tc>
        <w:tc>
          <w:tcPr>
            <w:tcW w:w="2311" w:type="dxa"/>
            <w:tcBorders>
              <w:top w:val="single" w:sz="4" w:space="0" w:color="auto"/>
              <w:left w:val="nil"/>
            </w:tcBorders>
          </w:tcPr>
          <w:p w:rsidR="008424C4" w:rsidRPr="00B3030B" w:rsidRDefault="008424C4" w:rsidP="00CE2DC8">
            <w:pPr>
              <w:rPr>
                <w:rFonts w:ascii="Arial" w:hAnsi="Arial" w:cs="Arial"/>
                <w:b/>
                <w:sz w:val="20"/>
                <w:szCs w:val="20"/>
              </w:rPr>
            </w:pPr>
            <w:r w:rsidRPr="00B3030B">
              <w:rPr>
                <w:rFonts w:ascii="Arial" w:hAnsi="Arial" w:cs="Arial"/>
                <w:b/>
                <w:sz w:val="20"/>
                <w:szCs w:val="20"/>
              </w:rPr>
              <w:t>Number of hours</w:t>
            </w:r>
          </w:p>
        </w:tc>
        <w:tc>
          <w:tcPr>
            <w:tcW w:w="2311" w:type="dxa"/>
          </w:tcPr>
          <w:p w:rsidR="008424C4" w:rsidRPr="00B3030B" w:rsidRDefault="008424C4" w:rsidP="00CE2DC8">
            <w:pPr>
              <w:rPr>
                <w:rFonts w:ascii="Arial" w:hAnsi="Arial" w:cs="Arial"/>
                <w:sz w:val="20"/>
                <w:szCs w:val="20"/>
              </w:rPr>
            </w:pPr>
            <w:r w:rsidRPr="00B3030B">
              <w:rPr>
                <w:rFonts w:ascii="Arial" w:hAnsi="Arial" w:cs="Arial"/>
                <w:sz w:val="20"/>
                <w:szCs w:val="20"/>
              </w:rPr>
              <w:t>Don’t know</w:t>
            </w:r>
          </w:p>
        </w:tc>
      </w:tr>
      <w:tr w:rsidR="008424C4" w:rsidRPr="00B3030B" w:rsidTr="008424C4">
        <w:tc>
          <w:tcPr>
            <w:tcW w:w="1101" w:type="dxa"/>
          </w:tcPr>
          <w:p w:rsidR="008424C4" w:rsidRPr="00B3030B" w:rsidRDefault="008424C4" w:rsidP="00CE2DC8">
            <w:pPr>
              <w:rPr>
                <w:rFonts w:ascii="Arial" w:hAnsi="Arial" w:cs="Arial"/>
                <w:sz w:val="20"/>
                <w:szCs w:val="20"/>
              </w:rPr>
            </w:pPr>
            <w:r w:rsidRPr="00B3030B">
              <w:rPr>
                <w:rFonts w:ascii="Arial" w:hAnsi="Arial" w:cs="Arial"/>
                <w:sz w:val="20"/>
                <w:szCs w:val="20"/>
              </w:rPr>
              <w:t>a</w:t>
            </w:r>
          </w:p>
        </w:tc>
        <w:tc>
          <w:tcPr>
            <w:tcW w:w="3519" w:type="dxa"/>
          </w:tcPr>
          <w:p w:rsidR="008424C4" w:rsidRPr="00B3030B" w:rsidRDefault="008424C4" w:rsidP="00CE2DC8">
            <w:pPr>
              <w:rPr>
                <w:rFonts w:ascii="Arial" w:hAnsi="Arial" w:cs="Arial"/>
                <w:sz w:val="20"/>
                <w:szCs w:val="20"/>
              </w:rPr>
            </w:pPr>
            <w:r w:rsidRPr="00B3030B">
              <w:rPr>
                <w:rFonts w:ascii="Arial" w:hAnsi="Arial" w:cs="Arial"/>
                <w:sz w:val="20"/>
                <w:szCs w:val="20"/>
              </w:rPr>
              <w:t>Typical week (Mon-Fri)</w:t>
            </w:r>
          </w:p>
        </w:tc>
        <w:tc>
          <w:tcPr>
            <w:tcW w:w="2311" w:type="dxa"/>
          </w:tcPr>
          <w:p w:rsidR="008424C4" w:rsidRPr="00B3030B" w:rsidRDefault="008424C4" w:rsidP="00CE2DC8">
            <w:pPr>
              <w:rPr>
                <w:rFonts w:ascii="Arial" w:hAnsi="Arial" w:cs="Arial"/>
                <w:b/>
              </w:rPr>
            </w:pPr>
            <w:r w:rsidRPr="00B3030B">
              <w:rPr>
                <w:rFonts w:ascii="Arial" w:hAnsi="Arial" w:cs="Arial"/>
                <w:b/>
                <w:sz w:val="20"/>
                <w:szCs w:val="20"/>
              </w:rPr>
              <w:t>[WRITE IN]</w:t>
            </w:r>
          </w:p>
        </w:tc>
        <w:tc>
          <w:tcPr>
            <w:tcW w:w="2311" w:type="dxa"/>
          </w:tcPr>
          <w:p w:rsidR="008424C4" w:rsidRPr="00B3030B" w:rsidRDefault="008424C4" w:rsidP="00CE2DC8">
            <w:pPr>
              <w:rPr>
                <w:rFonts w:ascii="Arial" w:hAnsi="Arial" w:cs="Arial"/>
                <w:sz w:val="20"/>
                <w:szCs w:val="20"/>
              </w:rPr>
            </w:pPr>
            <w:r w:rsidRPr="00B3030B">
              <w:rPr>
                <w:rFonts w:ascii="Arial" w:hAnsi="Arial" w:cs="Arial"/>
                <w:sz w:val="20"/>
                <w:szCs w:val="20"/>
              </w:rPr>
              <w:t>99</w:t>
            </w:r>
          </w:p>
        </w:tc>
      </w:tr>
      <w:tr w:rsidR="008424C4" w:rsidRPr="00B3030B" w:rsidTr="008424C4">
        <w:tc>
          <w:tcPr>
            <w:tcW w:w="1101" w:type="dxa"/>
          </w:tcPr>
          <w:p w:rsidR="008424C4" w:rsidRPr="00B3030B" w:rsidRDefault="008424C4" w:rsidP="00CE2DC8">
            <w:pPr>
              <w:rPr>
                <w:rFonts w:ascii="Arial" w:hAnsi="Arial" w:cs="Arial"/>
                <w:sz w:val="20"/>
                <w:szCs w:val="20"/>
              </w:rPr>
            </w:pPr>
            <w:r w:rsidRPr="00B3030B">
              <w:rPr>
                <w:rFonts w:ascii="Arial" w:hAnsi="Arial" w:cs="Arial"/>
                <w:sz w:val="20"/>
                <w:szCs w:val="20"/>
              </w:rPr>
              <w:t>b</w:t>
            </w:r>
          </w:p>
        </w:tc>
        <w:tc>
          <w:tcPr>
            <w:tcW w:w="3519" w:type="dxa"/>
          </w:tcPr>
          <w:p w:rsidR="008424C4" w:rsidRPr="00B3030B" w:rsidRDefault="008424C4" w:rsidP="00CE2DC8">
            <w:pPr>
              <w:rPr>
                <w:rFonts w:ascii="Arial" w:hAnsi="Arial" w:cs="Arial"/>
                <w:sz w:val="20"/>
                <w:szCs w:val="20"/>
              </w:rPr>
            </w:pPr>
            <w:r w:rsidRPr="00B3030B">
              <w:rPr>
                <w:rFonts w:ascii="Arial" w:hAnsi="Arial" w:cs="Arial"/>
                <w:sz w:val="20"/>
                <w:szCs w:val="20"/>
              </w:rPr>
              <w:t>Typical weekend (Sat-Sun)</w:t>
            </w:r>
          </w:p>
        </w:tc>
        <w:tc>
          <w:tcPr>
            <w:tcW w:w="2311" w:type="dxa"/>
          </w:tcPr>
          <w:p w:rsidR="008424C4" w:rsidRPr="00B3030B" w:rsidRDefault="008424C4" w:rsidP="00CE2DC8">
            <w:pPr>
              <w:rPr>
                <w:rFonts w:ascii="Arial" w:hAnsi="Arial" w:cs="Arial"/>
                <w:b/>
              </w:rPr>
            </w:pPr>
            <w:r w:rsidRPr="00B3030B">
              <w:rPr>
                <w:rFonts w:ascii="Arial" w:hAnsi="Arial" w:cs="Arial"/>
                <w:b/>
                <w:sz w:val="20"/>
                <w:szCs w:val="20"/>
              </w:rPr>
              <w:t>[WRITE IN]</w:t>
            </w:r>
          </w:p>
        </w:tc>
        <w:tc>
          <w:tcPr>
            <w:tcW w:w="2311" w:type="dxa"/>
          </w:tcPr>
          <w:p w:rsidR="008424C4" w:rsidRPr="00B3030B" w:rsidRDefault="008424C4" w:rsidP="00CE2DC8">
            <w:pPr>
              <w:rPr>
                <w:rFonts w:ascii="Arial" w:hAnsi="Arial" w:cs="Arial"/>
                <w:sz w:val="20"/>
                <w:szCs w:val="20"/>
              </w:rPr>
            </w:pPr>
            <w:r w:rsidRPr="00B3030B">
              <w:rPr>
                <w:rFonts w:ascii="Arial" w:hAnsi="Arial" w:cs="Arial"/>
                <w:sz w:val="20"/>
                <w:szCs w:val="20"/>
              </w:rPr>
              <w:t>99</w:t>
            </w:r>
          </w:p>
        </w:tc>
      </w:tr>
    </w:tbl>
    <w:p w:rsidR="008424C4" w:rsidRDefault="008424C4" w:rsidP="00CE2DC8">
      <w:pPr>
        <w:spacing w:after="0" w:line="240" w:lineRule="auto"/>
        <w:rPr>
          <w:rFonts w:ascii="Arial" w:hAnsi="Arial" w:cs="Arial"/>
          <w:sz w:val="20"/>
          <w:szCs w:val="20"/>
        </w:rPr>
      </w:pPr>
    </w:p>
    <w:p w:rsidR="00295939" w:rsidRDefault="00295939" w:rsidP="00CE2DC8">
      <w:pPr>
        <w:spacing w:after="0" w:line="240" w:lineRule="auto"/>
        <w:rPr>
          <w:rFonts w:ascii="Arial" w:hAnsi="Arial" w:cs="Arial"/>
          <w:sz w:val="20"/>
          <w:szCs w:val="20"/>
        </w:rPr>
      </w:pPr>
    </w:p>
    <w:p w:rsidR="00CE3CEE" w:rsidRPr="00B3030B" w:rsidRDefault="00CE3CEE"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B3030B">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ALL</w:t>
      </w:r>
      <w:r w:rsidRPr="00B3030B">
        <w:rPr>
          <w:rFonts w:ascii="Arial" w:eastAsia="Geneva" w:hAnsi="Arial" w:cs="Arial"/>
          <w:b/>
          <w:bCs/>
          <w:color w:val="FF0000"/>
          <w:kern w:val="24"/>
          <w:sz w:val="20"/>
          <w:szCs w:val="20"/>
        </w:rPr>
        <w:t xml:space="preserve">.] </w:t>
      </w:r>
    </w:p>
    <w:p w:rsidR="00CE3CEE" w:rsidRPr="00B3030B" w:rsidRDefault="00CE3CEE" w:rsidP="00CE2DC8">
      <w:pPr>
        <w:spacing w:after="0" w:line="240" w:lineRule="auto"/>
        <w:ind w:left="720" w:hanging="720"/>
        <w:rPr>
          <w:rFonts w:ascii="Arial" w:hAnsi="Arial" w:cs="Arial"/>
          <w:b/>
          <w:sz w:val="20"/>
          <w:szCs w:val="20"/>
        </w:rPr>
      </w:pPr>
      <w:r>
        <w:rPr>
          <w:rFonts w:ascii="Arial" w:hAnsi="Arial" w:cs="Arial"/>
          <w:b/>
          <w:sz w:val="20"/>
          <w:szCs w:val="20"/>
        </w:rPr>
        <w:t>QA</w:t>
      </w:r>
      <w:r w:rsidRPr="00B3030B">
        <w:rPr>
          <w:rFonts w:ascii="Arial" w:hAnsi="Arial" w:cs="Arial"/>
          <w:b/>
          <w:sz w:val="20"/>
          <w:szCs w:val="20"/>
        </w:rPr>
        <w:t>1.</w:t>
      </w:r>
      <w:r w:rsidRPr="00B3030B">
        <w:rPr>
          <w:rFonts w:ascii="Arial" w:hAnsi="Arial" w:cs="Arial"/>
          <w:b/>
          <w:sz w:val="20"/>
          <w:szCs w:val="20"/>
        </w:rPr>
        <w:tab/>
      </w:r>
      <w:r>
        <w:rPr>
          <w:rFonts w:ascii="Arial" w:hAnsi="Arial" w:cs="Arial"/>
          <w:sz w:val="20"/>
          <w:szCs w:val="20"/>
        </w:rPr>
        <w:t>And would you like to</w:t>
      </w:r>
      <w:r w:rsidRPr="002A2F1C">
        <w:rPr>
          <w:rFonts w:ascii="Arial" w:hAnsi="Arial" w:cs="Arial"/>
          <w:sz w:val="20"/>
          <w:szCs w:val="20"/>
        </w:rPr>
        <w:t>...</w:t>
      </w:r>
      <w:r w:rsidRPr="00454650">
        <w:rPr>
          <w:rFonts w:ascii="Arial" w:hAnsi="Arial" w:cs="Arial"/>
          <w:sz w:val="20"/>
          <w:szCs w:val="20"/>
        </w:rPr>
        <w:t xml:space="preserve"> </w:t>
      </w:r>
    </w:p>
    <w:tbl>
      <w:tblPr>
        <w:tblStyle w:val="TableGrid"/>
        <w:tblW w:w="9263" w:type="dxa"/>
        <w:tblLook w:val="04A0"/>
      </w:tblPr>
      <w:tblGrid>
        <w:gridCol w:w="1101"/>
        <w:gridCol w:w="8162"/>
      </w:tblGrid>
      <w:tr w:rsidR="00CE3CEE" w:rsidRPr="00B3030B" w:rsidTr="00CE3CEE">
        <w:tc>
          <w:tcPr>
            <w:tcW w:w="9263" w:type="dxa"/>
            <w:gridSpan w:val="2"/>
            <w:tcBorders>
              <w:top w:val="nil"/>
              <w:left w:val="nil"/>
            </w:tcBorders>
          </w:tcPr>
          <w:p w:rsidR="00CE3CEE" w:rsidRPr="00B3030B" w:rsidRDefault="00CE3CEE" w:rsidP="00CE2DC8">
            <w:pPr>
              <w:rPr>
                <w:rFonts w:ascii="Arial" w:hAnsi="Arial" w:cs="Arial"/>
                <w:b/>
                <w:sz w:val="20"/>
                <w:szCs w:val="20"/>
              </w:rPr>
            </w:pPr>
          </w:p>
        </w:tc>
      </w:tr>
      <w:tr w:rsidR="00CE3CEE" w:rsidRPr="00B3030B" w:rsidTr="00CE3CEE">
        <w:tc>
          <w:tcPr>
            <w:tcW w:w="1101" w:type="dxa"/>
          </w:tcPr>
          <w:p w:rsidR="00CE3CEE" w:rsidRPr="00B3030B" w:rsidRDefault="00CE3CEE" w:rsidP="00CE2DC8">
            <w:pPr>
              <w:rPr>
                <w:rFonts w:ascii="Arial" w:hAnsi="Arial" w:cs="Arial"/>
                <w:sz w:val="20"/>
                <w:szCs w:val="20"/>
              </w:rPr>
            </w:pPr>
            <w:r w:rsidRPr="00B3030B">
              <w:rPr>
                <w:rFonts w:ascii="Arial" w:hAnsi="Arial" w:cs="Arial"/>
                <w:sz w:val="20"/>
                <w:szCs w:val="20"/>
              </w:rPr>
              <w:t>a</w:t>
            </w:r>
          </w:p>
        </w:tc>
        <w:tc>
          <w:tcPr>
            <w:tcW w:w="8162" w:type="dxa"/>
          </w:tcPr>
          <w:p w:rsidR="00CE3CEE" w:rsidRPr="00B3030B" w:rsidRDefault="00CE3CEE" w:rsidP="00CE2DC8">
            <w:pPr>
              <w:rPr>
                <w:rFonts w:ascii="Arial" w:hAnsi="Arial" w:cs="Arial"/>
                <w:sz w:val="20"/>
                <w:szCs w:val="20"/>
              </w:rPr>
            </w:pPr>
            <w:r>
              <w:rPr>
                <w:rFonts w:ascii="Arial" w:hAnsi="Arial" w:cs="Arial"/>
                <w:sz w:val="20"/>
                <w:szCs w:val="20"/>
              </w:rPr>
              <w:t xml:space="preserve">Drive a lot less than I do now </w:t>
            </w:r>
          </w:p>
        </w:tc>
      </w:tr>
      <w:tr w:rsidR="00CE3CEE" w:rsidRPr="00B3030B" w:rsidTr="00CE3CEE">
        <w:tc>
          <w:tcPr>
            <w:tcW w:w="1101" w:type="dxa"/>
          </w:tcPr>
          <w:p w:rsidR="00CE3CEE" w:rsidRPr="00B3030B" w:rsidRDefault="00CE3CEE" w:rsidP="00CE2DC8">
            <w:pPr>
              <w:rPr>
                <w:rFonts w:ascii="Arial" w:hAnsi="Arial" w:cs="Arial"/>
                <w:sz w:val="20"/>
                <w:szCs w:val="20"/>
              </w:rPr>
            </w:pPr>
            <w:r w:rsidRPr="00B3030B">
              <w:rPr>
                <w:rFonts w:ascii="Arial" w:hAnsi="Arial" w:cs="Arial"/>
                <w:sz w:val="20"/>
                <w:szCs w:val="20"/>
              </w:rPr>
              <w:t>b</w:t>
            </w:r>
          </w:p>
        </w:tc>
        <w:tc>
          <w:tcPr>
            <w:tcW w:w="8162" w:type="dxa"/>
          </w:tcPr>
          <w:p w:rsidR="00CE3CEE" w:rsidRPr="00B3030B" w:rsidRDefault="00CE3CEE" w:rsidP="00CE2DC8">
            <w:pPr>
              <w:rPr>
                <w:rFonts w:ascii="Arial" w:hAnsi="Arial" w:cs="Arial"/>
                <w:sz w:val="20"/>
                <w:szCs w:val="20"/>
              </w:rPr>
            </w:pPr>
            <w:r>
              <w:rPr>
                <w:rFonts w:ascii="Arial" w:hAnsi="Arial" w:cs="Arial"/>
                <w:sz w:val="20"/>
                <w:szCs w:val="20"/>
              </w:rPr>
              <w:t>Drive a little less than I do now</w:t>
            </w:r>
          </w:p>
        </w:tc>
      </w:tr>
      <w:tr w:rsidR="00CE3CEE" w:rsidRPr="00B3030B" w:rsidTr="00CE3CEE">
        <w:tc>
          <w:tcPr>
            <w:tcW w:w="1101" w:type="dxa"/>
          </w:tcPr>
          <w:p w:rsidR="00CE3CEE" w:rsidRPr="00B3030B" w:rsidRDefault="00CE3CEE" w:rsidP="00CE2DC8">
            <w:pPr>
              <w:rPr>
                <w:rFonts w:ascii="Arial" w:hAnsi="Arial" w:cs="Arial"/>
                <w:sz w:val="20"/>
                <w:szCs w:val="20"/>
              </w:rPr>
            </w:pPr>
            <w:r>
              <w:rPr>
                <w:rFonts w:ascii="Arial" w:hAnsi="Arial" w:cs="Arial"/>
                <w:sz w:val="20"/>
                <w:szCs w:val="20"/>
              </w:rPr>
              <w:t>c</w:t>
            </w:r>
          </w:p>
        </w:tc>
        <w:tc>
          <w:tcPr>
            <w:tcW w:w="8162" w:type="dxa"/>
          </w:tcPr>
          <w:p w:rsidR="00CE3CEE" w:rsidRDefault="00CE3CEE" w:rsidP="00CE2DC8">
            <w:pPr>
              <w:rPr>
                <w:rFonts w:ascii="Arial" w:hAnsi="Arial" w:cs="Arial"/>
                <w:sz w:val="20"/>
                <w:szCs w:val="20"/>
              </w:rPr>
            </w:pPr>
            <w:r>
              <w:rPr>
                <w:rFonts w:ascii="Arial" w:hAnsi="Arial" w:cs="Arial"/>
                <w:sz w:val="20"/>
                <w:szCs w:val="20"/>
              </w:rPr>
              <w:t>Drive a little more than I do now</w:t>
            </w:r>
          </w:p>
        </w:tc>
      </w:tr>
      <w:tr w:rsidR="00CE3CEE" w:rsidRPr="00B3030B" w:rsidTr="00CE3CEE">
        <w:tc>
          <w:tcPr>
            <w:tcW w:w="1101" w:type="dxa"/>
          </w:tcPr>
          <w:p w:rsidR="00CE3CEE" w:rsidRDefault="00CE3CEE" w:rsidP="00CE2DC8">
            <w:pPr>
              <w:rPr>
                <w:rFonts w:ascii="Arial" w:hAnsi="Arial" w:cs="Arial"/>
                <w:sz w:val="20"/>
                <w:szCs w:val="20"/>
              </w:rPr>
            </w:pPr>
            <w:r>
              <w:rPr>
                <w:rFonts w:ascii="Arial" w:hAnsi="Arial" w:cs="Arial"/>
                <w:sz w:val="20"/>
                <w:szCs w:val="20"/>
              </w:rPr>
              <w:t>d</w:t>
            </w:r>
          </w:p>
        </w:tc>
        <w:tc>
          <w:tcPr>
            <w:tcW w:w="8162" w:type="dxa"/>
          </w:tcPr>
          <w:p w:rsidR="00CE3CEE" w:rsidRDefault="00CE3CEE" w:rsidP="00CE2DC8">
            <w:pPr>
              <w:rPr>
                <w:rFonts w:ascii="Arial" w:hAnsi="Arial" w:cs="Arial"/>
                <w:sz w:val="20"/>
                <w:szCs w:val="20"/>
              </w:rPr>
            </w:pPr>
            <w:r>
              <w:rPr>
                <w:rFonts w:ascii="Arial" w:hAnsi="Arial" w:cs="Arial"/>
                <w:sz w:val="20"/>
                <w:szCs w:val="20"/>
              </w:rPr>
              <w:t>Drive a lot more than I do now</w:t>
            </w:r>
          </w:p>
        </w:tc>
      </w:tr>
      <w:tr w:rsidR="00CE3CEE" w:rsidRPr="00B3030B" w:rsidTr="00CE3CEE">
        <w:tc>
          <w:tcPr>
            <w:tcW w:w="1101" w:type="dxa"/>
          </w:tcPr>
          <w:p w:rsidR="00CE3CEE" w:rsidRDefault="00CE3CEE" w:rsidP="00CE2DC8">
            <w:pPr>
              <w:rPr>
                <w:rFonts w:ascii="Arial" w:hAnsi="Arial" w:cs="Arial"/>
                <w:sz w:val="20"/>
                <w:szCs w:val="20"/>
              </w:rPr>
            </w:pPr>
            <w:r>
              <w:rPr>
                <w:rFonts w:ascii="Arial" w:hAnsi="Arial" w:cs="Arial"/>
                <w:sz w:val="20"/>
                <w:szCs w:val="20"/>
              </w:rPr>
              <w:t>e</w:t>
            </w:r>
          </w:p>
        </w:tc>
        <w:tc>
          <w:tcPr>
            <w:tcW w:w="8162" w:type="dxa"/>
          </w:tcPr>
          <w:p w:rsidR="00CE3CEE" w:rsidRDefault="00CE3CEE" w:rsidP="00CE2DC8">
            <w:pPr>
              <w:rPr>
                <w:rFonts w:ascii="Arial" w:hAnsi="Arial" w:cs="Arial"/>
                <w:sz w:val="20"/>
                <w:szCs w:val="20"/>
              </w:rPr>
            </w:pPr>
            <w:r>
              <w:rPr>
                <w:rFonts w:ascii="Arial" w:hAnsi="Arial" w:cs="Arial"/>
                <w:sz w:val="20"/>
                <w:szCs w:val="20"/>
              </w:rPr>
              <w:t>I’m fine with how much I currently drive</w:t>
            </w:r>
          </w:p>
        </w:tc>
      </w:tr>
    </w:tbl>
    <w:p w:rsidR="006614BA" w:rsidRDefault="006614BA" w:rsidP="00CE2DC8">
      <w:pPr>
        <w:spacing w:after="0" w:line="240" w:lineRule="auto"/>
        <w:textAlignment w:val="baseline"/>
        <w:rPr>
          <w:rFonts w:ascii="Arial" w:eastAsia="Geneva" w:hAnsi="Arial" w:cs="Arial"/>
          <w:b/>
          <w:bCs/>
          <w:color w:val="FF0000"/>
          <w:kern w:val="24"/>
          <w:sz w:val="20"/>
          <w:szCs w:val="20"/>
        </w:rPr>
      </w:pPr>
    </w:p>
    <w:p w:rsidR="00B978C1" w:rsidRDefault="00B978C1" w:rsidP="00CE2DC8">
      <w:pPr>
        <w:spacing w:after="0" w:line="240" w:lineRule="auto"/>
        <w:textAlignment w:val="baseline"/>
        <w:rPr>
          <w:rFonts w:ascii="Arial" w:eastAsia="Geneva" w:hAnsi="Arial" w:cs="Arial"/>
          <w:b/>
          <w:bCs/>
          <w:color w:val="FF0000"/>
          <w:kern w:val="24"/>
          <w:sz w:val="20"/>
          <w:szCs w:val="20"/>
        </w:rPr>
      </w:pPr>
    </w:p>
    <w:p w:rsidR="00B978C1" w:rsidRDefault="00B978C1">
      <w:r>
        <w:br w:type="page"/>
      </w:r>
    </w:p>
    <w:tbl>
      <w:tblPr>
        <w:tblStyle w:val="TableGrid"/>
        <w:tblW w:w="0" w:type="auto"/>
        <w:shd w:val="clear" w:color="auto" w:fill="F79646" w:themeFill="accent6"/>
        <w:tblLook w:val="04A0"/>
      </w:tblPr>
      <w:tblGrid>
        <w:gridCol w:w="9242"/>
      </w:tblGrid>
      <w:tr w:rsidR="00B978C1" w:rsidTr="0081600F">
        <w:tc>
          <w:tcPr>
            <w:tcW w:w="9242" w:type="dxa"/>
            <w:shd w:val="clear" w:color="auto" w:fill="F79646" w:themeFill="accent6"/>
            <w:vAlign w:val="center"/>
          </w:tcPr>
          <w:p w:rsidR="00B978C1" w:rsidRPr="006614BA" w:rsidRDefault="00B978C1" w:rsidP="0081600F">
            <w:pPr>
              <w:rPr>
                <w:rFonts w:ascii="Arial" w:hAnsi="Arial" w:cs="Arial"/>
                <w:b/>
              </w:rPr>
            </w:pPr>
            <w:r w:rsidRPr="00D04CC3">
              <w:rPr>
                <w:rFonts w:ascii="Arial" w:hAnsi="Arial" w:cs="Arial"/>
                <w:b/>
              </w:rPr>
              <w:lastRenderedPageBreak/>
              <w:t xml:space="preserve">SECTION </w:t>
            </w:r>
            <w:r w:rsidR="0099306C">
              <w:rPr>
                <w:rFonts w:ascii="Arial" w:hAnsi="Arial" w:cs="Arial"/>
                <w:b/>
              </w:rPr>
              <w:t>11</w:t>
            </w:r>
            <w:r w:rsidRPr="00D04CC3">
              <w:rPr>
                <w:rFonts w:ascii="Arial" w:hAnsi="Arial" w:cs="Arial"/>
                <w:b/>
              </w:rPr>
              <w:t>/</w:t>
            </w:r>
            <w:r>
              <w:rPr>
                <w:rFonts w:ascii="Arial" w:hAnsi="Arial" w:cs="Arial"/>
                <w:b/>
              </w:rPr>
              <w:t>L</w:t>
            </w:r>
            <w:r w:rsidRPr="00D04CC3">
              <w:rPr>
                <w:rFonts w:ascii="Arial" w:hAnsi="Arial" w:cs="Arial"/>
                <w:b/>
              </w:rPr>
              <w:t>:</w:t>
            </w:r>
            <w:r>
              <w:rPr>
                <w:rFonts w:ascii="Arial" w:hAnsi="Arial" w:cs="Arial"/>
                <w:b/>
              </w:rPr>
              <w:t xml:space="preserve"> HIGHWAY CODE AND THE LAW</w:t>
            </w:r>
          </w:p>
        </w:tc>
      </w:tr>
    </w:tbl>
    <w:p w:rsidR="00B978C1" w:rsidRDefault="00B978C1" w:rsidP="00B978C1">
      <w:pPr>
        <w:spacing w:after="0" w:line="240" w:lineRule="auto"/>
        <w:rPr>
          <w:rFonts w:ascii="Arial" w:eastAsia="Geneva" w:hAnsi="Arial" w:cs="Arial"/>
          <w:b/>
          <w:bCs/>
          <w:color w:val="4F81BD"/>
          <w:kern w:val="24"/>
          <w:szCs w:val="40"/>
        </w:rPr>
      </w:pPr>
    </w:p>
    <w:p w:rsidR="00F62948" w:rsidRPr="00B3030B" w:rsidRDefault="00F62948"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B3030B">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ALL. OPEN END NUMERIC. MIN=0, MAX=45</w:t>
      </w:r>
      <w:r w:rsidRPr="00B3030B">
        <w:rPr>
          <w:rFonts w:ascii="Arial" w:eastAsia="Geneva" w:hAnsi="Arial" w:cs="Arial"/>
          <w:b/>
          <w:bCs/>
          <w:color w:val="FF0000"/>
          <w:kern w:val="24"/>
          <w:sz w:val="20"/>
          <w:szCs w:val="20"/>
        </w:rPr>
        <w:t xml:space="preserve">] </w:t>
      </w:r>
    </w:p>
    <w:p w:rsidR="00F62948" w:rsidRPr="00B3030B" w:rsidRDefault="00DB3377" w:rsidP="00CE2DC8">
      <w:pPr>
        <w:spacing w:after="0" w:line="240" w:lineRule="auto"/>
        <w:ind w:left="720" w:hanging="720"/>
        <w:rPr>
          <w:rFonts w:ascii="Arial" w:hAnsi="Arial" w:cs="Arial"/>
          <w:b/>
          <w:sz w:val="20"/>
          <w:szCs w:val="20"/>
        </w:rPr>
      </w:pPr>
      <w:r>
        <w:rPr>
          <w:rFonts w:ascii="Arial" w:hAnsi="Arial" w:cs="Arial"/>
          <w:b/>
          <w:sz w:val="20"/>
          <w:szCs w:val="20"/>
        </w:rPr>
        <w:t>QL1</w:t>
      </w:r>
      <w:r w:rsidR="00F62948" w:rsidRPr="00B3030B">
        <w:rPr>
          <w:rFonts w:ascii="Arial" w:hAnsi="Arial" w:cs="Arial"/>
          <w:b/>
          <w:sz w:val="20"/>
          <w:szCs w:val="20"/>
        </w:rPr>
        <w:t>.</w:t>
      </w:r>
      <w:r w:rsidR="00F62948" w:rsidRPr="00B3030B">
        <w:rPr>
          <w:rFonts w:ascii="Arial" w:hAnsi="Arial" w:cs="Arial"/>
          <w:b/>
          <w:sz w:val="20"/>
          <w:szCs w:val="20"/>
        </w:rPr>
        <w:tab/>
      </w:r>
      <w:r w:rsidR="00F62948" w:rsidRPr="00B3030B">
        <w:rPr>
          <w:rFonts w:ascii="Arial" w:hAnsi="Arial" w:cs="Arial"/>
          <w:sz w:val="20"/>
          <w:szCs w:val="20"/>
        </w:rPr>
        <w:t xml:space="preserve">And </w:t>
      </w:r>
      <w:r w:rsidR="00F62948">
        <w:rPr>
          <w:rFonts w:ascii="Arial" w:hAnsi="Arial" w:cs="Arial"/>
          <w:sz w:val="20"/>
          <w:szCs w:val="20"/>
        </w:rPr>
        <w:t>how many points do you currently have on your licence</w:t>
      </w:r>
      <w:r w:rsidR="00F62948" w:rsidRPr="00B3030B">
        <w:rPr>
          <w:rFonts w:ascii="Arial" w:hAnsi="Arial" w:cs="Arial"/>
          <w:sz w:val="20"/>
          <w:szCs w:val="20"/>
        </w:rPr>
        <w:t>?</w:t>
      </w:r>
      <w:r w:rsidR="00F62948" w:rsidRPr="00B3030B">
        <w:rPr>
          <w:rFonts w:ascii="Arial" w:hAnsi="Arial" w:cs="Arial"/>
          <w:b/>
          <w:sz w:val="20"/>
          <w:szCs w:val="20"/>
        </w:rPr>
        <w:t xml:space="preserve"> </w:t>
      </w:r>
    </w:p>
    <w:p w:rsidR="00F62948" w:rsidRDefault="00F62948" w:rsidP="00CE2DC8">
      <w:pPr>
        <w:spacing w:after="0" w:line="240" w:lineRule="auto"/>
        <w:rPr>
          <w:rFonts w:ascii="Arial" w:hAnsi="Arial" w:cs="Arial"/>
          <w:sz w:val="20"/>
          <w:szCs w:val="20"/>
        </w:rPr>
      </w:pPr>
    </w:p>
    <w:tbl>
      <w:tblPr>
        <w:tblStyle w:val="TableGrid"/>
        <w:tblW w:w="0" w:type="auto"/>
        <w:tblLook w:val="04A0"/>
      </w:tblPr>
      <w:tblGrid>
        <w:gridCol w:w="9242"/>
      </w:tblGrid>
      <w:tr w:rsidR="00F62948" w:rsidTr="00157F20">
        <w:tc>
          <w:tcPr>
            <w:tcW w:w="9242" w:type="dxa"/>
          </w:tcPr>
          <w:p w:rsidR="00F62948" w:rsidRDefault="00F62948" w:rsidP="00CE2DC8">
            <w:pPr>
              <w:rPr>
                <w:rFonts w:ascii="Arial" w:hAnsi="Arial" w:cs="Arial"/>
                <w:sz w:val="20"/>
                <w:szCs w:val="20"/>
              </w:rPr>
            </w:pPr>
            <w:r>
              <w:rPr>
                <w:rFonts w:ascii="Arial" w:hAnsi="Arial" w:cs="Arial"/>
                <w:sz w:val="20"/>
                <w:szCs w:val="20"/>
              </w:rPr>
              <w:t>[WRITE IN]</w:t>
            </w:r>
          </w:p>
        </w:tc>
      </w:tr>
    </w:tbl>
    <w:p w:rsidR="00F62948" w:rsidRDefault="00F62948" w:rsidP="00CE2DC8">
      <w:pPr>
        <w:spacing w:after="0" w:line="240" w:lineRule="auto"/>
        <w:rPr>
          <w:rFonts w:ascii="Arial" w:hAnsi="Arial" w:cs="Arial"/>
          <w:sz w:val="20"/>
          <w:szCs w:val="20"/>
        </w:rPr>
      </w:pPr>
    </w:p>
    <w:p w:rsidR="00F62948" w:rsidRPr="00B3030B" w:rsidRDefault="00F62948" w:rsidP="00CE2DC8">
      <w:pPr>
        <w:spacing w:after="0" w:line="240" w:lineRule="auto"/>
        <w:rPr>
          <w:rFonts w:ascii="Arial" w:hAnsi="Arial" w:cs="Arial"/>
          <w:sz w:val="20"/>
          <w:szCs w:val="20"/>
        </w:rPr>
      </w:pPr>
    </w:p>
    <w:p w:rsidR="00F62948" w:rsidRPr="00B3030B" w:rsidRDefault="00F62948" w:rsidP="00CE2DC8">
      <w:pPr>
        <w:spacing w:after="0" w:line="240" w:lineRule="auto"/>
        <w:textAlignment w:val="baseline"/>
        <w:rPr>
          <w:rFonts w:ascii="Arial" w:eastAsia="Geneva" w:hAnsi="Arial" w:cs="Arial"/>
          <w:b/>
          <w:bCs/>
          <w:color w:val="FF0000"/>
          <w:kern w:val="24"/>
          <w:sz w:val="20"/>
          <w:szCs w:val="20"/>
        </w:rPr>
      </w:pPr>
      <w:r>
        <w:rPr>
          <w:rFonts w:ascii="Arial" w:eastAsia="Geneva" w:hAnsi="Arial" w:cs="Arial"/>
          <w:b/>
          <w:bCs/>
          <w:color w:val="FF0000"/>
          <w:kern w:val="24"/>
          <w:sz w:val="20"/>
          <w:szCs w:val="20"/>
        </w:rPr>
        <w:t>[</w:t>
      </w:r>
      <w:r w:rsidRPr="00B3030B">
        <w:rPr>
          <w:rFonts w:ascii="Arial" w:eastAsia="Geneva" w:hAnsi="Arial" w:cs="Arial"/>
          <w:b/>
          <w:bCs/>
          <w:color w:val="FF0000"/>
          <w:kern w:val="24"/>
          <w:sz w:val="20"/>
          <w:szCs w:val="20"/>
        </w:rPr>
        <w:t xml:space="preserve">PROGRAMMING INSTRUCTION: ASK </w:t>
      </w:r>
      <w:r>
        <w:rPr>
          <w:rFonts w:ascii="Arial" w:eastAsia="Geneva" w:hAnsi="Arial" w:cs="Arial"/>
          <w:b/>
          <w:bCs/>
          <w:color w:val="FF0000"/>
          <w:kern w:val="24"/>
          <w:sz w:val="20"/>
          <w:szCs w:val="20"/>
        </w:rPr>
        <w:t xml:space="preserve">IF QA3 IS 1 OR MORE. </w:t>
      </w:r>
      <w:proofErr w:type="gramStart"/>
      <w:r>
        <w:rPr>
          <w:rFonts w:ascii="Arial" w:eastAsia="Geneva" w:hAnsi="Arial" w:cs="Arial"/>
          <w:b/>
          <w:bCs/>
          <w:color w:val="FF0000"/>
          <w:kern w:val="24"/>
          <w:sz w:val="20"/>
          <w:szCs w:val="20"/>
        </w:rPr>
        <w:t>SINGLE CODE.</w:t>
      </w:r>
      <w:proofErr w:type="gramEnd"/>
    </w:p>
    <w:p w:rsidR="00F62948" w:rsidRDefault="00F62948" w:rsidP="00CE2DC8">
      <w:pPr>
        <w:spacing w:after="0" w:line="240" w:lineRule="auto"/>
        <w:ind w:left="720" w:hanging="720"/>
        <w:rPr>
          <w:rFonts w:ascii="Arial" w:hAnsi="Arial" w:cs="Arial"/>
          <w:sz w:val="20"/>
          <w:szCs w:val="20"/>
        </w:rPr>
      </w:pPr>
      <w:r>
        <w:rPr>
          <w:rFonts w:ascii="Arial" w:hAnsi="Arial" w:cs="Arial"/>
          <w:b/>
          <w:sz w:val="20"/>
          <w:szCs w:val="20"/>
        </w:rPr>
        <w:t>Q</w:t>
      </w:r>
      <w:r w:rsidR="00DB3377">
        <w:rPr>
          <w:rFonts w:ascii="Arial" w:hAnsi="Arial" w:cs="Arial"/>
          <w:b/>
          <w:sz w:val="20"/>
          <w:szCs w:val="20"/>
        </w:rPr>
        <w:t>L2</w:t>
      </w:r>
      <w:r w:rsidRPr="00B3030B">
        <w:rPr>
          <w:rFonts w:ascii="Arial" w:hAnsi="Arial" w:cs="Arial"/>
          <w:b/>
          <w:sz w:val="20"/>
          <w:szCs w:val="20"/>
        </w:rPr>
        <w:t>.</w:t>
      </w:r>
      <w:r w:rsidRPr="00B3030B">
        <w:rPr>
          <w:rFonts w:ascii="Arial" w:hAnsi="Arial" w:cs="Arial"/>
          <w:b/>
          <w:sz w:val="20"/>
          <w:szCs w:val="20"/>
        </w:rPr>
        <w:tab/>
      </w:r>
      <w:r>
        <w:rPr>
          <w:rFonts w:ascii="Arial" w:hAnsi="Arial" w:cs="Arial"/>
          <w:sz w:val="20"/>
          <w:szCs w:val="20"/>
        </w:rPr>
        <w:t>Please can you tell us how you acquired those points?</w:t>
      </w:r>
    </w:p>
    <w:p w:rsidR="00F62948" w:rsidRDefault="00F62948" w:rsidP="00CE2DC8">
      <w:pPr>
        <w:spacing w:after="0" w:line="240" w:lineRule="auto"/>
        <w:ind w:left="720" w:hanging="720"/>
        <w:rPr>
          <w:rFonts w:ascii="Arial" w:hAnsi="Arial" w:cs="Arial"/>
          <w:sz w:val="20"/>
          <w:szCs w:val="20"/>
        </w:rPr>
      </w:pPr>
    </w:p>
    <w:tbl>
      <w:tblPr>
        <w:tblStyle w:val="TableGrid"/>
        <w:tblW w:w="9242" w:type="dxa"/>
        <w:tblLook w:val="04A0"/>
      </w:tblPr>
      <w:tblGrid>
        <w:gridCol w:w="1101"/>
        <w:gridCol w:w="8141"/>
      </w:tblGrid>
      <w:tr w:rsidR="00F62948" w:rsidRPr="00B3030B" w:rsidTr="00157F20">
        <w:tc>
          <w:tcPr>
            <w:tcW w:w="1101" w:type="dxa"/>
          </w:tcPr>
          <w:p w:rsidR="00F62948" w:rsidRPr="00B3030B" w:rsidRDefault="00F62948" w:rsidP="00CE2DC8">
            <w:pPr>
              <w:rPr>
                <w:rFonts w:ascii="Arial" w:hAnsi="Arial" w:cs="Arial"/>
                <w:sz w:val="20"/>
                <w:szCs w:val="20"/>
              </w:rPr>
            </w:pPr>
            <w:r w:rsidRPr="00B3030B">
              <w:rPr>
                <w:rFonts w:ascii="Arial" w:hAnsi="Arial" w:cs="Arial"/>
                <w:sz w:val="20"/>
                <w:szCs w:val="20"/>
              </w:rPr>
              <w:t>1</w:t>
            </w:r>
          </w:p>
        </w:tc>
        <w:tc>
          <w:tcPr>
            <w:tcW w:w="8141" w:type="dxa"/>
          </w:tcPr>
          <w:p w:rsidR="00F62948" w:rsidRPr="00B3030B" w:rsidRDefault="00F62948" w:rsidP="00CE2DC8">
            <w:pPr>
              <w:rPr>
                <w:rFonts w:ascii="Arial" w:hAnsi="Arial" w:cs="Arial"/>
                <w:sz w:val="20"/>
                <w:szCs w:val="20"/>
              </w:rPr>
            </w:pPr>
            <w:r>
              <w:rPr>
                <w:rFonts w:ascii="Arial" w:hAnsi="Arial" w:cs="Arial"/>
                <w:sz w:val="20"/>
                <w:szCs w:val="20"/>
              </w:rPr>
              <w:t>Caught speeding by speed camera</w:t>
            </w:r>
          </w:p>
        </w:tc>
      </w:tr>
      <w:tr w:rsidR="00F62948" w:rsidRPr="00B3030B" w:rsidTr="00157F20">
        <w:tc>
          <w:tcPr>
            <w:tcW w:w="1101" w:type="dxa"/>
          </w:tcPr>
          <w:p w:rsidR="00F62948" w:rsidRPr="00B3030B" w:rsidRDefault="00F62948" w:rsidP="00CE2DC8">
            <w:pPr>
              <w:rPr>
                <w:rFonts w:ascii="Arial" w:hAnsi="Arial" w:cs="Arial"/>
                <w:sz w:val="20"/>
                <w:szCs w:val="20"/>
              </w:rPr>
            </w:pPr>
            <w:r w:rsidRPr="00B3030B">
              <w:rPr>
                <w:rFonts w:ascii="Arial" w:hAnsi="Arial" w:cs="Arial"/>
                <w:sz w:val="20"/>
                <w:szCs w:val="20"/>
              </w:rPr>
              <w:t>2</w:t>
            </w:r>
          </w:p>
        </w:tc>
        <w:tc>
          <w:tcPr>
            <w:tcW w:w="8141" w:type="dxa"/>
          </w:tcPr>
          <w:p w:rsidR="00F62948" w:rsidRPr="00B3030B" w:rsidRDefault="00F62948" w:rsidP="00CE2DC8">
            <w:pPr>
              <w:rPr>
                <w:rFonts w:ascii="Arial" w:hAnsi="Arial" w:cs="Arial"/>
                <w:sz w:val="20"/>
                <w:szCs w:val="20"/>
              </w:rPr>
            </w:pPr>
            <w:r>
              <w:rPr>
                <w:rFonts w:ascii="Arial" w:hAnsi="Arial" w:cs="Arial"/>
                <w:sz w:val="20"/>
                <w:szCs w:val="20"/>
              </w:rPr>
              <w:t>Caught speeding by police</w:t>
            </w:r>
          </w:p>
        </w:tc>
      </w:tr>
      <w:tr w:rsidR="00F62948" w:rsidRPr="00B3030B" w:rsidTr="00157F20">
        <w:tc>
          <w:tcPr>
            <w:tcW w:w="1101" w:type="dxa"/>
          </w:tcPr>
          <w:p w:rsidR="00F62948" w:rsidRPr="00B3030B" w:rsidRDefault="00F62948" w:rsidP="00CE2DC8">
            <w:pPr>
              <w:rPr>
                <w:rFonts w:ascii="Arial" w:hAnsi="Arial" w:cs="Arial"/>
                <w:sz w:val="20"/>
                <w:szCs w:val="20"/>
              </w:rPr>
            </w:pPr>
            <w:r w:rsidRPr="00B3030B">
              <w:rPr>
                <w:rFonts w:ascii="Arial" w:hAnsi="Arial" w:cs="Arial"/>
                <w:sz w:val="20"/>
                <w:szCs w:val="20"/>
              </w:rPr>
              <w:t>3</w:t>
            </w:r>
          </w:p>
        </w:tc>
        <w:tc>
          <w:tcPr>
            <w:tcW w:w="8141" w:type="dxa"/>
          </w:tcPr>
          <w:p w:rsidR="00F62948" w:rsidRPr="00B3030B" w:rsidRDefault="00F62948" w:rsidP="00CE2DC8">
            <w:pPr>
              <w:rPr>
                <w:rFonts w:ascii="Arial" w:hAnsi="Arial" w:cs="Arial"/>
                <w:sz w:val="20"/>
                <w:szCs w:val="20"/>
              </w:rPr>
            </w:pPr>
            <w:r>
              <w:rPr>
                <w:rFonts w:ascii="Arial" w:hAnsi="Arial" w:cs="Arial"/>
                <w:sz w:val="20"/>
                <w:szCs w:val="20"/>
              </w:rPr>
              <w:t>Caused a road accident</w:t>
            </w:r>
          </w:p>
        </w:tc>
      </w:tr>
      <w:tr w:rsidR="00F62948" w:rsidRPr="00B3030B" w:rsidTr="00157F20">
        <w:tc>
          <w:tcPr>
            <w:tcW w:w="1101" w:type="dxa"/>
          </w:tcPr>
          <w:p w:rsidR="00F62948" w:rsidRPr="00B3030B" w:rsidRDefault="00F62948" w:rsidP="00CE2DC8">
            <w:pPr>
              <w:rPr>
                <w:rFonts w:ascii="Arial" w:hAnsi="Arial" w:cs="Arial"/>
                <w:sz w:val="20"/>
                <w:szCs w:val="20"/>
              </w:rPr>
            </w:pPr>
            <w:r w:rsidRPr="00B3030B">
              <w:rPr>
                <w:rFonts w:ascii="Arial" w:hAnsi="Arial" w:cs="Arial"/>
                <w:sz w:val="20"/>
                <w:szCs w:val="20"/>
              </w:rPr>
              <w:t>4</w:t>
            </w:r>
          </w:p>
        </w:tc>
        <w:tc>
          <w:tcPr>
            <w:tcW w:w="8141" w:type="dxa"/>
          </w:tcPr>
          <w:p w:rsidR="00F62948" w:rsidRPr="00B3030B" w:rsidRDefault="00F62948" w:rsidP="00CE2DC8">
            <w:pPr>
              <w:rPr>
                <w:rFonts w:ascii="Arial" w:hAnsi="Arial" w:cs="Arial"/>
                <w:sz w:val="20"/>
                <w:szCs w:val="20"/>
              </w:rPr>
            </w:pPr>
            <w:r>
              <w:rPr>
                <w:rFonts w:ascii="Arial" w:hAnsi="Arial" w:cs="Arial"/>
                <w:sz w:val="20"/>
                <w:szCs w:val="20"/>
              </w:rPr>
              <w:t>Ran a red light</w:t>
            </w:r>
          </w:p>
        </w:tc>
      </w:tr>
      <w:tr w:rsidR="00F62948" w:rsidRPr="00B3030B" w:rsidTr="00157F20">
        <w:tc>
          <w:tcPr>
            <w:tcW w:w="1101" w:type="dxa"/>
          </w:tcPr>
          <w:p w:rsidR="00F62948" w:rsidRPr="00B3030B" w:rsidRDefault="00F62948" w:rsidP="00CE2DC8">
            <w:pPr>
              <w:rPr>
                <w:rFonts w:ascii="Arial" w:hAnsi="Arial" w:cs="Arial"/>
                <w:sz w:val="20"/>
                <w:szCs w:val="20"/>
              </w:rPr>
            </w:pPr>
            <w:r w:rsidRPr="00B3030B">
              <w:rPr>
                <w:rFonts w:ascii="Arial" w:hAnsi="Arial" w:cs="Arial"/>
                <w:sz w:val="20"/>
                <w:szCs w:val="20"/>
              </w:rPr>
              <w:t>5</w:t>
            </w:r>
          </w:p>
        </w:tc>
        <w:tc>
          <w:tcPr>
            <w:tcW w:w="8141" w:type="dxa"/>
          </w:tcPr>
          <w:p w:rsidR="00F62948" w:rsidRPr="00B3030B" w:rsidRDefault="00F62948" w:rsidP="00CE2DC8">
            <w:pPr>
              <w:rPr>
                <w:rFonts w:ascii="Arial" w:hAnsi="Arial" w:cs="Arial"/>
                <w:sz w:val="20"/>
                <w:szCs w:val="20"/>
              </w:rPr>
            </w:pPr>
            <w:r>
              <w:rPr>
                <w:rFonts w:ascii="Arial" w:hAnsi="Arial" w:cs="Arial"/>
                <w:sz w:val="20"/>
                <w:szCs w:val="20"/>
              </w:rPr>
              <w:t>Hit a cyclist</w:t>
            </w:r>
          </w:p>
        </w:tc>
      </w:tr>
      <w:tr w:rsidR="00F62948" w:rsidRPr="00B3030B" w:rsidTr="00157F20">
        <w:tc>
          <w:tcPr>
            <w:tcW w:w="1101" w:type="dxa"/>
          </w:tcPr>
          <w:p w:rsidR="00F62948" w:rsidRPr="00B3030B" w:rsidRDefault="00F62948" w:rsidP="00CE2DC8">
            <w:pPr>
              <w:rPr>
                <w:rFonts w:ascii="Arial" w:hAnsi="Arial" w:cs="Arial"/>
                <w:sz w:val="20"/>
                <w:szCs w:val="20"/>
              </w:rPr>
            </w:pPr>
            <w:r w:rsidRPr="00B3030B">
              <w:rPr>
                <w:rFonts w:ascii="Arial" w:hAnsi="Arial" w:cs="Arial"/>
                <w:sz w:val="20"/>
                <w:szCs w:val="20"/>
              </w:rPr>
              <w:t>6</w:t>
            </w:r>
          </w:p>
        </w:tc>
        <w:tc>
          <w:tcPr>
            <w:tcW w:w="8141" w:type="dxa"/>
          </w:tcPr>
          <w:p w:rsidR="00F62948" w:rsidRPr="00B3030B" w:rsidRDefault="00F62948" w:rsidP="00CE2DC8">
            <w:pPr>
              <w:rPr>
                <w:rFonts w:ascii="Arial" w:hAnsi="Arial" w:cs="Arial"/>
                <w:sz w:val="20"/>
                <w:szCs w:val="20"/>
              </w:rPr>
            </w:pPr>
            <w:r>
              <w:rPr>
                <w:rFonts w:ascii="Arial" w:hAnsi="Arial" w:cs="Arial"/>
                <w:sz w:val="20"/>
                <w:szCs w:val="20"/>
              </w:rPr>
              <w:t>Drove under the influence of alcohol or other drugs</w:t>
            </w:r>
          </w:p>
        </w:tc>
      </w:tr>
      <w:tr w:rsidR="00F62948" w:rsidRPr="00B3030B" w:rsidTr="00157F20">
        <w:tc>
          <w:tcPr>
            <w:tcW w:w="1101" w:type="dxa"/>
          </w:tcPr>
          <w:p w:rsidR="00F62948" w:rsidRPr="00B3030B" w:rsidRDefault="00F62948" w:rsidP="00CE2DC8">
            <w:pPr>
              <w:rPr>
                <w:rFonts w:ascii="Arial" w:hAnsi="Arial" w:cs="Arial"/>
                <w:sz w:val="20"/>
                <w:szCs w:val="20"/>
              </w:rPr>
            </w:pPr>
            <w:r w:rsidRPr="00B3030B">
              <w:rPr>
                <w:rFonts w:ascii="Arial" w:hAnsi="Arial" w:cs="Arial"/>
                <w:sz w:val="20"/>
                <w:szCs w:val="20"/>
              </w:rPr>
              <w:t>98</w:t>
            </w:r>
          </w:p>
        </w:tc>
        <w:tc>
          <w:tcPr>
            <w:tcW w:w="8141" w:type="dxa"/>
            <w:vAlign w:val="center"/>
          </w:tcPr>
          <w:p w:rsidR="00F62948" w:rsidRPr="00B3030B" w:rsidRDefault="00F62948" w:rsidP="00CE2DC8">
            <w:pPr>
              <w:rPr>
                <w:rFonts w:ascii="Arial" w:hAnsi="Arial" w:cs="Arial"/>
                <w:sz w:val="20"/>
                <w:szCs w:val="20"/>
              </w:rPr>
            </w:pPr>
            <w:r w:rsidRPr="00B3030B">
              <w:rPr>
                <w:rFonts w:ascii="Arial" w:hAnsi="Arial" w:cs="Arial"/>
                <w:sz w:val="20"/>
                <w:szCs w:val="20"/>
              </w:rPr>
              <w:t>Other (Please specify)</w:t>
            </w:r>
          </w:p>
        </w:tc>
      </w:tr>
      <w:tr w:rsidR="00F62948" w:rsidRPr="00B3030B" w:rsidTr="00157F20">
        <w:tc>
          <w:tcPr>
            <w:tcW w:w="1101" w:type="dxa"/>
          </w:tcPr>
          <w:p w:rsidR="00F62948" w:rsidRPr="00B3030B" w:rsidRDefault="00F62948" w:rsidP="00CE2DC8">
            <w:pPr>
              <w:rPr>
                <w:rFonts w:ascii="Arial" w:hAnsi="Arial" w:cs="Arial"/>
                <w:sz w:val="20"/>
                <w:szCs w:val="20"/>
              </w:rPr>
            </w:pPr>
            <w:r>
              <w:rPr>
                <w:rFonts w:ascii="Arial" w:hAnsi="Arial" w:cs="Arial"/>
                <w:sz w:val="20"/>
                <w:szCs w:val="20"/>
              </w:rPr>
              <w:t>97</w:t>
            </w:r>
          </w:p>
        </w:tc>
        <w:tc>
          <w:tcPr>
            <w:tcW w:w="8141" w:type="dxa"/>
            <w:vAlign w:val="center"/>
          </w:tcPr>
          <w:p w:rsidR="00F62948" w:rsidRPr="00B3030B" w:rsidRDefault="00F62948" w:rsidP="00CE2DC8">
            <w:pPr>
              <w:rPr>
                <w:rFonts w:ascii="Arial" w:hAnsi="Arial" w:cs="Arial"/>
                <w:sz w:val="20"/>
                <w:szCs w:val="20"/>
              </w:rPr>
            </w:pPr>
            <w:r>
              <w:rPr>
                <w:rFonts w:ascii="Arial" w:hAnsi="Arial" w:cs="Arial"/>
                <w:sz w:val="20"/>
                <w:szCs w:val="20"/>
              </w:rPr>
              <w:t>Prefer not to say</w:t>
            </w:r>
          </w:p>
        </w:tc>
      </w:tr>
    </w:tbl>
    <w:p w:rsidR="005C7DA6" w:rsidRDefault="00F62948" w:rsidP="00CE2DC8">
      <w:pPr>
        <w:spacing w:after="0" w:line="240" w:lineRule="auto"/>
        <w:textAlignment w:val="baseline"/>
        <w:rPr>
          <w:rFonts w:ascii="Arial" w:eastAsia="Geneva" w:hAnsi="Arial" w:cs="Arial"/>
          <w:b/>
          <w:bCs/>
          <w:color w:val="FF0000"/>
          <w:kern w:val="24"/>
          <w:sz w:val="20"/>
          <w:szCs w:val="20"/>
        </w:rPr>
      </w:pPr>
      <w:r w:rsidRPr="00792FC8">
        <w:rPr>
          <w:rFonts w:ascii="Arial" w:eastAsia="Geneva" w:hAnsi="Arial" w:cs="Arial"/>
          <w:b/>
          <w:bCs/>
          <w:color w:val="FF0000"/>
          <w:kern w:val="24"/>
          <w:sz w:val="20"/>
          <w:szCs w:val="20"/>
        </w:rPr>
        <w:t xml:space="preserve"> </w:t>
      </w:r>
    </w:p>
    <w:p w:rsidR="00311DFF" w:rsidRDefault="00311DFF" w:rsidP="00CE2DC8">
      <w:pPr>
        <w:spacing w:after="0" w:line="240" w:lineRule="auto"/>
        <w:textAlignment w:val="baseline"/>
        <w:rPr>
          <w:rFonts w:ascii="Arial" w:eastAsia="Geneva" w:hAnsi="Arial" w:cs="Arial"/>
          <w:b/>
          <w:bCs/>
          <w:color w:val="FF0000"/>
          <w:kern w:val="24"/>
          <w:sz w:val="20"/>
          <w:szCs w:val="20"/>
        </w:rPr>
      </w:pPr>
    </w:p>
    <w:p w:rsidR="008424C4" w:rsidRPr="00792FC8" w:rsidRDefault="008424C4" w:rsidP="00415CFC">
      <w:pPr>
        <w:spacing w:after="0" w:line="240" w:lineRule="auto"/>
        <w:rPr>
          <w:rFonts w:ascii="Arial" w:eastAsia="Geneva" w:hAnsi="Arial" w:cs="Arial"/>
          <w:b/>
          <w:bCs/>
          <w:color w:val="FF0000"/>
          <w:kern w:val="24"/>
          <w:sz w:val="20"/>
          <w:szCs w:val="20"/>
        </w:rPr>
      </w:pPr>
      <w:r w:rsidRPr="00792FC8">
        <w:rPr>
          <w:rFonts w:ascii="Arial" w:eastAsia="Geneva" w:hAnsi="Arial" w:cs="Arial"/>
          <w:b/>
          <w:bCs/>
          <w:color w:val="FF0000"/>
          <w:kern w:val="24"/>
          <w:sz w:val="20"/>
          <w:szCs w:val="20"/>
        </w:rPr>
        <w:t>[PROGRAMMING INSTRUCTION: ASK ALL.</w:t>
      </w:r>
      <w:r>
        <w:rPr>
          <w:rFonts w:ascii="Arial" w:eastAsia="Geneva" w:hAnsi="Arial" w:cs="Arial"/>
          <w:b/>
          <w:bCs/>
          <w:color w:val="FF0000"/>
          <w:kern w:val="24"/>
          <w:sz w:val="20"/>
          <w:szCs w:val="20"/>
        </w:rPr>
        <w:t xml:space="preserve"> SINGLE CODE</w:t>
      </w:r>
      <w:r w:rsidRPr="00792FC8">
        <w:rPr>
          <w:rFonts w:ascii="Arial" w:eastAsia="Geneva" w:hAnsi="Arial" w:cs="Arial"/>
          <w:b/>
          <w:bCs/>
          <w:color w:val="FF0000"/>
          <w:kern w:val="24"/>
          <w:sz w:val="20"/>
          <w:szCs w:val="20"/>
        </w:rPr>
        <w:t xml:space="preserve">] </w:t>
      </w:r>
    </w:p>
    <w:p w:rsidR="008424C4" w:rsidRDefault="00415CFC" w:rsidP="00CE2DC8">
      <w:pPr>
        <w:spacing w:after="0" w:line="240" w:lineRule="auto"/>
        <w:ind w:left="720" w:hanging="720"/>
        <w:rPr>
          <w:rFonts w:ascii="Arial" w:hAnsi="Arial" w:cs="Arial"/>
          <w:sz w:val="20"/>
          <w:szCs w:val="20"/>
        </w:rPr>
      </w:pPr>
      <w:r>
        <w:rPr>
          <w:rFonts w:ascii="Arial" w:hAnsi="Arial" w:cs="Arial"/>
          <w:b/>
          <w:sz w:val="20"/>
          <w:szCs w:val="20"/>
        </w:rPr>
        <w:t>QL3</w:t>
      </w:r>
      <w:r w:rsidR="008424C4" w:rsidRPr="00792FC8">
        <w:rPr>
          <w:rFonts w:ascii="Arial" w:hAnsi="Arial" w:cs="Arial"/>
          <w:b/>
          <w:sz w:val="20"/>
          <w:szCs w:val="20"/>
        </w:rPr>
        <w:t>.</w:t>
      </w:r>
      <w:r w:rsidR="008424C4">
        <w:rPr>
          <w:rFonts w:ascii="Arial" w:hAnsi="Arial" w:cs="Arial"/>
          <w:b/>
          <w:sz w:val="20"/>
          <w:szCs w:val="20"/>
        </w:rPr>
        <w:tab/>
      </w:r>
      <w:r w:rsidR="008424C4">
        <w:rPr>
          <w:rFonts w:ascii="Arial" w:hAnsi="Arial" w:cs="Arial"/>
          <w:sz w:val="20"/>
          <w:szCs w:val="20"/>
        </w:rPr>
        <w:t xml:space="preserve">Are you aware of what the stopping distance </w:t>
      </w:r>
      <w:r w:rsidR="008424C4" w:rsidRPr="006614BA">
        <w:rPr>
          <w:rFonts w:ascii="Arial" w:hAnsi="Arial" w:cs="Arial"/>
          <w:sz w:val="20"/>
          <w:szCs w:val="20"/>
        </w:rPr>
        <w:t>is</w:t>
      </w:r>
      <w:r w:rsidR="008678CA">
        <w:rPr>
          <w:rFonts w:ascii="Arial" w:hAnsi="Arial" w:cs="Arial"/>
          <w:sz w:val="20"/>
          <w:szCs w:val="20"/>
        </w:rPr>
        <w:t xml:space="preserve"> </w:t>
      </w:r>
      <w:r w:rsidR="006614BA">
        <w:rPr>
          <w:rFonts w:ascii="Arial" w:hAnsi="Arial" w:cs="Arial"/>
          <w:sz w:val="20"/>
          <w:szCs w:val="20"/>
        </w:rPr>
        <w:t xml:space="preserve">on the following types of roads, </w:t>
      </w:r>
      <w:r w:rsidR="008678CA">
        <w:rPr>
          <w:rFonts w:ascii="Arial" w:hAnsi="Arial" w:cs="Arial"/>
          <w:sz w:val="20"/>
          <w:szCs w:val="20"/>
        </w:rPr>
        <w:t>that will ensure you have enough time and distance to stop without hitting the car in front of you</w:t>
      </w:r>
      <w:r w:rsidR="008424C4" w:rsidRPr="00B338D3">
        <w:rPr>
          <w:rFonts w:ascii="Arial" w:hAnsi="Arial" w:cs="Arial"/>
          <w:sz w:val="20"/>
          <w:szCs w:val="20"/>
        </w:rPr>
        <w:t>?</w:t>
      </w:r>
    </w:p>
    <w:p w:rsidR="00415CFC" w:rsidRDefault="00415CFC" w:rsidP="00415CFC">
      <w:pPr>
        <w:spacing w:after="0" w:line="240" w:lineRule="auto"/>
        <w:ind w:left="720" w:hanging="720"/>
        <w:rPr>
          <w:rFonts w:ascii="Arial" w:hAnsi="Arial" w:cs="Arial"/>
          <w:sz w:val="20"/>
          <w:szCs w:val="20"/>
        </w:rPr>
      </w:pPr>
    </w:p>
    <w:tbl>
      <w:tblPr>
        <w:tblStyle w:val="TableGrid"/>
        <w:tblW w:w="0" w:type="auto"/>
        <w:tblLook w:val="04A0"/>
      </w:tblPr>
      <w:tblGrid>
        <w:gridCol w:w="3824"/>
        <w:gridCol w:w="2709"/>
        <w:gridCol w:w="2709"/>
      </w:tblGrid>
      <w:tr w:rsidR="006614BA" w:rsidTr="00415CFC">
        <w:tc>
          <w:tcPr>
            <w:tcW w:w="3824" w:type="dxa"/>
          </w:tcPr>
          <w:p w:rsidR="006614BA" w:rsidRDefault="006614BA" w:rsidP="00CE2DC8">
            <w:pPr>
              <w:rPr>
                <w:rFonts w:ascii="Arial" w:hAnsi="Arial" w:cs="Arial"/>
                <w:sz w:val="20"/>
                <w:szCs w:val="20"/>
              </w:rPr>
            </w:pPr>
          </w:p>
        </w:tc>
        <w:tc>
          <w:tcPr>
            <w:tcW w:w="2709" w:type="dxa"/>
          </w:tcPr>
          <w:p w:rsidR="006614BA" w:rsidRDefault="006614BA" w:rsidP="00CE2DC8">
            <w:pPr>
              <w:rPr>
                <w:rFonts w:ascii="Arial" w:hAnsi="Arial" w:cs="Arial"/>
                <w:sz w:val="20"/>
                <w:szCs w:val="20"/>
              </w:rPr>
            </w:pPr>
            <w:r>
              <w:rPr>
                <w:rFonts w:ascii="Arial" w:hAnsi="Arial" w:cs="Arial"/>
                <w:sz w:val="20"/>
                <w:szCs w:val="20"/>
              </w:rPr>
              <w:t>a. On the motorway</w:t>
            </w:r>
          </w:p>
        </w:tc>
        <w:tc>
          <w:tcPr>
            <w:tcW w:w="2709" w:type="dxa"/>
          </w:tcPr>
          <w:p w:rsidR="006614BA" w:rsidRDefault="006614BA" w:rsidP="00CE2DC8">
            <w:pPr>
              <w:rPr>
                <w:rFonts w:ascii="Arial" w:hAnsi="Arial" w:cs="Arial"/>
                <w:sz w:val="20"/>
                <w:szCs w:val="20"/>
              </w:rPr>
            </w:pPr>
            <w:r>
              <w:rPr>
                <w:rFonts w:ascii="Arial" w:hAnsi="Arial" w:cs="Arial"/>
                <w:sz w:val="20"/>
                <w:szCs w:val="20"/>
              </w:rPr>
              <w:t>b. On an urban road with a 30mph speed limit</w:t>
            </w:r>
          </w:p>
        </w:tc>
      </w:tr>
      <w:tr w:rsidR="006614BA" w:rsidTr="006614BA">
        <w:tc>
          <w:tcPr>
            <w:tcW w:w="3824" w:type="dxa"/>
          </w:tcPr>
          <w:p w:rsidR="006614BA" w:rsidRDefault="006614BA" w:rsidP="00CE2DC8">
            <w:pPr>
              <w:rPr>
                <w:rFonts w:ascii="Arial" w:hAnsi="Arial" w:cs="Arial"/>
                <w:sz w:val="20"/>
                <w:szCs w:val="20"/>
              </w:rPr>
            </w:pPr>
            <w:r>
              <w:rPr>
                <w:rFonts w:ascii="Arial" w:hAnsi="Arial" w:cs="Arial"/>
                <w:sz w:val="20"/>
                <w:szCs w:val="20"/>
              </w:rPr>
              <w:t>1 car length</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1</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1</w:t>
            </w:r>
          </w:p>
        </w:tc>
      </w:tr>
      <w:tr w:rsidR="006614BA" w:rsidTr="006614BA">
        <w:tc>
          <w:tcPr>
            <w:tcW w:w="3824" w:type="dxa"/>
          </w:tcPr>
          <w:p w:rsidR="006614BA" w:rsidRDefault="006614BA" w:rsidP="00CE2DC8">
            <w:pPr>
              <w:rPr>
                <w:rFonts w:ascii="Arial" w:hAnsi="Arial" w:cs="Arial"/>
                <w:sz w:val="20"/>
                <w:szCs w:val="20"/>
              </w:rPr>
            </w:pPr>
            <w:r>
              <w:rPr>
                <w:rFonts w:ascii="Arial" w:hAnsi="Arial" w:cs="Arial"/>
                <w:sz w:val="20"/>
                <w:szCs w:val="20"/>
              </w:rPr>
              <w:t>2 car lengths</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2</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2</w:t>
            </w:r>
          </w:p>
        </w:tc>
      </w:tr>
      <w:tr w:rsidR="006614BA" w:rsidTr="006614BA">
        <w:tc>
          <w:tcPr>
            <w:tcW w:w="3824" w:type="dxa"/>
          </w:tcPr>
          <w:p w:rsidR="006614BA" w:rsidRDefault="006614BA" w:rsidP="00CE2DC8">
            <w:pPr>
              <w:rPr>
                <w:rFonts w:ascii="Arial" w:hAnsi="Arial" w:cs="Arial"/>
                <w:sz w:val="20"/>
                <w:szCs w:val="20"/>
              </w:rPr>
            </w:pPr>
            <w:r>
              <w:rPr>
                <w:rFonts w:ascii="Arial" w:hAnsi="Arial" w:cs="Arial"/>
                <w:sz w:val="20"/>
                <w:szCs w:val="20"/>
              </w:rPr>
              <w:t>10 car lengths</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3</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3</w:t>
            </w:r>
          </w:p>
        </w:tc>
      </w:tr>
      <w:tr w:rsidR="006614BA" w:rsidTr="006614BA">
        <w:tc>
          <w:tcPr>
            <w:tcW w:w="3824" w:type="dxa"/>
          </w:tcPr>
          <w:p w:rsidR="006614BA" w:rsidRDefault="006614BA" w:rsidP="00CE2DC8">
            <w:pPr>
              <w:rPr>
                <w:rFonts w:ascii="Arial" w:hAnsi="Arial" w:cs="Arial"/>
                <w:sz w:val="20"/>
                <w:szCs w:val="20"/>
              </w:rPr>
            </w:pPr>
            <w:r>
              <w:rPr>
                <w:rFonts w:ascii="Arial" w:hAnsi="Arial" w:cs="Arial"/>
                <w:sz w:val="20"/>
                <w:szCs w:val="20"/>
              </w:rPr>
              <w:t>17 car lengths</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4</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4</w:t>
            </w:r>
          </w:p>
        </w:tc>
      </w:tr>
      <w:tr w:rsidR="006614BA" w:rsidTr="006614BA">
        <w:tc>
          <w:tcPr>
            <w:tcW w:w="3824" w:type="dxa"/>
          </w:tcPr>
          <w:p w:rsidR="006614BA" w:rsidRDefault="006614BA" w:rsidP="00CE2DC8">
            <w:pPr>
              <w:rPr>
                <w:rFonts w:ascii="Arial" w:hAnsi="Arial" w:cs="Arial"/>
                <w:sz w:val="20"/>
                <w:szCs w:val="20"/>
              </w:rPr>
            </w:pPr>
            <w:r>
              <w:rPr>
                <w:rFonts w:ascii="Arial" w:hAnsi="Arial" w:cs="Arial"/>
                <w:sz w:val="20"/>
                <w:szCs w:val="20"/>
              </w:rPr>
              <w:t>24 car lengths</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5</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5</w:t>
            </w:r>
          </w:p>
        </w:tc>
      </w:tr>
      <w:tr w:rsidR="006614BA" w:rsidTr="006614BA">
        <w:tc>
          <w:tcPr>
            <w:tcW w:w="3824" w:type="dxa"/>
          </w:tcPr>
          <w:p w:rsidR="006614BA" w:rsidRDefault="006614BA" w:rsidP="00CE2DC8">
            <w:pPr>
              <w:rPr>
                <w:rFonts w:ascii="Arial" w:hAnsi="Arial" w:cs="Arial"/>
                <w:sz w:val="20"/>
                <w:szCs w:val="20"/>
              </w:rPr>
            </w:pPr>
            <w:r>
              <w:rPr>
                <w:rFonts w:ascii="Arial" w:hAnsi="Arial" w:cs="Arial"/>
                <w:sz w:val="20"/>
                <w:szCs w:val="20"/>
              </w:rPr>
              <w:t>Other (Please specify)</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98</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98</w:t>
            </w:r>
          </w:p>
        </w:tc>
      </w:tr>
      <w:tr w:rsidR="006614BA" w:rsidTr="006614BA">
        <w:tc>
          <w:tcPr>
            <w:tcW w:w="3824" w:type="dxa"/>
          </w:tcPr>
          <w:p w:rsidR="006614BA" w:rsidRDefault="006614BA" w:rsidP="00CE2DC8">
            <w:pPr>
              <w:rPr>
                <w:rFonts w:ascii="Arial" w:hAnsi="Arial" w:cs="Arial"/>
                <w:sz w:val="20"/>
                <w:szCs w:val="20"/>
              </w:rPr>
            </w:pPr>
            <w:r>
              <w:rPr>
                <w:rFonts w:ascii="Arial" w:hAnsi="Arial" w:cs="Arial"/>
                <w:sz w:val="20"/>
                <w:szCs w:val="20"/>
              </w:rPr>
              <w:t>Don’t know</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99</w:t>
            </w:r>
          </w:p>
        </w:tc>
        <w:tc>
          <w:tcPr>
            <w:tcW w:w="2709" w:type="dxa"/>
            <w:vAlign w:val="center"/>
          </w:tcPr>
          <w:p w:rsidR="006614BA" w:rsidRDefault="006614BA" w:rsidP="006614BA">
            <w:pPr>
              <w:jc w:val="center"/>
              <w:rPr>
                <w:rFonts w:ascii="Arial" w:hAnsi="Arial" w:cs="Arial"/>
                <w:sz w:val="20"/>
                <w:szCs w:val="20"/>
              </w:rPr>
            </w:pPr>
            <w:r>
              <w:rPr>
                <w:rFonts w:ascii="Arial" w:hAnsi="Arial" w:cs="Arial"/>
                <w:sz w:val="20"/>
                <w:szCs w:val="20"/>
              </w:rPr>
              <w:t>99</w:t>
            </w:r>
          </w:p>
        </w:tc>
      </w:tr>
    </w:tbl>
    <w:p w:rsidR="00AC28E3" w:rsidRDefault="00AC28E3" w:rsidP="00CE2DC8">
      <w:pPr>
        <w:spacing w:after="0" w:line="240" w:lineRule="auto"/>
        <w:rPr>
          <w:rFonts w:ascii="Arial" w:hAnsi="Arial" w:cs="Arial"/>
          <w:b/>
          <w:sz w:val="20"/>
          <w:szCs w:val="20"/>
        </w:rPr>
      </w:pPr>
    </w:p>
    <w:p w:rsidR="00415CFC" w:rsidRDefault="00415CFC" w:rsidP="00415CFC">
      <w:pPr>
        <w:spacing w:after="0" w:line="240" w:lineRule="auto"/>
        <w:rPr>
          <w:rFonts w:ascii="Arial" w:hAnsi="Arial" w:cs="Arial"/>
          <w:b/>
          <w:sz w:val="20"/>
          <w:szCs w:val="20"/>
        </w:rPr>
      </w:pPr>
    </w:p>
    <w:p w:rsidR="00305A51" w:rsidRPr="00E03E6D" w:rsidRDefault="00305A51" w:rsidP="00CE2DC8">
      <w:pPr>
        <w:spacing w:after="0" w:line="240" w:lineRule="auto"/>
        <w:rPr>
          <w:rFonts w:ascii="Arial" w:hAnsi="Arial" w:cs="Arial"/>
          <w:b/>
          <w:sz w:val="20"/>
          <w:szCs w:val="20"/>
        </w:rPr>
      </w:pPr>
    </w:p>
    <w:sectPr w:rsidR="00305A51" w:rsidRPr="00E03E6D" w:rsidSect="00C4512F">
      <w:headerReference w:type="default" r:id="rId9"/>
      <w:pgSz w:w="11906" w:h="16838"/>
      <w:pgMar w:top="1812"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rtyna.Elliot-Cooke" w:date="2014-01-14T11:18:00Z" w:initials="MEC">
    <w:p w:rsidR="00DF5817" w:rsidRDefault="00DF5817">
      <w:pPr>
        <w:pStyle w:val="CommentText"/>
      </w:pPr>
      <w:r>
        <w:rPr>
          <w:rStyle w:val="CommentReference"/>
        </w:rPr>
        <w:annotationRef/>
      </w:r>
      <w:r>
        <w:t>Tracked (some statements removed from last year)</w:t>
      </w:r>
    </w:p>
  </w:comment>
  <w:comment w:id="1" w:author="Martyna.Elliot-Cooke" w:date="2014-01-14T11:18:00Z" w:initials="MEC">
    <w:p w:rsidR="00DF5817" w:rsidRDefault="00DF5817">
      <w:pPr>
        <w:pStyle w:val="CommentText"/>
      </w:pPr>
      <w:r>
        <w:rPr>
          <w:rStyle w:val="CommentReference"/>
        </w:rPr>
        <w:annotationRef/>
      </w:r>
      <w:r>
        <w:t>Tracked (some statements removed from last year)</w:t>
      </w:r>
    </w:p>
  </w:comment>
  <w:comment w:id="2" w:author="Martyna.Elliot-Cooke" w:date="2014-01-14T11:18:00Z" w:initials="MEC">
    <w:p w:rsidR="00DF5817" w:rsidRDefault="00DF5817">
      <w:pPr>
        <w:pStyle w:val="CommentText"/>
      </w:pPr>
      <w:r>
        <w:rPr>
          <w:rStyle w:val="CommentReference"/>
        </w:rPr>
        <w:annotationRef/>
      </w:r>
      <w:r>
        <w:t>From 2012 questionnaire</w:t>
      </w:r>
    </w:p>
  </w:comment>
  <w:comment w:id="3" w:author="Martyna.Elliot-Cooke" w:date="2014-01-14T11:18:00Z" w:initials="MEC">
    <w:p w:rsidR="00DF5817" w:rsidRDefault="00DF5817">
      <w:pPr>
        <w:pStyle w:val="CommentText"/>
      </w:pPr>
      <w:r>
        <w:rPr>
          <w:rStyle w:val="CommentReference"/>
        </w:rPr>
        <w:annotationRef/>
      </w:r>
      <w:r>
        <w:t>From 2012 questionnaire</w:t>
      </w:r>
    </w:p>
  </w:comment>
  <w:comment w:id="4" w:author="Martyna.Elliot-Cooke" w:date="2014-01-14T11:18:00Z" w:initials="MEC">
    <w:p w:rsidR="00DF5817" w:rsidRDefault="00DF5817">
      <w:pPr>
        <w:pStyle w:val="CommentText"/>
      </w:pPr>
      <w:r>
        <w:rPr>
          <w:rStyle w:val="CommentReference"/>
        </w:rPr>
        <w:annotationRef/>
      </w:r>
      <w:r>
        <w:t>Adapted from 2012 questionnaire with some additions</w:t>
      </w:r>
    </w:p>
  </w:comment>
  <w:comment w:id="13" w:author="Kendra Noonan" w:date="2014-01-14T11:18:00Z" w:initials="KN">
    <w:p w:rsidR="00DF5817" w:rsidRDefault="00DF5817">
      <w:pPr>
        <w:pStyle w:val="CommentText"/>
      </w:pPr>
      <w:r>
        <w:rPr>
          <w:rStyle w:val="CommentReference"/>
        </w:rPr>
        <w:annotationRef/>
      </w:r>
      <w:r>
        <w:t>Cross responses by those who say they speed, drink drive and drug drive</w:t>
      </w:r>
    </w:p>
  </w:comment>
  <w:comment w:id="14" w:author="Kendra Noonan" w:date="2014-01-14T11:18:00Z" w:initials="KN">
    <w:p w:rsidR="00DF5817" w:rsidRDefault="00DF5817">
      <w:pPr>
        <w:pStyle w:val="CommentText"/>
      </w:pPr>
      <w:r>
        <w:rPr>
          <w:rStyle w:val="CommentReference"/>
        </w:rPr>
        <w:annotationRef/>
      </w:r>
      <w:r>
        <w:t>We can have people write in their answers and then ‘code’ them to provide a quantitative answer</w:t>
      </w:r>
    </w:p>
  </w:comment>
  <w:comment w:id="15" w:author="Kendra Noonan" w:date="2014-01-14T11:18:00Z" w:initials="KN">
    <w:p w:rsidR="00DF5817" w:rsidRDefault="00DF5817">
      <w:pPr>
        <w:pStyle w:val="CommentText"/>
      </w:pPr>
      <w:r>
        <w:rPr>
          <w:rStyle w:val="CommentReference"/>
        </w:rPr>
        <w:annotationRef/>
      </w:r>
      <w:r>
        <w:t>To be updated with list provided by RAC</w:t>
      </w:r>
    </w:p>
  </w:comment>
  <w:comment w:id="16" w:author="Bizley, David" w:date="2014-01-14T11:18:00Z" w:initials="BD">
    <w:p w:rsidR="00DF5817" w:rsidRDefault="00DF5817">
      <w:pPr>
        <w:pStyle w:val="CommentText"/>
      </w:pPr>
      <w:r>
        <w:rPr>
          <w:rStyle w:val="CommentReference"/>
        </w:rPr>
        <w:annotationRef/>
      </w:r>
      <w:r>
        <w:t>Is this an option in any production vehicle today?</w:t>
      </w:r>
    </w:p>
  </w:comment>
  <w:comment w:id="17" w:author="Martyna.Elliot-Cooke" w:date="2014-01-14T11:18:00Z" w:initials="MEC">
    <w:p w:rsidR="00DF5817" w:rsidRDefault="00DF5817">
      <w:pPr>
        <w:pStyle w:val="CommentText"/>
      </w:pPr>
      <w:r>
        <w:rPr>
          <w:rStyle w:val="CommentReference"/>
        </w:rPr>
        <w:annotationRef/>
      </w:r>
      <w:r>
        <w:t>We have looked into this and there are cars with this technology in use already, e.g.  Mazda 3, A C6 corvette. The display can also be purchased and installed separately.</w:t>
      </w:r>
    </w:p>
  </w:comment>
  <w:comment w:id="21" w:author="Bizley, David" w:date="2014-01-14T11:18:00Z" w:initials="BD">
    <w:p w:rsidR="00DF5817" w:rsidRDefault="00DF5817">
      <w:pPr>
        <w:pStyle w:val="CommentText"/>
      </w:pPr>
      <w:r>
        <w:rPr>
          <w:rStyle w:val="CommentReference"/>
        </w:rPr>
        <w:annotationRef/>
      </w:r>
      <w:r>
        <w:t>Do we mean remote operated tailgate or is this something else?</w:t>
      </w:r>
    </w:p>
  </w:comment>
  <w:comment w:id="22" w:author="Martyna.Elliot-Cooke" w:date="2014-01-14T11:18:00Z" w:initials="MEC">
    <w:p w:rsidR="00DF5817" w:rsidRDefault="00DF5817">
      <w:pPr>
        <w:pStyle w:val="CommentText"/>
      </w:pPr>
      <w:r>
        <w:rPr>
          <w:rStyle w:val="CommentReference"/>
        </w:rPr>
        <w:annotationRef/>
      </w:r>
      <w:r>
        <w:t>This is a button and when pressed, the boot will automatically close itself without having to shut it yourself (there is an Audi with this button located in the boot)</w:t>
      </w:r>
    </w:p>
  </w:comment>
  <w:comment w:id="26" w:author="Martyna.Elliot-Cooke" w:date="2014-01-14T11:18:00Z" w:initials="MEC">
    <w:p w:rsidR="00DF5817" w:rsidRDefault="00DF5817">
      <w:pPr>
        <w:pStyle w:val="CommentText"/>
      </w:pPr>
      <w:r>
        <w:rPr>
          <w:rStyle w:val="CommentReference"/>
        </w:rPr>
        <w:annotationRef/>
      </w:r>
      <w:r>
        <w:t>Is there anything else you would like to add?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65895B" w15:done="0"/>
  <w15:commentEx w15:paraId="51052FDA" w15:done="0"/>
  <w15:commentEx w15:paraId="4F09A78C" w15:done="0"/>
  <w15:commentEx w15:paraId="406D7F2D" w15:done="0"/>
  <w15:commentEx w15:paraId="43B4A89B" w15:done="0"/>
  <w15:commentEx w15:paraId="04B51230" w15:done="0"/>
  <w15:commentEx w15:paraId="6FD4D9A8" w15:done="0"/>
  <w15:commentEx w15:paraId="72538ADE" w15:done="0"/>
  <w15:commentEx w15:paraId="318760AE" w15:done="0"/>
  <w15:commentEx w15:paraId="3194B141" w15:done="0"/>
  <w15:commentEx w15:paraId="3060CD60" w15:done="0"/>
  <w15:commentEx w15:paraId="0CB3AFA6" w15:done="0"/>
  <w15:commentEx w15:paraId="7B1466F6" w15:done="0"/>
  <w15:commentEx w15:paraId="0BA124AD" w15:done="0"/>
  <w15:commentEx w15:paraId="4A565FC0" w15:done="0"/>
  <w15:commentEx w15:paraId="41A68FD1" w15:paraIdParent="4A565FC0" w15:done="0"/>
  <w15:commentEx w15:paraId="5E43FED1" w15:done="0"/>
  <w15:commentEx w15:paraId="66AD31E4" w15:done="0"/>
  <w15:commentEx w15:paraId="52C8B6C4" w15:done="0"/>
  <w15:commentEx w15:paraId="6EA42536" w15:done="0"/>
  <w15:commentEx w15:paraId="19793318" w15:done="0"/>
  <w15:commentEx w15:paraId="0A96A818" w15:done="0"/>
  <w15:commentEx w15:paraId="2A346801" w15:done="0"/>
  <w15:commentEx w15:paraId="3017AFFE" w15:done="0"/>
  <w15:commentEx w15:paraId="3786AAAE" w15:done="0"/>
  <w15:commentEx w15:paraId="40821CBB" w15:done="0"/>
  <w15:commentEx w15:paraId="444EB784" w15:done="0"/>
  <w15:commentEx w15:paraId="5BAA6B24" w15:done="0"/>
  <w15:commentEx w15:paraId="7D658A80" w15:done="0"/>
  <w15:commentEx w15:paraId="48120690" w15:done="0"/>
  <w15:commentEx w15:paraId="11E50EA3" w15:done="0"/>
  <w15:commentEx w15:paraId="0C546D5B" w15:done="0"/>
  <w15:commentEx w15:paraId="0BF4DE18" w15:done="0"/>
  <w15:commentEx w15:paraId="5B167C70" w15:done="0"/>
  <w15:commentEx w15:paraId="57F4BDC7" w15:done="0"/>
  <w15:commentEx w15:paraId="3D1B65AB" w15:done="0"/>
  <w15:commentEx w15:paraId="1EDE0CDF" w15:done="0"/>
  <w15:commentEx w15:paraId="604D06EC" w15:done="0"/>
  <w15:commentEx w15:paraId="180D7B33" w15:done="0"/>
  <w15:commentEx w15:paraId="2DDBA9A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817" w:rsidRDefault="00DF5817" w:rsidP="00C4512F">
      <w:pPr>
        <w:spacing w:after="0" w:line="240" w:lineRule="auto"/>
      </w:pPr>
      <w:r>
        <w:separator/>
      </w:r>
    </w:p>
  </w:endnote>
  <w:endnote w:type="continuationSeparator" w:id="0">
    <w:p w:rsidR="00DF5817" w:rsidRDefault="00DF5817" w:rsidP="00C451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neva">
    <w:altName w:val="Arial"/>
    <w:panose1 w:val="00000000000000000000"/>
    <w:charset w:val="00"/>
    <w:family w:val="roman"/>
    <w:notTrueType/>
    <w:pitch w:val="default"/>
    <w:sig w:usb0="00000000" w:usb1="00000000" w:usb2="00000000" w:usb3="00000000" w:csb0="00000000"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817" w:rsidRDefault="00DF5817" w:rsidP="00C4512F">
      <w:pPr>
        <w:spacing w:after="0" w:line="240" w:lineRule="auto"/>
      </w:pPr>
      <w:r>
        <w:separator/>
      </w:r>
    </w:p>
  </w:footnote>
  <w:footnote w:type="continuationSeparator" w:id="0">
    <w:p w:rsidR="00DF5817" w:rsidRDefault="00DF5817" w:rsidP="00C451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817" w:rsidRPr="00C4512F" w:rsidRDefault="00DF5817">
    <w:pPr>
      <w:pStyle w:val="Header"/>
      <w:rPr>
        <w:rFonts w:ascii="Arial" w:hAnsi="Arial" w:cs="Arial"/>
        <w:sz w:val="20"/>
      </w:rPr>
    </w:pPr>
    <w:r w:rsidRPr="00C4512F">
      <w:rPr>
        <w:rFonts w:ascii="Arial" w:hAnsi="Arial" w:cs="Arial"/>
        <w:noProof/>
        <w:sz w:val="20"/>
        <w:lang w:eastAsia="en-GB"/>
      </w:rPr>
      <w:drawing>
        <wp:anchor distT="0" distB="0" distL="114300" distR="114300" simplePos="0" relativeHeight="251660288" behindDoc="0" locked="0" layoutInCell="1" allowOverlap="1">
          <wp:simplePos x="0" y="0"/>
          <wp:positionH relativeFrom="page">
            <wp:posOffset>6096000</wp:posOffset>
          </wp:positionH>
          <wp:positionV relativeFrom="page">
            <wp:posOffset>476250</wp:posOffset>
          </wp:positionV>
          <wp:extent cx="532765" cy="381000"/>
          <wp:effectExtent l="19050" t="0" r="635" b="0"/>
          <wp:wrapNone/>
          <wp:docPr id="1" name="Picture 46" descr="Quad_logofo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Quad_logoforword"/>
                  <pic:cNvPicPr>
                    <a:picLocks noChangeAspect="1" noChangeArrowheads="1"/>
                  </pic:cNvPicPr>
                </pic:nvPicPr>
                <pic:blipFill>
                  <a:blip r:embed="rId1"/>
                  <a:srcRect/>
                  <a:stretch>
                    <a:fillRect/>
                  </a:stretch>
                </pic:blipFill>
                <pic:spPr bwMode="auto">
                  <a:xfrm>
                    <a:off x="0" y="0"/>
                    <a:ext cx="532765" cy="381000"/>
                  </a:xfrm>
                  <a:prstGeom prst="rect">
                    <a:avLst/>
                  </a:prstGeom>
                  <a:noFill/>
                </pic:spPr>
              </pic:pic>
            </a:graphicData>
          </a:graphic>
        </wp:anchor>
      </w:drawing>
    </w:r>
    <w:r>
      <w:rPr>
        <w:rFonts w:ascii="Arial" w:hAnsi="Arial" w:cs="Arial"/>
        <w:noProof/>
        <w:sz w:val="20"/>
        <w:lang w:eastAsia="en-GB"/>
      </w:rPr>
      <w:t>January</w:t>
    </w:r>
    <w:r w:rsidRPr="00C4512F">
      <w:rPr>
        <w:rFonts w:ascii="Arial" w:hAnsi="Arial" w:cs="Arial"/>
        <w:sz w:val="20"/>
      </w:rPr>
      <w:t xml:space="preserve"> 201</w:t>
    </w:r>
    <w:r>
      <w:rPr>
        <w:rFonts w:ascii="Arial" w:hAnsi="Arial" w:cs="Arial"/>
        <w:sz w:val="20"/>
      </w:rPr>
      <w:t>4</w:t>
    </w:r>
    <w:r w:rsidRPr="00C4512F">
      <w:rPr>
        <w:rFonts w:ascii="Arial" w:hAnsi="Arial" w:cs="Arial"/>
        <w:sz w:val="20"/>
      </w:rPr>
      <w:t>-</w:t>
    </w:r>
    <w:r w:rsidRPr="00C4512F">
      <w:rPr>
        <w:rFonts w:ascii="Arial" w:hAnsi="Arial" w:cs="Arial"/>
        <w:sz w:val="20"/>
      </w:rPr>
      <w:fldChar w:fldCharType="begin"/>
    </w:r>
    <w:r w:rsidRPr="00C4512F">
      <w:rPr>
        <w:rFonts w:ascii="Arial" w:hAnsi="Arial" w:cs="Arial"/>
        <w:sz w:val="20"/>
      </w:rPr>
      <w:instrText xml:space="preserve"> PAGE </w:instrText>
    </w:r>
    <w:r w:rsidRPr="00C4512F">
      <w:rPr>
        <w:rFonts w:ascii="Arial" w:hAnsi="Arial" w:cs="Arial"/>
        <w:sz w:val="20"/>
      </w:rPr>
      <w:fldChar w:fldCharType="separate"/>
    </w:r>
    <w:r w:rsidR="00AF195B">
      <w:rPr>
        <w:rFonts w:ascii="Arial" w:hAnsi="Arial" w:cs="Arial"/>
        <w:noProof/>
        <w:sz w:val="20"/>
      </w:rPr>
      <w:t>22</w:t>
    </w:r>
    <w:r w:rsidRPr="00C4512F">
      <w:rPr>
        <w:rFonts w:ascii="Arial" w:hAnsi="Arial" w:cs="Arial"/>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3CF0"/>
    <w:multiLevelType w:val="hybridMultilevel"/>
    <w:tmpl w:val="E460BE9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737F8B"/>
    <w:multiLevelType w:val="hybridMultilevel"/>
    <w:tmpl w:val="A7A04F5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8D24C92"/>
    <w:multiLevelType w:val="hybridMultilevel"/>
    <w:tmpl w:val="86F006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E254AE2"/>
    <w:multiLevelType w:val="multilevel"/>
    <w:tmpl w:val="16CCF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A02624"/>
    <w:multiLevelType w:val="hybridMultilevel"/>
    <w:tmpl w:val="6E30B5F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BD41AA2"/>
    <w:multiLevelType w:val="hybridMultilevel"/>
    <w:tmpl w:val="BB8EB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637661E"/>
    <w:multiLevelType w:val="hybridMultilevel"/>
    <w:tmpl w:val="59E0404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5"/>
  </w:num>
  <w:num w:numId="5">
    <w:abstractNumId w:val="1"/>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zley, David">
    <w15:presenceInfo w15:providerId="AD" w15:userId="S-1-5-21-1058724686-3810066480-3288918889-197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12289"/>
  </w:hdrShapeDefaults>
  <w:footnotePr>
    <w:footnote w:id="-1"/>
    <w:footnote w:id="0"/>
  </w:footnotePr>
  <w:endnotePr>
    <w:endnote w:id="-1"/>
    <w:endnote w:id="0"/>
  </w:endnotePr>
  <w:compat/>
  <w:rsids>
    <w:rsidRoot w:val="00C4512F"/>
    <w:rsid w:val="00005E90"/>
    <w:rsid w:val="000119E4"/>
    <w:rsid w:val="00016609"/>
    <w:rsid w:val="0002008C"/>
    <w:rsid w:val="0002080B"/>
    <w:rsid w:val="0002207B"/>
    <w:rsid w:val="00025892"/>
    <w:rsid w:val="000267F1"/>
    <w:rsid w:val="00033B5D"/>
    <w:rsid w:val="00035A0E"/>
    <w:rsid w:val="00037B5E"/>
    <w:rsid w:val="00041451"/>
    <w:rsid w:val="00050FBF"/>
    <w:rsid w:val="00053933"/>
    <w:rsid w:val="00053C15"/>
    <w:rsid w:val="00056870"/>
    <w:rsid w:val="000701DE"/>
    <w:rsid w:val="00071036"/>
    <w:rsid w:val="000756AC"/>
    <w:rsid w:val="000773DF"/>
    <w:rsid w:val="00080DDD"/>
    <w:rsid w:val="000848A5"/>
    <w:rsid w:val="00093C6C"/>
    <w:rsid w:val="00095F05"/>
    <w:rsid w:val="000A06DC"/>
    <w:rsid w:val="000A108E"/>
    <w:rsid w:val="000B195E"/>
    <w:rsid w:val="000B71B4"/>
    <w:rsid w:val="000D08FD"/>
    <w:rsid w:val="000D26CB"/>
    <w:rsid w:val="000E09D1"/>
    <w:rsid w:val="000E50E7"/>
    <w:rsid w:val="000F549E"/>
    <w:rsid w:val="0012272D"/>
    <w:rsid w:val="00123622"/>
    <w:rsid w:val="0012591B"/>
    <w:rsid w:val="001265BA"/>
    <w:rsid w:val="00137164"/>
    <w:rsid w:val="00152B32"/>
    <w:rsid w:val="00155B73"/>
    <w:rsid w:val="00157F20"/>
    <w:rsid w:val="00171F2D"/>
    <w:rsid w:val="0017222D"/>
    <w:rsid w:val="00173456"/>
    <w:rsid w:val="00180C26"/>
    <w:rsid w:val="00186EA4"/>
    <w:rsid w:val="00192828"/>
    <w:rsid w:val="00193220"/>
    <w:rsid w:val="0019449B"/>
    <w:rsid w:val="001960FA"/>
    <w:rsid w:val="001A091B"/>
    <w:rsid w:val="001A0D7F"/>
    <w:rsid w:val="001A1DB3"/>
    <w:rsid w:val="001A5CB4"/>
    <w:rsid w:val="001C721C"/>
    <w:rsid w:val="001D0379"/>
    <w:rsid w:val="001D2576"/>
    <w:rsid w:val="001D73ED"/>
    <w:rsid w:val="001E3B4E"/>
    <w:rsid w:val="001E7F41"/>
    <w:rsid w:val="001F0A84"/>
    <w:rsid w:val="001F6E19"/>
    <w:rsid w:val="00201002"/>
    <w:rsid w:val="002014B9"/>
    <w:rsid w:val="0020272C"/>
    <w:rsid w:val="0020433A"/>
    <w:rsid w:val="002065BE"/>
    <w:rsid w:val="00214231"/>
    <w:rsid w:val="00217163"/>
    <w:rsid w:val="00223872"/>
    <w:rsid w:val="00223BC8"/>
    <w:rsid w:val="0023036E"/>
    <w:rsid w:val="00236330"/>
    <w:rsid w:val="0024138F"/>
    <w:rsid w:val="00262DB9"/>
    <w:rsid w:val="00270691"/>
    <w:rsid w:val="0027233B"/>
    <w:rsid w:val="00272A3B"/>
    <w:rsid w:val="00273B33"/>
    <w:rsid w:val="00275DB0"/>
    <w:rsid w:val="0027749D"/>
    <w:rsid w:val="00277C3F"/>
    <w:rsid w:val="002876A7"/>
    <w:rsid w:val="00287AB3"/>
    <w:rsid w:val="00290F53"/>
    <w:rsid w:val="00291040"/>
    <w:rsid w:val="00293EB1"/>
    <w:rsid w:val="00295939"/>
    <w:rsid w:val="002A2F1C"/>
    <w:rsid w:val="002A47BE"/>
    <w:rsid w:val="002A5158"/>
    <w:rsid w:val="002B3F07"/>
    <w:rsid w:val="002B6143"/>
    <w:rsid w:val="002B677C"/>
    <w:rsid w:val="002B6B58"/>
    <w:rsid w:val="002B76E0"/>
    <w:rsid w:val="002C406D"/>
    <w:rsid w:val="002D2DB2"/>
    <w:rsid w:val="002D59C5"/>
    <w:rsid w:val="002E0614"/>
    <w:rsid w:val="002E14CC"/>
    <w:rsid w:val="00300D36"/>
    <w:rsid w:val="0030263B"/>
    <w:rsid w:val="00304C60"/>
    <w:rsid w:val="00305A51"/>
    <w:rsid w:val="00311DFF"/>
    <w:rsid w:val="0031528B"/>
    <w:rsid w:val="00316BE6"/>
    <w:rsid w:val="00321099"/>
    <w:rsid w:val="00322ABB"/>
    <w:rsid w:val="00325D2C"/>
    <w:rsid w:val="00327893"/>
    <w:rsid w:val="00341E55"/>
    <w:rsid w:val="003549E4"/>
    <w:rsid w:val="00377B5F"/>
    <w:rsid w:val="003827EB"/>
    <w:rsid w:val="00390531"/>
    <w:rsid w:val="00391BC7"/>
    <w:rsid w:val="003A775E"/>
    <w:rsid w:val="003A7D46"/>
    <w:rsid w:val="003A7E54"/>
    <w:rsid w:val="003B6A72"/>
    <w:rsid w:val="003C7BB5"/>
    <w:rsid w:val="003E0266"/>
    <w:rsid w:val="003E1866"/>
    <w:rsid w:val="003E2D2D"/>
    <w:rsid w:val="003E5577"/>
    <w:rsid w:val="003E6DF5"/>
    <w:rsid w:val="003F031D"/>
    <w:rsid w:val="003F3EBA"/>
    <w:rsid w:val="00402951"/>
    <w:rsid w:val="00403DDB"/>
    <w:rsid w:val="004063F5"/>
    <w:rsid w:val="00406EF6"/>
    <w:rsid w:val="004147C0"/>
    <w:rsid w:val="00415CFC"/>
    <w:rsid w:val="00416C83"/>
    <w:rsid w:val="00422A96"/>
    <w:rsid w:val="00425088"/>
    <w:rsid w:val="004338D0"/>
    <w:rsid w:val="00440EE4"/>
    <w:rsid w:val="0045036B"/>
    <w:rsid w:val="00453459"/>
    <w:rsid w:val="00454650"/>
    <w:rsid w:val="00454DE7"/>
    <w:rsid w:val="0046196A"/>
    <w:rsid w:val="004631D4"/>
    <w:rsid w:val="00466524"/>
    <w:rsid w:val="004702FF"/>
    <w:rsid w:val="00472488"/>
    <w:rsid w:val="00494CD8"/>
    <w:rsid w:val="004A189C"/>
    <w:rsid w:val="004A5AC6"/>
    <w:rsid w:val="004A5DE8"/>
    <w:rsid w:val="004A6AD9"/>
    <w:rsid w:val="004B564F"/>
    <w:rsid w:val="004B62FE"/>
    <w:rsid w:val="004C7F1F"/>
    <w:rsid w:val="004D1BA9"/>
    <w:rsid w:val="004D7443"/>
    <w:rsid w:val="004E5382"/>
    <w:rsid w:val="004F0F33"/>
    <w:rsid w:val="0050378E"/>
    <w:rsid w:val="00504D2F"/>
    <w:rsid w:val="0051124D"/>
    <w:rsid w:val="00511877"/>
    <w:rsid w:val="0051301B"/>
    <w:rsid w:val="00513267"/>
    <w:rsid w:val="0051601D"/>
    <w:rsid w:val="005209BA"/>
    <w:rsid w:val="00521DF1"/>
    <w:rsid w:val="0053570C"/>
    <w:rsid w:val="00536400"/>
    <w:rsid w:val="00542C89"/>
    <w:rsid w:val="00545192"/>
    <w:rsid w:val="00546E5A"/>
    <w:rsid w:val="0055007F"/>
    <w:rsid w:val="005502CE"/>
    <w:rsid w:val="005524B1"/>
    <w:rsid w:val="00555914"/>
    <w:rsid w:val="00562E0A"/>
    <w:rsid w:val="0057306D"/>
    <w:rsid w:val="005731DA"/>
    <w:rsid w:val="00574CC9"/>
    <w:rsid w:val="00575CD7"/>
    <w:rsid w:val="00581036"/>
    <w:rsid w:val="0058371C"/>
    <w:rsid w:val="0058641C"/>
    <w:rsid w:val="005973A7"/>
    <w:rsid w:val="00597571"/>
    <w:rsid w:val="005A6612"/>
    <w:rsid w:val="005A75F7"/>
    <w:rsid w:val="005B2667"/>
    <w:rsid w:val="005B6BF7"/>
    <w:rsid w:val="005C37D3"/>
    <w:rsid w:val="005C6FF6"/>
    <w:rsid w:val="005C7DA6"/>
    <w:rsid w:val="005D1BEF"/>
    <w:rsid w:val="005D3491"/>
    <w:rsid w:val="005F1D63"/>
    <w:rsid w:val="0060170D"/>
    <w:rsid w:val="006022D4"/>
    <w:rsid w:val="00613804"/>
    <w:rsid w:val="006139A2"/>
    <w:rsid w:val="00621A5A"/>
    <w:rsid w:val="006220E9"/>
    <w:rsid w:val="00623A5F"/>
    <w:rsid w:val="006244CA"/>
    <w:rsid w:val="0063469F"/>
    <w:rsid w:val="00634ADD"/>
    <w:rsid w:val="006410BB"/>
    <w:rsid w:val="0064491C"/>
    <w:rsid w:val="00652509"/>
    <w:rsid w:val="006614BA"/>
    <w:rsid w:val="00667297"/>
    <w:rsid w:val="00674C5F"/>
    <w:rsid w:val="00682BB1"/>
    <w:rsid w:val="00684350"/>
    <w:rsid w:val="0068492F"/>
    <w:rsid w:val="00685530"/>
    <w:rsid w:val="00690820"/>
    <w:rsid w:val="00692081"/>
    <w:rsid w:val="00697201"/>
    <w:rsid w:val="006B32B1"/>
    <w:rsid w:val="006B4D13"/>
    <w:rsid w:val="006D06C4"/>
    <w:rsid w:val="006D35BC"/>
    <w:rsid w:val="006D4528"/>
    <w:rsid w:val="006D5336"/>
    <w:rsid w:val="006D625B"/>
    <w:rsid w:val="006E1803"/>
    <w:rsid w:val="007040A7"/>
    <w:rsid w:val="0070627A"/>
    <w:rsid w:val="00713E0E"/>
    <w:rsid w:val="00717128"/>
    <w:rsid w:val="00722F31"/>
    <w:rsid w:val="00725F81"/>
    <w:rsid w:val="007267F1"/>
    <w:rsid w:val="00732AE6"/>
    <w:rsid w:val="0073744B"/>
    <w:rsid w:val="0075274B"/>
    <w:rsid w:val="007539AC"/>
    <w:rsid w:val="0076335D"/>
    <w:rsid w:val="00767F2F"/>
    <w:rsid w:val="0077125E"/>
    <w:rsid w:val="007712CA"/>
    <w:rsid w:val="00771BC4"/>
    <w:rsid w:val="00773595"/>
    <w:rsid w:val="007805AD"/>
    <w:rsid w:val="00780D75"/>
    <w:rsid w:val="0078641D"/>
    <w:rsid w:val="00787A7B"/>
    <w:rsid w:val="00792FC8"/>
    <w:rsid w:val="007960EF"/>
    <w:rsid w:val="00796200"/>
    <w:rsid w:val="007A143D"/>
    <w:rsid w:val="007A51E4"/>
    <w:rsid w:val="007B0568"/>
    <w:rsid w:val="007C1DDC"/>
    <w:rsid w:val="007D30AC"/>
    <w:rsid w:val="007E2541"/>
    <w:rsid w:val="007E4FE4"/>
    <w:rsid w:val="007E5D96"/>
    <w:rsid w:val="007E7152"/>
    <w:rsid w:val="007F283D"/>
    <w:rsid w:val="0080021B"/>
    <w:rsid w:val="00802238"/>
    <w:rsid w:val="008029AC"/>
    <w:rsid w:val="008051E0"/>
    <w:rsid w:val="0081420D"/>
    <w:rsid w:val="0081600F"/>
    <w:rsid w:val="008162EB"/>
    <w:rsid w:val="00816981"/>
    <w:rsid w:val="00816CD5"/>
    <w:rsid w:val="00817ED2"/>
    <w:rsid w:val="00820947"/>
    <w:rsid w:val="00820ADC"/>
    <w:rsid w:val="00821726"/>
    <w:rsid w:val="00823A59"/>
    <w:rsid w:val="0083179C"/>
    <w:rsid w:val="008331D0"/>
    <w:rsid w:val="008411FD"/>
    <w:rsid w:val="00841910"/>
    <w:rsid w:val="008424C4"/>
    <w:rsid w:val="00843F4B"/>
    <w:rsid w:val="00846DE8"/>
    <w:rsid w:val="008501F0"/>
    <w:rsid w:val="0085424E"/>
    <w:rsid w:val="0085636F"/>
    <w:rsid w:val="008574AD"/>
    <w:rsid w:val="00857F94"/>
    <w:rsid w:val="0086357C"/>
    <w:rsid w:val="00866345"/>
    <w:rsid w:val="008678CA"/>
    <w:rsid w:val="00870826"/>
    <w:rsid w:val="00872CCA"/>
    <w:rsid w:val="00877A10"/>
    <w:rsid w:val="0088040D"/>
    <w:rsid w:val="00893C33"/>
    <w:rsid w:val="00895274"/>
    <w:rsid w:val="00895FC1"/>
    <w:rsid w:val="008A2F33"/>
    <w:rsid w:val="008A43A0"/>
    <w:rsid w:val="008A70FB"/>
    <w:rsid w:val="008B0FCE"/>
    <w:rsid w:val="008B15AA"/>
    <w:rsid w:val="008B46E0"/>
    <w:rsid w:val="008D0F4B"/>
    <w:rsid w:val="008D0F93"/>
    <w:rsid w:val="008D144D"/>
    <w:rsid w:val="008D7CC7"/>
    <w:rsid w:val="008E6001"/>
    <w:rsid w:val="008F0198"/>
    <w:rsid w:val="008F411D"/>
    <w:rsid w:val="008F4CD0"/>
    <w:rsid w:val="009006C9"/>
    <w:rsid w:val="00911334"/>
    <w:rsid w:val="00911951"/>
    <w:rsid w:val="009135DA"/>
    <w:rsid w:val="00914CC1"/>
    <w:rsid w:val="009169FA"/>
    <w:rsid w:val="00917CE9"/>
    <w:rsid w:val="00933AF3"/>
    <w:rsid w:val="0093452E"/>
    <w:rsid w:val="00934B34"/>
    <w:rsid w:val="00941A82"/>
    <w:rsid w:val="009433CF"/>
    <w:rsid w:val="00943A08"/>
    <w:rsid w:val="0094457E"/>
    <w:rsid w:val="00944BC2"/>
    <w:rsid w:val="00946336"/>
    <w:rsid w:val="00953D8E"/>
    <w:rsid w:val="0095624F"/>
    <w:rsid w:val="00964F80"/>
    <w:rsid w:val="00975498"/>
    <w:rsid w:val="009762EF"/>
    <w:rsid w:val="0099306C"/>
    <w:rsid w:val="009A12E6"/>
    <w:rsid w:val="009A169E"/>
    <w:rsid w:val="009A2695"/>
    <w:rsid w:val="009A373D"/>
    <w:rsid w:val="009A38B5"/>
    <w:rsid w:val="009A72F4"/>
    <w:rsid w:val="009B1DAA"/>
    <w:rsid w:val="009B1DCA"/>
    <w:rsid w:val="009C3233"/>
    <w:rsid w:val="009D3CD6"/>
    <w:rsid w:val="009E07F9"/>
    <w:rsid w:val="009E1B01"/>
    <w:rsid w:val="009E3B2F"/>
    <w:rsid w:val="009E3E74"/>
    <w:rsid w:val="009E5514"/>
    <w:rsid w:val="009E6FB2"/>
    <w:rsid w:val="009F161B"/>
    <w:rsid w:val="009F6C8F"/>
    <w:rsid w:val="00A040FE"/>
    <w:rsid w:val="00A05A48"/>
    <w:rsid w:val="00A06DD4"/>
    <w:rsid w:val="00A13726"/>
    <w:rsid w:val="00A14CF0"/>
    <w:rsid w:val="00A20327"/>
    <w:rsid w:val="00A22D59"/>
    <w:rsid w:val="00A23DD1"/>
    <w:rsid w:val="00A24561"/>
    <w:rsid w:val="00A2743C"/>
    <w:rsid w:val="00A31C55"/>
    <w:rsid w:val="00A337CC"/>
    <w:rsid w:val="00A40BED"/>
    <w:rsid w:val="00A43836"/>
    <w:rsid w:val="00A514EE"/>
    <w:rsid w:val="00A51678"/>
    <w:rsid w:val="00A5540B"/>
    <w:rsid w:val="00A67FBC"/>
    <w:rsid w:val="00A75BE8"/>
    <w:rsid w:val="00A779AD"/>
    <w:rsid w:val="00A80399"/>
    <w:rsid w:val="00A82817"/>
    <w:rsid w:val="00A85BDD"/>
    <w:rsid w:val="00AA472D"/>
    <w:rsid w:val="00AA5D73"/>
    <w:rsid w:val="00AA6811"/>
    <w:rsid w:val="00AB59BC"/>
    <w:rsid w:val="00AB70AF"/>
    <w:rsid w:val="00AC28E3"/>
    <w:rsid w:val="00AC2B19"/>
    <w:rsid w:val="00AD01E2"/>
    <w:rsid w:val="00AD58A3"/>
    <w:rsid w:val="00AE66E3"/>
    <w:rsid w:val="00AF195B"/>
    <w:rsid w:val="00AF63C4"/>
    <w:rsid w:val="00AF71D9"/>
    <w:rsid w:val="00B04D3C"/>
    <w:rsid w:val="00B06EC4"/>
    <w:rsid w:val="00B25700"/>
    <w:rsid w:val="00B25ED2"/>
    <w:rsid w:val="00B3030B"/>
    <w:rsid w:val="00B31447"/>
    <w:rsid w:val="00B3264C"/>
    <w:rsid w:val="00B338D3"/>
    <w:rsid w:val="00B36CCC"/>
    <w:rsid w:val="00B41D90"/>
    <w:rsid w:val="00B436EA"/>
    <w:rsid w:val="00B45EF0"/>
    <w:rsid w:val="00B56BBC"/>
    <w:rsid w:val="00B670B5"/>
    <w:rsid w:val="00B7048A"/>
    <w:rsid w:val="00B772CB"/>
    <w:rsid w:val="00B849F8"/>
    <w:rsid w:val="00B85C56"/>
    <w:rsid w:val="00B860FC"/>
    <w:rsid w:val="00B8624A"/>
    <w:rsid w:val="00B90819"/>
    <w:rsid w:val="00B90C06"/>
    <w:rsid w:val="00B978C1"/>
    <w:rsid w:val="00BA6B21"/>
    <w:rsid w:val="00BA7B61"/>
    <w:rsid w:val="00BB0E49"/>
    <w:rsid w:val="00BB312E"/>
    <w:rsid w:val="00BC00AE"/>
    <w:rsid w:val="00BC1212"/>
    <w:rsid w:val="00BC1507"/>
    <w:rsid w:val="00BC1D13"/>
    <w:rsid w:val="00BC28DD"/>
    <w:rsid w:val="00BC5E8C"/>
    <w:rsid w:val="00BE1EDB"/>
    <w:rsid w:val="00BF1AF2"/>
    <w:rsid w:val="00BF36DA"/>
    <w:rsid w:val="00C01C95"/>
    <w:rsid w:val="00C04989"/>
    <w:rsid w:val="00C10F68"/>
    <w:rsid w:val="00C1662A"/>
    <w:rsid w:val="00C20401"/>
    <w:rsid w:val="00C2264B"/>
    <w:rsid w:val="00C4512F"/>
    <w:rsid w:val="00C45272"/>
    <w:rsid w:val="00C45701"/>
    <w:rsid w:val="00C5410E"/>
    <w:rsid w:val="00C54811"/>
    <w:rsid w:val="00C66A41"/>
    <w:rsid w:val="00C72B95"/>
    <w:rsid w:val="00C73471"/>
    <w:rsid w:val="00C75C94"/>
    <w:rsid w:val="00C771DA"/>
    <w:rsid w:val="00C83EA4"/>
    <w:rsid w:val="00C87904"/>
    <w:rsid w:val="00C9005D"/>
    <w:rsid w:val="00C93671"/>
    <w:rsid w:val="00C93B9E"/>
    <w:rsid w:val="00C94A12"/>
    <w:rsid w:val="00C94E66"/>
    <w:rsid w:val="00CA0B33"/>
    <w:rsid w:val="00CA6BDE"/>
    <w:rsid w:val="00CB7270"/>
    <w:rsid w:val="00CD1E1C"/>
    <w:rsid w:val="00CD7948"/>
    <w:rsid w:val="00CE1601"/>
    <w:rsid w:val="00CE2DC8"/>
    <w:rsid w:val="00CE330D"/>
    <w:rsid w:val="00CE3CEE"/>
    <w:rsid w:val="00CE4B0F"/>
    <w:rsid w:val="00CE5836"/>
    <w:rsid w:val="00CE5EE7"/>
    <w:rsid w:val="00CF6700"/>
    <w:rsid w:val="00D043C2"/>
    <w:rsid w:val="00D04B31"/>
    <w:rsid w:val="00D04CC3"/>
    <w:rsid w:val="00D06BE6"/>
    <w:rsid w:val="00D075C2"/>
    <w:rsid w:val="00D151E0"/>
    <w:rsid w:val="00D32DD2"/>
    <w:rsid w:val="00D35BDF"/>
    <w:rsid w:val="00D4295E"/>
    <w:rsid w:val="00D53041"/>
    <w:rsid w:val="00D65978"/>
    <w:rsid w:val="00D65A7B"/>
    <w:rsid w:val="00D65DEA"/>
    <w:rsid w:val="00D734D4"/>
    <w:rsid w:val="00D845FD"/>
    <w:rsid w:val="00D84875"/>
    <w:rsid w:val="00D8653F"/>
    <w:rsid w:val="00D92FEE"/>
    <w:rsid w:val="00DA29E0"/>
    <w:rsid w:val="00DB3377"/>
    <w:rsid w:val="00DC5204"/>
    <w:rsid w:val="00DC690F"/>
    <w:rsid w:val="00DD0EF6"/>
    <w:rsid w:val="00DD3D0F"/>
    <w:rsid w:val="00DE4D64"/>
    <w:rsid w:val="00DF30FB"/>
    <w:rsid w:val="00DF3A88"/>
    <w:rsid w:val="00DF5817"/>
    <w:rsid w:val="00E03E6D"/>
    <w:rsid w:val="00E16A82"/>
    <w:rsid w:val="00E20468"/>
    <w:rsid w:val="00E25279"/>
    <w:rsid w:val="00E273CA"/>
    <w:rsid w:val="00E360E7"/>
    <w:rsid w:val="00E418C6"/>
    <w:rsid w:val="00E52647"/>
    <w:rsid w:val="00E53DF8"/>
    <w:rsid w:val="00E54926"/>
    <w:rsid w:val="00E55406"/>
    <w:rsid w:val="00E604CC"/>
    <w:rsid w:val="00E614C0"/>
    <w:rsid w:val="00E653B4"/>
    <w:rsid w:val="00E701FD"/>
    <w:rsid w:val="00E72A19"/>
    <w:rsid w:val="00E746C3"/>
    <w:rsid w:val="00E80A57"/>
    <w:rsid w:val="00E83DD0"/>
    <w:rsid w:val="00E8609D"/>
    <w:rsid w:val="00E90E1C"/>
    <w:rsid w:val="00E9164D"/>
    <w:rsid w:val="00E934B0"/>
    <w:rsid w:val="00E93A46"/>
    <w:rsid w:val="00E95BA2"/>
    <w:rsid w:val="00E97C18"/>
    <w:rsid w:val="00EA144F"/>
    <w:rsid w:val="00EA5141"/>
    <w:rsid w:val="00EA721E"/>
    <w:rsid w:val="00EA76AF"/>
    <w:rsid w:val="00EB116C"/>
    <w:rsid w:val="00EB6C97"/>
    <w:rsid w:val="00EC74A2"/>
    <w:rsid w:val="00ED4712"/>
    <w:rsid w:val="00ED4A79"/>
    <w:rsid w:val="00EE0CB6"/>
    <w:rsid w:val="00EE529E"/>
    <w:rsid w:val="00EE57C6"/>
    <w:rsid w:val="00EE5DE8"/>
    <w:rsid w:val="00EE6CD9"/>
    <w:rsid w:val="00EF1951"/>
    <w:rsid w:val="00EF2B5E"/>
    <w:rsid w:val="00EF4DCE"/>
    <w:rsid w:val="00EF6D1D"/>
    <w:rsid w:val="00F00E99"/>
    <w:rsid w:val="00F013E1"/>
    <w:rsid w:val="00F1000B"/>
    <w:rsid w:val="00F12E0F"/>
    <w:rsid w:val="00F231BD"/>
    <w:rsid w:val="00F238FC"/>
    <w:rsid w:val="00F26FE2"/>
    <w:rsid w:val="00F315E0"/>
    <w:rsid w:val="00F3318D"/>
    <w:rsid w:val="00F46A30"/>
    <w:rsid w:val="00F53DAD"/>
    <w:rsid w:val="00F54A19"/>
    <w:rsid w:val="00F62948"/>
    <w:rsid w:val="00F735A5"/>
    <w:rsid w:val="00F763D3"/>
    <w:rsid w:val="00F82995"/>
    <w:rsid w:val="00F90824"/>
    <w:rsid w:val="00F911F7"/>
    <w:rsid w:val="00F92319"/>
    <w:rsid w:val="00F96721"/>
    <w:rsid w:val="00F96FD8"/>
    <w:rsid w:val="00FA52D7"/>
    <w:rsid w:val="00FB0508"/>
    <w:rsid w:val="00FD2D96"/>
    <w:rsid w:val="00FD39F8"/>
    <w:rsid w:val="00FD3AB4"/>
    <w:rsid w:val="00FD4C85"/>
    <w:rsid w:val="00FD7318"/>
    <w:rsid w:val="00FE4616"/>
    <w:rsid w:val="00FF0AAC"/>
    <w:rsid w:val="00FF1259"/>
    <w:rsid w:val="00FF1D6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1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C4512F"/>
    <w:pPr>
      <w:spacing w:after="120"/>
    </w:pPr>
    <w:rPr>
      <w:szCs w:val="20"/>
    </w:rPr>
  </w:style>
  <w:style w:type="character" w:customStyle="1" w:styleId="CommentTextChar">
    <w:name w:val="Comment Text Char"/>
    <w:basedOn w:val="DefaultParagraphFont"/>
    <w:link w:val="CommentText"/>
    <w:uiPriority w:val="99"/>
    <w:rsid w:val="00C4512F"/>
    <w:rPr>
      <w:szCs w:val="20"/>
    </w:rPr>
  </w:style>
  <w:style w:type="character" w:styleId="CommentReference">
    <w:name w:val="annotation reference"/>
    <w:basedOn w:val="DefaultParagraphFont"/>
    <w:uiPriority w:val="99"/>
    <w:rsid w:val="00C4512F"/>
    <w:rPr>
      <w:sz w:val="16"/>
      <w:szCs w:val="16"/>
    </w:rPr>
  </w:style>
  <w:style w:type="paragraph" w:styleId="BalloonText">
    <w:name w:val="Balloon Text"/>
    <w:basedOn w:val="Normal"/>
    <w:link w:val="BalloonTextChar"/>
    <w:uiPriority w:val="99"/>
    <w:semiHidden/>
    <w:unhideWhenUsed/>
    <w:rsid w:val="00C45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12F"/>
    <w:rPr>
      <w:rFonts w:ascii="Tahoma" w:hAnsi="Tahoma" w:cs="Tahoma"/>
      <w:sz w:val="16"/>
      <w:szCs w:val="16"/>
    </w:rPr>
  </w:style>
  <w:style w:type="table" w:styleId="TableGrid">
    <w:name w:val="Table Grid"/>
    <w:basedOn w:val="TableNormal"/>
    <w:uiPriority w:val="59"/>
    <w:rsid w:val="00C451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C4512F"/>
    <w:pPr>
      <w:spacing w:after="200" w:line="240" w:lineRule="auto"/>
    </w:pPr>
    <w:rPr>
      <w:b/>
      <w:bCs/>
      <w:sz w:val="20"/>
    </w:rPr>
  </w:style>
  <w:style w:type="character" w:customStyle="1" w:styleId="CommentSubjectChar">
    <w:name w:val="Comment Subject Char"/>
    <w:basedOn w:val="CommentTextChar"/>
    <w:link w:val="CommentSubject"/>
    <w:uiPriority w:val="99"/>
    <w:semiHidden/>
    <w:rsid w:val="00C4512F"/>
    <w:rPr>
      <w:b/>
      <w:bCs/>
      <w:sz w:val="20"/>
      <w:szCs w:val="20"/>
    </w:rPr>
  </w:style>
  <w:style w:type="paragraph" w:styleId="Header">
    <w:name w:val="header"/>
    <w:basedOn w:val="Normal"/>
    <w:link w:val="HeaderChar"/>
    <w:semiHidden/>
    <w:unhideWhenUsed/>
    <w:rsid w:val="00C4512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4512F"/>
  </w:style>
  <w:style w:type="paragraph" w:styleId="Footer">
    <w:name w:val="footer"/>
    <w:basedOn w:val="Normal"/>
    <w:link w:val="FooterChar"/>
    <w:uiPriority w:val="99"/>
    <w:semiHidden/>
    <w:unhideWhenUsed/>
    <w:rsid w:val="00C4512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4512F"/>
  </w:style>
  <w:style w:type="paragraph" w:customStyle="1" w:styleId="QuestionText">
    <w:name w:val="QuestionText"/>
    <w:basedOn w:val="Normal"/>
    <w:rsid w:val="00802238"/>
    <w:pPr>
      <w:keepNext/>
      <w:widowControl w:val="0"/>
      <w:spacing w:after="0" w:line="240" w:lineRule="auto"/>
    </w:pPr>
    <w:rPr>
      <w:rFonts w:cs="Times New Roman"/>
      <w:b/>
      <w:szCs w:val="20"/>
    </w:rPr>
  </w:style>
  <w:style w:type="paragraph" w:styleId="ListParagraph">
    <w:name w:val="List Paragraph"/>
    <w:basedOn w:val="Normal"/>
    <w:uiPriority w:val="34"/>
    <w:qFormat/>
    <w:rsid w:val="00DF3A88"/>
    <w:pPr>
      <w:ind w:left="720"/>
      <w:contextualSpacing/>
    </w:pPr>
  </w:style>
  <w:style w:type="paragraph" w:customStyle="1" w:styleId="Q-Normal">
    <w:name w:val="Q-Normal"/>
    <w:basedOn w:val="Normal"/>
    <w:qFormat/>
    <w:rsid w:val="008E6001"/>
    <w:pPr>
      <w:spacing w:after="80"/>
    </w:pPr>
  </w:style>
  <w:style w:type="paragraph" w:customStyle="1" w:styleId="dashshort">
    <w:name w:val="dash (short)"/>
    <w:basedOn w:val="Normal"/>
    <w:rsid w:val="00E53DF8"/>
    <w:pPr>
      <w:tabs>
        <w:tab w:val="num" w:pos="426"/>
      </w:tabs>
      <w:spacing w:after="0" w:line="240" w:lineRule="auto"/>
      <w:ind w:left="426" w:hanging="426"/>
    </w:pPr>
    <w:rPr>
      <w:rFonts w:ascii="Times New Roman" w:hAnsi="Times New Roman" w:cs="Times New Roman"/>
      <w:szCs w:val="20"/>
    </w:rPr>
  </w:style>
  <w:style w:type="paragraph" w:styleId="Revision">
    <w:name w:val="Revision"/>
    <w:hidden/>
    <w:uiPriority w:val="99"/>
    <w:semiHidden/>
    <w:rsid w:val="001E3B4E"/>
    <w:pPr>
      <w:spacing w:after="0" w:line="240" w:lineRule="auto"/>
    </w:pPr>
  </w:style>
  <w:style w:type="paragraph" w:styleId="NormalWeb">
    <w:name w:val="Normal (Web)"/>
    <w:basedOn w:val="Normal"/>
    <w:uiPriority w:val="99"/>
    <w:semiHidden/>
    <w:unhideWhenUsed/>
    <w:rsid w:val="000E50E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330911254">
      <w:bodyDiv w:val="1"/>
      <w:marLeft w:val="0"/>
      <w:marRight w:val="0"/>
      <w:marTop w:val="0"/>
      <w:marBottom w:val="0"/>
      <w:divBdr>
        <w:top w:val="none" w:sz="0" w:space="0" w:color="auto"/>
        <w:left w:val="none" w:sz="0" w:space="0" w:color="auto"/>
        <w:bottom w:val="none" w:sz="0" w:space="0" w:color="auto"/>
        <w:right w:val="none" w:sz="0" w:space="0" w:color="auto"/>
      </w:divBdr>
    </w:div>
    <w:div w:id="785008142">
      <w:bodyDiv w:val="1"/>
      <w:marLeft w:val="0"/>
      <w:marRight w:val="0"/>
      <w:marTop w:val="0"/>
      <w:marBottom w:val="0"/>
      <w:divBdr>
        <w:top w:val="none" w:sz="0" w:space="0" w:color="auto"/>
        <w:left w:val="none" w:sz="0" w:space="0" w:color="auto"/>
        <w:bottom w:val="none" w:sz="0" w:space="0" w:color="auto"/>
        <w:right w:val="none" w:sz="0" w:space="0" w:color="auto"/>
      </w:divBdr>
    </w:div>
    <w:div w:id="957105779">
      <w:bodyDiv w:val="1"/>
      <w:marLeft w:val="0"/>
      <w:marRight w:val="0"/>
      <w:marTop w:val="0"/>
      <w:marBottom w:val="0"/>
      <w:divBdr>
        <w:top w:val="none" w:sz="0" w:space="0" w:color="auto"/>
        <w:left w:val="none" w:sz="0" w:space="0" w:color="auto"/>
        <w:bottom w:val="none" w:sz="0" w:space="0" w:color="auto"/>
        <w:right w:val="none" w:sz="0" w:space="0" w:color="auto"/>
      </w:divBdr>
    </w:div>
    <w:div w:id="133923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11F5D-0A44-49BA-8827-E0701C12B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36</Pages>
  <Words>8199</Words>
  <Characters>46737</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Quadrangle</Company>
  <LinksUpToDate>false</LinksUpToDate>
  <CharactersWithSpaces>54827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Martyna.Elliot-Cooke</dc:creator>
  <cp:lastModifiedBy>Martyna.Elliot-Cooke</cp:lastModifiedBy>
  <cp:revision>5</cp:revision>
  <cp:lastPrinted>2014-01-13T13:13:00Z</cp:lastPrinted>
  <dcterms:created xsi:type="dcterms:W3CDTF">2014-01-14T11:00:00Z</dcterms:created>
  <dcterms:modified xsi:type="dcterms:W3CDTF">2014-01-14T11:37:00Z</dcterms:modified>
</cp:coreProperties>
</file>