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E45" w:rsidRPr="00265E45" w:rsidRDefault="00265E45" w:rsidP="00265E45">
      <w:pPr>
        <w:tabs>
          <w:tab w:val="left" w:pos="7938"/>
        </w:tabs>
        <w:rPr>
          <w:rFonts w:ascii="Gill Sans MT" w:hAnsi="Gill Sans MT"/>
          <w:sz w:val="8"/>
        </w:rPr>
      </w:pPr>
    </w:p>
    <w:tbl>
      <w:tblPr>
        <w:tblStyle w:val="TableGrid"/>
        <w:tblW w:w="0" w:type="auto"/>
        <w:tblInd w:w="4219" w:type="dxa"/>
        <w:tblLook w:val="04A0" w:firstRow="1" w:lastRow="0" w:firstColumn="1" w:lastColumn="0" w:noHBand="0" w:noVBand="1"/>
      </w:tblPr>
      <w:tblGrid>
        <w:gridCol w:w="3719"/>
        <w:gridCol w:w="1620"/>
      </w:tblGrid>
      <w:tr w:rsidR="00265E45" w:rsidTr="0006377D">
        <w:trPr>
          <w:trHeight w:val="386"/>
        </w:trPr>
        <w:tc>
          <w:tcPr>
            <w:tcW w:w="3719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265E45" w:rsidRPr="0006377D" w:rsidRDefault="00265E45" w:rsidP="0006377D">
            <w:pPr>
              <w:rPr>
                <w:rFonts w:ascii="Gill Sans MT" w:hAnsi="Gill Sans MT"/>
                <w:b/>
                <w:i/>
                <w:color w:val="808080" w:themeColor="background1" w:themeShade="80"/>
                <w:szCs w:val="24"/>
              </w:rPr>
            </w:pPr>
            <w:r w:rsidRPr="0006377D">
              <w:rPr>
                <w:rFonts w:ascii="Gill Sans MT" w:hAnsi="Gill Sans MT"/>
                <w:b/>
                <w:i/>
                <w:color w:val="808080" w:themeColor="background1" w:themeShade="80"/>
                <w:szCs w:val="24"/>
              </w:rPr>
              <w:t>Respondent ID</w:t>
            </w:r>
            <w:r w:rsidR="0006377D" w:rsidRPr="0006377D">
              <w:rPr>
                <w:rFonts w:ascii="Gill Sans MT" w:hAnsi="Gill Sans MT"/>
                <w:b/>
                <w:i/>
                <w:color w:val="808080" w:themeColor="background1" w:themeShade="80"/>
                <w:szCs w:val="24"/>
              </w:rPr>
              <w:t xml:space="preserve"> (office use only)</w:t>
            </w:r>
            <w:r w:rsidRPr="0006377D">
              <w:rPr>
                <w:rFonts w:ascii="Gill Sans MT" w:hAnsi="Gill Sans MT"/>
                <w:b/>
                <w:i/>
                <w:color w:val="808080" w:themeColor="background1" w:themeShade="80"/>
                <w:szCs w:val="24"/>
              </w:rPr>
              <w:t>:</w:t>
            </w:r>
          </w:p>
        </w:tc>
        <w:tc>
          <w:tcPr>
            <w:tcW w:w="16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65E45" w:rsidRPr="0006377D" w:rsidRDefault="00265E45" w:rsidP="00265E45">
            <w:pPr>
              <w:rPr>
                <w:rFonts w:ascii="Gill Sans MT" w:hAnsi="Gill Sans MT"/>
                <w:color w:val="808080" w:themeColor="background1" w:themeShade="80"/>
                <w:szCs w:val="24"/>
              </w:rPr>
            </w:pPr>
          </w:p>
        </w:tc>
      </w:tr>
    </w:tbl>
    <w:p w:rsidR="00265E45" w:rsidRPr="0006377D" w:rsidRDefault="00265E45" w:rsidP="002D2ADB">
      <w:pPr>
        <w:jc w:val="center"/>
        <w:rPr>
          <w:rFonts w:ascii="Gill Sans MT" w:hAnsi="Gill Sans MT"/>
          <w:b/>
          <w:sz w:val="20"/>
        </w:rPr>
      </w:pPr>
    </w:p>
    <w:p w:rsidR="002D2ADB" w:rsidRPr="002D2ADB" w:rsidRDefault="002D2ADB" w:rsidP="002D2ADB">
      <w:pPr>
        <w:jc w:val="center"/>
        <w:rPr>
          <w:rFonts w:ascii="Gill Sans MT" w:hAnsi="Gill Sans MT"/>
          <w:b/>
          <w:sz w:val="32"/>
        </w:rPr>
      </w:pPr>
      <w:r w:rsidRPr="002D2ADB">
        <w:rPr>
          <w:rFonts w:ascii="Gill Sans MT" w:hAnsi="Gill Sans MT"/>
          <w:b/>
          <w:sz w:val="32"/>
        </w:rPr>
        <w:t xml:space="preserve">2011 </w:t>
      </w:r>
      <w:r w:rsidR="008678E7">
        <w:rPr>
          <w:rFonts w:ascii="Gill Sans MT" w:hAnsi="Gill Sans MT"/>
          <w:b/>
          <w:sz w:val="32"/>
        </w:rPr>
        <w:t xml:space="preserve">UK </w:t>
      </w:r>
      <w:r w:rsidRPr="002D2ADB">
        <w:rPr>
          <w:rFonts w:ascii="Gill Sans MT" w:hAnsi="Gill Sans MT"/>
          <w:b/>
          <w:sz w:val="32"/>
        </w:rPr>
        <w:t>Poverty and Social Exclusion Survey</w:t>
      </w:r>
    </w:p>
    <w:p w:rsidR="002D2ADB" w:rsidRDefault="002D2ADB" w:rsidP="002D2ADB">
      <w:pPr>
        <w:jc w:val="center"/>
        <w:rPr>
          <w:rFonts w:ascii="Gill Sans MT" w:hAnsi="Gill Sans MT"/>
          <w:b/>
          <w:sz w:val="32"/>
        </w:rPr>
      </w:pPr>
    </w:p>
    <w:p w:rsidR="007679AD" w:rsidRPr="001D35F5" w:rsidRDefault="00C34600" w:rsidP="002D2ADB">
      <w:pPr>
        <w:jc w:val="center"/>
        <w:rPr>
          <w:rFonts w:ascii="Gill Sans MT" w:hAnsi="Gill Sans MT"/>
          <w:b/>
          <w:sz w:val="32"/>
          <w:szCs w:val="28"/>
        </w:rPr>
      </w:pPr>
      <w:r>
        <w:rPr>
          <w:rFonts w:ascii="Gill Sans MT" w:hAnsi="Gill Sans MT"/>
          <w:b/>
          <w:sz w:val="32"/>
          <w:szCs w:val="28"/>
        </w:rPr>
        <w:t>ABOUT YOURSELF</w:t>
      </w:r>
    </w:p>
    <w:p w:rsidR="007679AD" w:rsidRPr="00E30862" w:rsidRDefault="007679AD">
      <w:pPr>
        <w:rPr>
          <w:rFonts w:ascii="Gill Sans MT" w:hAnsi="Gill Sans MT"/>
        </w:rPr>
      </w:pPr>
    </w:p>
    <w:p w:rsidR="008657CE" w:rsidRDefault="00451635" w:rsidP="00C34600">
      <w:pPr>
        <w:jc w:val="both"/>
        <w:rPr>
          <w:rFonts w:ascii="Gill Sans MT" w:hAnsi="Gill Sans MT"/>
          <w:i/>
        </w:rPr>
      </w:pPr>
      <w:r>
        <w:rPr>
          <w:rFonts w:ascii="Gill Sans MT" w:hAnsi="Gill Sans MT"/>
        </w:rPr>
        <w:t xml:space="preserve">Before </w:t>
      </w:r>
      <w:r w:rsidR="00BC4BB4">
        <w:rPr>
          <w:rFonts w:ascii="Gill Sans MT" w:hAnsi="Gill Sans MT"/>
        </w:rPr>
        <w:t>we begin</w:t>
      </w:r>
      <w:r>
        <w:rPr>
          <w:rFonts w:ascii="Gill Sans MT" w:hAnsi="Gill Sans MT"/>
        </w:rPr>
        <w:t>, w</w:t>
      </w:r>
      <w:r w:rsidR="001D35F5">
        <w:rPr>
          <w:rFonts w:ascii="Gill Sans MT" w:hAnsi="Gill Sans MT"/>
        </w:rPr>
        <w:t>e</w:t>
      </w:r>
      <w:r w:rsidR="0076098C" w:rsidRPr="00E30862">
        <w:rPr>
          <w:rFonts w:ascii="Gill Sans MT" w:hAnsi="Gill Sans MT"/>
        </w:rPr>
        <w:t xml:space="preserve">’d like to ask you </w:t>
      </w:r>
      <w:r w:rsidR="005E480D">
        <w:rPr>
          <w:rFonts w:ascii="Gill Sans MT" w:hAnsi="Gill Sans MT"/>
        </w:rPr>
        <w:t xml:space="preserve">some </w:t>
      </w:r>
      <w:r w:rsidR="0076098C" w:rsidRPr="00E30862">
        <w:rPr>
          <w:rFonts w:ascii="Gill Sans MT" w:hAnsi="Gill Sans MT"/>
        </w:rPr>
        <w:t xml:space="preserve">questions about yourself </w:t>
      </w:r>
      <w:r w:rsidR="001D35F5">
        <w:rPr>
          <w:rFonts w:ascii="Gill Sans MT" w:hAnsi="Gill Sans MT"/>
        </w:rPr>
        <w:t xml:space="preserve">so that we know something about the people </w:t>
      </w:r>
      <w:r w:rsidR="00BC4BB4">
        <w:rPr>
          <w:rFonts w:ascii="Gill Sans MT" w:hAnsi="Gill Sans MT"/>
        </w:rPr>
        <w:t>taking part in this study</w:t>
      </w:r>
      <w:bookmarkStart w:id="0" w:name="_GoBack"/>
      <w:bookmarkEnd w:id="0"/>
      <w:r w:rsidR="001D35F5">
        <w:rPr>
          <w:rFonts w:ascii="Gill Sans MT" w:hAnsi="Gill Sans MT"/>
        </w:rPr>
        <w:t xml:space="preserve">. </w:t>
      </w:r>
      <w:r w:rsidR="00C34600">
        <w:rPr>
          <w:rFonts w:ascii="Gill Sans MT" w:hAnsi="Gill Sans MT"/>
          <w:i/>
        </w:rPr>
        <w:t>Wh</w:t>
      </w:r>
      <w:r w:rsidR="00C34600" w:rsidRPr="00553FDA">
        <w:rPr>
          <w:rFonts w:ascii="Gill Sans MT" w:hAnsi="Gill Sans MT"/>
          <w:i/>
        </w:rPr>
        <w:t>at you tell us wil</w:t>
      </w:r>
      <w:r w:rsidR="00C34600">
        <w:rPr>
          <w:rFonts w:ascii="Gill Sans MT" w:hAnsi="Gill Sans MT"/>
          <w:i/>
        </w:rPr>
        <w:t>l be confidential at all times. Y</w:t>
      </w:r>
      <w:r w:rsidR="00C34600" w:rsidRPr="005E480D">
        <w:rPr>
          <w:rFonts w:ascii="Gill Sans MT" w:hAnsi="Gill Sans MT"/>
          <w:i/>
        </w:rPr>
        <w:t xml:space="preserve">our </w:t>
      </w:r>
      <w:r w:rsidR="00C34600">
        <w:rPr>
          <w:rFonts w:ascii="Gill Sans MT" w:hAnsi="Gill Sans MT"/>
          <w:i/>
        </w:rPr>
        <w:t xml:space="preserve">name and address </w:t>
      </w:r>
      <w:r w:rsidR="00C34600" w:rsidRPr="005E480D">
        <w:rPr>
          <w:rFonts w:ascii="Gill Sans MT" w:hAnsi="Gill Sans MT"/>
          <w:i/>
        </w:rPr>
        <w:t xml:space="preserve">will not be </w:t>
      </w:r>
      <w:r w:rsidR="00C34600">
        <w:rPr>
          <w:rFonts w:ascii="Gill Sans MT" w:hAnsi="Gill Sans MT"/>
          <w:i/>
        </w:rPr>
        <w:t xml:space="preserve">given to any third parties and will not be </w:t>
      </w:r>
      <w:r w:rsidR="00C34600" w:rsidRPr="005E480D">
        <w:rPr>
          <w:rFonts w:ascii="Gill Sans MT" w:hAnsi="Gill Sans MT"/>
          <w:i/>
        </w:rPr>
        <w:t>used in any work arising from this project.</w:t>
      </w:r>
    </w:p>
    <w:p w:rsidR="00C34600" w:rsidRDefault="00C34600" w:rsidP="00C34600">
      <w:pPr>
        <w:jc w:val="both"/>
        <w:rPr>
          <w:rFonts w:ascii="Gill Sans MT" w:hAnsi="Gill Sans MT"/>
        </w:rPr>
      </w:pPr>
    </w:p>
    <w:p w:rsidR="005E480D" w:rsidRDefault="005E480D">
      <w:pPr>
        <w:rPr>
          <w:rFonts w:ascii="Gill Sans MT" w:hAnsi="Gill Sans MT"/>
        </w:rPr>
      </w:pPr>
    </w:p>
    <w:p w:rsidR="007679AD" w:rsidRPr="00E30862" w:rsidRDefault="0076098C">
      <w:pPr>
        <w:rPr>
          <w:rFonts w:ascii="Gill Sans MT" w:hAnsi="Gill Sans MT"/>
          <w:b/>
        </w:rPr>
      </w:pPr>
      <w:r w:rsidRPr="00E30862">
        <w:rPr>
          <w:rFonts w:ascii="Gill Sans MT" w:hAnsi="Gill Sans MT"/>
          <w:b/>
        </w:rPr>
        <w:t>1</w:t>
      </w:r>
      <w:r w:rsidR="0006377D">
        <w:rPr>
          <w:rFonts w:ascii="Gill Sans MT" w:hAnsi="Gill Sans MT"/>
          <w:b/>
        </w:rPr>
        <w:t>.1</w:t>
      </w:r>
      <w:r w:rsidRPr="00E30862">
        <w:rPr>
          <w:rFonts w:ascii="Gill Sans MT" w:hAnsi="Gill Sans MT"/>
          <w:b/>
        </w:rPr>
        <w:tab/>
        <w:t xml:space="preserve">Could you tell me </w:t>
      </w:r>
      <w:r w:rsidR="001D35F5">
        <w:rPr>
          <w:rFonts w:ascii="Gill Sans MT" w:hAnsi="Gill Sans MT"/>
          <w:b/>
        </w:rPr>
        <w:t>about who lives in your home?</w:t>
      </w:r>
    </w:p>
    <w:p w:rsidR="007679AD" w:rsidRPr="00E30862" w:rsidRDefault="001D35F5">
      <w:pPr>
        <w:rPr>
          <w:rFonts w:ascii="Gill Sans MT" w:hAnsi="Gill Sans MT"/>
          <w:i/>
        </w:rPr>
      </w:pPr>
      <w:r>
        <w:rPr>
          <w:rFonts w:ascii="Gill Sans MT" w:hAnsi="Gill Sans MT"/>
          <w:i/>
        </w:rPr>
        <w:t>Please f</w:t>
      </w:r>
      <w:r w:rsidR="0076098C" w:rsidRPr="00E30862">
        <w:rPr>
          <w:rFonts w:ascii="Gill Sans MT" w:hAnsi="Gill Sans MT"/>
          <w:i/>
        </w:rPr>
        <w:t>ill in</w:t>
      </w:r>
      <w:r>
        <w:rPr>
          <w:rFonts w:ascii="Gill Sans MT" w:hAnsi="Gill Sans MT"/>
          <w:i/>
        </w:rPr>
        <w:t xml:space="preserve"> the </w:t>
      </w:r>
      <w:r w:rsidR="0076098C" w:rsidRPr="00E30862">
        <w:rPr>
          <w:rFonts w:ascii="Gill Sans MT" w:hAnsi="Gill Sans MT"/>
          <w:i/>
        </w:rPr>
        <w:t xml:space="preserve">grid </w:t>
      </w:r>
      <w:r>
        <w:rPr>
          <w:rFonts w:ascii="Gill Sans MT" w:hAnsi="Gill Sans MT"/>
          <w:i/>
        </w:rPr>
        <w:t xml:space="preserve">below </w:t>
      </w:r>
      <w:r w:rsidR="0076098C" w:rsidRPr="00E30862">
        <w:rPr>
          <w:rFonts w:ascii="Gill Sans MT" w:hAnsi="Gill Sans MT"/>
          <w:i/>
        </w:rPr>
        <w:t xml:space="preserve">for </w:t>
      </w:r>
      <w:r>
        <w:rPr>
          <w:rFonts w:ascii="Gill Sans MT" w:hAnsi="Gill Sans MT"/>
          <w:i/>
        </w:rPr>
        <w:t>ALL</w:t>
      </w:r>
      <w:r w:rsidR="0076098C" w:rsidRPr="00E30862">
        <w:rPr>
          <w:rFonts w:ascii="Gill Sans MT" w:hAnsi="Gill Sans MT"/>
          <w:i/>
        </w:rPr>
        <w:t xml:space="preserve"> adults and children </w:t>
      </w:r>
      <w:r w:rsidR="00646B4D">
        <w:rPr>
          <w:rFonts w:ascii="Gill Sans MT" w:hAnsi="Gill Sans MT"/>
          <w:i/>
        </w:rPr>
        <w:t xml:space="preserve">usually </w:t>
      </w:r>
      <w:r w:rsidR="0076098C" w:rsidRPr="00E30862">
        <w:rPr>
          <w:rFonts w:ascii="Gill Sans MT" w:hAnsi="Gill Sans MT"/>
          <w:i/>
        </w:rPr>
        <w:t xml:space="preserve">living </w:t>
      </w:r>
      <w:r w:rsidR="008657CE">
        <w:rPr>
          <w:rFonts w:ascii="Gill Sans MT" w:hAnsi="Gill Sans MT"/>
          <w:i/>
        </w:rPr>
        <w:t>at your address</w:t>
      </w:r>
      <w:r w:rsidR="00646B4D">
        <w:rPr>
          <w:rFonts w:ascii="Gill Sans MT" w:hAnsi="Gill Sans MT"/>
          <w:i/>
        </w:rPr>
        <w:t>.</w:t>
      </w:r>
    </w:p>
    <w:p w:rsidR="007679AD" w:rsidRPr="00E30862" w:rsidRDefault="007679AD">
      <w:pPr>
        <w:rPr>
          <w:rFonts w:ascii="Gill Sans MT" w:hAnsi="Gill Sans MT"/>
          <w:i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438"/>
        <w:gridCol w:w="810"/>
        <w:gridCol w:w="810"/>
        <w:gridCol w:w="4500"/>
      </w:tblGrid>
      <w:tr w:rsidR="007679AD" w:rsidRPr="00E30862" w:rsidTr="00646B4D"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79AD" w:rsidRPr="00E30862" w:rsidRDefault="0076098C" w:rsidP="005E480D">
            <w:pPr>
              <w:spacing w:before="40" w:after="40"/>
              <w:rPr>
                <w:rFonts w:ascii="Gill Sans MT" w:hAnsi="Gill Sans MT"/>
                <w:b/>
              </w:rPr>
            </w:pPr>
            <w:r w:rsidRPr="00E30862">
              <w:rPr>
                <w:rFonts w:ascii="Gill Sans MT" w:hAnsi="Gill Sans MT"/>
                <w:b/>
              </w:rPr>
              <w:t>Person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79AD" w:rsidRPr="00E30862" w:rsidRDefault="0076098C" w:rsidP="005E480D">
            <w:pPr>
              <w:spacing w:before="40" w:after="40"/>
              <w:jc w:val="center"/>
              <w:rPr>
                <w:rFonts w:ascii="Gill Sans MT" w:hAnsi="Gill Sans MT"/>
                <w:b/>
              </w:rPr>
            </w:pPr>
            <w:r w:rsidRPr="00E30862">
              <w:rPr>
                <w:rFonts w:ascii="Gill Sans MT" w:hAnsi="Gill Sans MT"/>
                <w:b/>
              </w:rPr>
              <w:t>Sex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679AD" w:rsidRPr="00E30862" w:rsidRDefault="0076098C" w:rsidP="005E480D">
            <w:pPr>
              <w:spacing w:before="40" w:after="40"/>
              <w:jc w:val="center"/>
              <w:rPr>
                <w:rFonts w:ascii="Gill Sans MT" w:hAnsi="Gill Sans MT"/>
                <w:b/>
              </w:rPr>
            </w:pPr>
            <w:r w:rsidRPr="00E30862">
              <w:rPr>
                <w:rFonts w:ascii="Gill Sans MT" w:hAnsi="Gill Sans MT"/>
                <w:b/>
              </w:rPr>
              <w:t>Age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9AD" w:rsidRPr="00E30862" w:rsidRDefault="0076098C" w:rsidP="005E480D">
            <w:pPr>
              <w:spacing w:before="40" w:after="40"/>
              <w:rPr>
                <w:rFonts w:ascii="Gill Sans MT" w:hAnsi="Gill Sans MT"/>
                <w:b/>
              </w:rPr>
            </w:pPr>
            <w:r w:rsidRPr="00E30862">
              <w:rPr>
                <w:rFonts w:ascii="Gill Sans MT" w:hAnsi="Gill Sans MT"/>
                <w:b/>
              </w:rPr>
              <w:t xml:space="preserve">Relationship to </w:t>
            </w:r>
            <w:r w:rsidR="00451635">
              <w:rPr>
                <w:rFonts w:ascii="Gill Sans MT" w:hAnsi="Gill Sans MT"/>
                <w:b/>
              </w:rPr>
              <w:t>you</w:t>
            </w:r>
          </w:p>
        </w:tc>
      </w:tr>
      <w:tr w:rsidR="007679AD" w:rsidRPr="00E30862" w:rsidTr="00646B4D"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7679AD" w:rsidRPr="00E30862" w:rsidRDefault="0076098C" w:rsidP="005E480D">
            <w:pPr>
              <w:spacing w:before="40" w:after="40"/>
              <w:rPr>
                <w:rFonts w:ascii="Gill Sans MT" w:hAnsi="Gill Sans MT"/>
              </w:rPr>
            </w:pPr>
            <w:r w:rsidRPr="00E30862">
              <w:rPr>
                <w:rFonts w:ascii="Gill Sans MT" w:hAnsi="Gill Sans MT"/>
              </w:rPr>
              <w:t xml:space="preserve">1 </w:t>
            </w:r>
            <w:r w:rsidR="001D35F5">
              <w:rPr>
                <w:rFonts w:ascii="Gill Sans MT" w:hAnsi="Gill Sans MT"/>
              </w:rPr>
              <w:t xml:space="preserve">  </w:t>
            </w:r>
            <w:r w:rsidR="00451635">
              <w:rPr>
                <w:rFonts w:ascii="Gill Sans MT" w:hAnsi="Gill Sans MT"/>
                <w:i/>
              </w:rPr>
              <w:t>Yourself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9AD" w:rsidRPr="00E30862" w:rsidRDefault="007679AD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679AD" w:rsidRPr="00E30862" w:rsidRDefault="007679AD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7679AD" w:rsidRPr="00646B4D" w:rsidRDefault="00646B4D" w:rsidP="005E480D">
            <w:pPr>
              <w:spacing w:before="40" w:after="40"/>
              <w:rPr>
                <w:rFonts w:ascii="Gill Sans MT" w:hAnsi="Gill Sans MT"/>
                <w:i/>
              </w:rPr>
            </w:pPr>
            <w:r>
              <w:rPr>
                <w:rFonts w:ascii="Gill Sans MT" w:hAnsi="Gill Sans MT"/>
                <w:i/>
              </w:rPr>
              <w:t>Not applicable</w:t>
            </w:r>
          </w:p>
        </w:tc>
      </w:tr>
      <w:tr w:rsidR="007679AD" w:rsidRPr="00E30862" w:rsidTr="00646B4D">
        <w:tc>
          <w:tcPr>
            <w:tcW w:w="3438" w:type="dxa"/>
            <w:tcBorders>
              <w:left w:val="single" w:sz="4" w:space="0" w:color="auto"/>
              <w:bottom w:val="single" w:sz="6" w:space="0" w:color="auto"/>
            </w:tcBorders>
          </w:tcPr>
          <w:p w:rsidR="007679AD" w:rsidRPr="00E30862" w:rsidRDefault="0076098C" w:rsidP="005E480D">
            <w:pPr>
              <w:spacing w:before="40" w:after="40"/>
              <w:rPr>
                <w:rFonts w:ascii="Gill Sans MT" w:hAnsi="Gill Sans MT"/>
              </w:rPr>
            </w:pPr>
            <w:r w:rsidRPr="00E30862">
              <w:rPr>
                <w:rFonts w:ascii="Gill Sans MT" w:hAnsi="Gill Sans MT"/>
              </w:rPr>
              <w:t>2</w:t>
            </w:r>
          </w:p>
        </w:tc>
        <w:tc>
          <w:tcPr>
            <w:tcW w:w="8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9AD" w:rsidRPr="00E30862" w:rsidRDefault="007679AD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8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7679AD" w:rsidRPr="00E30862" w:rsidRDefault="007679AD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4500" w:type="dxa"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7679AD" w:rsidRPr="00E30862" w:rsidRDefault="007679AD" w:rsidP="005E480D">
            <w:pPr>
              <w:spacing w:before="40" w:after="40"/>
              <w:rPr>
                <w:rFonts w:ascii="Gill Sans MT" w:hAnsi="Gill Sans MT"/>
              </w:rPr>
            </w:pPr>
          </w:p>
        </w:tc>
      </w:tr>
      <w:tr w:rsidR="007679AD" w:rsidRPr="00E30862" w:rsidTr="00646B4D">
        <w:tc>
          <w:tcPr>
            <w:tcW w:w="3438" w:type="dxa"/>
            <w:tcBorders>
              <w:left w:val="single" w:sz="4" w:space="0" w:color="auto"/>
              <w:bottom w:val="single" w:sz="6" w:space="0" w:color="auto"/>
            </w:tcBorders>
          </w:tcPr>
          <w:p w:rsidR="007679AD" w:rsidRPr="00E30862" w:rsidRDefault="0076098C" w:rsidP="005E480D">
            <w:pPr>
              <w:spacing w:before="40" w:after="40"/>
              <w:rPr>
                <w:rFonts w:ascii="Gill Sans MT" w:hAnsi="Gill Sans MT"/>
              </w:rPr>
            </w:pPr>
            <w:r w:rsidRPr="00E30862">
              <w:rPr>
                <w:rFonts w:ascii="Gill Sans MT" w:hAnsi="Gill Sans MT"/>
              </w:rPr>
              <w:t>3</w:t>
            </w:r>
          </w:p>
        </w:tc>
        <w:tc>
          <w:tcPr>
            <w:tcW w:w="8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9AD" w:rsidRPr="00E30862" w:rsidRDefault="007679AD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8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7679AD" w:rsidRPr="00E30862" w:rsidRDefault="007679AD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4500" w:type="dxa"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7679AD" w:rsidRPr="00E30862" w:rsidRDefault="007679AD" w:rsidP="005E480D">
            <w:pPr>
              <w:spacing w:before="40" w:after="40"/>
              <w:rPr>
                <w:rFonts w:ascii="Gill Sans MT" w:hAnsi="Gill Sans MT"/>
              </w:rPr>
            </w:pPr>
          </w:p>
        </w:tc>
      </w:tr>
      <w:tr w:rsidR="007679AD" w:rsidRPr="00E30862" w:rsidTr="00646B4D">
        <w:tc>
          <w:tcPr>
            <w:tcW w:w="3438" w:type="dxa"/>
            <w:tcBorders>
              <w:left w:val="single" w:sz="4" w:space="0" w:color="auto"/>
              <w:bottom w:val="single" w:sz="4" w:space="0" w:color="auto"/>
            </w:tcBorders>
          </w:tcPr>
          <w:p w:rsidR="007679AD" w:rsidRPr="00E30862" w:rsidRDefault="0076098C" w:rsidP="005E480D">
            <w:pPr>
              <w:spacing w:before="40" w:after="40"/>
              <w:rPr>
                <w:rFonts w:ascii="Gill Sans MT" w:hAnsi="Gill Sans MT"/>
              </w:rPr>
            </w:pPr>
            <w:r w:rsidRPr="00E30862">
              <w:rPr>
                <w:rFonts w:ascii="Gill Sans MT" w:hAnsi="Gill Sans MT"/>
              </w:rPr>
              <w:t>4</w:t>
            </w:r>
          </w:p>
        </w:tc>
        <w:tc>
          <w:tcPr>
            <w:tcW w:w="81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79AD" w:rsidRPr="00E30862" w:rsidRDefault="007679AD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single" w:sz="6" w:space="0" w:color="auto"/>
            </w:tcBorders>
          </w:tcPr>
          <w:p w:rsidR="007679AD" w:rsidRPr="00E30862" w:rsidRDefault="007679AD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450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679AD" w:rsidRPr="00E30862" w:rsidRDefault="007679AD" w:rsidP="005E480D">
            <w:pPr>
              <w:spacing w:before="40" w:after="40"/>
              <w:rPr>
                <w:rFonts w:ascii="Gill Sans MT" w:hAnsi="Gill Sans MT"/>
              </w:rPr>
            </w:pPr>
          </w:p>
        </w:tc>
      </w:tr>
      <w:tr w:rsidR="007679AD" w:rsidRPr="00E30862" w:rsidTr="00646B4D"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79AD" w:rsidRPr="00E30862" w:rsidRDefault="0076098C" w:rsidP="005E480D">
            <w:pPr>
              <w:spacing w:before="40" w:after="40"/>
              <w:rPr>
                <w:rFonts w:ascii="Gill Sans MT" w:hAnsi="Gill Sans MT"/>
              </w:rPr>
            </w:pPr>
            <w:r w:rsidRPr="00E30862">
              <w:rPr>
                <w:rFonts w:ascii="Gill Sans MT" w:hAnsi="Gill Sans MT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79AD" w:rsidRPr="00E30862" w:rsidRDefault="007679AD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679AD" w:rsidRPr="00E30862" w:rsidRDefault="007679AD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9AD" w:rsidRPr="00E30862" w:rsidRDefault="007679AD" w:rsidP="005E480D">
            <w:pPr>
              <w:spacing w:before="40" w:after="40"/>
              <w:rPr>
                <w:rFonts w:ascii="Gill Sans MT" w:hAnsi="Gill Sans MT"/>
              </w:rPr>
            </w:pPr>
          </w:p>
        </w:tc>
      </w:tr>
      <w:tr w:rsidR="00646B4D" w:rsidRPr="00E30862" w:rsidTr="00646B4D"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B4D" w:rsidRPr="00E30862" w:rsidRDefault="00646B4D" w:rsidP="005E480D">
            <w:pPr>
              <w:spacing w:before="40" w:after="4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6B4D" w:rsidRPr="00E30862" w:rsidRDefault="00646B4D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46B4D" w:rsidRPr="00E30862" w:rsidRDefault="00646B4D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B4D" w:rsidRPr="00E30862" w:rsidRDefault="00646B4D" w:rsidP="005E480D">
            <w:pPr>
              <w:spacing w:before="40" w:after="40"/>
              <w:rPr>
                <w:rFonts w:ascii="Gill Sans MT" w:hAnsi="Gill Sans MT"/>
              </w:rPr>
            </w:pPr>
          </w:p>
        </w:tc>
      </w:tr>
      <w:tr w:rsidR="00646B4D" w:rsidRPr="00E30862" w:rsidTr="00646B4D"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B4D" w:rsidRPr="00E30862" w:rsidRDefault="00646B4D" w:rsidP="005E480D">
            <w:pPr>
              <w:spacing w:before="40" w:after="4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6B4D" w:rsidRPr="00E30862" w:rsidRDefault="00646B4D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46B4D" w:rsidRPr="00E30862" w:rsidRDefault="00646B4D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B4D" w:rsidRPr="00E30862" w:rsidRDefault="00646B4D" w:rsidP="005E480D">
            <w:pPr>
              <w:spacing w:before="40" w:after="40"/>
              <w:rPr>
                <w:rFonts w:ascii="Gill Sans MT" w:hAnsi="Gill Sans MT"/>
              </w:rPr>
            </w:pPr>
          </w:p>
        </w:tc>
      </w:tr>
      <w:tr w:rsidR="00646B4D" w:rsidRPr="00E30862" w:rsidTr="00646B4D"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B4D" w:rsidRPr="00E30862" w:rsidRDefault="00646B4D" w:rsidP="005E480D">
            <w:pPr>
              <w:spacing w:before="40" w:after="4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6B4D" w:rsidRPr="00E30862" w:rsidRDefault="00646B4D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46B4D" w:rsidRPr="00E30862" w:rsidRDefault="00646B4D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6B4D" w:rsidRPr="00E30862" w:rsidRDefault="00646B4D" w:rsidP="005E480D">
            <w:pPr>
              <w:spacing w:before="40" w:after="40"/>
              <w:rPr>
                <w:rFonts w:ascii="Gill Sans MT" w:hAnsi="Gill Sans MT"/>
              </w:rPr>
            </w:pPr>
          </w:p>
        </w:tc>
      </w:tr>
    </w:tbl>
    <w:p w:rsidR="007679AD" w:rsidRPr="00E30862" w:rsidRDefault="007679AD">
      <w:pPr>
        <w:rPr>
          <w:rFonts w:ascii="Gill Sans MT" w:hAnsi="Gill Sans MT"/>
        </w:rPr>
      </w:pPr>
    </w:p>
    <w:p w:rsidR="007679AD" w:rsidRPr="00E30862" w:rsidRDefault="007679AD">
      <w:pPr>
        <w:rPr>
          <w:rFonts w:ascii="Gill Sans MT" w:hAnsi="Gill Sans MT"/>
        </w:rPr>
      </w:pPr>
    </w:p>
    <w:p w:rsidR="007679AD" w:rsidRPr="00E30862" w:rsidRDefault="0006377D">
      <w:pPr>
        <w:rPr>
          <w:rFonts w:ascii="Gill Sans MT" w:hAnsi="Gill Sans MT"/>
          <w:b/>
        </w:rPr>
      </w:pPr>
      <w:r>
        <w:rPr>
          <w:rFonts w:ascii="Gill Sans MT" w:hAnsi="Gill Sans MT"/>
          <w:b/>
        </w:rPr>
        <w:t>1.</w:t>
      </w:r>
      <w:r w:rsidR="0076098C" w:rsidRPr="00E30862">
        <w:rPr>
          <w:rFonts w:ascii="Gill Sans MT" w:hAnsi="Gill Sans MT"/>
          <w:b/>
        </w:rPr>
        <w:t>2</w:t>
      </w:r>
      <w:r w:rsidR="0076098C" w:rsidRPr="00E30862">
        <w:rPr>
          <w:rFonts w:ascii="Gill Sans MT" w:hAnsi="Gill Sans MT"/>
          <w:b/>
        </w:rPr>
        <w:tab/>
      </w:r>
      <w:r w:rsidR="00646B4D" w:rsidRPr="00E30862">
        <w:rPr>
          <w:rFonts w:ascii="Gill Sans MT" w:hAnsi="Gill Sans MT"/>
          <w:b/>
        </w:rPr>
        <w:t xml:space="preserve">Could you tell me </w:t>
      </w:r>
      <w:r w:rsidR="00646B4D">
        <w:rPr>
          <w:rFonts w:ascii="Gill Sans MT" w:hAnsi="Gill Sans MT"/>
          <w:b/>
        </w:rPr>
        <w:t xml:space="preserve">about what kind of </w:t>
      </w:r>
      <w:r w:rsidR="00527D3C">
        <w:rPr>
          <w:rFonts w:ascii="Gill Sans MT" w:hAnsi="Gill Sans MT"/>
          <w:b/>
        </w:rPr>
        <w:t>accommodation</w:t>
      </w:r>
      <w:r w:rsidR="00646B4D">
        <w:rPr>
          <w:rFonts w:ascii="Gill Sans MT" w:hAnsi="Gill Sans MT"/>
          <w:b/>
        </w:rPr>
        <w:t xml:space="preserve"> you live in?</w:t>
      </w:r>
    </w:p>
    <w:p w:rsidR="0066614C" w:rsidRPr="00E30862" w:rsidRDefault="0066614C" w:rsidP="0066614C">
      <w:pPr>
        <w:rPr>
          <w:rFonts w:ascii="Gill Sans MT" w:hAnsi="Gill Sans MT"/>
          <w:i/>
        </w:rPr>
      </w:pPr>
      <w:r>
        <w:rPr>
          <w:rFonts w:ascii="Gill Sans MT" w:hAnsi="Gill Sans MT"/>
          <w:i/>
        </w:rPr>
        <w:t>Please tick ONE only.</w:t>
      </w:r>
    </w:p>
    <w:p w:rsidR="007679AD" w:rsidRPr="00E30862" w:rsidRDefault="007679AD">
      <w:pPr>
        <w:rPr>
          <w:rFonts w:ascii="Gill Sans MT" w:hAnsi="Gill Sans MT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0"/>
        <w:gridCol w:w="268"/>
        <w:gridCol w:w="268"/>
        <w:gridCol w:w="384"/>
        <w:gridCol w:w="2675"/>
        <w:gridCol w:w="269"/>
        <w:gridCol w:w="269"/>
        <w:gridCol w:w="2953"/>
      </w:tblGrid>
      <w:tr w:rsidR="0066614C" w:rsidTr="0066614C">
        <w:tc>
          <w:tcPr>
            <w:tcW w:w="2513" w:type="dxa"/>
          </w:tcPr>
          <w:p w:rsidR="00646B4D" w:rsidRDefault="00646B4D" w:rsidP="005E480D">
            <w:pPr>
              <w:spacing w:before="40" w:after="40"/>
              <w:rPr>
                <w:rFonts w:ascii="Gill Sans MT" w:hAnsi="Gill Sans MT"/>
              </w:rPr>
            </w:pPr>
            <w:r w:rsidRPr="00E30862">
              <w:rPr>
                <w:rFonts w:ascii="Gill Sans MT" w:hAnsi="Gill Sans MT"/>
              </w:rPr>
              <w:t>House - Detached</w:t>
            </w:r>
          </w:p>
        </w:tc>
        <w:tc>
          <w:tcPr>
            <w:tcW w:w="269" w:type="dxa"/>
            <w:tcBorders>
              <w:right w:val="single" w:sz="4" w:space="0" w:color="auto"/>
            </w:tcBorders>
          </w:tcPr>
          <w:p w:rsidR="00646B4D" w:rsidRDefault="00646B4D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4D" w:rsidRDefault="00646B4D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387" w:type="dxa"/>
            <w:tcBorders>
              <w:left w:val="single" w:sz="4" w:space="0" w:color="auto"/>
            </w:tcBorders>
          </w:tcPr>
          <w:p w:rsidR="00646B4D" w:rsidRDefault="00646B4D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2700" w:type="dxa"/>
          </w:tcPr>
          <w:p w:rsidR="00646B4D" w:rsidRDefault="00646B4D" w:rsidP="005E480D">
            <w:pPr>
              <w:spacing w:before="40" w:after="40"/>
              <w:rPr>
                <w:rFonts w:ascii="Gill Sans MT" w:hAnsi="Gill Sans MT"/>
              </w:rPr>
            </w:pPr>
            <w:r w:rsidRPr="00E30862">
              <w:rPr>
                <w:rFonts w:ascii="Gill Sans MT" w:hAnsi="Gill Sans MT"/>
              </w:rPr>
              <w:t>Flat</w:t>
            </w:r>
            <w:r>
              <w:rPr>
                <w:rFonts w:ascii="Gill Sans MT" w:hAnsi="Gill Sans MT"/>
              </w:rPr>
              <w:t xml:space="preserve"> - less than 5 storeys)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:rsidR="00646B4D" w:rsidRDefault="00646B4D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4D" w:rsidRDefault="00646B4D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2898" w:type="dxa"/>
            <w:tcBorders>
              <w:left w:val="single" w:sz="4" w:space="0" w:color="auto"/>
            </w:tcBorders>
          </w:tcPr>
          <w:p w:rsidR="00646B4D" w:rsidRDefault="00646B4D" w:rsidP="005E480D">
            <w:pPr>
              <w:spacing w:before="40" w:after="40"/>
              <w:rPr>
                <w:rFonts w:ascii="Gill Sans MT" w:hAnsi="Gill Sans MT"/>
              </w:rPr>
            </w:pPr>
          </w:p>
        </w:tc>
      </w:tr>
      <w:tr w:rsidR="0066614C" w:rsidTr="0066614C">
        <w:tc>
          <w:tcPr>
            <w:tcW w:w="2513" w:type="dxa"/>
          </w:tcPr>
          <w:p w:rsidR="00646B4D" w:rsidRDefault="00646B4D" w:rsidP="005E480D">
            <w:pPr>
              <w:spacing w:before="40" w:after="40"/>
              <w:rPr>
                <w:rFonts w:ascii="Gill Sans MT" w:hAnsi="Gill Sans MT"/>
              </w:rPr>
            </w:pPr>
            <w:r w:rsidRPr="00E30862">
              <w:rPr>
                <w:rFonts w:ascii="Gill Sans MT" w:hAnsi="Gill Sans MT"/>
              </w:rPr>
              <w:t>House - Semi-detached</w:t>
            </w:r>
          </w:p>
        </w:tc>
        <w:tc>
          <w:tcPr>
            <w:tcW w:w="269" w:type="dxa"/>
            <w:tcBorders>
              <w:right w:val="single" w:sz="4" w:space="0" w:color="auto"/>
            </w:tcBorders>
          </w:tcPr>
          <w:p w:rsidR="00646B4D" w:rsidRDefault="00646B4D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4D" w:rsidRDefault="00646B4D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387" w:type="dxa"/>
            <w:tcBorders>
              <w:left w:val="single" w:sz="4" w:space="0" w:color="auto"/>
            </w:tcBorders>
          </w:tcPr>
          <w:p w:rsidR="00646B4D" w:rsidRDefault="00646B4D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2700" w:type="dxa"/>
          </w:tcPr>
          <w:p w:rsidR="00646B4D" w:rsidRDefault="00646B4D" w:rsidP="005E480D">
            <w:pPr>
              <w:spacing w:before="40" w:after="4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Flat - 5 storeys or more)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:rsidR="00646B4D" w:rsidRDefault="00646B4D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4D" w:rsidRDefault="00646B4D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2898" w:type="dxa"/>
            <w:tcBorders>
              <w:left w:val="single" w:sz="4" w:space="0" w:color="auto"/>
            </w:tcBorders>
          </w:tcPr>
          <w:p w:rsidR="00646B4D" w:rsidRDefault="00646B4D" w:rsidP="005E480D">
            <w:pPr>
              <w:spacing w:before="40" w:after="40"/>
              <w:rPr>
                <w:rFonts w:ascii="Gill Sans MT" w:hAnsi="Gill Sans MT"/>
              </w:rPr>
            </w:pPr>
          </w:p>
        </w:tc>
      </w:tr>
      <w:tr w:rsidR="0066614C" w:rsidTr="0066614C">
        <w:tc>
          <w:tcPr>
            <w:tcW w:w="2513" w:type="dxa"/>
          </w:tcPr>
          <w:p w:rsidR="00646B4D" w:rsidRDefault="00646B4D" w:rsidP="005E480D">
            <w:pPr>
              <w:spacing w:before="40" w:after="40"/>
              <w:rPr>
                <w:rFonts w:ascii="Gill Sans MT" w:hAnsi="Gill Sans MT"/>
              </w:rPr>
            </w:pPr>
            <w:r w:rsidRPr="00E30862">
              <w:rPr>
                <w:rFonts w:ascii="Gill Sans MT" w:hAnsi="Gill Sans MT"/>
              </w:rPr>
              <w:t>House - Terraced</w:t>
            </w:r>
          </w:p>
        </w:tc>
        <w:tc>
          <w:tcPr>
            <w:tcW w:w="269" w:type="dxa"/>
            <w:tcBorders>
              <w:right w:val="single" w:sz="4" w:space="0" w:color="auto"/>
            </w:tcBorders>
          </w:tcPr>
          <w:p w:rsidR="00646B4D" w:rsidRDefault="00646B4D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4D" w:rsidRDefault="00646B4D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387" w:type="dxa"/>
            <w:tcBorders>
              <w:left w:val="single" w:sz="4" w:space="0" w:color="auto"/>
            </w:tcBorders>
          </w:tcPr>
          <w:p w:rsidR="00646B4D" w:rsidRDefault="00646B4D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2700" w:type="dxa"/>
          </w:tcPr>
          <w:p w:rsidR="00646B4D" w:rsidRDefault="00646B4D" w:rsidP="005E480D">
            <w:pPr>
              <w:spacing w:before="40" w:after="40"/>
              <w:rPr>
                <w:rFonts w:ascii="Gill Sans MT" w:hAnsi="Gill Sans MT"/>
              </w:rPr>
            </w:pPr>
            <w:r w:rsidRPr="00E30862">
              <w:rPr>
                <w:rFonts w:ascii="Gill Sans MT" w:hAnsi="Gill Sans MT"/>
              </w:rPr>
              <w:t>Maisonette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:rsidR="00646B4D" w:rsidRDefault="00646B4D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4D" w:rsidRDefault="00646B4D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2898" w:type="dxa"/>
            <w:tcBorders>
              <w:left w:val="single" w:sz="4" w:space="0" w:color="auto"/>
            </w:tcBorders>
          </w:tcPr>
          <w:p w:rsidR="00646B4D" w:rsidRDefault="00646B4D" w:rsidP="005E480D">
            <w:pPr>
              <w:spacing w:before="40" w:after="40"/>
              <w:rPr>
                <w:rFonts w:ascii="Gill Sans MT" w:hAnsi="Gill Sans MT"/>
              </w:rPr>
            </w:pPr>
          </w:p>
        </w:tc>
      </w:tr>
      <w:tr w:rsidR="0066614C" w:rsidTr="0066614C">
        <w:tc>
          <w:tcPr>
            <w:tcW w:w="2513" w:type="dxa"/>
          </w:tcPr>
          <w:p w:rsidR="00646B4D" w:rsidRDefault="00646B4D" w:rsidP="005E480D">
            <w:pPr>
              <w:spacing w:before="40" w:after="40"/>
              <w:rPr>
                <w:rFonts w:ascii="Gill Sans MT" w:hAnsi="Gill Sans MT"/>
              </w:rPr>
            </w:pPr>
            <w:r w:rsidRPr="00E30862">
              <w:rPr>
                <w:rFonts w:ascii="Gill Sans MT" w:hAnsi="Gill Sans MT"/>
              </w:rPr>
              <w:t>Bungalow</w:t>
            </w:r>
          </w:p>
        </w:tc>
        <w:tc>
          <w:tcPr>
            <w:tcW w:w="269" w:type="dxa"/>
            <w:tcBorders>
              <w:right w:val="single" w:sz="4" w:space="0" w:color="auto"/>
            </w:tcBorders>
          </w:tcPr>
          <w:p w:rsidR="00646B4D" w:rsidRDefault="00646B4D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4D" w:rsidRDefault="00646B4D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387" w:type="dxa"/>
            <w:tcBorders>
              <w:left w:val="single" w:sz="4" w:space="0" w:color="auto"/>
            </w:tcBorders>
          </w:tcPr>
          <w:p w:rsidR="00646B4D" w:rsidRDefault="00646B4D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2700" w:type="dxa"/>
          </w:tcPr>
          <w:p w:rsidR="00646B4D" w:rsidRDefault="00527D3C" w:rsidP="005E480D">
            <w:pPr>
              <w:spacing w:before="40" w:after="4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 xml:space="preserve">Other </w:t>
            </w:r>
            <w:r w:rsidR="00646B4D" w:rsidRPr="00E30862">
              <w:rPr>
                <w:rFonts w:ascii="Gill Sans MT" w:hAnsi="Gill Sans MT"/>
              </w:rPr>
              <w:t>(</w:t>
            </w:r>
            <w:r>
              <w:rPr>
                <w:rFonts w:ascii="Gill Sans MT" w:hAnsi="Gill Sans MT"/>
                <w:i/>
              </w:rPr>
              <w:t>please s</w:t>
            </w:r>
            <w:r w:rsidR="00646B4D" w:rsidRPr="0066614C">
              <w:rPr>
                <w:rFonts w:ascii="Gill Sans MT" w:hAnsi="Gill Sans MT"/>
                <w:i/>
              </w:rPr>
              <w:t>pecify</w:t>
            </w:r>
            <w:r w:rsidR="00646B4D" w:rsidRPr="00E30862">
              <w:rPr>
                <w:rFonts w:ascii="Gill Sans MT" w:hAnsi="Gill Sans MT"/>
              </w:rPr>
              <w:t>)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:rsidR="00646B4D" w:rsidRDefault="00646B4D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4D" w:rsidRDefault="00646B4D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2898" w:type="dxa"/>
            <w:tcBorders>
              <w:left w:val="single" w:sz="4" w:space="0" w:color="auto"/>
            </w:tcBorders>
          </w:tcPr>
          <w:p w:rsidR="00646B4D" w:rsidRDefault="0066614C" w:rsidP="005E480D">
            <w:pPr>
              <w:spacing w:before="40" w:after="4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....................................................</w:t>
            </w:r>
          </w:p>
        </w:tc>
      </w:tr>
    </w:tbl>
    <w:p w:rsidR="00C34600" w:rsidRDefault="00C34600">
      <w:pPr>
        <w:rPr>
          <w:rFonts w:ascii="Gill Sans MT" w:hAnsi="Gill Sans MT"/>
          <w:b/>
        </w:rPr>
      </w:pPr>
    </w:p>
    <w:p w:rsidR="00C34600" w:rsidRDefault="00C34600">
      <w:pPr>
        <w:overflowPunct/>
        <w:autoSpaceDE/>
        <w:autoSpaceDN/>
        <w:adjustRightInd/>
        <w:textAlignment w:val="auto"/>
        <w:rPr>
          <w:rFonts w:ascii="Gill Sans MT" w:hAnsi="Gill Sans MT"/>
          <w:b/>
        </w:rPr>
      </w:pPr>
      <w:r>
        <w:rPr>
          <w:rFonts w:ascii="Gill Sans MT" w:hAnsi="Gill Sans MT"/>
          <w:b/>
        </w:rPr>
        <w:br w:type="page"/>
      </w:r>
    </w:p>
    <w:tbl>
      <w:tblPr>
        <w:tblStyle w:val="TableGrid"/>
        <w:tblW w:w="0" w:type="auto"/>
        <w:tblInd w:w="4219" w:type="dxa"/>
        <w:tblLook w:val="04A0" w:firstRow="1" w:lastRow="0" w:firstColumn="1" w:lastColumn="0" w:noHBand="0" w:noVBand="1"/>
      </w:tblPr>
      <w:tblGrid>
        <w:gridCol w:w="3719"/>
        <w:gridCol w:w="1620"/>
      </w:tblGrid>
      <w:tr w:rsidR="00C34600" w:rsidTr="008678E7">
        <w:trPr>
          <w:trHeight w:val="386"/>
        </w:trPr>
        <w:tc>
          <w:tcPr>
            <w:tcW w:w="3719" w:type="dxa"/>
            <w:tcBorders>
              <w:top w:val="nil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:rsidR="00C34600" w:rsidRPr="0006377D" w:rsidRDefault="00C34600" w:rsidP="008678E7">
            <w:pPr>
              <w:rPr>
                <w:rFonts w:ascii="Gill Sans MT" w:hAnsi="Gill Sans MT"/>
                <w:b/>
                <w:i/>
                <w:color w:val="808080" w:themeColor="background1" w:themeShade="80"/>
                <w:szCs w:val="24"/>
              </w:rPr>
            </w:pPr>
            <w:r w:rsidRPr="0006377D">
              <w:rPr>
                <w:rFonts w:ascii="Gill Sans MT" w:hAnsi="Gill Sans MT"/>
                <w:b/>
                <w:i/>
                <w:color w:val="808080" w:themeColor="background1" w:themeShade="80"/>
                <w:szCs w:val="24"/>
              </w:rPr>
              <w:lastRenderedPageBreak/>
              <w:t>Respondent ID (office use only):</w:t>
            </w:r>
          </w:p>
        </w:tc>
        <w:tc>
          <w:tcPr>
            <w:tcW w:w="162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34600" w:rsidRPr="0006377D" w:rsidRDefault="00C34600" w:rsidP="008678E7">
            <w:pPr>
              <w:rPr>
                <w:rFonts w:ascii="Gill Sans MT" w:hAnsi="Gill Sans MT"/>
                <w:color w:val="808080" w:themeColor="background1" w:themeShade="80"/>
                <w:szCs w:val="24"/>
              </w:rPr>
            </w:pPr>
          </w:p>
        </w:tc>
      </w:tr>
    </w:tbl>
    <w:p w:rsidR="007679AD" w:rsidRPr="00E30862" w:rsidRDefault="0006377D">
      <w:pPr>
        <w:rPr>
          <w:rFonts w:ascii="Gill Sans MT" w:hAnsi="Gill Sans MT"/>
          <w:b/>
        </w:rPr>
      </w:pPr>
      <w:r>
        <w:rPr>
          <w:rFonts w:ascii="Gill Sans MT" w:hAnsi="Gill Sans MT"/>
          <w:b/>
        </w:rPr>
        <w:t>1.</w:t>
      </w:r>
      <w:r w:rsidR="0076098C" w:rsidRPr="00E30862">
        <w:rPr>
          <w:rFonts w:ascii="Gill Sans MT" w:hAnsi="Gill Sans MT"/>
          <w:b/>
        </w:rPr>
        <w:t>3</w:t>
      </w:r>
      <w:r w:rsidR="0076098C" w:rsidRPr="00E30862">
        <w:rPr>
          <w:rFonts w:ascii="Gill Sans MT" w:hAnsi="Gill Sans MT"/>
          <w:b/>
        </w:rPr>
        <w:tab/>
      </w:r>
      <w:r w:rsidR="00527D3C">
        <w:rPr>
          <w:rFonts w:ascii="Gill Sans MT" w:hAnsi="Gill Sans MT"/>
          <w:b/>
        </w:rPr>
        <w:t>How do you occupy this accommodation?</w:t>
      </w:r>
    </w:p>
    <w:p w:rsidR="00527D3C" w:rsidRPr="00E30862" w:rsidRDefault="00527D3C" w:rsidP="00527D3C">
      <w:pPr>
        <w:rPr>
          <w:rFonts w:ascii="Gill Sans MT" w:hAnsi="Gill Sans MT"/>
          <w:i/>
        </w:rPr>
      </w:pPr>
      <w:r>
        <w:rPr>
          <w:rFonts w:ascii="Gill Sans MT" w:hAnsi="Gill Sans MT"/>
          <w:i/>
        </w:rPr>
        <w:t>Please tick ONE only.</w:t>
      </w:r>
    </w:p>
    <w:p w:rsidR="007679AD" w:rsidRPr="00527D3C" w:rsidRDefault="007679AD">
      <w:pPr>
        <w:rPr>
          <w:rFonts w:ascii="Gill Sans MT" w:hAnsi="Gill Sans MT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8"/>
        <w:gridCol w:w="270"/>
        <w:gridCol w:w="270"/>
        <w:gridCol w:w="2900"/>
      </w:tblGrid>
      <w:tr w:rsidR="00527D3C" w:rsidRPr="00527D3C" w:rsidTr="00527D3C">
        <w:tc>
          <w:tcPr>
            <w:tcW w:w="4608" w:type="dxa"/>
          </w:tcPr>
          <w:p w:rsidR="00527D3C" w:rsidRPr="00527D3C" w:rsidRDefault="00527D3C" w:rsidP="009828B6">
            <w:pPr>
              <w:pStyle w:val="QuestionText"/>
              <w:keepNext w:val="0"/>
              <w:keepLines w:val="0"/>
              <w:spacing w:before="40" w:after="40"/>
              <w:ind w:left="0"/>
              <w:rPr>
                <w:rFonts w:ascii="Gill Sans MT" w:hAnsi="Gill Sans MT"/>
                <w:sz w:val="24"/>
              </w:rPr>
            </w:pPr>
            <w:r w:rsidRPr="00527D3C">
              <w:rPr>
                <w:rFonts w:ascii="Gill Sans MT" w:hAnsi="Gill Sans MT"/>
                <w:sz w:val="24"/>
              </w:rPr>
              <w:t>Own outright</w:t>
            </w:r>
            <w:r w:rsidR="001031AE" w:rsidRPr="00527D3C">
              <w:rPr>
                <w:rFonts w:ascii="Gill Sans MT" w:hAnsi="Gill Sans MT"/>
                <w:sz w:val="24"/>
              </w:rPr>
              <w:t xml:space="preserve"> </w:t>
            </w:r>
            <w:r w:rsidR="009828B6">
              <w:rPr>
                <w:rFonts w:ascii="Gill Sans MT" w:hAnsi="Gill Sans MT"/>
                <w:sz w:val="24"/>
              </w:rPr>
              <w:t>or b</w:t>
            </w:r>
            <w:r w:rsidR="001031AE" w:rsidRPr="00527D3C">
              <w:rPr>
                <w:rFonts w:ascii="Gill Sans MT" w:hAnsi="Gill Sans MT"/>
                <w:sz w:val="24"/>
              </w:rPr>
              <w:t xml:space="preserve">uying with </w:t>
            </w:r>
            <w:r w:rsidR="009828B6">
              <w:rPr>
                <w:rFonts w:ascii="Gill Sans MT" w:hAnsi="Gill Sans MT"/>
                <w:sz w:val="24"/>
              </w:rPr>
              <w:t>mortgage/</w:t>
            </w:r>
            <w:r w:rsidR="001031AE" w:rsidRPr="00527D3C">
              <w:rPr>
                <w:rFonts w:ascii="Gill Sans MT" w:hAnsi="Gill Sans MT"/>
                <w:sz w:val="24"/>
              </w:rPr>
              <w:t>loan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:rsidR="00527D3C" w:rsidRPr="00527D3C" w:rsidRDefault="00527D3C" w:rsidP="005E480D">
            <w:pPr>
              <w:pStyle w:val="QuestionText"/>
              <w:keepNext w:val="0"/>
              <w:keepLines w:val="0"/>
              <w:spacing w:before="40" w:after="40"/>
              <w:ind w:left="0"/>
              <w:rPr>
                <w:rFonts w:ascii="Gill Sans MT" w:hAnsi="Gill Sans MT"/>
                <w:sz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3C" w:rsidRPr="00527D3C" w:rsidRDefault="00527D3C" w:rsidP="005E480D">
            <w:pPr>
              <w:pStyle w:val="QuestionText"/>
              <w:keepNext w:val="0"/>
              <w:keepLines w:val="0"/>
              <w:spacing w:before="40" w:after="40"/>
              <w:ind w:left="0"/>
              <w:rPr>
                <w:rFonts w:ascii="Gill Sans MT" w:hAnsi="Gill Sans MT"/>
                <w:sz w:val="24"/>
              </w:rPr>
            </w:pPr>
          </w:p>
        </w:tc>
        <w:tc>
          <w:tcPr>
            <w:tcW w:w="2900" w:type="dxa"/>
            <w:tcBorders>
              <w:left w:val="single" w:sz="4" w:space="0" w:color="auto"/>
            </w:tcBorders>
          </w:tcPr>
          <w:p w:rsidR="00527D3C" w:rsidRPr="00527D3C" w:rsidRDefault="00527D3C" w:rsidP="005E480D">
            <w:pPr>
              <w:pStyle w:val="QuestionText"/>
              <w:keepNext w:val="0"/>
              <w:keepLines w:val="0"/>
              <w:spacing w:before="40" w:after="40"/>
              <w:ind w:left="0"/>
              <w:rPr>
                <w:rFonts w:ascii="Gill Sans MT" w:hAnsi="Gill Sans MT"/>
                <w:sz w:val="24"/>
              </w:rPr>
            </w:pPr>
          </w:p>
        </w:tc>
      </w:tr>
      <w:tr w:rsidR="00527D3C" w:rsidRPr="00527D3C" w:rsidTr="00527D3C">
        <w:tc>
          <w:tcPr>
            <w:tcW w:w="4608" w:type="dxa"/>
          </w:tcPr>
          <w:p w:rsidR="00527D3C" w:rsidRPr="00527D3C" w:rsidRDefault="00E403DE" w:rsidP="00E403DE">
            <w:pPr>
              <w:pStyle w:val="QuestionText"/>
              <w:keepNext w:val="0"/>
              <w:keepLines w:val="0"/>
              <w:spacing w:before="40" w:after="40"/>
              <w:ind w:left="0"/>
              <w:rPr>
                <w:rFonts w:ascii="Gill Sans MT" w:hAnsi="Gill Sans MT"/>
                <w:sz w:val="24"/>
              </w:rPr>
            </w:pPr>
            <w:r>
              <w:rPr>
                <w:rFonts w:ascii="Gill Sans MT" w:hAnsi="Gill Sans MT"/>
                <w:sz w:val="24"/>
              </w:rPr>
              <w:t xml:space="preserve">Renting from council </w:t>
            </w:r>
            <w:r w:rsidR="00527D3C" w:rsidRPr="00527D3C">
              <w:rPr>
                <w:rFonts w:ascii="Gill Sans MT" w:hAnsi="Gill Sans MT"/>
                <w:sz w:val="24"/>
              </w:rPr>
              <w:t xml:space="preserve">or </w:t>
            </w:r>
            <w:r w:rsidR="00527D3C">
              <w:rPr>
                <w:rFonts w:ascii="Gill Sans MT" w:hAnsi="Gill Sans MT"/>
                <w:sz w:val="24"/>
              </w:rPr>
              <w:t>housing association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:rsidR="00527D3C" w:rsidRPr="00527D3C" w:rsidRDefault="00527D3C" w:rsidP="005E480D">
            <w:pPr>
              <w:pStyle w:val="QuestionText"/>
              <w:keepNext w:val="0"/>
              <w:keepLines w:val="0"/>
              <w:spacing w:before="40" w:after="40"/>
              <w:ind w:left="0"/>
              <w:rPr>
                <w:rFonts w:ascii="Gill Sans MT" w:hAnsi="Gill Sans MT"/>
                <w:sz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3C" w:rsidRPr="00527D3C" w:rsidRDefault="00527D3C" w:rsidP="005E480D">
            <w:pPr>
              <w:pStyle w:val="QuestionText"/>
              <w:keepNext w:val="0"/>
              <w:keepLines w:val="0"/>
              <w:spacing w:before="40" w:after="40"/>
              <w:ind w:left="0"/>
              <w:rPr>
                <w:rFonts w:ascii="Gill Sans MT" w:hAnsi="Gill Sans MT"/>
                <w:sz w:val="24"/>
              </w:rPr>
            </w:pPr>
          </w:p>
        </w:tc>
        <w:tc>
          <w:tcPr>
            <w:tcW w:w="2900" w:type="dxa"/>
            <w:tcBorders>
              <w:left w:val="single" w:sz="4" w:space="0" w:color="auto"/>
            </w:tcBorders>
          </w:tcPr>
          <w:p w:rsidR="00527D3C" w:rsidRPr="00527D3C" w:rsidRDefault="00527D3C" w:rsidP="005E480D">
            <w:pPr>
              <w:pStyle w:val="QuestionText"/>
              <w:keepNext w:val="0"/>
              <w:keepLines w:val="0"/>
              <w:spacing w:before="40" w:after="40"/>
              <w:ind w:left="0"/>
              <w:rPr>
                <w:rFonts w:ascii="Gill Sans MT" w:hAnsi="Gill Sans MT"/>
                <w:sz w:val="24"/>
              </w:rPr>
            </w:pPr>
          </w:p>
        </w:tc>
      </w:tr>
      <w:tr w:rsidR="00527D3C" w:rsidRPr="00527D3C" w:rsidTr="00527D3C">
        <w:tc>
          <w:tcPr>
            <w:tcW w:w="4608" w:type="dxa"/>
          </w:tcPr>
          <w:p w:rsidR="00527D3C" w:rsidRPr="00527D3C" w:rsidRDefault="00527D3C" w:rsidP="005E480D">
            <w:pPr>
              <w:pStyle w:val="QuestionText"/>
              <w:keepNext w:val="0"/>
              <w:keepLines w:val="0"/>
              <w:spacing w:before="40" w:after="40"/>
              <w:ind w:left="0"/>
              <w:rPr>
                <w:rFonts w:ascii="Gill Sans MT" w:hAnsi="Gill Sans MT"/>
                <w:sz w:val="24"/>
              </w:rPr>
            </w:pPr>
            <w:r w:rsidRPr="00527D3C">
              <w:rPr>
                <w:rFonts w:ascii="Gill Sans MT" w:hAnsi="Gill Sans MT"/>
                <w:sz w:val="24"/>
              </w:rPr>
              <w:t>Renting privately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:rsidR="00527D3C" w:rsidRPr="00527D3C" w:rsidRDefault="00527D3C" w:rsidP="005E480D">
            <w:pPr>
              <w:pStyle w:val="QuestionText"/>
              <w:keepNext w:val="0"/>
              <w:keepLines w:val="0"/>
              <w:spacing w:before="40" w:after="40"/>
              <w:ind w:left="0"/>
              <w:rPr>
                <w:rFonts w:ascii="Gill Sans MT" w:hAnsi="Gill Sans MT"/>
                <w:sz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3C" w:rsidRPr="00527D3C" w:rsidRDefault="00527D3C" w:rsidP="005E480D">
            <w:pPr>
              <w:pStyle w:val="QuestionText"/>
              <w:keepNext w:val="0"/>
              <w:keepLines w:val="0"/>
              <w:spacing w:before="40" w:after="40"/>
              <w:ind w:left="0"/>
              <w:rPr>
                <w:rFonts w:ascii="Gill Sans MT" w:hAnsi="Gill Sans MT"/>
                <w:sz w:val="24"/>
              </w:rPr>
            </w:pPr>
          </w:p>
        </w:tc>
        <w:tc>
          <w:tcPr>
            <w:tcW w:w="2900" w:type="dxa"/>
            <w:tcBorders>
              <w:left w:val="single" w:sz="4" w:space="0" w:color="auto"/>
            </w:tcBorders>
          </w:tcPr>
          <w:p w:rsidR="00527D3C" w:rsidRPr="00527D3C" w:rsidRDefault="00527D3C" w:rsidP="005E480D">
            <w:pPr>
              <w:pStyle w:val="QuestionText"/>
              <w:keepNext w:val="0"/>
              <w:keepLines w:val="0"/>
              <w:spacing w:before="40" w:after="40"/>
              <w:ind w:left="0"/>
              <w:rPr>
                <w:rFonts w:ascii="Gill Sans MT" w:hAnsi="Gill Sans MT"/>
                <w:sz w:val="24"/>
              </w:rPr>
            </w:pPr>
          </w:p>
        </w:tc>
      </w:tr>
      <w:tr w:rsidR="00527D3C" w:rsidRPr="00527D3C" w:rsidTr="00527D3C">
        <w:tc>
          <w:tcPr>
            <w:tcW w:w="4608" w:type="dxa"/>
          </w:tcPr>
          <w:p w:rsidR="00527D3C" w:rsidRPr="00527D3C" w:rsidRDefault="00527D3C" w:rsidP="005E480D">
            <w:pPr>
              <w:pStyle w:val="QuestionText"/>
              <w:keepNext w:val="0"/>
              <w:keepLines w:val="0"/>
              <w:spacing w:before="40" w:after="40"/>
              <w:ind w:left="0"/>
              <w:rPr>
                <w:rFonts w:ascii="Gill Sans MT" w:hAnsi="Gill Sans MT"/>
                <w:sz w:val="24"/>
              </w:rPr>
            </w:pPr>
            <w:r w:rsidRPr="00527D3C">
              <w:rPr>
                <w:rFonts w:ascii="Gill Sans MT" w:hAnsi="Gill Sans MT"/>
                <w:sz w:val="24"/>
              </w:rPr>
              <w:t>Other (</w:t>
            </w:r>
            <w:r w:rsidRPr="00527D3C">
              <w:rPr>
                <w:rFonts w:ascii="Gill Sans MT" w:hAnsi="Gill Sans MT"/>
                <w:i/>
                <w:sz w:val="24"/>
              </w:rPr>
              <w:t>please specify</w:t>
            </w:r>
            <w:r w:rsidRPr="00527D3C">
              <w:rPr>
                <w:rFonts w:ascii="Gill Sans MT" w:hAnsi="Gill Sans MT"/>
                <w:sz w:val="24"/>
              </w:rPr>
              <w:t>)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:rsidR="00527D3C" w:rsidRPr="00527D3C" w:rsidRDefault="00527D3C" w:rsidP="005E480D">
            <w:pPr>
              <w:pStyle w:val="QuestionText"/>
              <w:keepNext w:val="0"/>
              <w:keepLines w:val="0"/>
              <w:spacing w:before="40" w:after="40"/>
              <w:ind w:left="0"/>
              <w:rPr>
                <w:rFonts w:ascii="Gill Sans MT" w:hAnsi="Gill Sans MT"/>
                <w:sz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3C" w:rsidRPr="00527D3C" w:rsidRDefault="00527D3C" w:rsidP="005E480D">
            <w:pPr>
              <w:pStyle w:val="QuestionText"/>
              <w:keepNext w:val="0"/>
              <w:keepLines w:val="0"/>
              <w:spacing w:before="40" w:after="40"/>
              <w:ind w:left="0"/>
              <w:rPr>
                <w:rFonts w:ascii="Gill Sans MT" w:hAnsi="Gill Sans MT"/>
                <w:sz w:val="24"/>
              </w:rPr>
            </w:pPr>
          </w:p>
        </w:tc>
        <w:tc>
          <w:tcPr>
            <w:tcW w:w="2900" w:type="dxa"/>
            <w:tcBorders>
              <w:left w:val="single" w:sz="4" w:space="0" w:color="auto"/>
            </w:tcBorders>
          </w:tcPr>
          <w:p w:rsidR="00527D3C" w:rsidRPr="00527D3C" w:rsidRDefault="00527D3C" w:rsidP="005E480D">
            <w:pPr>
              <w:pStyle w:val="QuestionText"/>
              <w:keepNext w:val="0"/>
              <w:keepLines w:val="0"/>
              <w:spacing w:before="40" w:after="40"/>
              <w:ind w:left="0"/>
              <w:rPr>
                <w:rFonts w:ascii="Gill Sans MT" w:hAnsi="Gill Sans MT"/>
                <w:sz w:val="24"/>
              </w:rPr>
            </w:pPr>
            <w:r w:rsidRPr="00527D3C">
              <w:rPr>
                <w:rFonts w:ascii="Gill Sans MT" w:hAnsi="Gill Sans MT"/>
                <w:sz w:val="24"/>
              </w:rPr>
              <w:t>...................................................</w:t>
            </w:r>
          </w:p>
        </w:tc>
      </w:tr>
    </w:tbl>
    <w:p w:rsidR="007679AD" w:rsidRPr="00E30862" w:rsidRDefault="007679AD">
      <w:pPr>
        <w:ind w:left="720" w:hanging="720"/>
        <w:rPr>
          <w:rFonts w:ascii="Gill Sans MT" w:hAnsi="Gill Sans MT"/>
        </w:rPr>
      </w:pPr>
    </w:p>
    <w:p w:rsidR="001333F8" w:rsidRDefault="001333F8">
      <w:pPr>
        <w:overflowPunct/>
        <w:autoSpaceDE/>
        <w:autoSpaceDN/>
        <w:adjustRightInd/>
        <w:textAlignment w:val="auto"/>
        <w:rPr>
          <w:rFonts w:ascii="Gill Sans MT" w:hAnsi="Gill Sans MT"/>
          <w:b/>
        </w:rPr>
      </w:pPr>
    </w:p>
    <w:p w:rsidR="007679AD" w:rsidRPr="00E30862" w:rsidRDefault="0006377D" w:rsidP="0006377D">
      <w:pPr>
        <w:rPr>
          <w:rFonts w:ascii="Gill Sans MT" w:hAnsi="Gill Sans MT"/>
          <w:b/>
        </w:rPr>
      </w:pPr>
      <w:r>
        <w:rPr>
          <w:rFonts w:ascii="Gill Sans MT" w:hAnsi="Gill Sans MT"/>
          <w:b/>
        </w:rPr>
        <w:t>1.4</w:t>
      </w:r>
      <w:r w:rsidR="009828B6">
        <w:rPr>
          <w:rFonts w:ascii="Gill Sans MT" w:hAnsi="Gill Sans MT"/>
          <w:b/>
        </w:rPr>
        <w:tab/>
      </w:r>
      <w:r w:rsidR="0076098C" w:rsidRPr="00E30862">
        <w:rPr>
          <w:rFonts w:ascii="Gill Sans MT" w:hAnsi="Gill Sans MT"/>
          <w:b/>
        </w:rPr>
        <w:t>Could you look at this card and tell me whether anyone in your household gets any of these benefits at the moment</w:t>
      </w:r>
    </w:p>
    <w:p w:rsidR="001333F8" w:rsidRDefault="001333F8">
      <w:pPr>
        <w:rPr>
          <w:rFonts w:ascii="Gill Sans MT" w:hAnsi="Gill Sans MT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270"/>
        <w:gridCol w:w="270"/>
        <w:gridCol w:w="270"/>
        <w:gridCol w:w="3150"/>
        <w:gridCol w:w="270"/>
        <w:gridCol w:w="270"/>
      </w:tblGrid>
      <w:tr w:rsidR="006500A7" w:rsidRPr="006500A7" w:rsidTr="006500A7">
        <w:tc>
          <w:tcPr>
            <w:tcW w:w="3888" w:type="dxa"/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  <w:r w:rsidRPr="006500A7">
              <w:rPr>
                <w:rFonts w:ascii="Gill Sans MT" w:hAnsi="Gill Sans MT"/>
              </w:rPr>
              <w:t>Disability Living Allowance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3150" w:type="dxa"/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  <w:r w:rsidRPr="006500A7">
              <w:rPr>
                <w:rFonts w:ascii="Gill Sans MT" w:hAnsi="Gill Sans MT"/>
              </w:rPr>
              <w:t>Maternity Allowance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</w:p>
        </w:tc>
      </w:tr>
      <w:tr w:rsidR="006500A7" w:rsidRPr="006500A7" w:rsidTr="006500A7">
        <w:tc>
          <w:tcPr>
            <w:tcW w:w="3888" w:type="dxa"/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  <w:r w:rsidRPr="006500A7">
              <w:rPr>
                <w:rFonts w:ascii="Gill Sans MT" w:hAnsi="Gill Sans MT"/>
              </w:rPr>
              <w:t>Attendance Allowance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3150" w:type="dxa"/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  <w:r w:rsidRPr="006500A7">
              <w:rPr>
                <w:rFonts w:ascii="Gill Sans MT" w:hAnsi="Gill Sans MT"/>
              </w:rPr>
              <w:t>Child Benefit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</w:p>
        </w:tc>
      </w:tr>
      <w:tr w:rsidR="006500A7" w:rsidRPr="006500A7" w:rsidTr="006500A7">
        <w:tc>
          <w:tcPr>
            <w:tcW w:w="3888" w:type="dxa"/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  <w:r w:rsidRPr="006500A7">
              <w:rPr>
                <w:rFonts w:ascii="Gill Sans MT" w:hAnsi="Gill Sans MT"/>
              </w:rPr>
              <w:t>State Retirement Pension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3150" w:type="dxa"/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  <w:r w:rsidRPr="006500A7">
              <w:rPr>
                <w:rFonts w:ascii="Gill Sans MT" w:hAnsi="Gill Sans MT"/>
              </w:rPr>
              <w:t>Housing Benefit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</w:p>
        </w:tc>
      </w:tr>
      <w:tr w:rsidR="006500A7" w:rsidRPr="006500A7" w:rsidTr="006500A7">
        <w:tc>
          <w:tcPr>
            <w:tcW w:w="3888" w:type="dxa"/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  <w:r w:rsidRPr="006500A7">
              <w:rPr>
                <w:rFonts w:ascii="Gill Sans MT" w:hAnsi="Gill Sans MT"/>
              </w:rPr>
              <w:t>Pension Credit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3150" w:type="dxa"/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  <w:r w:rsidRPr="006500A7">
              <w:rPr>
                <w:rFonts w:ascii="Gill Sans MT" w:hAnsi="Gill Sans MT"/>
              </w:rPr>
              <w:t>Council Tax Benefit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</w:p>
        </w:tc>
      </w:tr>
      <w:tr w:rsidR="006500A7" w:rsidRPr="006500A7" w:rsidTr="006500A7">
        <w:tc>
          <w:tcPr>
            <w:tcW w:w="3888" w:type="dxa"/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  <w:r w:rsidRPr="006500A7">
              <w:rPr>
                <w:rFonts w:ascii="Gill Sans MT" w:hAnsi="Gill Sans MT"/>
              </w:rPr>
              <w:t>Jobseekers Allowance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3150" w:type="dxa"/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  <w:r w:rsidRPr="006500A7">
              <w:rPr>
                <w:rFonts w:ascii="Gill Sans MT" w:hAnsi="Gill Sans MT"/>
              </w:rPr>
              <w:t>Working Tax Credit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</w:p>
        </w:tc>
      </w:tr>
      <w:tr w:rsidR="006500A7" w:rsidRPr="006500A7" w:rsidTr="006500A7">
        <w:tc>
          <w:tcPr>
            <w:tcW w:w="3888" w:type="dxa"/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  <w:r w:rsidRPr="006500A7">
              <w:rPr>
                <w:rFonts w:ascii="Gill Sans MT" w:hAnsi="Gill Sans MT"/>
              </w:rPr>
              <w:t>Industrial Injury Disablement Benefit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3150" w:type="dxa"/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  <w:r w:rsidRPr="006500A7">
              <w:rPr>
                <w:rFonts w:ascii="Gill Sans MT" w:hAnsi="Gill Sans MT"/>
              </w:rPr>
              <w:t xml:space="preserve">Child Tax Credit 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</w:p>
        </w:tc>
      </w:tr>
      <w:tr w:rsidR="006500A7" w:rsidRPr="006500A7" w:rsidTr="006500A7">
        <w:tc>
          <w:tcPr>
            <w:tcW w:w="3888" w:type="dxa"/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  <w:r w:rsidRPr="006500A7">
              <w:rPr>
                <w:rFonts w:ascii="Gill Sans MT" w:hAnsi="Gill Sans MT"/>
              </w:rPr>
              <w:t>Incapacity Benefit</w:t>
            </w:r>
            <w:r>
              <w:rPr>
                <w:rFonts w:ascii="Gill Sans MT" w:hAnsi="Gill Sans MT"/>
              </w:rPr>
              <w:t xml:space="preserve"> (incl. ESA)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3150" w:type="dxa"/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  <w:r w:rsidRPr="006500A7">
              <w:rPr>
                <w:rFonts w:ascii="Gill Sans MT" w:hAnsi="Gill Sans MT"/>
              </w:rPr>
              <w:t>Any other NI or State benefit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</w:p>
        </w:tc>
      </w:tr>
      <w:tr w:rsidR="006500A7" w:rsidRPr="006500A7" w:rsidTr="006500A7">
        <w:tc>
          <w:tcPr>
            <w:tcW w:w="3888" w:type="dxa"/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  <w:r w:rsidRPr="006500A7">
              <w:rPr>
                <w:rFonts w:ascii="Gill Sans MT" w:hAnsi="Gill Sans MT"/>
              </w:rPr>
              <w:t>Income Support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3150" w:type="dxa"/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270" w:type="dxa"/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6500A7" w:rsidRPr="006500A7" w:rsidRDefault="006500A7" w:rsidP="005E480D">
            <w:pPr>
              <w:spacing w:before="40" w:after="40"/>
              <w:rPr>
                <w:rFonts w:ascii="Gill Sans MT" w:hAnsi="Gill Sans MT"/>
              </w:rPr>
            </w:pPr>
          </w:p>
        </w:tc>
      </w:tr>
    </w:tbl>
    <w:p w:rsidR="001333F8" w:rsidRDefault="001333F8" w:rsidP="001333F8">
      <w:pPr>
        <w:rPr>
          <w:rFonts w:ascii="Gill Sans MT" w:hAnsi="Gill Sans MT"/>
        </w:rPr>
      </w:pPr>
    </w:p>
    <w:p w:rsidR="008657CE" w:rsidRPr="001333F8" w:rsidRDefault="008657CE" w:rsidP="001333F8">
      <w:pPr>
        <w:rPr>
          <w:rFonts w:ascii="Gill Sans MT" w:hAnsi="Gill Sans MT"/>
        </w:rPr>
      </w:pPr>
    </w:p>
    <w:p w:rsidR="007679AD" w:rsidRPr="00E30862" w:rsidRDefault="0006377D" w:rsidP="00827A90">
      <w:pPr>
        <w:rPr>
          <w:rFonts w:ascii="Gill Sans MT" w:hAnsi="Gill Sans MT"/>
        </w:rPr>
      </w:pPr>
      <w:r>
        <w:rPr>
          <w:rFonts w:ascii="Gill Sans MT" w:hAnsi="Gill Sans MT"/>
          <w:b/>
        </w:rPr>
        <w:t>1.5</w:t>
      </w:r>
      <w:r w:rsidR="009828B6">
        <w:rPr>
          <w:rFonts w:ascii="Gill Sans MT" w:hAnsi="Gill Sans MT"/>
          <w:b/>
        </w:rPr>
        <w:tab/>
        <w:t>P</w:t>
      </w:r>
      <w:r w:rsidR="0076098C" w:rsidRPr="00E30862">
        <w:rPr>
          <w:rFonts w:ascii="Gill Sans MT" w:hAnsi="Gill Sans MT"/>
          <w:b/>
        </w:rPr>
        <w:t>lease look at this card an</w:t>
      </w:r>
      <w:r w:rsidR="0066614C">
        <w:rPr>
          <w:rFonts w:ascii="Gill Sans MT" w:hAnsi="Gill Sans MT"/>
          <w:b/>
        </w:rPr>
        <w:t xml:space="preserve">d tell me which group your net </w:t>
      </w:r>
      <w:r w:rsidR="00827A90">
        <w:rPr>
          <w:rFonts w:ascii="Gill Sans MT" w:hAnsi="Gill Sans MT"/>
          <w:b/>
        </w:rPr>
        <w:t xml:space="preserve">household </w:t>
      </w:r>
      <w:r w:rsidR="0076098C" w:rsidRPr="00E30862">
        <w:rPr>
          <w:rFonts w:ascii="Gill Sans MT" w:hAnsi="Gill Sans MT"/>
          <w:b/>
        </w:rPr>
        <w:t xml:space="preserve">income comes into each month.  </w:t>
      </w:r>
      <w:r w:rsidR="0066614C">
        <w:rPr>
          <w:rFonts w:ascii="Gill Sans MT" w:hAnsi="Gill Sans MT"/>
        </w:rPr>
        <w:t xml:space="preserve"> By ‘net income’ we mean after tax, </w:t>
      </w:r>
      <w:r w:rsidR="0076098C" w:rsidRPr="00E30862">
        <w:rPr>
          <w:rFonts w:ascii="Gill Sans MT" w:hAnsi="Gill Sans MT"/>
        </w:rPr>
        <w:t xml:space="preserve">national insurance </w:t>
      </w:r>
      <w:r w:rsidR="0066614C">
        <w:rPr>
          <w:rFonts w:ascii="Gill Sans MT" w:hAnsi="Gill Sans MT"/>
        </w:rPr>
        <w:t xml:space="preserve">and </w:t>
      </w:r>
      <w:r w:rsidR="0076098C" w:rsidRPr="00E30862">
        <w:rPr>
          <w:rFonts w:ascii="Gill Sans MT" w:hAnsi="Gill Sans MT"/>
        </w:rPr>
        <w:t>other deductions but before you</w:t>
      </w:r>
      <w:r w:rsidR="0066614C">
        <w:rPr>
          <w:rFonts w:ascii="Gill Sans MT" w:hAnsi="Gill Sans MT"/>
        </w:rPr>
        <w:t xml:space="preserve"> spend anything.</w:t>
      </w:r>
    </w:p>
    <w:p w:rsidR="007679AD" w:rsidRDefault="007679AD">
      <w:pPr>
        <w:rPr>
          <w:rFonts w:ascii="Gill Sans MT" w:hAnsi="Gill Sans MT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9"/>
        <w:gridCol w:w="3650"/>
        <w:gridCol w:w="267"/>
        <w:gridCol w:w="267"/>
        <w:gridCol w:w="267"/>
        <w:gridCol w:w="412"/>
        <w:gridCol w:w="3656"/>
        <w:gridCol w:w="270"/>
        <w:gridCol w:w="270"/>
      </w:tblGrid>
      <w:tr w:rsidR="00D350A4" w:rsidTr="009828B6">
        <w:tc>
          <w:tcPr>
            <w:tcW w:w="409" w:type="dxa"/>
          </w:tcPr>
          <w:p w:rsidR="00D350A4" w:rsidRPr="00D350A4" w:rsidRDefault="00D350A4" w:rsidP="005E480D">
            <w:pPr>
              <w:spacing w:before="40" w:after="40"/>
              <w:rPr>
                <w:rFonts w:ascii="Gill Sans MT" w:hAnsi="Gill Sans MT"/>
                <w:b/>
              </w:rPr>
            </w:pPr>
            <w:r w:rsidRPr="00D350A4">
              <w:rPr>
                <w:rFonts w:ascii="Gill Sans MT" w:hAnsi="Gill Sans MT"/>
                <w:b/>
              </w:rPr>
              <w:t>A</w:t>
            </w:r>
          </w:p>
        </w:tc>
        <w:tc>
          <w:tcPr>
            <w:tcW w:w="3650" w:type="dxa"/>
          </w:tcPr>
          <w:p w:rsidR="00D350A4" w:rsidRDefault="00D350A4" w:rsidP="005E480D">
            <w:pPr>
              <w:spacing w:before="40" w:after="40"/>
              <w:rPr>
                <w:rFonts w:ascii="Gill Sans MT" w:hAnsi="Gill Sans MT"/>
              </w:rPr>
            </w:pPr>
            <w:r w:rsidRPr="00E30862">
              <w:rPr>
                <w:rFonts w:ascii="Gill Sans MT" w:hAnsi="Gill Sans MT"/>
              </w:rPr>
              <w:t>L</w:t>
            </w:r>
            <w:r>
              <w:rPr>
                <w:rFonts w:ascii="Gill Sans MT" w:hAnsi="Gill Sans MT"/>
              </w:rPr>
              <w:t>ess than £5</w:t>
            </w:r>
            <w:r w:rsidRPr="00E30862">
              <w:rPr>
                <w:rFonts w:ascii="Gill Sans MT" w:hAnsi="Gill Sans MT"/>
              </w:rPr>
              <w:t>00</w:t>
            </w:r>
          </w:p>
        </w:tc>
        <w:tc>
          <w:tcPr>
            <w:tcW w:w="267" w:type="dxa"/>
            <w:tcBorders>
              <w:right w:val="single" w:sz="4" w:space="0" w:color="auto"/>
            </w:tcBorders>
          </w:tcPr>
          <w:p w:rsidR="00D350A4" w:rsidRDefault="00D350A4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A4" w:rsidRDefault="00D350A4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267" w:type="dxa"/>
            <w:tcBorders>
              <w:left w:val="single" w:sz="4" w:space="0" w:color="auto"/>
            </w:tcBorders>
          </w:tcPr>
          <w:p w:rsidR="00D350A4" w:rsidRDefault="00D350A4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412" w:type="dxa"/>
          </w:tcPr>
          <w:p w:rsidR="00D350A4" w:rsidRPr="00D350A4" w:rsidRDefault="00D350A4" w:rsidP="005E480D">
            <w:pPr>
              <w:spacing w:before="40" w:after="40"/>
              <w:rPr>
                <w:rFonts w:ascii="Gill Sans MT" w:hAnsi="Gill Sans MT"/>
                <w:b/>
              </w:rPr>
            </w:pPr>
            <w:r w:rsidRPr="00D350A4">
              <w:rPr>
                <w:rFonts w:ascii="Gill Sans MT" w:hAnsi="Gill Sans MT"/>
                <w:b/>
              </w:rPr>
              <w:t>D</w:t>
            </w:r>
          </w:p>
        </w:tc>
        <w:tc>
          <w:tcPr>
            <w:tcW w:w="3656" w:type="dxa"/>
          </w:tcPr>
          <w:p w:rsidR="00D350A4" w:rsidRDefault="00D350A4" w:rsidP="005E480D">
            <w:pPr>
              <w:spacing w:before="40" w:after="4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£1,501</w:t>
            </w:r>
            <w:r w:rsidRPr="00E30862">
              <w:rPr>
                <w:rFonts w:ascii="Gill Sans MT" w:hAnsi="Gill Sans MT"/>
              </w:rPr>
              <w:t xml:space="preserve"> to £</w:t>
            </w:r>
            <w:r>
              <w:rPr>
                <w:rFonts w:ascii="Gill Sans MT" w:hAnsi="Gill Sans MT"/>
              </w:rPr>
              <w:t>2,000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:rsidR="00D350A4" w:rsidRDefault="00D350A4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A4" w:rsidRDefault="00D350A4" w:rsidP="005E480D">
            <w:pPr>
              <w:spacing w:before="40" w:after="40"/>
              <w:rPr>
                <w:rFonts w:ascii="Gill Sans MT" w:hAnsi="Gill Sans MT"/>
              </w:rPr>
            </w:pPr>
          </w:p>
        </w:tc>
      </w:tr>
      <w:tr w:rsidR="00D350A4" w:rsidTr="009828B6">
        <w:tc>
          <w:tcPr>
            <w:tcW w:w="409" w:type="dxa"/>
          </w:tcPr>
          <w:p w:rsidR="00D350A4" w:rsidRPr="00D350A4" w:rsidRDefault="00D350A4" w:rsidP="005E480D">
            <w:pPr>
              <w:spacing w:before="40" w:after="40"/>
              <w:rPr>
                <w:rFonts w:ascii="Gill Sans MT" w:hAnsi="Gill Sans MT"/>
                <w:b/>
              </w:rPr>
            </w:pPr>
            <w:r w:rsidRPr="00D350A4">
              <w:rPr>
                <w:rFonts w:ascii="Gill Sans MT" w:hAnsi="Gill Sans MT"/>
                <w:b/>
              </w:rPr>
              <w:t>B</w:t>
            </w:r>
          </w:p>
        </w:tc>
        <w:tc>
          <w:tcPr>
            <w:tcW w:w="3650" w:type="dxa"/>
          </w:tcPr>
          <w:p w:rsidR="00D350A4" w:rsidRDefault="00D350A4" w:rsidP="005E480D">
            <w:pPr>
              <w:spacing w:before="40" w:after="4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£500 to £750</w:t>
            </w:r>
          </w:p>
        </w:tc>
        <w:tc>
          <w:tcPr>
            <w:tcW w:w="267" w:type="dxa"/>
            <w:tcBorders>
              <w:right w:val="single" w:sz="4" w:space="0" w:color="auto"/>
            </w:tcBorders>
          </w:tcPr>
          <w:p w:rsidR="00D350A4" w:rsidRDefault="00D350A4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A4" w:rsidRDefault="00D350A4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267" w:type="dxa"/>
            <w:tcBorders>
              <w:left w:val="single" w:sz="4" w:space="0" w:color="auto"/>
            </w:tcBorders>
          </w:tcPr>
          <w:p w:rsidR="00D350A4" w:rsidRDefault="00D350A4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412" w:type="dxa"/>
          </w:tcPr>
          <w:p w:rsidR="00D350A4" w:rsidRPr="00D350A4" w:rsidRDefault="00D350A4" w:rsidP="005E480D">
            <w:pPr>
              <w:spacing w:before="40" w:after="40"/>
              <w:rPr>
                <w:rFonts w:ascii="Gill Sans MT" w:hAnsi="Gill Sans MT"/>
                <w:b/>
              </w:rPr>
            </w:pPr>
            <w:r w:rsidRPr="00D350A4">
              <w:rPr>
                <w:rFonts w:ascii="Gill Sans MT" w:hAnsi="Gill Sans MT"/>
                <w:b/>
              </w:rPr>
              <w:t>E</w:t>
            </w:r>
          </w:p>
        </w:tc>
        <w:tc>
          <w:tcPr>
            <w:tcW w:w="3656" w:type="dxa"/>
          </w:tcPr>
          <w:p w:rsidR="00D350A4" w:rsidRDefault="00D350A4" w:rsidP="005E480D">
            <w:pPr>
              <w:spacing w:before="40" w:after="40"/>
              <w:rPr>
                <w:rFonts w:ascii="Gill Sans MT" w:hAnsi="Gill Sans MT"/>
              </w:rPr>
            </w:pPr>
            <w:r w:rsidRPr="00E30862">
              <w:rPr>
                <w:rFonts w:ascii="Gill Sans MT" w:hAnsi="Gill Sans MT"/>
              </w:rPr>
              <w:t>£</w:t>
            </w:r>
            <w:r>
              <w:rPr>
                <w:rFonts w:ascii="Gill Sans MT" w:hAnsi="Gill Sans MT"/>
              </w:rPr>
              <w:t>2,001</w:t>
            </w:r>
            <w:r w:rsidRPr="00E30862">
              <w:rPr>
                <w:rFonts w:ascii="Gill Sans MT" w:hAnsi="Gill Sans MT"/>
              </w:rPr>
              <w:t xml:space="preserve"> to £2</w:t>
            </w:r>
            <w:r>
              <w:rPr>
                <w:rFonts w:ascii="Gill Sans MT" w:hAnsi="Gill Sans MT"/>
              </w:rPr>
              <w:t>,500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:rsidR="00D350A4" w:rsidRDefault="00D350A4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A4" w:rsidRDefault="00D350A4" w:rsidP="005E480D">
            <w:pPr>
              <w:spacing w:before="40" w:after="40"/>
              <w:rPr>
                <w:rFonts w:ascii="Gill Sans MT" w:hAnsi="Gill Sans MT"/>
              </w:rPr>
            </w:pPr>
          </w:p>
        </w:tc>
      </w:tr>
      <w:tr w:rsidR="00D350A4" w:rsidTr="009828B6">
        <w:tc>
          <w:tcPr>
            <w:tcW w:w="409" w:type="dxa"/>
          </w:tcPr>
          <w:p w:rsidR="00D350A4" w:rsidRPr="00D350A4" w:rsidRDefault="00D350A4" w:rsidP="005E480D">
            <w:pPr>
              <w:spacing w:before="40" w:after="40"/>
              <w:rPr>
                <w:rFonts w:ascii="Gill Sans MT" w:hAnsi="Gill Sans MT"/>
                <w:b/>
              </w:rPr>
            </w:pPr>
            <w:r w:rsidRPr="00D350A4">
              <w:rPr>
                <w:rFonts w:ascii="Gill Sans MT" w:hAnsi="Gill Sans MT"/>
                <w:b/>
              </w:rPr>
              <w:t>C</w:t>
            </w:r>
          </w:p>
        </w:tc>
        <w:tc>
          <w:tcPr>
            <w:tcW w:w="3650" w:type="dxa"/>
          </w:tcPr>
          <w:p w:rsidR="00D350A4" w:rsidRDefault="00D350A4" w:rsidP="005E480D">
            <w:pPr>
              <w:spacing w:before="40" w:after="4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£751 to £1,</w:t>
            </w:r>
            <w:r w:rsidRPr="00E30862">
              <w:rPr>
                <w:rFonts w:ascii="Gill Sans MT" w:hAnsi="Gill Sans MT"/>
              </w:rPr>
              <w:t>00</w:t>
            </w:r>
            <w:r w:rsidR="00F3153A">
              <w:rPr>
                <w:rFonts w:ascii="Gill Sans MT" w:hAnsi="Gill Sans MT"/>
              </w:rPr>
              <w:t>0</w:t>
            </w:r>
          </w:p>
        </w:tc>
        <w:tc>
          <w:tcPr>
            <w:tcW w:w="267" w:type="dxa"/>
            <w:tcBorders>
              <w:right w:val="single" w:sz="4" w:space="0" w:color="auto"/>
            </w:tcBorders>
          </w:tcPr>
          <w:p w:rsidR="00D350A4" w:rsidRDefault="00D350A4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A4" w:rsidRDefault="00D350A4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267" w:type="dxa"/>
            <w:tcBorders>
              <w:left w:val="single" w:sz="4" w:space="0" w:color="auto"/>
            </w:tcBorders>
          </w:tcPr>
          <w:p w:rsidR="00D350A4" w:rsidRDefault="00D350A4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412" w:type="dxa"/>
          </w:tcPr>
          <w:p w:rsidR="00D350A4" w:rsidRPr="00D350A4" w:rsidRDefault="00D350A4" w:rsidP="005E480D">
            <w:pPr>
              <w:spacing w:before="40" w:after="40"/>
              <w:rPr>
                <w:rFonts w:ascii="Gill Sans MT" w:hAnsi="Gill Sans MT"/>
                <w:b/>
              </w:rPr>
            </w:pPr>
            <w:r w:rsidRPr="00D350A4">
              <w:rPr>
                <w:rFonts w:ascii="Gill Sans MT" w:hAnsi="Gill Sans MT"/>
                <w:b/>
              </w:rPr>
              <w:t>F</w:t>
            </w:r>
          </w:p>
        </w:tc>
        <w:tc>
          <w:tcPr>
            <w:tcW w:w="3656" w:type="dxa"/>
          </w:tcPr>
          <w:p w:rsidR="00D350A4" w:rsidRDefault="00D350A4" w:rsidP="005E480D">
            <w:pPr>
              <w:spacing w:before="40" w:after="4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£2,501</w:t>
            </w:r>
            <w:r w:rsidRPr="00E30862">
              <w:rPr>
                <w:rFonts w:ascii="Gill Sans MT" w:hAnsi="Gill Sans MT"/>
              </w:rPr>
              <w:t xml:space="preserve"> </w:t>
            </w:r>
            <w:r>
              <w:rPr>
                <w:rFonts w:ascii="Gill Sans MT" w:hAnsi="Gill Sans MT"/>
              </w:rPr>
              <w:t xml:space="preserve">to </w:t>
            </w:r>
            <w:r w:rsidRPr="00E30862">
              <w:rPr>
                <w:rFonts w:ascii="Gill Sans MT" w:hAnsi="Gill Sans MT"/>
              </w:rPr>
              <w:t>£</w:t>
            </w:r>
            <w:r>
              <w:rPr>
                <w:rFonts w:ascii="Gill Sans MT" w:hAnsi="Gill Sans MT"/>
              </w:rPr>
              <w:t>3,500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:rsidR="00D350A4" w:rsidRDefault="00D350A4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A4" w:rsidRDefault="00D350A4" w:rsidP="005E480D">
            <w:pPr>
              <w:spacing w:before="40" w:after="40"/>
              <w:rPr>
                <w:rFonts w:ascii="Gill Sans MT" w:hAnsi="Gill Sans MT"/>
              </w:rPr>
            </w:pPr>
          </w:p>
        </w:tc>
      </w:tr>
      <w:tr w:rsidR="00D350A4" w:rsidTr="009828B6">
        <w:tc>
          <w:tcPr>
            <w:tcW w:w="409" w:type="dxa"/>
          </w:tcPr>
          <w:p w:rsidR="00D350A4" w:rsidRPr="00D350A4" w:rsidRDefault="00D350A4" w:rsidP="005E480D">
            <w:pPr>
              <w:spacing w:before="40" w:after="40"/>
              <w:rPr>
                <w:rFonts w:ascii="Gill Sans MT" w:hAnsi="Gill Sans MT"/>
                <w:b/>
              </w:rPr>
            </w:pPr>
            <w:r w:rsidRPr="00D350A4">
              <w:rPr>
                <w:rFonts w:ascii="Gill Sans MT" w:hAnsi="Gill Sans MT"/>
                <w:b/>
              </w:rPr>
              <w:t>D</w:t>
            </w:r>
          </w:p>
        </w:tc>
        <w:tc>
          <w:tcPr>
            <w:tcW w:w="3650" w:type="dxa"/>
          </w:tcPr>
          <w:p w:rsidR="00D350A4" w:rsidRDefault="00D350A4" w:rsidP="005E480D">
            <w:pPr>
              <w:spacing w:before="40" w:after="4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£1,001 to £15</w:t>
            </w:r>
            <w:r w:rsidRPr="00E30862">
              <w:rPr>
                <w:rFonts w:ascii="Gill Sans MT" w:hAnsi="Gill Sans MT"/>
              </w:rPr>
              <w:t>00</w:t>
            </w:r>
          </w:p>
        </w:tc>
        <w:tc>
          <w:tcPr>
            <w:tcW w:w="267" w:type="dxa"/>
            <w:tcBorders>
              <w:right w:val="single" w:sz="4" w:space="0" w:color="auto"/>
            </w:tcBorders>
          </w:tcPr>
          <w:p w:rsidR="00D350A4" w:rsidRDefault="00D350A4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A4" w:rsidRDefault="00D350A4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267" w:type="dxa"/>
            <w:tcBorders>
              <w:left w:val="single" w:sz="4" w:space="0" w:color="auto"/>
            </w:tcBorders>
          </w:tcPr>
          <w:p w:rsidR="00D350A4" w:rsidRDefault="00D350A4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412" w:type="dxa"/>
          </w:tcPr>
          <w:p w:rsidR="00D350A4" w:rsidRPr="00D350A4" w:rsidRDefault="00D350A4" w:rsidP="005E480D">
            <w:pPr>
              <w:spacing w:before="40" w:after="40"/>
              <w:rPr>
                <w:rFonts w:ascii="Gill Sans MT" w:hAnsi="Gill Sans MT"/>
                <w:b/>
              </w:rPr>
            </w:pPr>
            <w:r w:rsidRPr="00D350A4">
              <w:rPr>
                <w:rFonts w:ascii="Gill Sans MT" w:hAnsi="Gill Sans MT"/>
                <w:b/>
              </w:rPr>
              <w:t>G</w:t>
            </w:r>
          </w:p>
        </w:tc>
        <w:tc>
          <w:tcPr>
            <w:tcW w:w="3656" w:type="dxa"/>
          </w:tcPr>
          <w:p w:rsidR="00D350A4" w:rsidRDefault="00D350A4" w:rsidP="005E480D">
            <w:pPr>
              <w:spacing w:before="40" w:after="40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More than £3,500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:rsidR="00D350A4" w:rsidRDefault="00D350A4" w:rsidP="005E480D">
            <w:pPr>
              <w:spacing w:before="40" w:after="40"/>
              <w:rPr>
                <w:rFonts w:ascii="Gill Sans MT" w:hAnsi="Gill Sans MT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A4" w:rsidRDefault="00D350A4" w:rsidP="005E480D">
            <w:pPr>
              <w:spacing w:before="40" w:after="40"/>
              <w:rPr>
                <w:rFonts w:ascii="Gill Sans MT" w:hAnsi="Gill Sans MT"/>
              </w:rPr>
            </w:pPr>
          </w:p>
        </w:tc>
      </w:tr>
    </w:tbl>
    <w:p w:rsidR="00C34600" w:rsidRDefault="00C34600" w:rsidP="008657CE">
      <w:pPr>
        <w:rPr>
          <w:rFonts w:ascii="Gill Sans MT" w:hAnsi="Gill Sans MT"/>
        </w:rPr>
      </w:pPr>
    </w:p>
    <w:p w:rsidR="009828B6" w:rsidRPr="00E30862" w:rsidRDefault="009828B6" w:rsidP="009828B6">
      <w:pPr>
        <w:overflowPunct/>
        <w:autoSpaceDE/>
        <w:autoSpaceDN/>
        <w:adjustRightInd/>
        <w:textAlignment w:val="auto"/>
        <w:rPr>
          <w:rFonts w:ascii="Gill Sans MT" w:hAnsi="Gill Sans MT"/>
          <w:i/>
        </w:rPr>
      </w:pPr>
      <w:r w:rsidRPr="009828B6">
        <w:rPr>
          <w:rFonts w:ascii="Gill Sans MT" w:hAnsi="Gill Sans MT"/>
          <w:b/>
        </w:rPr>
        <w:t>1.6</w:t>
      </w:r>
      <w:r w:rsidRPr="009828B6">
        <w:rPr>
          <w:rFonts w:ascii="Gill Sans MT" w:hAnsi="Gill Sans MT"/>
          <w:b/>
        </w:rPr>
        <w:tab/>
        <w:t>Do you have a current UK bank or building society account which you have access to?</w:t>
      </w:r>
      <w:r>
        <w:rPr>
          <w:rFonts w:ascii="Gill Sans MT" w:hAnsi="Gill Sans MT"/>
          <w:b/>
        </w:rPr>
        <w:t xml:space="preserve">   </w:t>
      </w:r>
      <w:r>
        <w:rPr>
          <w:rFonts w:ascii="Gill Sans MT" w:hAnsi="Gill Sans MT"/>
          <w:i/>
        </w:rPr>
        <w:t>Please tick ONE only.</w:t>
      </w:r>
    </w:p>
    <w:tbl>
      <w:tblPr>
        <w:tblStyle w:val="TableGrid"/>
        <w:tblW w:w="0" w:type="auto"/>
        <w:tblInd w:w="6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9"/>
        <w:gridCol w:w="283"/>
        <w:gridCol w:w="594"/>
        <w:gridCol w:w="1107"/>
        <w:gridCol w:w="284"/>
      </w:tblGrid>
      <w:tr w:rsidR="009828B6" w:rsidRPr="00527D3C" w:rsidTr="009828B6">
        <w:tc>
          <w:tcPr>
            <w:tcW w:w="569" w:type="dxa"/>
            <w:tcBorders>
              <w:right w:val="single" w:sz="4" w:space="0" w:color="auto"/>
            </w:tcBorders>
          </w:tcPr>
          <w:p w:rsidR="009828B6" w:rsidRPr="00527D3C" w:rsidRDefault="009828B6" w:rsidP="008678E7">
            <w:pPr>
              <w:pStyle w:val="QuestionText"/>
              <w:keepNext w:val="0"/>
              <w:keepLines w:val="0"/>
              <w:spacing w:before="40" w:after="40"/>
              <w:ind w:left="0"/>
              <w:rPr>
                <w:rFonts w:ascii="Gill Sans MT" w:hAnsi="Gill Sans MT"/>
                <w:sz w:val="24"/>
              </w:rPr>
            </w:pPr>
            <w:r>
              <w:rPr>
                <w:rFonts w:ascii="Gill Sans MT" w:hAnsi="Gill Sans MT"/>
                <w:sz w:val="24"/>
              </w:rPr>
              <w:t>Yes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8B6" w:rsidRPr="00527D3C" w:rsidRDefault="009828B6" w:rsidP="008678E7">
            <w:pPr>
              <w:pStyle w:val="QuestionText"/>
              <w:keepNext w:val="0"/>
              <w:keepLines w:val="0"/>
              <w:spacing w:before="40" w:after="40"/>
              <w:ind w:left="0"/>
              <w:rPr>
                <w:rFonts w:ascii="Gill Sans MT" w:hAnsi="Gill Sans MT"/>
                <w:sz w:val="24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</w:tcPr>
          <w:p w:rsidR="009828B6" w:rsidRPr="00527D3C" w:rsidRDefault="009828B6" w:rsidP="008678E7">
            <w:pPr>
              <w:pStyle w:val="QuestionText"/>
              <w:keepNext w:val="0"/>
              <w:keepLines w:val="0"/>
              <w:spacing w:before="40" w:after="40"/>
              <w:ind w:left="0"/>
              <w:rPr>
                <w:rFonts w:ascii="Gill Sans MT" w:hAnsi="Gill Sans MT"/>
                <w:sz w:val="24"/>
              </w:rPr>
            </w:pPr>
          </w:p>
        </w:tc>
        <w:tc>
          <w:tcPr>
            <w:tcW w:w="1107" w:type="dxa"/>
            <w:tcBorders>
              <w:right w:val="single" w:sz="4" w:space="0" w:color="auto"/>
            </w:tcBorders>
          </w:tcPr>
          <w:p w:rsidR="009828B6" w:rsidRPr="00527D3C" w:rsidRDefault="009828B6" w:rsidP="008678E7">
            <w:pPr>
              <w:pStyle w:val="QuestionText"/>
              <w:keepNext w:val="0"/>
              <w:keepLines w:val="0"/>
              <w:spacing w:before="40" w:after="40"/>
              <w:ind w:left="0"/>
              <w:rPr>
                <w:rFonts w:ascii="Gill Sans MT" w:hAnsi="Gill Sans MT"/>
                <w:sz w:val="24"/>
              </w:rPr>
            </w:pPr>
            <w:r>
              <w:rPr>
                <w:rFonts w:ascii="Gill Sans MT" w:hAnsi="Gill Sans MT"/>
                <w:sz w:val="24"/>
              </w:rPr>
              <w:t>No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8B6" w:rsidRPr="00527D3C" w:rsidRDefault="009828B6" w:rsidP="008678E7">
            <w:pPr>
              <w:pStyle w:val="QuestionText"/>
              <w:keepNext w:val="0"/>
              <w:keepLines w:val="0"/>
              <w:spacing w:before="40" w:after="40"/>
              <w:ind w:left="0"/>
              <w:rPr>
                <w:rFonts w:ascii="Gill Sans MT" w:hAnsi="Gill Sans MT"/>
                <w:sz w:val="24"/>
              </w:rPr>
            </w:pPr>
          </w:p>
        </w:tc>
      </w:tr>
    </w:tbl>
    <w:p w:rsidR="0006377D" w:rsidRDefault="0006377D">
      <w:pPr>
        <w:overflowPunct/>
        <w:autoSpaceDE/>
        <w:autoSpaceDN/>
        <w:adjustRightInd/>
        <w:textAlignment w:val="auto"/>
        <w:rPr>
          <w:rFonts w:ascii="Gill Sans MT" w:hAnsi="Gill Sans MT"/>
        </w:rPr>
      </w:pPr>
    </w:p>
    <w:sectPr w:rsidR="0006377D" w:rsidSect="007679AD">
      <w:headerReference w:type="default" r:id="rId9"/>
      <w:footerReference w:type="even" r:id="rId10"/>
      <w:footerReference w:type="default" r:id="rId11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8E7" w:rsidRDefault="008678E7" w:rsidP="00265E45">
      <w:r>
        <w:separator/>
      </w:r>
    </w:p>
  </w:endnote>
  <w:endnote w:type="continuationSeparator" w:id="0">
    <w:p w:rsidR="008678E7" w:rsidRDefault="008678E7" w:rsidP="00265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8E7" w:rsidRDefault="0071227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8678E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678E7" w:rsidRDefault="008678E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8E7" w:rsidRDefault="008678E7">
    <w:pPr>
      <w:pStyle w:val="Footer"/>
      <w:framePr w:wrap="around" w:vAnchor="text" w:hAnchor="margin" w:xAlign="center" w:y="1"/>
      <w:rPr>
        <w:rStyle w:val="PageNumber"/>
      </w:rPr>
    </w:pPr>
  </w:p>
  <w:p w:rsidR="008678E7" w:rsidRPr="00E403DE" w:rsidRDefault="00E403DE" w:rsidP="00E403DE">
    <w:pPr>
      <w:numPr>
        <w:ins w:id="1" w:author="Unknown"/>
      </w:numPr>
      <w:pBdr>
        <w:top w:val="single" w:sz="4" w:space="1" w:color="auto"/>
      </w:pBdr>
      <w:spacing w:before="60"/>
      <w:jc w:val="both"/>
      <w:rPr>
        <w:rFonts w:ascii="Gill Sans MT" w:hAnsi="Gill Sans MT"/>
        <w:sz w:val="22"/>
      </w:rPr>
    </w:pPr>
    <w:r w:rsidRPr="00EC0B21">
      <w:rPr>
        <w:rFonts w:ascii="Gill Sans MT" w:hAnsi="Gill Sans MT"/>
        <w:sz w:val="22"/>
      </w:rPr>
      <w:t xml:space="preserve">The </w:t>
    </w:r>
    <w:r w:rsidRPr="00B807CF">
      <w:rPr>
        <w:rFonts w:ascii="Gill Sans MT" w:hAnsi="Gill Sans MT"/>
        <w:i/>
        <w:sz w:val="22"/>
      </w:rPr>
      <w:t>2011 UK Poverty and Social Exclusion Survey</w:t>
    </w:r>
    <w:r w:rsidRPr="00EC0B21">
      <w:rPr>
        <w:rFonts w:ascii="Gill Sans MT" w:hAnsi="Gill Sans MT"/>
        <w:sz w:val="22"/>
      </w:rPr>
      <w:t xml:space="preserve"> is funded by the UK Economic and Social Research Council. The Principal Investigator is Professor David Gordon (University of Bristol).  If you would like further information about this study please contact: Dr Eileen Sutton, School for Policy Studies, University of Bristol, 8 Priory Rd., Bristol   BS8 1TZ</w:t>
    </w:r>
    <w:r>
      <w:rPr>
        <w:rFonts w:ascii="Gill Sans MT" w:hAnsi="Gill Sans MT"/>
        <w:sz w:val="22"/>
      </w:rPr>
      <w:t xml:space="preserve"> (Tel</w:t>
    </w:r>
    <w:r w:rsidRPr="00EC0B21">
      <w:rPr>
        <w:rFonts w:ascii="Gill Sans MT" w:hAnsi="Gill Sans MT"/>
        <w:sz w:val="22"/>
      </w:rPr>
      <w:t>:</w:t>
    </w:r>
    <w:r>
      <w:rPr>
        <w:rFonts w:ascii="Gill Sans MT" w:hAnsi="Gill Sans MT"/>
        <w:sz w:val="22"/>
      </w:rPr>
      <w:t xml:space="preserve"> +44(0)117 3310931)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8E7" w:rsidRDefault="008678E7" w:rsidP="00265E45">
      <w:r>
        <w:separator/>
      </w:r>
    </w:p>
  </w:footnote>
  <w:footnote w:type="continuationSeparator" w:id="0">
    <w:p w:rsidR="008678E7" w:rsidRDefault="008678E7" w:rsidP="00265E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8E7" w:rsidRDefault="008678E7">
    <w:pPr>
      <w:pStyle w:val="Header"/>
    </w:pPr>
    <w:r w:rsidRPr="00084AC0">
      <w:rPr>
        <w:noProof/>
      </w:rPr>
      <w:drawing>
        <wp:inline distT="0" distB="0" distL="0" distR="0">
          <wp:extent cx="2421255" cy="779145"/>
          <wp:effectExtent l="19050" t="0" r="0" b="0"/>
          <wp:docPr id="5" name="Picture 1" descr="PS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SE_log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1255" cy="7791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084AC0">
      <w:rPr>
        <w:noProof/>
      </w:rPr>
      <w:drawing>
        <wp:inline distT="0" distB="0" distL="0" distR="0">
          <wp:extent cx="936883" cy="779318"/>
          <wp:effectExtent l="19050" t="0" r="0" b="0"/>
          <wp:docPr id="4" name="Picture 1" descr="JPG RGB Small with Bor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PG RGB Small with Border.jp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42618" cy="7840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678E7" w:rsidRDefault="008678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E5CE7"/>
    <w:multiLevelType w:val="hybridMultilevel"/>
    <w:tmpl w:val="8CFAD602"/>
    <w:lvl w:ilvl="0" w:tplc="6C100F94">
      <w:start w:val="1"/>
      <w:numFmt w:val="decimal"/>
      <w:lvlText w:val="(%1)"/>
      <w:lvlJc w:val="left"/>
      <w:pPr>
        <w:tabs>
          <w:tab w:val="num" w:pos="1134"/>
        </w:tabs>
        <w:ind w:left="1134" w:hanging="77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76098C"/>
    <w:rsid w:val="000636B4"/>
    <w:rsid w:val="0006377D"/>
    <w:rsid w:val="00084AC0"/>
    <w:rsid w:val="001031AE"/>
    <w:rsid w:val="001333F8"/>
    <w:rsid w:val="001D35F5"/>
    <w:rsid w:val="002271C2"/>
    <w:rsid w:val="00265E45"/>
    <w:rsid w:val="00272189"/>
    <w:rsid w:val="002D2ADB"/>
    <w:rsid w:val="002F0BD4"/>
    <w:rsid w:val="00451635"/>
    <w:rsid w:val="00471DE3"/>
    <w:rsid w:val="00527D3C"/>
    <w:rsid w:val="005B116C"/>
    <w:rsid w:val="005E480D"/>
    <w:rsid w:val="00606F3C"/>
    <w:rsid w:val="00646B4D"/>
    <w:rsid w:val="006500A7"/>
    <w:rsid w:val="0066614C"/>
    <w:rsid w:val="00696B81"/>
    <w:rsid w:val="006A18F3"/>
    <w:rsid w:val="006C5D8A"/>
    <w:rsid w:val="006E3140"/>
    <w:rsid w:val="00712271"/>
    <w:rsid w:val="0076098C"/>
    <w:rsid w:val="007679AD"/>
    <w:rsid w:val="007E59FB"/>
    <w:rsid w:val="00827A90"/>
    <w:rsid w:val="008657CE"/>
    <w:rsid w:val="008678E7"/>
    <w:rsid w:val="008878F0"/>
    <w:rsid w:val="009828B6"/>
    <w:rsid w:val="00B21688"/>
    <w:rsid w:val="00B80BF4"/>
    <w:rsid w:val="00BC4BB4"/>
    <w:rsid w:val="00C27F6D"/>
    <w:rsid w:val="00C34600"/>
    <w:rsid w:val="00D350A4"/>
    <w:rsid w:val="00E30862"/>
    <w:rsid w:val="00E403DE"/>
    <w:rsid w:val="00F244F5"/>
    <w:rsid w:val="00F3153A"/>
    <w:rsid w:val="00F53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9AD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sid w:val="007679A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  <w:rsid w:val="007679AD"/>
  </w:style>
  <w:style w:type="paragraph" w:styleId="Header">
    <w:name w:val="header"/>
    <w:basedOn w:val="Normal"/>
    <w:link w:val="HeaderChar"/>
    <w:uiPriority w:val="99"/>
    <w:semiHidden/>
    <w:unhideWhenUsed/>
    <w:rsid w:val="007609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6098C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8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86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46B4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QuestionText">
    <w:name w:val="Question Text"/>
    <w:basedOn w:val="Normal"/>
    <w:uiPriority w:val="99"/>
    <w:rsid w:val="00527D3C"/>
    <w:pPr>
      <w:keepNext/>
      <w:keepLines/>
      <w:overflowPunct/>
      <w:autoSpaceDE/>
      <w:autoSpaceDN/>
      <w:adjustRightInd/>
      <w:spacing w:before="120" w:after="120"/>
      <w:ind w:left="567"/>
      <w:textAlignment w:val="auto"/>
    </w:pPr>
    <w:rPr>
      <w:snapToGrid w:val="0"/>
      <w:sz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27A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7A9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A9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7A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A9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9E1D4-1CE3-4081-B1FC-1A2BC71BA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352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Recruitment Criteria and Questionnaire</vt:lpstr>
    </vt:vector>
  </TitlesOfParts>
  <Company>University of Bristol</Company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Recruitment Criteria and Questionnaire</dc:title>
  <dc:creator>Centre for Research in Social Policy</dc:creator>
  <cp:lastModifiedBy>E Fahmy</cp:lastModifiedBy>
  <cp:revision>3</cp:revision>
  <cp:lastPrinted>1900-12-31T23:00:00Z</cp:lastPrinted>
  <dcterms:created xsi:type="dcterms:W3CDTF">2011-03-17T12:20:00Z</dcterms:created>
  <dcterms:modified xsi:type="dcterms:W3CDTF">2014-05-20T14:51:00Z</dcterms:modified>
</cp:coreProperties>
</file>